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12E879" w14:textId="77777777" w:rsidR="00712664" w:rsidRPr="00557D32" w:rsidRDefault="00712664" w:rsidP="00712664">
      <w:pPr>
        <w:ind w:firstLine="0"/>
        <w:jc w:val="center"/>
        <w:rPr>
          <w:rFonts w:eastAsia="Calibri"/>
          <w:b/>
          <w:sz w:val="44"/>
          <w:szCs w:val="44"/>
        </w:rPr>
      </w:pPr>
      <w:r w:rsidRPr="00557D32">
        <w:rPr>
          <w:rFonts w:eastAsia="Calibri"/>
          <w:b/>
          <w:noProof/>
          <w:sz w:val="44"/>
          <w:szCs w:val="44"/>
          <w:lang w:bidi="ar-SA"/>
        </w:rPr>
        <w:drawing>
          <wp:inline distT="0" distB="0" distL="0" distR="0" wp14:anchorId="1F2201AC" wp14:editId="76A6EABD">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780566EF" w14:textId="77777777" w:rsidR="00592DBC" w:rsidRPr="00557D32" w:rsidRDefault="00592DBC" w:rsidP="00592DBC">
      <w:pPr>
        <w:ind w:firstLine="0"/>
        <w:jc w:val="center"/>
        <w:rPr>
          <w:rFonts w:eastAsia="Calibri"/>
          <w:b/>
          <w:sz w:val="44"/>
          <w:szCs w:val="44"/>
        </w:rPr>
      </w:pPr>
      <w:bookmarkStart w:id="0" w:name="_Hlk53435160"/>
    </w:p>
    <w:p w14:paraId="024AD8BD" w14:textId="77777777" w:rsidR="00592DBC" w:rsidRDefault="00592DBC" w:rsidP="00592DBC">
      <w:pPr>
        <w:ind w:firstLine="0"/>
        <w:jc w:val="center"/>
        <w:rPr>
          <w:rFonts w:eastAsia="Calibri"/>
          <w:b/>
          <w:sz w:val="44"/>
          <w:szCs w:val="44"/>
        </w:rPr>
      </w:pPr>
    </w:p>
    <w:p w14:paraId="4366F56D" w14:textId="3A2033BE" w:rsidR="00592DBC" w:rsidRPr="00557D32" w:rsidRDefault="00CA5B84" w:rsidP="00592DBC">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 xml:space="preserve">Актуализированная </w:t>
      </w:r>
      <w:r w:rsidR="00592DBC">
        <w:rPr>
          <w:rFonts w:eastAsia="Calibri"/>
          <w:b/>
          <w:sz w:val="48"/>
          <w:szCs w:val="44"/>
        </w:rPr>
        <w:t>С</w:t>
      </w:r>
      <w:r w:rsidR="00592DBC" w:rsidRPr="00557D32">
        <w:rPr>
          <w:rFonts w:eastAsia="Calibri"/>
          <w:b/>
          <w:sz w:val="48"/>
          <w:szCs w:val="44"/>
        </w:rPr>
        <w:t>хем</w:t>
      </w:r>
      <w:r w:rsidR="00592DBC">
        <w:rPr>
          <w:rFonts w:eastAsia="Calibri"/>
          <w:b/>
          <w:sz w:val="48"/>
          <w:szCs w:val="44"/>
        </w:rPr>
        <w:t>а</w:t>
      </w:r>
      <w:r w:rsidR="00592DBC" w:rsidRPr="00557D32">
        <w:rPr>
          <w:rFonts w:eastAsia="Calibri"/>
          <w:b/>
          <w:sz w:val="48"/>
          <w:szCs w:val="44"/>
        </w:rPr>
        <w:t xml:space="preserve"> теплоснабжения </w:t>
      </w:r>
    </w:p>
    <w:p w14:paraId="5FE23E96" w14:textId="77777777" w:rsidR="00592DBC" w:rsidRPr="00557D32" w:rsidRDefault="00592DBC" w:rsidP="00592DBC">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0587F5E9" w14:textId="4864787E" w:rsidR="00592DBC" w:rsidRDefault="00441729" w:rsidP="00592DBC">
      <w:pPr>
        <w:spacing w:line="276" w:lineRule="auto"/>
        <w:ind w:firstLine="0"/>
        <w:jc w:val="center"/>
        <w:rPr>
          <w:rFonts w:eastAsia="Calibri"/>
          <w:b/>
          <w:sz w:val="48"/>
          <w:szCs w:val="44"/>
        </w:rPr>
      </w:pPr>
      <w:r>
        <w:rPr>
          <w:rFonts w:eastAsia="Calibri"/>
          <w:b/>
          <w:sz w:val="48"/>
          <w:szCs w:val="44"/>
        </w:rPr>
        <w:t xml:space="preserve">«Городской округ </w:t>
      </w:r>
      <w:r w:rsidR="00592DBC">
        <w:rPr>
          <w:rFonts w:eastAsia="Calibri"/>
          <w:b/>
          <w:sz w:val="48"/>
          <w:szCs w:val="44"/>
        </w:rPr>
        <w:t>«</w:t>
      </w:r>
      <w:r w:rsidR="00592DBC" w:rsidRPr="00557D32">
        <w:rPr>
          <w:rFonts w:eastAsia="Calibri"/>
          <w:b/>
          <w:sz w:val="48"/>
          <w:szCs w:val="44"/>
        </w:rPr>
        <w:t>Город Глазов</w:t>
      </w:r>
      <w:r w:rsidR="00592DBC">
        <w:rPr>
          <w:rFonts w:eastAsia="Calibri"/>
          <w:b/>
          <w:sz w:val="48"/>
          <w:szCs w:val="44"/>
        </w:rPr>
        <w:t>» Удмуртской Республики</w:t>
      </w:r>
      <w:r>
        <w:rPr>
          <w:rFonts w:eastAsia="Calibri"/>
          <w:b/>
          <w:sz w:val="48"/>
          <w:szCs w:val="44"/>
        </w:rPr>
        <w:t>»</w:t>
      </w:r>
    </w:p>
    <w:p w14:paraId="4BF190F5" w14:textId="77777777" w:rsidR="00592DBC" w:rsidRDefault="00592DBC" w:rsidP="00592DBC">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0D52F261" w14:textId="74CE47EC" w:rsidR="00592DBC" w:rsidRPr="00557D32" w:rsidRDefault="00592DBC" w:rsidP="00592DBC">
      <w:pPr>
        <w:spacing w:line="276" w:lineRule="auto"/>
        <w:ind w:firstLine="0"/>
        <w:jc w:val="center"/>
        <w:rPr>
          <w:rFonts w:eastAsia="Calibri"/>
          <w:b/>
          <w:sz w:val="48"/>
          <w:szCs w:val="44"/>
        </w:rPr>
      </w:pPr>
      <w:r>
        <w:rPr>
          <w:rFonts w:eastAsia="Calibri"/>
          <w:b/>
          <w:sz w:val="48"/>
          <w:szCs w:val="44"/>
        </w:rPr>
        <w:t>(Актуализация на 202</w:t>
      </w:r>
      <w:r w:rsidR="006B5B97">
        <w:rPr>
          <w:rFonts w:eastAsia="Calibri"/>
          <w:b/>
          <w:sz w:val="48"/>
          <w:szCs w:val="44"/>
        </w:rPr>
        <w:t>6</w:t>
      </w:r>
      <w:bookmarkStart w:id="3" w:name="_GoBack"/>
      <w:bookmarkEnd w:id="3"/>
      <w:r>
        <w:rPr>
          <w:rFonts w:eastAsia="Calibri"/>
          <w:b/>
          <w:sz w:val="48"/>
          <w:szCs w:val="44"/>
        </w:rPr>
        <w:t xml:space="preserve"> год)</w:t>
      </w:r>
    </w:p>
    <w:p w14:paraId="422931E1" w14:textId="77777777" w:rsidR="00592DBC" w:rsidRDefault="00592DBC" w:rsidP="00592DBC">
      <w:pPr>
        <w:spacing w:line="276" w:lineRule="auto"/>
        <w:ind w:firstLine="0"/>
        <w:jc w:val="center"/>
        <w:rPr>
          <w:b/>
          <w:spacing w:val="-16"/>
          <w:kern w:val="28"/>
          <w:sz w:val="28"/>
          <w:szCs w:val="28"/>
        </w:rPr>
      </w:pPr>
    </w:p>
    <w:p w14:paraId="416B58E2" w14:textId="77777777" w:rsidR="00592DBC" w:rsidRPr="0048100E" w:rsidRDefault="00592DBC" w:rsidP="00592DBC">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4E3DAF44" w14:textId="77777777" w:rsidR="00592DBC" w:rsidRDefault="00592DBC" w:rsidP="00592DBC">
      <w:pPr>
        <w:spacing w:line="276" w:lineRule="auto"/>
        <w:ind w:firstLine="0"/>
        <w:jc w:val="center"/>
        <w:rPr>
          <w:b/>
          <w:spacing w:val="-16"/>
          <w:kern w:val="28"/>
          <w:sz w:val="28"/>
          <w:szCs w:val="28"/>
        </w:rPr>
      </w:pPr>
    </w:p>
    <w:p w14:paraId="2F79A363" w14:textId="77777777" w:rsidR="00592DBC" w:rsidRDefault="00592DBC" w:rsidP="00592DBC">
      <w:pPr>
        <w:spacing w:line="276" w:lineRule="auto"/>
        <w:ind w:firstLine="0"/>
        <w:jc w:val="center"/>
        <w:rPr>
          <w:b/>
          <w:spacing w:val="-16"/>
          <w:kern w:val="28"/>
          <w:sz w:val="28"/>
          <w:szCs w:val="28"/>
        </w:rPr>
      </w:pPr>
    </w:p>
    <w:p w14:paraId="687DE514" w14:textId="77777777" w:rsidR="00592DBC" w:rsidRPr="00EC3024" w:rsidRDefault="00592DBC" w:rsidP="00592DBC">
      <w:pPr>
        <w:spacing w:line="276" w:lineRule="auto"/>
        <w:ind w:firstLine="0"/>
        <w:jc w:val="center"/>
        <w:rPr>
          <w:b/>
          <w:spacing w:val="-16"/>
          <w:kern w:val="28"/>
          <w:sz w:val="28"/>
          <w:szCs w:val="28"/>
        </w:rPr>
      </w:pPr>
    </w:p>
    <w:bookmarkEnd w:id="0"/>
    <w:bookmarkEnd w:id="2"/>
    <w:p w14:paraId="444ECB61" w14:textId="785CE9F9" w:rsidR="00CA5B84" w:rsidRDefault="0063682C" w:rsidP="00EC3024">
      <w:pPr>
        <w:spacing w:line="276" w:lineRule="auto"/>
        <w:ind w:firstLine="0"/>
        <w:jc w:val="center"/>
        <w:rPr>
          <w:rFonts w:eastAsia="Calibri"/>
          <w:b/>
          <w:sz w:val="36"/>
          <w:szCs w:val="48"/>
        </w:rPr>
      </w:pPr>
      <w:r w:rsidRPr="00712664">
        <w:rPr>
          <w:rFonts w:eastAsia="Calibri"/>
          <w:b/>
          <w:sz w:val="36"/>
          <w:szCs w:val="48"/>
        </w:rPr>
        <w:t>Глава 5. Мастер план развития систем теплоснабжения МО </w:t>
      </w:r>
      <w:r w:rsidR="00CA5B84">
        <w:rPr>
          <w:rFonts w:eastAsia="Calibri"/>
          <w:b/>
          <w:sz w:val="36"/>
          <w:szCs w:val="48"/>
        </w:rPr>
        <w:t>«Городской округ</w:t>
      </w:r>
      <w:r w:rsidR="0060019C">
        <w:rPr>
          <w:rFonts w:eastAsia="Calibri"/>
          <w:b/>
          <w:sz w:val="36"/>
          <w:szCs w:val="48"/>
        </w:rPr>
        <w:t xml:space="preserve"> </w:t>
      </w:r>
      <w:r w:rsidRPr="00712664">
        <w:rPr>
          <w:rFonts w:eastAsia="Calibri"/>
          <w:b/>
          <w:sz w:val="36"/>
          <w:szCs w:val="48"/>
        </w:rPr>
        <w:t xml:space="preserve">«Город </w:t>
      </w:r>
      <w:r w:rsidR="00712664" w:rsidRPr="00712664">
        <w:rPr>
          <w:rFonts w:eastAsia="Calibri"/>
          <w:b/>
          <w:sz w:val="36"/>
          <w:szCs w:val="48"/>
        </w:rPr>
        <w:t>Глазов</w:t>
      </w:r>
      <w:r w:rsidRPr="00712664">
        <w:rPr>
          <w:rFonts w:eastAsia="Calibri"/>
          <w:b/>
          <w:sz w:val="36"/>
          <w:szCs w:val="48"/>
        </w:rPr>
        <w:t>»</w:t>
      </w:r>
      <w:r w:rsidR="00CA5B84">
        <w:rPr>
          <w:rFonts w:eastAsia="Calibri"/>
          <w:b/>
          <w:sz w:val="36"/>
          <w:szCs w:val="48"/>
        </w:rPr>
        <w:t xml:space="preserve"> </w:t>
      </w:r>
    </w:p>
    <w:p w14:paraId="65E0367C" w14:textId="1DDD1C29" w:rsidR="00381C26" w:rsidRPr="00712664" w:rsidRDefault="00CA5B84" w:rsidP="00EC3024">
      <w:pPr>
        <w:spacing w:line="276" w:lineRule="auto"/>
        <w:ind w:firstLine="0"/>
        <w:jc w:val="center"/>
        <w:rPr>
          <w:b/>
          <w:spacing w:val="-16"/>
          <w:kern w:val="28"/>
          <w:sz w:val="28"/>
          <w:szCs w:val="28"/>
        </w:rPr>
      </w:pPr>
      <w:r>
        <w:rPr>
          <w:rFonts w:eastAsia="Calibri"/>
          <w:b/>
          <w:sz w:val="36"/>
          <w:szCs w:val="48"/>
        </w:rPr>
        <w:t>Удмуртской Республики»</w:t>
      </w:r>
    </w:p>
    <w:p w14:paraId="70713FA4" w14:textId="77777777" w:rsidR="00381C26" w:rsidRPr="00712664" w:rsidRDefault="00381C26" w:rsidP="00EC3024">
      <w:pPr>
        <w:spacing w:line="276" w:lineRule="auto"/>
        <w:ind w:firstLine="0"/>
        <w:jc w:val="center"/>
        <w:rPr>
          <w:b/>
          <w:spacing w:val="-16"/>
          <w:kern w:val="28"/>
          <w:sz w:val="28"/>
          <w:szCs w:val="28"/>
        </w:rPr>
      </w:pPr>
    </w:p>
    <w:p w14:paraId="43A36878" w14:textId="77777777" w:rsidR="00381C26" w:rsidRPr="00712664" w:rsidRDefault="00381C26" w:rsidP="00EC3024">
      <w:pPr>
        <w:spacing w:line="276" w:lineRule="auto"/>
        <w:ind w:firstLine="0"/>
        <w:jc w:val="center"/>
        <w:rPr>
          <w:b/>
          <w:spacing w:val="-16"/>
          <w:kern w:val="28"/>
          <w:sz w:val="28"/>
          <w:szCs w:val="28"/>
        </w:rPr>
      </w:pPr>
    </w:p>
    <w:p w14:paraId="608D76C9" w14:textId="633C61F6" w:rsidR="003D6574" w:rsidRPr="00712664" w:rsidRDefault="003D6574" w:rsidP="00381C26">
      <w:pPr>
        <w:autoSpaceDE/>
        <w:autoSpaceDN/>
        <w:spacing w:after="200"/>
        <w:jc w:val="center"/>
      </w:pPr>
      <w:r w:rsidRPr="00712664">
        <w:br w:type="page"/>
      </w:r>
    </w:p>
    <w:p w14:paraId="58AC07D3" w14:textId="77777777" w:rsidR="00A67C26" w:rsidRPr="00712664" w:rsidRDefault="00A67C26" w:rsidP="009708A7">
      <w:pPr>
        <w:pStyle w:val="a4"/>
        <w:jc w:val="center"/>
        <w:rPr>
          <w:sz w:val="24"/>
          <w:highlight w:val="yellow"/>
        </w:rPr>
        <w:sectPr w:rsidR="00A67C26" w:rsidRPr="00712664" w:rsidSect="00F8764F">
          <w:footerReference w:type="default" r:id="rId10"/>
          <w:footerReference w:type="first" r:id="rId11"/>
          <w:type w:val="continuous"/>
          <w:pgSz w:w="11910" w:h="16840"/>
          <w:pgMar w:top="1240" w:right="600" w:bottom="709" w:left="1480" w:header="720" w:footer="720" w:gutter="0"/>
          <w:cols w:space="720"/>
          <w:titlePg/>
          <w:docGrid w:linePitch="299"/>
        </w:sectPr>
      </w:pPr>
    </w:p>
    <w:p w14:paraId="61306DC9" w14:textId="77777777" w:rsidR="00227782" w:rsidRPr="00712664" w:rsidRDefault="00DE1DBB" w:rsidP="00227782">
      <w:pPr>
        <w:pStyle w:val="0"/>
        <w:outlineLvl w:val="9"/>
      </w:pPr>
      <w:bookmarkStart w:id="4" w:name="_Toc57364468"/>
      <w:bookmarkStart w:id="5" w:name="_Toc30074443"/>
      <w:r w:rsidRPr="00712664">
        <w:lastRenderedPageBreak/>
        <w:t>Содержание</w:t>
      </w:r>
      <w:bookmarkEnd w:id="4"/>
    </w:p>
    <w:sdt>
      <w:sdtPr>
        <w:rPr>
          <w:b w:val="0"/>
          <w:bCs w:val="0"/>
          <w:szCs w:val="22"/>
          <w:highlight w:val="yellow"/>
        </w:rPr>
        <w:id w:val="986048072"/>
        <w:docPartObj>
          <w:docPartGallery w:val="Table of Contents"/>
          <w:docPartUnique/>
        </w:docPartObj>
      </w:sdtPr>
      <w:sdtEndPr/>
      <w:sdtContent>
        <w:p w14:paraId="7E3BB92F" w14:textId="528F5EB0" w:rsidR="00DE1DBB" w:rsidRPr="00712664" w:rsidRDefault="00DE1DBB" w:rsidP="00227782">
          <w:pPr>
            <w:pStyle w:val="0"/>
            <w:outlineLvl w:val="9"/>
            <w:rPr>
              <w:highlight w:val="yellow"/>
            </w:rPr>
          </w:pPr>
        </w:p>
        <w:p w14:paraId="5E5E0FF6" w14:textId="77777777" w:rsidR="006457B9" w:rsidRDefault="00DE1DBB">
          <w:pPr>
            <w:pStyle w:val="13"/>
            <w:tabs>
              <w:tab w:val="right" w:leader="dot" w:pos="9629"/>
            </w:tabs>
            <w:rPr>
              <w:rFonts w:asciiTheme="minorHAnsi" w:eastAsiaTheme="minorEastAsia" w:hAnsiTheme="minorHAnsi" w:cstheme="minorBidi"/>
              <w:b w:val="0"/>
              <w:bCs w:val="0"/>
              <w:noProof/>
              <w:sz w:val="22"/>
              <w:lang w:bidi="ar-SA"/>
            </w:rPr>
          </w:pPr>
          <w:r w:rsidRPr="00712664">
            <w:rPr>
              <w:highlight w:val="yellow"/>
            </w:rPr>
            <w:fldChar w:fldCharType="begin"/>
          </w:r>
          <w:r w:rsidRPr="00712664">
            <w:rPr>
              <w:highlight w:val="yellow"/>
            </w:rPr>
            <w:instrText xml:space="preserve"> TOC \o "1-3" \h \z \u </w:instrText>
          </w:r>
          <w:r w:rsidRPr="00712664">
            <w:rPr>
              <w:highlight w:val="yellow"/>
            </w:rPr>
            <w:fldChar w:fldCharType="separate"/>
          </w:r>
          <w:hyperlink w:anchor="_Toc57364468" w:history="1">
            <w:r w:rsidR="006457B9" w:rsidRPr="00991E3C">
              <w:rPr>
                <w:rStyle w:val="ad"/>
                <w:noProof/>
              </w:rPr>
              <w:t>Содержание</w:t>
            </w:r>
            <w:r w:rsidR="006457B9">
              <w:rPr>
                <w:noProof/>
                <w:webHidden/>
              </w:rPr>
              <w:tab/>
            </w:r>
            <w:r w:rsidR="006457B9">
              <w:rPr>
                <w:noProof/>
                <w:webHidden/>
              </w:rPr>
              <w:fldChar w:fldCharType="begin"/>
            </w:r>
            <w:r w:rsidR="006457B9">
              <w:rPr>
                <w:noProof/>
                <w:webHidden/>
              </w:rPr>
              <w:instrText xml:space="preserve"> PAGEREF _Toc57364468 \h </w:instrText>
            </w:r>
            <w:r w:rsidR="006457B9">
              <w:rPr>
                <w:noProof/>
                <w:webHidden/>
              </w:rPr>
            </w:r>
            <w:r w:rsidR="006457B9">
              <w:rPr>
                <w:noProof/>
                <w:webHidden/>
              </w:rPr>
              <w:fldChar w:fldCharType="separate"/>
            </w:r>
            <w:r w:rsidR="007D572B">
              <w:rPr>
                <w:noProof/>
                <w:webHidden/>
              </w:rPr>
              <w:t>2</w:t>
            </w:r>
            <w:r w:rsidR="006457B9">
              <w:rPr>
                <w:noProof/>
                <w:webHidden/>
              </w:rPr>
              <w:fldChar w:fldCharType="end"/>
            </w:r>
          </w:hyperlink>
        </w:p>
        <w:p w14:paraId="59973E23" w14:textId="77777777" w:rsidR="006457B9" w:rsidRDefault="00B61F89">
          <w:pPr>
            <w:pStyle w:val="13"/>
            <w:tabs>
              <w:tab w:val="right" w:leader="dot" w:pos="9629"/>
            </w:tabs>
            <w:rPr>
              <w:rFonts w:asciiTheme="minorHAnsi" w:eastAsiaTheme="minorEastAsia" w:hAnsiTheme="minorHAnsi" w:cstheme="minorBidi"/>
              <w:b w:val="0"/>
              <w:bCs w:val="0"/>
              <w:noProof/>
              <w:sz w:val="22"/>
              <w:lang w:bidi="ar-SA"/>
            </w:rPr>
          </w:pPr>
          <w:hyperlink w:anchor="_Toc57364469" w:history="1">
            <w:r w:rsidR="006457B9" w:rsidRPr="00991E3C">
              <w:rPr>
                <w:rStyle w:val="ad"/>
                <w:noProof/>
              </w:rPr>
              <w:t>Определения</w:t>
            </w:r>
            <w:r w:rsidR="006457B9">
              <w:rPr>
                <w:noProof/>
                <w:webHidden/>
              </w:rPr>
              <w:tab/>
            </w:r>
            <w:r w:rsidR="006457B9">
              <w:rPr>
                <w:noProof/>
                <w:webHidden/>
              </w:rPr>
              <w:fldChar w:fldCharType="begin"/>
            </w:r>
            <w:r w:rsidR="006457B9">
              <w:rPr>
                <w:noProof/>
                <w:webHidden/>
              </w:rPr>
              <w:instrText xml:space="preserve"> PAGEREF _Toc57364469 \h </w:instrText>
            </w:r>
            <w:r w:rsidR="006457B9">
              <w:rPr>
                <w:noProof/>
                <w:webHidden/>
              </w:rPr>
            </w:r>
            <w:r w:rsidR="006457B9">
              <w:rPr>
                <w:noProof/>
                <w:webHidden/>
              </w:rPr>
              <w:fldChar w:fldCharType="separate"/>
            </w:r>
            <w:r w:rsidR="007D572B">
              <w:rPr>
                <w:noProof/>
                <w:webHidden/>
              </w:rPr>
              <w:t>3</w:t>
            </w:r>
            <w:r w:rsidR="006457B9">
              <w:rPr>
                <w:noProof/>
                <w:webHidden/>
              </w:rPr>
              <w:fldChar w:fldCharType="end"/>
            </w:r>
          </w:hyperlink>
        </w:p>
        <w:p w14:paraId="1A37A287" w14:textId="77777777" w:rsidR="006457B9" w:rsidRDefault="00B61F89">
          <w:pPr>
            <w:pStyle w:val="13"/>
            <w:tabs>
              <w:tab w:val="right" w:leader="dot" w:pos="9629"/>
            </w:tabs>
            <w:rPr>
              <w:rFonts w:asciiTheme="minorHAnsi" w:eastAsiaTheme="minorEastAsia" w:hAnsiTheme="minorHAnsi" w:cstheme="minorBidi"/>
              <w:b w:val="0"/>
              <w:bCs w:val="0"/>
              <w:noProof/>
              <w:sz w:val="22"/>
              <w:lang w:bidi="ar-SA"/>
            </w:rPr>
          </w:pPr>
          <w:hyperlink w:anchor="_Toc57364470" w:history="1">
            <w:r w:rsidR="006457B9" w:rsidRPr="00991E3C">
              <w:rPr>
                <w:rStyle w:val="ad"/>
                <w:noProof/>
              </w:rPr>
              <w:t>Перечень принятых обозначений</w:t>
            </w:r>
            <w:r w:rsidR="006457B9">
              <w:rPr>
                <w:noProof/>
                <w:webHidden/>
              </w:rPr>
              <w:tab/>
            </w:r>
            <w:r w:rsidR="006457B9">
              <w:rPr>
                <w:noProof/>
                <w:webHidden/>
              </w:rPr>
              <w:fldChar w:fldCharType="begin"/>
            </w:r>
            <w:r w:rsidR="006457B9">
              <w:rPr>
                <w:noProof/>
                <w:webHidden/>
              </w:rPr>
              <w:instrText xml:space="preserve"> PAGEREF _Toc57364470 \h </w:instrText>
            </w:r>
            <w:r w:rsidR="006457B9">
              <w:rPr>
                <w:noProof/>
                <w:webHidden/>
              </w:rPr>
            </w:r>
            <w:r w:rsidR="006457B9">
              <w:rPr>
                <w:noProof/>
                <w:webHidden/>
              </w:rPr>
              <w:fldChar w:fldCharType="separate"/>
            </w:r>
            <w:r w:rsidR="007D572B">
              <w:rPr>
                <w:noProof/>
                <w:webHidden/>
              </w:rPr>
              <w:t>6</w:t>
            </w:r>
            <w:r w:rsidR="006457B9">
              <w:rPr>
                <w:noProof/>
                <w:webHidden/>
              </w:rPr>
              <w:fldChar w:fldCharType="end"/>
            </w:r>
          </w:hyperlink>
        </w:p>
        <w:p w14:paraId="6362D867" w14:textId="77777777" w:rsidR="006457B9" w:rsidRDefault="00B61F89">
          <w:pPr>
            <w:pStyle w:val="13"/>
            <w:tabs>
              <w:tab w:val="right" w:leader="dot" w:pos="9629"/>
            </w:tabs>
            <w:rPr>
              <w:rFonts w:asciiTheme="minorHAnsi" w:eastAsiaTheme="minorEastAsia" w:hAnsiTheme="minorHAnsi" w:cstheme="minorBidi"/>
              <w:b w:val="0"/>
              <w:bCs w:val="0"/>
              <w:noProof/>
              <w:sz w:val="22"/>
              <w:lang w:bidi="ar-SA"/>
            </w:rPr>
          </w:pPr>
          <w:hyperlink w:anchor="_Toc57364471" w:history="1">
            <w:r w:rsidR="006457B9" w:rsidRPr="00991E3C">
              <w:rPr>
                <w:rStyle w:val="ad"/>
                <w:noProof/>
              </w:rPr>
              <w:t>Введение</w:t>
            </w:r>
            <w:r w:rsidR="006457B9">
              <w:rPr>
                <w:noProof/>
                <w:webHidden/>
              </w:rPr>
              <w:tab/>
            </w:r>
            <w:r w:rsidR="006457B9">
              <w:rPr>
                <w:noProof/>
                <w:webHidden/>
              </w:rPr>
              <w:fldChar w:fldCharType="begin"/>
            </w:r>
            <w:r w:rsidR="006457B9">
              <w:rPr>
                <w:noProof/>
                <w:webHidden/>
              </w:rPr>
              <w:instrText xml:space="preserve"> PAGEREF _Toc57364471 \h </w:instrText>
            </w:r>
            <w:r w:rsidR="006457B9">
              <w:rPr>
                <w:noProof/>
                <w:webHidden/>
              </w:rPr>
            </w:r>
            <w:r w:rsidR="006457B9">
              <w:rPr>
                <w:noProof/>
                <w:webHidden/>
              </w:rPr>
              <w:fldChar w:fldCharType="separate"/>
            </w:r>
            <w:r w:rsidR="007D572B">
              <w:rPr>
                <w:noProof/>
                <w:webHidden/>
              </w:rPr>
              <w:t>7</w:t>
            </w:r>
            <w:r w:rsidR="006457B9">
              <w:rPr>
                <w:noProof/>
                <w:webHidden/>
              </w:rPr>
              <w:fldChar w:fldCharType="end"/>
            </w:r>
          </w:hyperlink>
        </w:p>
        <w:p w14:paraId="6214CC92" w14:textId="3485EE3E" w:rsidR="006457B9" w:rsidRDefault="00B61F89">
          <w:pPr>
            <w:pStyle w:val="13"/>
            <w:tabs>
              <w:tab w:val="right" w:leader="dot" w:pos="9629"/>
            </w:tabs>
            <w:rPr>
              <w:rFonts w:asciiTheme="minorHAnsi" w:eastAsiaTheme="minorEastAsia" w:hAnsiTheme="minorHAnsi" w:cstheme="minorBidi"/>
              <w:b w:val="0"/>
              <w:bCs w:val="0"/>
              <w:noProof/>
              <w:sz w:val="22"/>
              <w:lang w:bidi="ar-SA"/>
            </w:rPr>
          </w:pPr>
          <w:hyperlink w:anchor="_Toc57364472" w:history="1">
            <w:r w:rsidR="006457B9" w:rsidRPr="00991E3C">
              <w:rPr>
                <w:rStyle w:val="ad"/>
                <w:noProof/>
              </w:rPr>
              <w:t xml:space="preserve">5. ГЛАВА 5. МАСТЕР ПЛАН РАЗВИТИЯ СИСТЕМ ТЕПЛОСНАБЖЕНИЯ МО </w:t>
            </w:r>
            <w:r w:rsidR="00CA5B84">
              <w:rPr>
                <w:rStyle w:val="ad"/>
                <w:noProof/>
              </w:rPr>
              <w:t>«ГОРОДСКОЙ ОКРУГ</w:t>
            </w:r>
            <w:r w:rsidR="0060019C">
              <w:rPr>
                <w:rStyle w:val="ad"/>
                <w:noProof/>
              </w:rPr>
              <w:t xml:space="preserve"> </w:t>
            </w:r>
            <w:r w:rsidR="006457B9" w:rsidRPr="00991E3C">
              <w:rPr>
                <w:rStyle w:val="ad"/>
                <w:noProof/>
              </w:rPr>
              <w:t>«ГОРОД ГЛАЗОВ»</w:t>
            </w:r>
            <w:r w:rsidR="00CA5B84">
              <w:rPr>
                <w:rStyle w:val="ad"/>
                <w:noProof/>
              </w:rPr>
              <w:t xml:space="preserve"> УДМУРТСКОЙ РЕСПУБЛИКИ»</w:t>
            </w:r>
            <w:r w:rsidR="006457B9">
              <w:rPr>
                <w:noProof/>
                <w:webHidden/>
              </w:rPr>
              <w:tab/>
            </w:r>
            <w:r w:rsidR="006457B9">
              <w:rPr>
                <w:noProof/>
                <w:webHidden/>
              </w:rPr>
              <w:fldChar w:fldCharType="begin"/>
            </w:r>
            <w:r w:rsidR="006457B9">
              <w:rPr>
                <w:noProof/>
                <w:webHidden/>
              </w:rPr>
              <w:instrText xml:space="preserve"> PAGEREF _Toc57364472 \h </w:instrText>
            </w:r>
            <w:r w:rsidR="006457B9">
              <w:rPr>
                <w:noProof/>
                <w:webHidden/>
              </w:rPr>
            </w:r>
            <w:r w:rsidR="006457B9">
              <w:rPr>
                <w:noProof/>
                <w:webHidden/>
              </w:rPr>
              <w:fldChar w:fldCharType="separate"/>
            </w:r>
            <w:r w:rsidR="007D572B">
              <w:rPr>
                <w:noProof/>
                <w:webHidden/>
              </w:rPr>
              <w:t>8</w:t>
            </w:r>
            <w:r w:rsidR="006457B9">
              <w:rPr>
                <w:noProof/>
                <w:webHidden/>
              </w:rPr>
              <w:fldChar w:fldCharType="end"/>
            </w:r>
          </w:hyperlink>
        </w:p>
        <w:p w14:paraId="52F8DF1F" w14:textId="2D86B9A9" w:rsidR="006457B9" w:rsidRDefault="00B61F89">
          <w:pPr>
            <w:pStyle w:val="23"/>
            <w:tabs>
              <w:tab w:val="right" w:leader="dot" w:pos="9629"/>
            </w:tabs>
            <w:rPr>
              <w:rFonts w:asciiTheme="minorHAnsi" w:eastAsiaTheme="minorEastAsia" w:hAnsiTheme="minorHAnsi" w:cstheme="minorBidi"/>
              <w:noProof/>
              <w:sz w:val="22"/>
              <w:lang w:bidi="ar-SA"/>
            </w:rPr>
          </w:pPr>
          <w:hyperlink w:anchor="_Toc57364473" w:history="1">
            <w:r w:rsidR="006457B9" w:rsidRPr="00991E3C">
              <w:rPr>
                <w:rStyle w:val="ad"/>
                <w:noProof/>
              </w:rPr>
              <w:t xml:space="preserve">5.1. Описание вариантов перспективного развития систем теплоснабжения МО </w:t>
            </w:r>
            <w:r w:rsidR="00CA5B84">
              <w:rPr>
                <w:rStyle w:val="ad"/>
                <w:noProof/>
              </w:rPr>
              <w:t xml:space="preserve">«Городской округ </w:t>
            </w:r>
            <w:r w:rsidR="006457B9" w:rsidRPr="00991E3C">
              <w:rPr>
                <w:rStyle w:val="ad"/>
                <w:noProof/>
              </w:rPr>
              <w:t>«Город Глазов»</w:t>
            </w:r>
            <w:r w:rsidR="00CA5B84">
              <w:rPr>
                <w:rStyle w:val="ad"/>
                <w:noProof/>
              </w:rPr>
              <w:t xml:space="preserve"> Удмуртской Республики»</w:t>
            </w:r>
            <w:r w:rsidR="006457B9">
              <w:rPr>
                <w:noProof/>
                <w:webHidden/>
              </w:rPr>
              <w:tab/>
            </w:r>
            <w:r w:rsidR="006457B9">
              <w:rPr>
                <w:noProof/>
                <w:webHidden/>
              </w:rPr>
              <w:fldChar w:fldCharType="begin"/>
            </w:r>
            <w:r w:rsidR="006457B9">
              <w:rPr>
                <w:noProof/>
                <w:webHidden/>
              </w:rPr>
              <w:instrText xml:space="preserve"> PAGEREF _Toc57364473 \h </w:instrText>
            </w:r>
            <w:r w:rsidR="006457B9">
              <w:rPr>
                <w:noProof/>
                <w:webHidden/>
              </w:rPr>
            </w:r>
            <w:r w:rsidR="006457B9">
              <w:rPr>
                <w:noProof/>
                <w:webHidden/>
              </w:rPr>
              <w:fldChar w:fldCharType="separate"/>
            </w:r>
            <w:r w:rsidR="007D572B">
              <w:rPr>
                <w:noProof/>
                <w:webHidden/>
              </w:rPr>
              <w:t>8</w:t>
            </w:r>
            <w:r w:rsidR="006457B9">
              <w:rPr>
                <w:noProof/>
                <w:webHidden/>
              </w:rPr>
              <w:fldChar w:fldCharType="end"/>
            </w:r>
          </w:hyperlink>
        </w:p>
        <w:p w14:paraId="3094792F" w14:textId="1CD1507B" w:rsidR="006457B9" w:rsidRDefault="00B61F89">
          <w:pPr>
            <w:pStyle w:val="31"/>
            <w:tabs>
              <w:tab w:val="right" w:leader="dot" w:pos="9629"/>
            </w:tabs>
            <w:rPr>
              <w:rFonts w:asciiTheme="minorHAnsi" w:eastAsiaTheme="minorEastAsia" w:hAnsiTheme="minorHAnsi" w:cstheme="minorBidi"/>
              <w:noProof/>
              <w:sz w:val="22"/>
              <w:lang w:bidi="ar-SA"/>
            </w:rPr>
          </w:pPr>
          <w:hyperlink w:anchor="_Toc57364474" w:history="1">
            <w:r w:rsidR="006457B9" w:rsidRPr="00991E3C">
              <w:rPr>
                <w:rStyle w:val="ad"/>
                <w:noProof/>
              </w:rPr>
              <w:t xml:space="preserve">5.1.1. Вариант 1. Перевод нагрузки котельных </w:t>
            </w:r>
            <w:r w:rsidR="00DB3FCA">
              <w:rPr>
                <w:rStyle w:val="ad"/>
                <w:noProof/>
              </w:rPr>
              <w:t>ООО «Свет</w:t>
            </w:r>
            <w:r w:rsidR="006457B9" w:rsidRPr="00991E3C">
              <w:rPr>
                <w:rStyle w:val="ad"/>
                <w:noProof/>
              </w:rPr>
              <w:t>» и АО «Реммаш» на ТЭЦ АО «РИР» г. Глазов, с закольцовкой тепловой сети</w:t>
            </w:r>
            <w:r w:rsidR="006457B9">
              <w:rPr>
                <w:noProof/>
                <w:webHidden/>
              </w:rPr>
              <w:tab/>
            </w:r>
            <w:r w:rsidR="006457B9">
              <w:rPr>
                <w:noProof/>
                <w:webHidden/>
              </w:rPr>
              <w:fldChar w:fldCharType="begin"/>
            </w:r>
            <w:r w:rsidR="006457B9">
              <w:rPr>
                <w:noProof/>
                <w:webHidden/>
              </w:rPr>
              <w:instrText xml:space="preserve"> PAGEREF _Toc57364474 \h </w:instrText>
            </w:r>
            <w:r w:rsidR="006457B9">
              <w:rPr>
                <w:noProof/>
                <w:webHidden/>
              </w:rPr>
            </w:r>
            <w:r w:rsidR="006457B9">
              <w:rPr>
                <w:noProof/>
                <w:webHidden/>
              </w:rPr>
              <w:fldChar w:fldCharType="separate"/>
            </w:r>
            <w:r w:rsidR="007D572B">
              <w:rPr>
                <w:noProof/>
                <w:webHidden/>
              </w:rPr>
              <w:t>14</w:t>
            </w:r>
            <w:r w:rsidR="006457B9">
              <w:rPr>
                <w:noProof/>
                <w:webHidden/>
              </w:rPr>
              <w:fldChar w:fldCharType="end"/>
            </w:r>
          </w:hyperlink>
        </w:p>
        <w:p w14:paraId="4AF9E082" w14:textId="77777777" w:rsidR="006457B9" w:rsidRDefault="00B61F89">
          <w:pPr>
            <w:pStyle w:val="31"/>
            <w:tabs>
              <w:tab w:val="right" w:leader="dot" w:pos="9629"/>
            </w:tabs>
            <w:rPr>
              <w:rFonts w:asciiTheme="minorHAnsi" w:eastAsiaTheme="minorEastAsia" w:hAnsiTheme="minorHAnsi" w:cstheme="minorBidi"/>
              <w:noProof/>
              <w:sz w:val="22"/>
              <w:lang w:bidi="ar-SA"/>
            </w:rPr>
          </w:pPr>
          <w:hyperlink w:anchor="_Toc57364475" w:history="1">
            <w:r w:rsidR="006457B9" w:rsidRPr="00991E3C">
              <w:rPr>
                <w:rStyle w:val="ad"/>
                <w:noProof/>
              </w:rPr>
              <w:t>5.1.2. Вариант 2. Модернизация котельных для обеспечения перспективных нагрузок, без закольцовки тепловой сети</w:t>
            </w:r>
            <w:r w:rsidR="006457B9">
              <w:rPr>
                <w:noProof/>
                <w:webHidden/>
              </w:rPr>
              <w:tab/>
            </w:r>
            <w:r w:rsidR="006457B9">
              <w:rPr>
                <w:noProof/>
                <w:webHidden/>
              </w:rPr>
              <w:fldChar w:fldCharType="begin"/>
            </w:r>
            <w:r w:rsidR="006457B9">
              <w:rPr>
                <w:noProof/>
                <w:webHidden/>
              </w:rPr>
              <w:instrText xml:space="preserve"> PAGEREF _Toc57364475 \h </w:instrText>
            </w:r>
            <w:r w:rsidR="006457B9">
              <w:rPr>
                <w:noProof/>
                <w:webHidden/>
              </w:rPr>
            </w:r>
            <w:r w:rsidR="006457B9">
              <w:rPr>
                <w:noProof/>
                <w:webHidden/>
              </w:rPr>
              <w:fldChar w:fldCharType="separate"/>
            </w:r>
            <w:r w:rsidR="007D572B">
              <w:rPr>
                <w:noProof/>
                <w:webHidden/>
              </w:rPr>
              <w:t>21</w:t>
            </w:r>
            <w:r w:rsidR="006457B9">
              <w:rPr>
                <w:noProof/>
                <w:webHidden/>
              </w:rPr>
              <w:fldChar w:fldCharType="end"/>
            </w:r>
          </w:hyperlink>
        </w:p>
        <w:p w14:paraId="6F26AC4C" w14:textId="77777777" w:rsidR="006457B9" w:rsidRDefault="00B61F89">
          <w:pPr>
            <w:pStyle w:val="23"/>
            <w:tabs>
              <w:tab w:val="right" w:leader="dot" w:pos="9629"/>
            </w:tabs>
            <w:rPr>
              <w:rFonts w:asciiTheme="minorHAnsi" w:eastAsiaTheme="minorEastAsia" w:hAnsiTheme="minorHAnsi" w:cstheme="minorBidi"/>
              <w:noProof/>
              <w:sz w:val="22"/>
              <w:lang w:bidi="ar-SA"/>
            </w:rPr>
          </w:pPr>
          <w:hyperlink w:anchor="_Toc57364476" w:history="1">
            <w:r w:rsidR="006457B9" w:rsidRPr="00991E3C">
              <w:rPr>
                <w:rStyle w:val="ad"/>
                <w:noProof/>
              </w:rPr>
              <w:t>5.2. Технико-экономическое сравнение вариантов перспективного развития систем теплоснабжения</w:t>
            </w:r>
            <w:r w:rsidR="006457B9">
              <w:rPr>
                <w:noProof/>
                <w:webHidden/>
              </w:rPr>
              <w:tab/>
            </w:r>
            <w:r w:rsidR="006457B9">
              <w:rPr>
                <w:noProof/>
                <w:webHidden/>
              </w:rPr>
              <w:fldChar w:fldCharType="begin"/>
            </w:r>
            <w:r w:rsidR="006457B9">
              <w:rPr>
                <w:noProof/>
                <w:webHidden/>
              </w:rPr>
              <w:instrText xml:space="preserve"> PAGEREF _Toc57364476 \h </w:instrText>
            </w:r>
            <w:r w:rsidR="006457B9">
              <w:rPr>
                <w:noProof/>
                <w:webHidden/>
              </w:rPr>
            </w:r>
            <w:r w:rsidR="006457B9">
              <w:rPr>
                <w:noProof/>
                <w:webHidden/>
              </w:rPr>
              <w:fldChar w:fldCharType="separate"/>
            </w:r>
            <w:r w:rsidR="007D572B">
              <w:rPr>
                <w:noProof/>
                <w:webHidden/>
              </w:rPr>
              <w:t>29</w:t>
            </w:r>
            <w:r w:rsidR="006457B9">
              <w:rPr>
                <w:noProof/>
                <w:webHidden/>
              </w:rPr>
              <w:fldChar w:fldCharType="end"/>
            </w:r>
          </w:hyperlink>
        </w:p>
        <w:p w14:paraId="39ACCDFB" w14:textId="77777777" w:rsidR="006457B9" w:rsidRDefault="00B61F89">
          <w:pPr>
            <w:pStyle w:val="23"/>
            <w:tabs>
              <w:tab w:val="right" w:leader="dot" w:pos="9629"/>
            </w:tabs>
            <w:rPr>
              <w:rFonts w:asciiTheme="minorHAnsi" w:eastAsiaTheme="minorEastAsia" w:hAnsiTheme="minorHAnsi" w:cstheme="minorBidi"/>
              <w:noProof/>
              <w:sz w:val="22"/>
              <w:lang w:bidi="ar-SA"/>
            </w:rPr>
          </w:pPr>
          <w:hyperlink w:anchor="_Toc57364477" w:history="1">
            <w:r w:rsidR="006457B9" w:rsidRPr="00991E3C">
              <w:rPr>
                <w:rStyle w:val="ad"/>
                <w:noProof/>
              </w:rPr>
              <w:t>5.3. 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r w:rsidR="006457B9">
              <w:rPr>
                <w:noProof/>
                <w:webHidden/>
              </w:rPr>
              <w:tab/>
            </w:r>
            <w:r w:rsidR="006457B9">
              <w:rPr>
                <w:noProof/>
                <w:webHidden/>
              </w:rPr>
              <w:fldChar w:fldCharType="begin"/>
            </w:r>
            <w:r w:rsidR="006457B9">
              <w:rPr>
                <w:noProof/>
                <w:webHidden/>
              </w:rPr>
              <w:instrText xml:space="preserve"> PAGEREF _Toc57364477 \h </w:instrText>
            </w:r>
            <w:r w:rsidR="006457B9">
              <w:rPr>
                <w:noProof/>
                <w:webHidden/>
              </w:rPr>
            </w:r>
            <w:r w:rsidR="006457B9">
              <w:rPr>
                <w:noProof/>
                <w:webHidden/>
              </w:rPr>
              <w:fldChar w:fldCharType="separate"/>
            </w:r>
            <w:r w:rsidR="007D572B">
              <w:rPr>
                <w:noProof/>
                <w:webHidden/>
              </w:rPr>
              <w:t>39</w:t>
            </w:r>
            <w:r w:rsidR="006457B9">
              <w:rPr>
                <w:noProof/>
                <w:webHidden/>
              </w:rPr>
              <w:fldChar w:fldCharType="end"/>
            </w:r>
          </w:hyperlink>
        </w:p>
        <w:p w14:paraId="3566DF17" w14:textId="77777777" w:rsidR="006457B9" w:rsidRDefault="00B61F89">
          <w:pPr>
            <w:pStyle w:val="23"/>
            <w:tabs>
              <w:tab w:val="right" w:leader="dot" w:pos="9629"/>
            </w:tabs>
            <w:rPr>
              <w:rFonts w:asciiTheme="minorHAnsi" w:eastAsiaTheme="minorEastAsia" w:hAnsiTheme="minorHAnsi" w:cstheme="minorBidi"/>
              <w:noProof/>
              <w:sz w:val="22"/>
              <w:lang w:bidi="ar-SA"/>
            </w:rPr>
          </w:pPr>
          <w:hyperlink w:anchor="_Toc57364478" w:history="1">
            <w:r w:rsidR="006457B9" w:rsidRPr="00991E3C">
              <w:rPr>
                <w:rStyle w:val="ad"/>
                <w:noProof/>
                <w:lang w:eastAsia="en-US"/>
              </w:rPr>
              <w:t>5.4. Описание изменений в мастер-плане развития систем теплоснабжения города Глазов за период, предшествующий актуализации схемы теплоснабжения</w:t>
            </w:r>
            <w:r w:rsidR="006457B9">
              <w:rPr>
                <w:noProof/>
                <w:webHidden/>
              </w:rPr>
              <w:tab/>
            </w:r>
            <w:r w:rsidR="006457B9">
              <w:rPr>
                <w:noProof/>
                <w:webHidden/>
              </w:rPr>
              <w:fldChar w:fldCharType="begin"/>
            </w:r>
            <w:r w:rsidR="006457B9">
              <w:rPr>
                <w:noProof/>
                <w:webHidden/>
              </w:rPr>
              <w:instrText xml:space="preserve"> PAGEREF _Toc57364478 \h </w:instrText>
            </w:r>
            <w:r w:rsidR="006457B9">
              <w:rPr>
                <w:noProof/>
                <w:webHidden/>
              </w:rPr>
            </w:r>
            <w:r w:rsidR="006457B9">
              <w:rPr>
                <w:noProof/>
                <w:webHidden/>
              </w:rPr>
              <w:fldChar w:fldCharType="separate"/>
            </w:r>
            <w:r w:rsidR="007D572B">
              <w:rPr>
                <w:noProof/>
                <w:webHidden/>
              </w:rPr>
              <w:t>47</w:t>
            </w:r>
            <w:r w:rsidR="006457B9">
              <w:rPr>
                <w:noProof/>
                <w:webHidden/>
              </w:rPr>
              <w:fldChar w:fldCharType="end"/>
            </w:r>
          </w:hyperlink>
        </w:p>
        <w:p w14:paraId="543C30FE" w14:textId="5BB87E97" w:rsidR="00DE1DBB" w:rsidRPr="00712664" w:rsidRDefault="00DE1DBB">
          <w:pPr>
            <w:rPr>
              <w:highlight w:val="yellow"/>
            </w:rPr>
          </w:pPr>
          <w:r w:rsidRPr="00712664">
            <w:rPr>
              <w:b/>
              <w:bCs/>
              <w:highlight w:val="yellow"/>
            </w:rPr>
            <w:fldChar w:fldCharType="end"/>
          </w:r>
        </w:p>
      </w:sdtContent>
    </w:sdt>
    <w:p w14:paraId="1016B665" w14:textId="77777777" w:rsidR="00DE1DBB" w:rsidRPr="00712664" w:rsidRDefault="00DE1DBB" w:rsidP="00DE1DBB"/>
    <w:p w14:paraId="01BD3242" w14:textId="7F558D32" w:rsidR="00DE1DBB" w:rsidRPr="00712664" w:rsidRDefault="00DE1DBB">
      <w:pPr>
        <w:widowControl w:val="0"/>
        <w:spacing w:line="240" w:lineRule="auto"/>
        <w:ind w:firstLine="0"/>
        <w:jc w:val="left"/>
        <w:rPr>
          <w:b/>
          <w:bCs/>
          <w:szCs w:val="26"/>
        </w:rPr>
      </w:pPr>
      <w:r w:rsidRPr="00712664">
        <w:br w:type="page"/>
      </w:r>
    </w:p>
    <w:p w14:paraId="208FAE4F" w14:textId="1DBBC057" w:rsidR="008B282F" w:rsidRPr="00712664" w:rsidRDefault="008B282F" w:rsidP="00DE1DBB">
      <w:pPr>
        <w:pStyle w:val="0"/>
      </w:pPr>
      <w:bookmarkStart w:id="6" w:name="_Toc57364469"/>
      <w:r w:rsidRPr="00712664">
        <w:lastRenderedPageBreak/>
        <w:t>Определения</w:t>
      </w:r>
      <w:bookmarkEnd w:id="6"/>
    </w:p>
    <w:p w14:paraId="46CE7956" w14:textId="4C211399" w:rsidR="008B282F" w:rsidRPr="00712664" w:rsidRDefault="008B282F" w:rsidP="008B282F">
      <w:r w:rsidRPr="00712664">
        <w:t>В настоящей работе применяются следующие термины с соответствующими определениями:</w:t>
      </w:r>
    </w:p>
    <w:p w14:paraId="2BF9B2D8" w14:textId="35D86FE2" w:rsidR="008B282F" w:rsidRPr="00712664" w:rsidRDefault="008B282F" w:rsidP="008B282F">
      <w:pPr>
        <w:pStyle w:val="af4"/>
      </w:pPr>
      <w:r w:rsidRPr="00712664">
        <w:t xml:space="preserve">Таблица </w:t>
      </w:r>
      <w:r w:rsidRPr="00712664">
        <w:fldChar w:fldCharType="begin"/>
      </w:r>
      <w:r w:rsidRPr="00712664">
        <w:instrText xml:space="preserve"> SEQ Таблица \* ARABIC </w:instrText>
      </w:r>
      <w:r w:rsidRPr="00712664">
        <w:fldChar w:fldCharType="separate"/>
      </w:r>
      <w:r w:rsidR="007D572B">
        <w:rPr>
          <w:noProof/>
        </w:rPr>
        <w:t>1</w:t>
      </w:r>
      <w:r w:rsidRPr="00712664">
        <w:fldChar w:fldCharType="end"/>
      </w:r>
      <w:r w:rsidRPr="00712664">
        <w:t>. Термины и определения</w:t>
      </w:r>
    </w:p>
    <w:tbl>
      <w:tblPr>
        <w:tblW w:w="5000" w:type="pct"/>
        <w:tblLook w:val="04A0" w:firstRow="1" w:lastRow="0" w:firstColumn="1" w:lastColumn="0" w:noHBand="0" w:noVBand="1"/>
      </w:tblPr>
      <w:tblGrid>
        <w:gridCol w:w="2759"/>
        <w:gridCol w:w="7096"/>
      </w:tblGrid>
      <w:tr w:rsidR="001D71E6" w:rsidRPr="00712664"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712664" w:rsidRDefault="001D71E6" w:rsidP="001D71E6">
            <w:pPr>
              <w:autoSpaceDE/>
              <w:autoSpaceDN/>
              <w:spacing w:line="240" w:lineRule="auto"/>
              <w:ind w:firstLine="0"/>
              <w:jc w:val="center"/>
              <w:rPr>
                <w:b/>
                <w:bCs/>
                <w:color w:val="000000"/>
                <w:sz w:val="22"/>
                <w:lang w:bidi="ar-SA"/>
              </w:rPr>
            </w:pPr>
            <w:r w:rsidRPr="00712664">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712664" w:rsidRDefault="001D71E6" w:rsidP="001D71E6">
            <w:pPr>
              <w:autoSpaceDE/>
              <w:autoSpaceDN/>
              <w:spacing w:line="240" w:lineRule="auto"/>
              <w:ind w:firstLine="0"/>
              <w:jc w:val="center"/>
              <w:rPr>
                <w:b/>
                <w:bCs/>
                <w:color w:val="000000"/>
                <w:sz w:val="22"/>
                <w:lang w:bidi="ar-SA"/>
              </w:rPr>
            </w:pPr>
            <w:r w:rsidRPr="00712664">
              <w:rPr>
                <w:b/>
                <w:bCs/>
                <w:color w:val="000000"/>
                <w:sz w:val="22"/>
                <w:lang w:bidi="ar-SA"/>
              </w:rPr>
              <w:t>Определения</w:t>
            </w:r>
          </w:p>
        </w:tc>
      </w:tr>
      <w:tr w:rsidR="001D71E6" w:rsidRPr="00712664"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712664"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Calibri"/>
                <w:color w:val="000000"/>
                <w:sz w:val="22"/>
                <w:lang w:eastAsia="en-US" w:bidi="ar-SA"/>
              </w:rPr>
              <w:t xml:space="preserve">Совокупность источников тепловой энергии и </w:t>
            </w:r>
            <w:proofErr w:type="spellStart"/>
            <w:r w:rsidRPr="00712664">
              <w:rPr>
                <w:rFonts w:eastAsia="Calibri"/>
                <w:color w:val="000000"/>
                <w:sz w:val="22"/>
                <w:lang w:eastAsia="en-US" w:bidi="ar-SA"/>
              </w:rPr>
              <w:t>теплопотребляющих</w:t>
            </w:r>
            <w:proofErr w:type="spellEnd"/>
            <w:r w:rsidRPr="00712664">
              <w:rPr>
                <w:rFonts w:eastAsia="Calibri"/>
                <w:color w:val="000000"/>
                <w:sz w:val="22"/>
                <w:lang w:eastAsia="en-US" w:bidi="ar-SA"/>
              </w:rPr>
              <w:t xml:space="preserve"> установок, технологически соединенных тепловыми сетями</w:t>
            </w:r>
          </w:p>
        </w:tc>
      </w:tr>
      <w:tr w:rsidR="001D71E6" w:rsidRPr="00712664"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Calibri"/>
                <w:color w:val="000000"/>
                <w:sz w:val="22"/>
                <w:lang w:eastAsia="en-US" w:bidi="ar-SA"/>
              </w:rPr>
              <w:t>Устройство, предназначенное для производства тепловой энергии</w:t>
            </w:r>
          </w:p>
        </w:tc>
      </w:tr>
      <w:tr w:rsidR="001D71E6" w:rsidRPr="00712664"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712664">
              <w:rPr>
                <w:rFonts w:eastAsia="Calibri"/>
                <w:color w:val="000000"/>
                <w:sz w:val="22"/>
                <w:lang w:eastAsia="en-US" w:bidi="ar-SA"/>
              </w:rPr>
              <w:t>теплопотребляющих</w:t>
            </w:r>
            <w:proofErr w:type="spellEnd"/>
            <w:r w:rsidRPr="00712664">
              <w:rPr>
                <w:rFonts w:eastAsia="Calibri"/>
                <w:color w:val="000000"/>
                <w:sz w:val="22"/>
                <w:lang w:eastAsia="en-US" w:bidi="ar-SA"/>
              </w:rPr>
              <w:t xml:space="preserve"> установок</w:t>
            </w:r>
          </w:p>
        </w:tc>
      </w:tr>
      <w:tr w:rsidR="001D71E6" w:rsidRPr="00712664"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Тепловая мощность (далее</w:t>
            </w:r>
            <w:r w:rsidR="00503D4E" w:rsidRPr="00712664">
              <w:rPr>
                <w:color w:val="000000"/>
                <w:sz w:val="22"/>
                <w:lang w:bidi="ar-SA"/>
              </w:rPr>
              <w:t> — </w:t>
            </w:r>
            <w:r w:rsidRPr="00712664">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712664"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712664"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712664">
              <w:rPr>
                <w:rFonts w:eastAsia="Calibri"/>
                <w:color w:val="000000"/>
                <w:sz w:val="22"/>
                <w:lang w:eastAsia="en-US" w:bidi="ar-SA"/>
              </w:rPr>
              <w:t>теплопотребляющих</w:t>
            </w:r>
            <w:proofErr w:type="spellEnd"/>
            <w:r w:rsidRPr="00712664">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712664"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712664" w:rsidRDefault="001D71E6" w:rsidP="001D71E6">
            <w:pPr>
              <w:autoSpaceDE/>
              <w:autoSpaceDN/>
              <w:spacing w:line="240" w:lineRule="auto"/>
              <w:ind w:firstLine="0"/>
              <w:jc w:val="left"/>
              <w:rPr>
                <w:color w:val="000000"/>
                <w:sz w:val="22"/>
                <w:lang w:bidi="ar-SA"/>
              </w:rPr>
            </w:pPr>
            <w:proofErr w:type="spellStart"/>
            <w:r w:rsidRPr="00712664">
              <w:rPr>
                <w:color w:val="000000"/>
                <w:sz w:val="22"/>
                <w:lang w:bidi="ar-SA"/>
              </w:rPr>
              <w:t>Теплопотребляющая</w:t>
            </w:r>
            <w:proofErr w:type="spellEnd"/>
            <w:r w:rsidRPr="00712664">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712664"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1D71E6" w:rsidRPr="00712664"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712664" w:rsidRDefault="001D71E6" w:rsidP="001D71E6">
            <w:pPr>
              <w:autoSpaceDE/>
              <w:autoSpaceDN/>
              <w:spacing w:line="240" w:lineRule="auto"/>
              <w:ind w:firstLine="0"/>
              <w:jc w:val="left"/>
              <w:rPr>
                <w:color w:val="000000"/>
                <w:sz w:val="22"/>
                <w:lang w:bidi="ar-SA"/>
              </w:rPr>
            </w:pPr>
            <w:proofErr w:type="spellStart"/>
            <w:r w:rsidRPr="00712664">
              <w:rPr>
                <w:color w:val="000000"/>
                <w:sz w:val="22"/>
                <w:lang w:bidi="ar-SA"/>
              </w:rPr>
              <w:t>Теплосетевая</w:t>
            </w:r>
            <w:proofErr w:type="spellEnd"/>
            <w:r w:rsidRPr="00712664">
              <w:rPr>
                <w:color w:val="000000"/>
                <w:sz w:val="22"/>
                <w:lang w:bidi="ar-SA"/>
              </w:rPr>
              <w:t xml:space="preserve">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712664"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712664" w:rsidRDefault="001D71E6" w:rsidP="001D71E6">
            <w:pPr>
              <w:spacing w:line="240" w:lineRule="auto"/>
              <w:ind w:firstLine="0"/>
              <w:jc w:val="left"/>
              <w:rPr>
                <w:color w:val="000000"/>
                <w:sz w:val="22"/>
                <w:lang w:bidi="ar-SA"/>
              </w:rPr>
            </w:pPr>
            <w:r w:rsidRPr="00712664">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712664"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712664"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712664"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 xml:space="preserve">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712664">
              <w:rPr>
                <w:rFonts w:eastAsia="Arial"/>
                <w:color w:val="000000"/>
                <w:sz w:val="22"/>
                <w:lang w:eastAsia="ar-SA" w:bidi="ar-SA"/>
              </w:rPr>
              <w:t>котлоагрегатах</w:t>
            </w:r>
            <w:proofErr w:type="spellEnd"/>
            <w:r w:rsidRPr="00712664">
              <w:rPr>
                <w:rFonts w:eastAsia="Arial"/>
                <w:color w:val="000000"/>
                <w:sz w:val="22"/>
                <w:lang w:eastAsia="ar-SA" w:bidi="ar-SA"/>
              </w:rPr>
              <w:t xml:space="preserve"> и др.)</w:t>
            </w:r>
          </w:p>
        </w:tc>
      </w:tr>
      <w:tr w:rsidR="001D71E6" w:rsidRPr="00712664"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712664"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712664" w:rsidRDefault="001D71E6" w:rsidP="001D71E6">
            <w:pPr>
              <w:autoSpaceDE/>
              <w:autoSpaceDN/>
              <w:spacing w:line="240" w:lineRule="auto"/>
              <w:ind w:firstLine="0"/>
              <w:jc w:val="left"/>
              <w:rPr>
                <w:color w:val="000000"/>
                <w:sz w:val="22"/>
                <w:lang w:bidi="ar-SA"/>
              </w:rPr>
            </w:pPr>
            <w:proofErr w:type="spellStart"/>
            <w:r w:rsidRPr="00712664">
              <w:rPr>
                <w:color w:val="000000"/>
                <w:sz w:val="22"/>
                <w:lang w:bidi="ar-SA"/>
              </w:rPr>
              <w:t>Теплосетевые</w:t>
            </w:r>
            <w:proofErr w:type="spellEnd"/>
            <w:r w:rsidRPr="00712664">
              <w:rPr>
                <w:color w:val="000000"/>
                <w:sz w:val="22"/>
                <w:lang w:bidi="ar-SA"/>
              </w:rPr>
              <w:t xml:space="preserve">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712664">
              <w:rPr>
                <w:rFonts w:eastAsia="Arial"/>
                <w:color w:val="000000"/>
                <w:sz w:val="22"/>
                <w:lang w:eastAsia="ar-SA" w:bidi="ar-SA"/>
              </w:rPr>
              <w:t>теплопотребляющих</w:t>
            </w:r>
            <w:proofErr w:type="spellEnd"/>
            <w:r w:rsidRPr="00712664">
              <w:rPr>
                <w:rFonts w:eastAsia="Arial"/>
                <w:color w:val="000000"/>
                <w:sz w:val="22"/>
                <w:lang w:eastAsia="ar-SA" w:bidi="ar-SA"/>
              </w:rPr>
              <w:t xml:space="preserve"> установок потребителей тепловой энергии</w:t>
            </w:r>
          </w:p>
        </w:tc>
      </w:tr>
      <w:tr w:rsidR="001D71E6" w:rsidRPr="00712664"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712664"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712664"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712664"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712664"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712664"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712664"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712664"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Сумма произведений значений наружных диаметров трубопроводов отдельных участков тепловой сети и длины этих участков</w:t>
            </w:r>
          </w:p>
        </w:tc>
      </w:tr>
      <w:tr w:rsidR="001D71E6" w:rsidRPr="00712664" w14:paraId="193E2F65" w14:textId="77777777" w:rsidTr="003B6D2D">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712664" w14:paraId="6B91818B" w14:textId="77777777" w:rsidTr="003B6D2D">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ACE9EC"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Calibri"/>
                <w:snapToGrid w:val="0"/>
                <w:color w:val="000000"/>
                <w:sz w:val="22"/>
                <w:lang w:eastAsia="en-US" w:bidi="ar-SA"/>
              </w:rPr>
              <w:t>Средневзвешенная плотность тепловой нагрузки</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6196A6FF" w14:textId="77777777" w:rsidR="001D71E6" w:rsidRPr="00712664" w:rsidRDefault="001D71E6" w:rsidP="001D71E6">
            <w:pPr>
              <w:autoSpaceDE/>
              <w:autoSpaceDN/>
              <w:spacing w:line="240" w:lineRule="auto"/>
              <w:ind w:firstLine="0"/>
              <w:jc w:val="left"/>
              <w:rPr>
                <w:color w:val="000000"/>
                <w:sz w:val="22"/>
                <w:lang w:bidi="ar-SA"/>
              </w:rPr>
            </w:pPr>
            <w:r w:rsidRPr="00712664">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tc>
      </w:tr>
      <w:tr w:rsidR="003B6D2D" w:rsidRPr="00712664" w14:paraId="586DFFED" w14:textId="77777777" w:rsidTr="003B6D2D">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3F853921" w14:textId="2750B8DD" w:rsidR="003B6D2D" w:rsidRPr="003B6D2D" w:rsidRDefault="003B6D2D" w:rsidP="001D71E6">
            <w:pPr>
              <w:autoSpaceDE/>
              <w:autoSpaceDN/>
              <w:spacing w:line="240" w:lineRule="auto"/>
              <w:ind w:firstLine="0"/>
              <w:jc w:val="left"/>
              <w:rPr>
                <w:rFonts w:eastAsia="Arial"/>
                <w:color w:val="000000"/>
                <w:sz w:val="22"/>
                <w:lang w:eastAsia="ar-SA" w:bidi="ar-SA"/>
              </w:rPr>
            </w:pPr>
            <w:r w:rsidRPr="003B6D2D">
              <w:rPr>
                <w:rFonts w:eastAsia="Arial"/>
                <w:color w:val="000000"/>
                <w:sz w:val="22"/>
                <w:lang w:eastAsia="ar-SA" w:bidi="ar-SA"/>
              </w:rPr>
              <w:t>Мастер-план развития систем теплоснабжения поселения, городского округа, города федерального значения</w:t>
            </w:r>
          </w:p>
        </w:tc>
        <w:tc>
          <w:tcPr>
            <w:tcW w:w="3600" w:type="pct"/>
            <w:tcBorders>
              <w:top w:val="single" w:sz="4" w:space="0" w:color="auto"/>
              <w:left w:val="nil"/>
              <w:bottom w:val="single" w:sz="4" w:space="0" w:color="auto"/>
              <w:right w:val="single" w:sz="4" w:space="0" w:color="auto"/>
            </w:tcBorders>
            <w:shd w:val="clear" w:color="auto" w:fill="auto"/>
            <w:vAlign w:val="center"/>
          </w:tcPr>
          <w:p w14:paraId="74ED8E03" w14:textId="3AB083D4" w:rsidR="003B6D2D" w:rsidRPr="00712664" w:rsidRDefault="003B6D2D" w:rsidP="001D71E6">
            <w:pPr>
              <w:autoSpaceDE/>
              <w:autoSpaceDN/>
              <w:spacing w:line="240" w:lineRule="auto"/>
              <w:ind w:firstLine="0"/>
              <w:jc w:val="left"/>
              <w:rPr>
                <w:rFonts w:eastAsia="Arial"/>
                <w:color w:val="000000"/>
                <w:sz w:val="22"/>
                <w:lang w:eastAsia="ar-SA" w:bidi="ar-SA"/>
              </w:rPr>
            </w:pPr>
            <w:r w:rsidRPr="003B6D2D">
              <w:rPr>
                <w:rFonts w:eastAsia="Arial"/>
                <w:color w:val="000000"/>
                <w:sz w:val="22"/>
                <w:lang w:eastAsia="ar-SA" w:bidi="ar-SA"/>
              </w:rPr>
              <w:t>Раздел схемы теплоснабжения (актуализированной  схемы теплоснабжения),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теплоснабжения поселения, городского округа, города федерального значения.</w:t>
            </w:r>
          </w:p>
        </w:tc>
      </w:tr>
    </w:tbl>
    <w:p w14:paraId="1011E72B" w14:textId="77777777" w:rsidR="008B282F" w:rsidRPr="00712664" w:rsidRDefault="008B282F" w:rsidP="008B282F"/>
    <w:p w14:paraId="798161E2" w14:textId="193BF72D" w:rsidR="001D71E6" w:rsidRPr="00712664" w:rsidRDefault="001D71E6" w:rsidP="008B282F">
      <w:pPr>
        <w:pStyle w:val="0"/>
        <w:pageBreakBefore/>
      </w:pPr>
      <w:bookmarkStart w:id="7" w:name="_Toc27326801"/>
      <w:bookmarkStart w:id="8" w:name="_Toc57364470"/>
      <w:r w:rsidRPr="00712664">
        <w:lastRenderedPageBreak/>
        <w:t>Перечень принятых обозначений</w:t>
      </w:r>
      <w:bookmarkEnd w:id="7"/>
      <w:bookmarkEnd w:id="8"/>
    </w:p>
    <w:p w14:paraId="058C9CB4" w14:textId="20393115" w:rsidR="001D71E6" w:rsidRPr="00712664" w:rsidRDefault="001D71E6" w:rsidP="001D71E6">
      <w:r w:rsidRPr="00712664">
        <w:t>В настоящей работе применяются следующие сокращенные обозначения:</w:t>
      </w:r>
    </w:p>
    <w:p w14:paraId="2C863C1C" w14:textId="4FAFA52F" w:rsidR="001D71E6" w:rsidRPr="00712664" w:rsidRDefault="001D71E6" w:rsidP="001D71E6">
      <w:pPr>
        <w:pStyle w:val="af4"/>
      </w:pPr>
      <w:r w:rsidRPr="00712664">
        <w:t xml:space="preserve">Таблица </w:t>
      </w:r>
      <w:r w:rsidRPr="00712664">
        <w:fldChar w:fldCharType="begin"/>
      </w:r>
      <w:r w:rsidRPr="00712664">
        <w:instrText xml:space="preserve"> SEQ Таблица \* ARABIC </w:instrText>
      </w:r>
      <w:r w:rsidRPr="00712664">
        <w:fldChar w:fldCharType="separate"/>
      </w:r>
      <w:r w:rsidR="007D572B">
        <w:rPr>
          <w:noProof/>
        </w:rPr>
        <w:t>2</w:t>
      </w:r>
      <w:r w:rsidRPr="00712664">
        <w:fldChar w:fldCharType="end"/>
      </w:r>
      <w:r w:rsidRPr="00712664">
        <w:t>. Термины и определения</w:t>
      </w:r>
    </w:p>
    <w:tbl>
      <w:tblPr>
        <w:tblW w:w="5000" w:type="pct"/>
        <w:tblLook w:val="04A0" w:firstRow="1" w:lastRow="0" w:firstColumn="1" w:lastColumn="0" w:noHBand="0" w:noVBand="1"/>
      </w:tblPr>
      <w:tblGrid>
        <w:gridCol w:w="1145"/>
        <w:gridCol w:w="2888"/>
        <w:gridCol w:w="5822"/>
      </w:tblGrid>
      <w:tr w:rsidR="001D71E6" w:rsidRPr="00712664"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712664" w:rsidRDefault="001D71E6" w:rsidP="001D71E6">
            <w:pPr>
              <w:autoSpaceDE/>
              <w:autoSpaceDN/>
              <w:spacing w:line="240" w:lineRule="auto"/>
              <w:ind w:firstLine="0"/>
              <w:jc w:val="center"/>
              <w:rPr>
                <w:b/>
                <w:bCs/>
                <w:color w:val="000000"/>
                <w:sz w:val="22"/>
                <w:lang w:bidi="ar-SA"/>
              </w:rPr>
            </w:pPr>
            <w:r w:rsidRPr="00712664">
              <w:rPr>
                <w:b/>
                <w:bCs/>
                <w:color w:val="000000"/>
                <w:sz w:val="22"/>
                <w:lang w:bidi="ar-SA"/>
              </w:rPr>
              <w:t>№ п/п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712664" w:rsidRDefault="001D71E6" w:rsidP="001D71E6">
            <w:pPr>
              <w:autoSpaceDE/>
              <w:autoSpaceDN/>
              <w:spacing w:line="240" w:lineRule="auto"/>
              <w:ind w:firstLine="0"/>
              <w:jc w:val="center"/>
              <w:rPr>
                <w:b/>
                <w:bCs/>
                <w:color w:val="000000"/>
                <w:sz w:val="22"/>
                <w:lang w:bidi="ar-SA"/>
              </w:rPr>
            </w:pPr>
            <w:r w:rsidRPr="00712664">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712664" w:rsidRDefault="001D71E6" w:rsidP="001D71E6">
            <w:pPr>
              <w:autoSpaceDE/>
              <w:autoSpaceDN/>
              <w:spacing w:line="240" w:lineRule="auto"/>
              <w:ind w:firstLine="0"/>
              <w:jc w:val="center"/>
              <w:rPr>
                <w:b/>
                <w:bCs/>
                <w:color w:val="000000"/>
                <w:sz w:val="22"/>
                <w:lang w:bidi="ar-SA"/>
              </w:rPr>
            </w:pPr>
            <w:r w:rsidRPr="00712664">
              <w:rPr>
                <w:b/>
                <w:bCs/>
                <w:color w:val="000000"/>
                <w:sz w:val="22"/>
                <w:lang w:bidi="ar-SA"/>
              </w:rPr>
              <w:t>Пояснение</w:t>
            </w:r>
          </w:p>
        </w:tc>
      </w:tr>
      <w:tr w:rsidR="001D71E6" w:rsidRPr="00712664"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712664" w:rsidRDefault="001D71E6" w:rsidP="001D71E6">
            <w:pPr>
              <w:autoSpaceDE/>
              <w:autoSpaceDN/>
              <w:spacing w:line="240" w:lineRule="auto"/>
              <w:ind w:firstLine="0"/>
              <w:jc w:val="left"/>
              <w:rPr>
                <w:color w:val="000000"/>
                <w:sz w:val="22"/>
                <w:lang w:bidi="ar-SA"/>
              </w:rPr>
            </w:pPr>
            <w:proofErr w:type="spellStart"/>
            <w:r w:rsidRPr="00712664">
              <w:rPr>
                <w:color w:val="000000"/>
                <w:sz w:val="22"/>
                <w:lang w:bidi="ar-SA"/>
              </w:rPr>
              <w:t>Блочно</w:t>
            </w:r>
            <w:proofErr w:type="spellEnd"/>
            <w:r w:rsidRPr="00712664">
              <w:rPr>
                <w:color w:val="000000"/>
                <w:sz w:val="22"/>
                <w:lang w:bidi="ar-SA"/>
              </w:rPr>
              <w:t>-модульная котельная</w:t>
            </w:r>
          </w:p>
        </w:tc>
      </w:tr>
      <w:tr w:rsidR="001D71E6" w:rsidRPr="00712664"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Водоподготовительная установка</w:t>
            </w:r>
          </w:p>
        </w:tc>
      </w:tr>
      <w:tr w:rsidR="001D71E6" w:rsidRPr="00712664"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Горячее водоснабжение</w:t>
            </w:r>
          </w:p>
        </w:tc>
      </w:tr>
      <w:tr w:rsidR="001D71E6" w:rsidRPr="00712664"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Единая теплоснабжающая организация</w:t>
            </w:r>
          </w:p>
        </w:tc>
      </w:tr>
      <w:tr w:rsidR="001D71E6" w:rsidRPr="00712664"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Закрытое территориальное образование</w:t>
            </w:r>
          </w:p>
        </w:tc>
      </w:tr>
      <w:tr w:rsidR="001D71E6" w:rsidRPr="00712664"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Инвестиционная программа</w:t>
            </w:r>
          </w:p>
        </w:tc>
      </w:tr>
      <w:tr w:rsidR="001D71E6" w:rsidRPr="00712664"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Индивидуальный тепловой пункт</w:t>
            </w:r>
          </w:p>
        </w:tc>
      </w:tr>
      <w:tr w:rsidR="001D71E6" w:rsidRPr="00712664"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Муниципальная котельная</w:t>
            </w:r>
          </w:p>
        </w:tc>
      </w:tr>
      <w:tr w:rsidR="001D71E6" w:rsidRPr="00712664"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Муниципальное унитарное предприятие</w:t>
            </w:r>
          </w:p>
        </w:tc>
      </w:tr>
      <w:tr w:rsidR="001D71E6" w:rsidRPr="00712664"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Необходимая валовая выручка</w:t>
            </w:r>
          </w:p>
        </w:tc>
      </w:tr>
      <w:tr w:rsidR="001D71E6" w:rsidRPr="00712664"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Налог на добавленную стоимость</w:t>
            </w:r>
          </w:p>
        </w:tc>
      </w:tr>
      <w:tr w:rsidR="001D71E6" w:rsidRPr="00712664"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Неснижаемый нормативный запас топлива</w:t>
            </w:r>
          </w:p>
        </w:tc>
      </w:tr>
      <w:tr w:rsidR="001D71E6" w:rsidRPr="00712664"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Насосная станция</w:t>
            </w:r>
          </w:p>
        </w:tc>
      </w:tr>
      <w:tr w:rsidR="001D71E6" w:rsidRPr="00712664"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Нормативная техническая документация</w:t>
            </w:r>
          </w:p>
        </w:tc>
      </w:tr>
      <w:tr w:rsidR="001D71E6" w:rsidRPr="00712664"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Нормативный эксплуатационный запас основного или резервного видов топлива</w:t>
            </w:r>
          </w:p>
        </w:tc>
      </w:tr>
      <w:tr w:rsidR="001D71E6" w:rsidRPr="00712664"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Отопление и вентиляция</w:t>
            </w:r>
          </w:p>
        </w:tc>
      </w:tr>
      <w:tr w:rsidR="001D71E6" w:rsidRPr="00712664"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Общий нормативный запас топлива</w:t>
            </w:r>
          </w:p>
        </w:tc>
      </w:tr>
      <w:tr w:rsidR="001D71E6" w:rsidRPr="00712664"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Проектные и изыскательские работы</w:t>
            </w:r>
          </w:p>
        </w:tc>
      </w:tr>
      <w:tr w:rsidR="001D71E6" w:rsidRPr="00712664"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712664" w:rsidRDefault="001D71E6" w:rsidP="001D71E6">
            <w:pPr>
              <w:autoSpaceDE/>
              <w:autoSpaceDN/>
              <w:spacing w:line="240" w:lineRule="auto"/>
              <w:ind w:firstLine="0"/>
              <w:jc w:val="left"/>
              <w:rPr>
                <w:color w:val="000000"/>
                <w:sz w:val="22"/>
                <w:lang w:bidi="ar-SA"/>
              </w:rPr>
            </w:pPr>
            <w:proofErr w:type="spellStart"/>
            <w:r w:rsidRPr="00712664">
              <w:rPr>
                <w:color w:val="000000"/>
                <w:sz w:val="22"/>
                <w:lang w:bidi="ar-SA"/>
              </w:rPr>
              <w:t>Повысительно</w:t>
            </w:r>
            <w:proofErr w:type="spellEnd"/>
            <w:r w:rsidRPr="00712664">
              <w:rPr>
                <w:color w:val="000000"/>
                <w:sz w:val="22"/>
                <w:lang w:bidi="ar-SA"/>
              </w:rPr>
              <w:t>-насосная станция</w:t>
            </w:r>
          </w:p>
        </w:tc>
      </w:tr>
      <w:tr w:rsidR="001D71E6" w:rsidRPr="00712664" w14:paraId="1885AF62"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Постановление Правительства Российской Федерации</w:t>
            </w:r>
          </w:p>
        </w:tc>
      </w:tr>
      <w:tr w:rsidR="001D71E6" w:rsidRPr="00712664"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712664" w:rsidRDefault="001D71E6" w:rsidP="001D71E6">
            <w:pPr>
              <w:autoSpaceDE/>
              <w:autoSpaceDN/>
              <w:spacing w:line="240" w:lineRule="auto"/>
              <w:ind w:firstLine="0"/>
              <w:jc w:val="left"/>
              <w:rPr>
                <w:color w:val="000000"/>
                <w:sz w:val="22"/>
                <w:lang w:bidi="ar-SA"/>
              </w:rPr>
            </w:pPr>
            <w:proofErr w:type="spellStart"/>
            <w:r w:rsidRPr="00712664">
              <w:rPr>
                <w:color w:val="000000"/>
                <w:sz w:val="22"/>
                <w:lang w:bidi="ar-SA"/>
              </w:rPr>
              <w:t>Пенополиуретан</w:t>
            </w:r>
            <w:proofErr w:type="spellEnd"/>
          </w:p>
        </w:tc>
      </w:tr>
      <w:tr w:rsidR="001D71E6" w:rsidRPr="00712664"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Строительно-монтажные работы</w:t>
            </w:r>
          </w:p>
        </w:tc>
      </w:tr>
      <w:tr w:rsidR="001D71E6" w:rsidRPr="00712664"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Система централизованного теплоснабжения</w:t>
            </w:r>
          </w:p>
        </w:tc>
      </w:tr>
      <w:tr w:rsidR="001D71E6" w:rsidRPr="00712664"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Тепловая энергия</w:t>
            </w:r>
          </w:p>
        </w:tc>
      </w:tr>
      <w:tr w:rsidR="001D71E6" w:rsidRPr="00712664"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712664" w:rsidRDefault="001D71E6" w:rsidP="001D71E6">
            <w:pPr>
              <w:autoSpaceDE/>
              <w:autoSpaceDN/>
              <w:spacing w:line="240" w:lineRule="auto"/>
              <w:ind w:firstLine="0"/>
              <w:jc w:val="left"/>
              <w:rPr>
                <w:color w:val="000000"/>
                <w:sz w:val="22"/>
                <w:lang w:bidi="ar-SA"/>
              </w:rPr>
            </w:pPr>
            <w:proofErr w:type="spellStart"/>
            <w:r w:rsidRPr="00712664">
              <w:rPr>
                <w:color w:val="000000"/>
                <w:sz w:val="22"/>
                <w:lang w:bidi="ar-SA"/>
              </w:rPr>
              <w:t>Химводоочистка</w:t>
            </w:r>
            <w:proofErr w:type="spellEnd"/>
          </w:p>
        </w:tc>
      </w:tr>
      <w:tr w:rsidR="001D71E6" w:rsidRPr="00712664" w14:paraId="0480E02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712664" w:rsidRDefault="001D71E6" w:rsidP="001D71E6">
            <w:pPr>
              <w:autoSpaceDE/>
              <w:autoSpaceDN/>
              <w:spacing w:line="240" w:lineRule="auto"/>
              <w:ind w:firstLine="0"/>
              <w:jc w:val="left"/>
              <w:rPr>
                <w:color w:val="000000"/>
                <w:sz w:val="22"/>
                <w:lang w:bidi="ar-SA"/>
              </w:rPr>
            </w:pPr>
            <w:proofErr w:type="spellStart"/>
            <w:r w:rsidRPr="00712664">
              <w:rPr>
                <w:color w:val="000000"/>
                <w:sz w:val="22"/>
                <w:lang w:bidi="ar-SA"/>
              </w:rPr>
              <w:t>Химводоподготовка</w:t>
            </w:r>
            <w:proofErr w:type="spellEnd"/>
          </w:p>
        </w:tc>
      </w:tr>
      <w:tr w:rsidR="001D71E6" w:rsidRPr="00712664" w14:paraId="6DFF4A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2529DD"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2FC3E55E"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09431813"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Центральный тепловой пункт</w:t>
            </w:r>
          </w:p>
        </w:tc>
      </w:tr>
      <w:tr w:rsidR="001D71E6" w:rsidRPr="00712664" w14:paraId="1AB7E51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EC0387"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28</w:t>
            </w:r>
          </w:p>
        </w:tc>
        <w:tc>
          <w:tcPr>
            <w:tcW w:w="1465" w:type="pct"/>
            <w:tcBorders>
              <w:top w:val="nil"/>
              <w:left w:val="nil"/>
              <w:bottom w:val="single" w:sz="4" w:space="0" w:color="auto"/>
              <w:right w:val="single" w:sz="4" w:space="0" w:color="auto"/>
            </w:tcBorders>
            <w:shd w:val="clear" w:color="auto" w:fill="auto"/>
            <w:vAlign w:val="center"/>
            <w:hideMark/>
          </w:tcPr>
          <w:p w14:paraId="7A50408F" w14:textId="77777777" w:rsidR="001D71E6" w:rsidRPr="00712664" w:rsidRDefault="001D71E6" w:rsidP="001D71E6">
            <w:pPr>
              <w:autoSpaceDE/>
              <w:autoSpaceDN/>
              <w:spacing w:line="240" w:lineRule="auto"/>
              <w:ind w:firstLine="0"/>
              <w:jc w:val="center"/>
              <w:rPr>
                <w:color w:val="000000"/>
                <w:sz w:val="22"/>
                <w:lang w:bidi="ar-SA"/>
              </w:rPr>
            </w:pPr>
            <w:r w:rsidRPr="00712664">
              <w:rPr>
                <w:color w:val="000000"/>
                <w:sz w:val="22"/>
                <w:lang w:bidi="ar-SA"/>
              </w:rPr>
              <w:t>ЭМ</w:t>
            </w:r>
          </w:p>
        </w:tc>
        <w:tc>
          <w:tcPr>
            <w:tcW w:w="2954" w:type="pct"/>
            <w:tcBorders>
              <w:top w:val="nil"/>
              <w:left w:val="nil"/>
              <w:bottom w:val="single" w:sz="4" w:space="0" w:color="auto"/>
              <w:right w:val="single" w:sz="4" w:space="0" w:color="auto"/>
            </w:tcBorders>
            <w:shd w:val="clear" w:color="auto" w:fill="auto"/>
            <w:vAlign w:val="center"/>
            <w:hideMark/>
          </w:tcPr>
          <w:p w14:paraId="73C9AB27" w14:textId="77777777" w:rsidR="001D71E6" w:rsidRPr="00712664" w:rsidRDefault="001D71E6" w:rsidP="001D71E6">
            <w:pPr>
              <w:autoSpaceDE/>
              <w:autoSpaceDN/>
              <w:spacing w:line="240" w:lineRule="auto"/>
              <w:ind w:firstLine="0"/>
              <w:jc w:val="left"/>
              <w:rPr>
                <w:color w:val="000000"/>
                <w:sz w:val="22"/>
                <w:lang w:bidi="ar-SA"/>
              </w:rPr>
            </w:pPr>
            <w:r w:rsidRPr="00712664">
              <w:rPr>
                <w:color w:val="000000"/>
                <w:sz w:val="22"/>
                <w:lang w:bidi="ar-SA"/>
              </w:rPr>
              <w:t xml:space="preserve">Электронная модель системы теплоснабжения </w:t>
            </w:r>
          </w:p>
        </w:tc>
      </w:tr>
    </w:tbl>
    <w:p w14:paraId="3909C128" w14:textId="77777777" w:rsidR="001D71E6" w:rsidRPr="00712664" w:rsidRDefault="001D71E6" w:rsidP="001D71E6"/>
    <w:p w14:paraId="4332A46F" w14:textId="18DD3686" w:rsidR="00DE1DBB" w:rsidRPr="00712664" w:rsidRDefault="00DE1DBB" w:rsidP="008B282F">
      <w:pPr>
        <w:pStyle w:val="0"/>
        <w:pageBreakBefore/>
      </w:pPr>
      <w:bookmarkStart w:id="9" w:name="_Toc57364471"/>
      <w:r w:rsidRPr="00712664">
        <w:lastRenderedPageBreak/>
        <w:t>Введение</w:t>
      </w:r>
      <w:bookmarkEnd w:id="9"/>
    </w:p>
    <w:p w14:paraId="15D85DA1" w14:textId="4E7FB2BE" w:rsidR="003B6D2D" w:rsidRPr="00DC49F3" w:rsidRDefault="00A221C0" w:rsidP="003B6D2D">
      <w:r>
        <w:rPr>
          <w:szCs w:val="26"/>
        </w:rPr>
        <w:t>Актуализированная схема</w:t>
      </w:r>
      <w:r w:rsidR="003B6D2D" w:rsidRPr="00DC49F3">
        <w:rPr>
          <w:szCs w:val="26"/>
        </w:rPr>
        <w:t xml:space="preserve"> теплоснабжения муниципал</w:t>
      </w:r>
      <w:r w:rsidR="00CA5B84">
        <w:rPr>
          <w:szCs w:val="26"/>
        </w:rPr>
        <w:t>ьного образования «Городской округ «Город Глазов» Удмуртской Республики»</w:t>
      </w:r>
      <w:r w:rsidR="003B6D2D" w:rsidRPr="00DC49F3">
        <w:rPr>
          <w:szCs w:val="26"/>
        </w:rPr>
        <w:t>, разработан</w:t>
      </w:r>
      <w:r>
        <w:rPr>
          <w:szCs w:val="26"/>
        </w:rPr>
        <w:t>а</w:t>
      </w:r>
      <w:r w:rsidR="003B6D2D" w:rsidRPr="00DC49F3">
        <w:rPr>
          <w:szCs w:val="26"/>
        </w:rPr>
        <w:t xml:space="preserve"> в соответствии с требованиями действующих нормативно-правовых актов</w:t>
      </w:r>
      <w:r>
        <w:rPr>
          <w:szCs w:val="26"/>
        </w:rPr>
        <w:t>.</w:t>
      </w:r>
      <w:r w:rsidR="003B6D2D" w:rsidRPr="00DC49F3">
        <w:t xml:space="preserve"> </w:t>
      </w:r>
    </w:p>
    <w:p w14:paraId="288CAA01" w14:textId="6BFCD3DD" w:rsidR="003B6D2D" w:rsidRPr="00DC49F3" w:rsidRDefault="003B6D2D" w:rsidP="003B6D2D">
      <w:r w:rsidRPr="00DC49F3">
        <w:rPr>
          <w:szCs w:val="26"/>
        </w:rPr>
        <w:t>Соста</w:t>
      </w:r>
      <w:r w:rsidR="00CA5B84">
        <w:rPr>
          <w:szCs w:val="26"/>
        </w:rPr>
        <w:t>в и структура актуализированной</w:t>
      </w:r>
      <w:r w:rsidRPr="00DC49F3">
        <w:rPr>
          <w:szCs w:val="26"/>
        </w:rPr>
        <w:t xml:space="preserve"> схемы теплоснабжения муниципального образования </w:t>
      </w:r>
      <w:r w:rsidR="00CA5B84">
        <w:rPr>
          <w:szCs w:val="26"/>
        </w:rPr>
        <w:t>«Городской округ «Город Глазов» Удмуртской Республики»</w:t>
      </w:r>
      <w:r w:rsidRPr="00DC49F3">
        <w:rPr>
          <w:szCs w:val="26"/>
        </w:rPr>
        <w:t xml:space="preserve"> на период 2016 – 2030 год» удовлетворяют требованиям  Федерального закона Российской Федерации от 27 июля 2010 года № 190-ФЗ «О теплоснабжении» (с изменениями на 1 апреля 2020 года), «Требованиям к схемам теплоснабжения», утвержденным постановлением Правительства Российской Федерации от 22 февраля  2012</w:t>
      </w:r>
      <w:r w:rsidR="00CA5B84">
        <w:rPr>
          <w:szCs w:val="26"/>
        </w:rPr>
        <w:t xml:space="preserve"> </w:t>
      </w:r>
      <w:r w:rsidRPr="00DC49F3">
        <w:rPr>
          <w:szCs w:val="26"/>
        </w:rPr>
        <w:t>года № 154 «О требованиях к схемам теплоснабжения, порядку</w:t>
      </w:r>
      <w:r w:rsidR="00CA5B84">
        <w:rPr>
          <w:szCs w:val="26"/>
        </w:rPr>
        <w:t xml:space="preserve"> их разработки и утверждения» (</w:t>
      </w:r>
      <w:r w:rsidRPr="00DC49F3">
        <w:rPr>
          <w:szCs w:val="26"/>
        </w:rPr>
        <w:t>с изменениями на 16 марта 2019 года), «Метод</w:t>
      </w:r>
      <w:r w:rsidR="00CA5B84">
        <w:rPr>
          <w:szCs w:val="26"/>
        </w:rPr>
        <w:t>ическим указаниям по разработке</w:t>
      </w:r>
      <w:r w:rsidRPr="00DC49F3">
        <w:rPr>
          <w:szCs w:val="26"/>
        </w:rPr>
        <w:t xml:space="preserve"> схем теплосн</w:t>
      </w:r>
      <w:r w:rsidR="00CA5B84">
        <w:rPr>
          <w:szCs w:val="26"/>
        </w:rPr>
        <w:t>абжения», утвержденным приказом</w:t>
      </w:r>
      <w:r w:rsidRPr="00DC49F3">
        <w:rPr>
          <w:szCs w:val="26"/>
        </w:rPr>
        <w:t xml:space="preserve"> Министерства энергетики Российской Федерации от 5 марта 2019 года № 212 «Об утверждении  методических указаний по разработке схем теплоснабжения».</w:t>
      </w:r>
    </w:p>
    <w:p w14:paraId="6004770B" w14:textId="77777777" w:rsidR="00712664" w:rsidRPr="00557D32" w:rsidRDefault="00712664" w:rsidP="00712664">
      <w:r w:rsidRPr="00557D32">
        <w:t xml:space="preserve">Схема теплоснабжения содержит </w:t>
      </w:r>
      <w:proofErr w:type="spellStart"/>
      <w:r w:rsidRPr="00557D32">
        <w:t>предпроектные</w:t>
      </w:r>
      <w:proofErr w:type="spellEnd"/>
      <w:r w:rsidRPr="00557D32">
        <w:t xml:space="preserve">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2657CE52" w14:textId="77777777" w:rsidR="00712664" w:rsidRPr="00557D32" w:rsidRDefault="00712664" w:rsidP="00712664">
      <w:r w:rsidRPr="00557D32">
        <w:t xml:space="preserve">Описание существующего положения в сфере теплоснабжения основано на данных, переданных разработчику схемы теплоснабжения по запросам АО «РИР» в адрес теплоснабжающих и </w:t>
      </w:r>
      <w:proofErr w:type="spellStart"/>
      <w:r w:rsidRPr="00557D32">
        <w:t>теплосетевых</w:t>
      </w:r>
      <w:proofErr w:type="spellEnd"/>
      <w:r w:rsidRPr="00557D32">
        <w:t xml:space="preserve"> организаций, действующих на территории города.</w:t>
      </w:r>
    </w:p>
    <w:p w14:paraId="1192D3CB" w14:textId="77777777" w:rsidR="00712664" w:rsidRPr="00557D32" w:rsidRDefault="00712664" w:rsidP="00712664">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712664" w:rsidRDefault="004434EC" w:rsidP="004434EC">
      <w:pPr>
        <w:rPr>
          <w:highlight w:val="yellow"/>
        </w:rPr>
      </w:pPr>
    </w:p>
    <w:p w14:paraId="11FA79DA" w14:textId="77777777" w:rsidR="004434EC" w:rsidRPr="00712664" w:rsidRDefault="004434EC">
      <w:pPr>
        <w:widowControl w:val="0"/>
        <w:spacing w:line="240" w:lineRule="auto"/>
        <w:ind w:firstLine="0"/>
        <w:jc w:val="left"/>
        <w:rPr>
          <w:highlight w:val="yellow"/>
        </w:rPr>
        <w:sectPr w:rsidR="004434EC" w:rsidRPr="00712664" w:rsidSect="004434EC">
          <w:footerReference w:type="default" r:id="rId12"/>
          <w:pgSz w:w="11907" w:h="16840" w:code="9"/>
          <w:pgMar w:top="1134" w:right="567" w:bottom="1134" w:left="1701" w:header="0" w:footer="590" w:gutter="0"/>
          <w:cols w:space="720"/>
          <w:docGrid w:linePitch="299"/>
        </w:sectPr>
      </w:pPr>
    </w:p>
    <w:p w14:paraId="5DA010BE" w14:textId="533870C5" w:rsidR="00741059" w:rsidRPr="00991597" w:rsidRDefault="00741059" w:rsidP="0063682C">
      <w:pPr>
        <w:pStyle w:val="10"/>
      </w:pPr>
      <w:bookmarkStart w:id="10" w:name="_Toc14090890"/>
      <w:bookmarkStart w:id="11" w:name="_Toc57364472"/>
      <w:bookmarkEnd w:id="5"/>
      <w:r w:rsidRPr="00991597">
        <w:lastRenderedPageBreak/>
        <w:t>ГЛАВА 5. МАСТЕР ПЛАН РАЗВИТИЯ СИСТЕМ ТЕПЛОСНАБЖЕНИЯ</w:t>
      </w:r>
      <w:bookmarkEnd w:id="10"/>
      <w:r w:rsidR="00550C52" w:rsidRPr="00991597">
        <w:t xml:space="preserve"> МО </w:t>
      </w:r>
      <w:r w:rsidR="00CA5B84">
        <w:t xml:space="preserve">«ГОРОДСКОЙ ОКРУГ </w:t>
      </w:r>
      <w:r w:rsidR="00550C52" w:rsidRPr="00991597">
        <w:t xml:space="preserve">«ГОРОД </w:t>
      </w:r>
      <w:r w:rsidR="00991597" w:rsidRPr="00991597">
        <w:t>ГЛАЗОВ</w:t>
      </w:r>
      <w:r w:rsidR="00550C52" w:rsidRPr="00991597">
        <w:t>»</w:t>
      </w:r>
      <w:bookmarkEnd w:id="11"/>
      <w:r w:rsidR="00CA5B84">
        <w:t xml:space="preserve"> УДМУРТСКОЙ РЕСПУБЛИКИ»</w:t>
      </w:r>
    </w:p>
    <w:p w14:paraId="60AF4002" w14:textId="3ABF370A" w:rsidR="00741059" w:rsidRPr="00991597" w:rsidRDefault="00D34BC8" w:rsidP="00D34BC8">
      <w:pPr>
        <w:pStyle w:val="11"/>
      </w:pPr>
      <w:bookmarkStart w:id="12" w:name="_Toc57364473"/>
      <w:r w:rsidRPr="00991597">
        <w:t xml:space="preserve">Описание вариантов перспективного развития систем теплоснабжения </w:t>
      </w:r>
      <w:r w:rsidR="00550C52" w:rsidRPr="00991597">
        <w:t>МО</w:t>
      </w:r>
      <w:r w:rsidR="00310B1F">
        <w:t xml:space="preserve"> «Г</w:t>
      </w:r>
      <w:r w:rsidR="00CA5B84">
        <w:t>ородской округ</w:t>
      </w:r>
      <w:r w:rsidR="00550C52" w:rsidRPr="00991597">
        <w:t xml:space="preserve"> «Город </w:t>
      </w:r>
      <w:r w:rsidR="00991597" w:rsidRPr="00991597">
        <w:t>Глазов»</w:t>
      </w:r>
      <w:bookmarkEnd w:id="12"/>
      <w:r w:rsidR="00CA5B84">
        <w:t xml:space="preserve"> Удмуртской Республики»</w:t>
      </w:r>
    </w:p>
    <w:p w14:paraId="2E63C4A7" w14:textId="730246FF" w:rsidR="00991597" w:rsidRPr="00991597" w:rsidRDefault="00991597" w:rsidP="005D1660">
      <w:pPr>
        <w:rPr>
          <w:highlight w:val="yellow"/>
          <w:lang w:eastAsia="en-US" w:bidi="ar-SA"/>
        </w:rPr>
      </w:pPr>
      <w:r w:rsidRPr="00991597">
        <w:rPr>
          <w:lang w:eastAsia="en-US" w:bidi="ar-SA"/>
        </w:rPr>
        <w:t xml:space="preserve">Предложения по строительству, </w:t>
      </w:r>
      <w:r w:rsidR="00287234" w:rsidRPr="00991597">
        <w:rPr>
          <w:lang w:eastAsia="en-US" w:bidi="ar-SA"/>
        </w:rPr>
        <w:t>реконструкции и техническому перевооружению источников тепловой энергии,</w:t>
      </w:r>
      <w:r w:rsidRPr="00991597">
        <w:rPr>
          <w:lang w:eastAsia="en-US" w:bidi="ar-SA"/>
        </w:rPr>
        <w:t xml:space="preserve"> расположенных на территории </w:t>
      </w:r>
      <w:r w:rsidR="00E26349">
        <w:rPr>
          <w:lang w:eastAsia="en-US" w:bidi="ar-SA"/>
        </w:rPr>
        <w:t>г</w:t>
      </w:r>
      <w:r>
        <w:rPr>
          <w:lang w:eastAsia="en-US" w:bidi="ar-SA"/>
        </w:rPr>
        <w:t>ород</w:t>
      </w:r>
      <w:r w:rsidR="00E26349">
        <w:rPr>
          <w:lang w:eastAsia="en-US" w:bidi="ar-SA"/>
        </w:rPr>
        <w:t>а</w:t>
      </w:r>
      <w:r>
        <w:rPr>
          <w:lang w:eastAsia="en-US" w:bidi="ar-SA"/>
        </w:rPr>
        <w:t xml:space="preserve"> Глазов</w:t>
      </w:r>
      <w:r w:rsidRPr="00991597">
        <w:rPr>
          <w:lang w:eastAsia="en-US" w:bidi="ar-SA"/>
        </w:rPr>
        <w:t xml:space="preserve">, в первую очередь определяются перспективными условиями развития энергетики </w:t>
      </w:r>
      <w:r w:rsidR="00B95FBF">
        <w:rPr>
          <w:lang w:eastAsia="en-US" w:bidi="ar-SA"/>
        </w:rPr>
        <w:t>Удмуртской Р</w:t>
      </w:r>
      <w:r>
        <w:rPr>
          <w:lang w:eastAsia="en-US" w:bidi="ar-SA"/>
        </w:rPr>
        <w:t xml:space="preserve">еспублики </w:t>
      </w:r>
      <w:r w:rsidRPr="00991597">
        <w:rPr>
          <w:lang w:eastAsia="en-US" w:bidi="ar-SA"/>
        </w:rPr>
        <w:t>в целом.</w:t>
      </w:r>
    </w:p>
    <w:p w14:paraId="125C7096" w14:textId="7561656B" w:rsidR="00991597" w:rsidRDefault="001A4E3B" w:rsidP="00BB3F6B">
      <w:r>
        <w:t xml:space="preserve">В настоящей главе рассмотрены </w:t>
      </w:r>
      <w:r w:rsidR="005955C4">
        <w:t>два</w:t>
      </w:r>
      <w:r>
        <w:t xml:space="preserve"> варианта </w:t>
      </w:r>
      <w:r w:rsidR="00B95FBF">
        <w:t xml:space="preserve">перспективного </w:t>
      </w:r>
      <w:r>
        <w:t>развития централизованной системы теплоснабжения г. Глазов</w:t>
      </w:r>
      <w:r w:rsidR="00D06A03">
        <w:t xml:space="preserve">, при условии реализации </w:t>
      </w:r>
      <w:r w:rsidR="00956178">
        <w:t>мероприятий на ТЭЦ</w:t>
      </w:r>
      <w:r w:rsidR="00BB3F6B">
        <w:t>.</w:t>
      </w:r>
    </w:p>
    <w:p w14:paraId="486B6A09" w14:textId="77777777" w:rsidR="00B95FBF" w:rsidRPr="001A4E3B" w:rsidRDefault="00B95FBF" w:rsidP="00BB3F6B">
      <w:pPr>
        <w:rPr>
          <w:lang w:eastAsia="en-US" w:bidi="ar-SA"/>
        </w:rPr>
      </w:pPr>
    </w:p>
    <w:p w14:paraId="72173B8D" w14:textId="0CE136CD" w:rsidR="00BB3F6B" w:rsidRPr="002C62FB" w:rsidRDefault="00BB3F6B" w:rsidP="002C62FB">
      <w:pPr>
        <w:rPr>
          <w:b/>
        </w:rPr>
      </w:pPr>
      <w:r w:rsidRPr="002C62FB">
        <w:rPr>
          <w:b/>
        </w:rPr>
        <w:t>Мероприятия на ТЭЦ</w:t>
      </w:r>
    </w:p>
    <w:p w14:paraId="2C5DB999" w14:textId="7503FA74" w:rsidR="00EA5DD1" w:rsidRPr="00DD6522" w:rsidRDefault="00BB3F6B" w:rsidP="005D1660">
      <w:r w:rsidRPr="00DD6522">
        <w:t>В 2016 году в</w:t>
      </w:r>
      <w:r w:rsidR="00205585" w:rsidRPr="00DD6522">
        <w:t xml:space="preserve"> связи с оптимизацией и пересмотром технологических процессов на заводе АО «ЧМЗ» часть оборудования ТЭЦ была законсервирована. </w:t>
      </w:r>
      <w:r w:rsidR="00EA5DD1" w:rsidRPr="00DD6522">
        <w:t xml:space="preserve">Основное оборудование, выведенное </w:t>
      </w:r>
      <w:r w:rsidR="00205585" w:rsidRPr="00DD6522">
        <w:t>на основании разрешительных документов (приказ АО «СО ЕЭС» от 05.12.2016 № И31-1-2-19-14902; Минэнерго России приказ от 20.12.2016 №</w:t>
      </w:r>
      <w:r w:rsidR="00A75C66">
        <w:t xml:space="preserve"> </w:t>
      </w:r>
      <w:r w:rsidR="00205585" w:rsidRPr="00DD6522">
        <w:t xml:space="preserve">1364) </w:t>
      </w:r>
      <w:r w:rsidR="00EA5DD1" w:rsidRPr="00DD6522">
        <w:t>из эксплуатации в длительную консервацию:</w:t>
      </w:r>
    </w:p>
    <w:p w14:paraId="0C13B761" w14:textId="77777777" w:rsidR="00EA5DD1" w:rsidRPr="00DD6522" w:rsidRDefault="00EA5DD1" w:rsidP="005D1660">
      <w:r w:rsidRPr="00DD6522">
        <w:t xml:space="preserve">Паровые турбины общей установленной мощностью 60 МВт: </w:t>
      </w:r>
    </w:p>
    <w:p w14:paraId="6B6EC56C" w14:textId="4AE76ACB" w:rsidR="00EA5DD1" w:rsidRPr="00DD6522" w:rsidRDefault="00EA5DD1" w:rsidP="005D1660">
      <w:pPr>
        <w:pStyle w:val="a6"/>
        <w:numPr>
          <w:ilvl w:val="0"/>
          <w:numId w:val="14"/>
        </w:numPr>
      </w:pPr>
      <w:r w:rsidRPr="00DD6522">
        <w:t>типа АПТ-12 (3 турбины);</w:t>
      </w:r>
    </w:p>
    <w:p w14:paraId="1755FC96" w14:textId="2A5E3E2F" w:rsidR="00EA5DD1" w:rsidRPr="00DD6522" w:rsidRDefault="00EA5DD1" w:rsidP="005D1660">
      <w:pPr>
        <w:pStyle w:val="a6"/>
        <w:numPr>
          <w:ilvl w:val="0"/>
          <w:numId w:val="14"/>
        </w:numPr>
      </w:pPr>
      <w:r w:rsidRPr="00DD6522">
        <w:t>типа ДК-20-120 (2 турбины</w:t>
      </w:r>
      <w:r w:rsidR="0093437D" w:rsidRPr="00DD6522">
        <w:t>)</w:t>
      </w:r>
      <w:r w:rsidRPr="00DD6522">
        <w:t>.</w:t>
      </w:r>
    </w:p>
    <w:p w14:paraId="57BB78EB" w14:textId="0261FAD2" w:rsidR="00205585" w:rsidRPr="008E11D5" w:rsidRDefault="00CD5152" w:rsidP="005D1660">
      <w:pPr>
        <w:rPr>
          <w:color w:val="FF0000"/>
        </w:rPr>
      </w:pPr>
      <w:r w:rsidRPr="00CD5152">
        <w:t>В 2026 году ф</w:t>
      </w:r>
      <w:r w:rsidR="00205585" w:rsidRPr="00CD5152">
        <w:t>илиал АО «РИР» в г. Глазов</w:t>
      </w:r>
      <w:r w:rsidRPr="00CD5152">
        <w:t>е планируе</w:t>
      </w:r>
      <w:r w:rsidR="00205585" w:rsidRPr="00CD5152">
        <w:t>т изменить схему управления ТЭЦ</w:t>
      </w:r>
      <w:r w:rsidR="00980DBE" w:rsidRPr="00CD5152">
        <w:t xml:space="preserve"> г. Глазова</w:t>
      </w:r>
      <w:r w:rsidR="00205585" w:rsidRPr="00CD5152">
        <w:t xml:space="preserve">, между АО «ЧМЗ» и АО «РИР», с запуском генерации электрической энергии (вводом в работу </w:t>
      </w:r>
      <w:r w:rsidR="00562C82" w:rsidRPr="00CD5152">
        <w:t xml:space="preserve">законсервированных </w:t>
      </w:r>
      <w:r w:rsidR="00205585" w:rsidRPr="00CD5152">
        <w:t>паровых турбин</w:t>
      </w:r>
      <w:r>
        <w:t>)</w:t>
      </w:r>
      <w:r>
        <w:rPr>
          <w:color w:val="00B0F0"/>
        </w:rPr>
        <w:t>.</w:t>
      </w:r>
    </w:p>
    <w:p w14:paraId="5433F712" w14:textId="6D9458FC" w:rsidR="00D06A03" w:rsidRPr="00DD6522" w:rsidRDefault="00D06A03" w:rsidP="005D1660">
      <w:r w:rsidRPr="00DD6522">
        <w:t>Основание для начала проведения мероприятий по техническому присоединению турбоагрегатов:</w:t>
      </w:r>
    </w:p>
    <w:p w14:paraId="689A5D55" w14:textId="3F9D2839" w:rsidR="00D06A03" w:rsidRPr="00DD6522" w:rsidRDefault="00205585" w:rsidP="00A47B36">
      <w:pPr>
        <w:pStyle w:val="a6"/>
        <w:numPr>
          <w:ilvl w:val="0"/>
          <w:numId w:val="41"/>
        </w:numPr>
      </w:pPr>
      <w:r w:rsidRPr="00DD6522">
        <w:t>п</w:t>
      </w:r>
      <w:r w:rsidR="00D06A03" w:rsidRPr="00DD6522">
        <w:t>исьмо АО «ТВЭЛ» от 03.10.2019 № 4/4/15823;</w:t>
      </w:r>
    </w:p>
    <w:p w14:paraId="04FB6E68" w14:textId="136A4E80" w:rsidR="00D06A03" w:rsidRPr="00DD6522" w:rsidRDefault="00205585" w:rsidP="00A47B36">
      <w:pPr>
        <w:pStyle w:val="a6"/>
        <w:numPr>
          <w:ilvl w:val="0"/>
          <w:numId w:val="41"/>
        </w:numPr>
      </w:pPr>
      <w:r w:rsidRPr="00DD6522">
        <w:t>м</w:t>
      </w:r>
      <w:r w:rsidR="00D06A03" w:rsidRPr="00DD6522">
        <w:t xml:space="preserve">етодика формирования и согласования цены договора на эксплуатацию, техническое обслуживание и ремонт имущества, передаваемого в аренду АО </w:t>
      </w:r>
      <w:r w:rsidR="00AD13D0" w:rsidRPr="00DD6522">
        <w:t>«</w:t>
      </w:r>
      <w:r w:rsidR="00D06A03" w:rsidRPr="00DD6522">
        <w:t>ЧМЗ</w:t>
      </w:r>
      <w:r w:rsidR="00AD13D0" w:rsidRPr="00DD6522">
        <w:t>»</w:t>
      </w:r>
      <w:r w:rsidR="00D06A03" w:rsidRPr="00DD6522">
        <w:t>;</w:t>
      </w:r>
    </w:p>
    <w:p w14:paraId="3CC74E2B" w14:textId="0EACCF9C" w:rsidR="00D06A03" w:rsidRPr="00DD6522" w:rsidRDefault="00205585" w:rsidP="00A47B36">
      <w:pPr>
        <w:pStyle w:val="a6"/>
        <w:numPr>
          <w:ilvl w:val="0"/>
          <w:numId w:val="41"/>
        </w:numPr>
      </w:pPr>
      <w:r w:rsidRPr="00DD6522">
        <w:t>п</w:t>
      </w:r>
      <w:r w:rsidR="00D06A03" w:rsidRPr="00DD6522">
        <w:t>лан мероприятий от 24.09.2019 № 19-946/43124-ВК.</w:t>
      </w:r>
    </w:p>
    <w:p w14:paraId="496B2CBA" w14:textId="77777777" w:rsidR="00A47B36" w:rsidRDefault="00D06A03" w:rsidP="005D1660">
      <w:r w:rsidRPr="00DD6522">
        <w:lastRenderedPageBreak/>
        <w:t xml:space="preserve">Для перехода на новую схему взаимодействия, необходимо </w:t>
      </w:r>
      <w:r w:rsidR="00BB3F6B" w:rsidRPr="00DD6522">
        <w:t xml:space="preserve">выполнить </w:t>
      </w:r>
      <w:r w:rsidR="00562C82" w:rsidRPr="00DD6522">
        <w:t>технические мероприятия.</w:t>
      </w:r>
      <w:r w:rsidR="00562C82">
        <w:t xml:space="preserve"> </w:t>
      </w:r>
    </w:p>
    <w:p w14:paraId="48F680E0" w14:textId="1A25F76C" w:rsidR="00BB3F6B" w:rsidRDefault="003B6D2D" w:rsidP="005D1660">
      <w:pPr>
        <w:sectPr w:rsidR="00BB3F6B" w:rsidSect="0044721B">
          <w:pgSz w:w="11910" w:h="16840"/>
          <w:pgMar w:top="1134" w:right="567" w:bottom="567" w:left="1701" w:header="0" w:footer="420" w:gutter="0"/>
          <w:cols w:space="720"/>
          <w:docGrid w:linePitch="354"/>
        </w:sectPr>
      </w:pPr>
      <w:r>
        <w:t>Перечень мероприятий</w:t>
      </w:r>
      <w:r w:rsidR="00B85922">
        <w:t>,</w:t>
      </w:r>
      <w:r>
        <w:t xml:space="preserve"> </w:t>
      </w:r>
      <w:r w:rsidR="00562C82">
        <w:t>связанных с выработкой тепловой энергии</w:t>
      </w:r>
      <w:r w:rsidR="00B85922">
        <w:t>,</w:t>
      </w:r>
      <w:r w:rsidR="00562C82">
        <w:t xml:space="preserve"> представлен в таблице </w:t>
      </w:r>
      <w:r w:rsidR="00A47B36">
        <w:t>ниже</w:t>
      </w:r>
      <w:r w:rsidR="00562C82">
        <w:t xml:space="preserve">. </w:t>
      </w:r>
    </w:p>
    <w:p w14:paraId="694839C6" w14:textId="7426BCCE" w:rsidR="00D003F4" w:rsidRDefault="00BB3F6B" w:rsidP="00D003F4">
      <w:pPr>
        <w:pStyle w:val="af4"/>
      </w:pPr>
      <w:r>
        <w:lastRenderedPageBreak/>
        <w:t xml:space="preserve"> </w:t>
      </w:r>
      <w:r w:rsidR="00017EF7" w:rsidRPr="00DB3FCA">
        <w:t xml:space="preserve">Таблица </w:t>
      </w:r>
      <w:r w:rsidR="00017EF7" w:rsidRPr="00DB3FCA">
        <w:fldChar w:fldCharType="begin"/>
      </w:r>
      <w:r w:rsidR="00017EF7" w:rsidRPr="00DB3FCA">
        <w:instrText xml:space="preserve"> SEQ Таблица \* ARABIC </w:instrText>
      </w:r>
      <w:r w:rsidR="00017EF7" w:rsidRPr="00DB3FCA">
        <w:fldChar w:fldCharType="separate"/>
      </w:r>
      <w:r w:rsidR="007D572B">
        <w:rPr>
          <w:noProof/>
        </w:rPr>
        <w:t>3</w:t>
      </w:r>
      <w:r w:rsidR="00017EF7" w:rsidRPr="00DB3FCA">
        <w:fldChar w:fldCharType="end"/>
      </w:r>
      <w:r w:rsidR="00017EF7" w:rsidRPr="00712664">
        <w:t xml:space="preserve">. </w:t>
      </w:r>
      <w:r w:rsidR="009B4209">
        <w:t xml:space="preserve">Мероприятия по модернизации ТЭЦ </w:t>
      </w:r>
      <w:r w:rsidR="00261802">
        <w:t xml:space="preserve">АО «РИР» </w:t>
      </w:r>
      <w:r w:rsidR="009B4209">
        <w:t>г. Глазов</w:t>
      </w:r>
    </w:p>
    <w:tbl>
      <w:tblPr>
        <w:tblW w:w="5000" w:type="pct"/>
        <w:tblLook w:val="04A0" w:firstRow="1" w:lastRow="0" w:firstColumn="1" w:lastColumn="0" w:noHBand="0" w:noVBand="1"/>
      </w:tblPr>
      <w:tblGrid>
        <w:gridCol w:w="553"/>
        <w:gridCol w:w="2035"/>
        <w:gridCol w:w="2467"/>
        <w:gridCol w:w="1692"/>
        <w:gridCol w:w="2332"/>
        <w:gridCol w:w="1107"/>
        <w:gridCol w:w="989"/>
        <w:gridCol w:w="1412"/>
        <w:gridCol w:w="1383"/>
        <w:gridCol w:w="1383"/>
      </w:tblGrid>
      <w:tr w:rsidR="00350A8F" w:rsidRPr="00832F88" w14:paraId="336C46F5" w14:textId="77777777" w:rsidTr="00F267A3">
        <w:trPr>
          <w:trHeight w:val="20"/>
          <w:tblHeader/>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7108E"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N п/п</w:t>
            </w:r>
          </w:p>
        </w:tc>
        <w:tc>
          <w:tcPr>
            <w:tcW w:w="6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62E330"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Наименование мероприятий</w:t>
            </w:r>
          </w:p>
        </w:tc>
        <w:tc>
          <w:tcPr>
            <w:tcW w:w="6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28CD8"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Обоснование необходимости (цель реализации)</w:t>
            </w:r>
          </w:p>
        </w:tc>
        <w:tc>
          <w:tcPr>
            <w:tcW w:w="5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D1FD3B"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Описание и место расположения объекта</w:t>
            </w:r>
          </w:p>
        </w:tc>
        <w:tc>
          <w:tcPr>
            <w:tcW w:w="1959" w:type="pct"/>
            <w:gridSpan w:val="4"/>
            <w:tcBorders>
              <w:top w:val="single" w:sz="4" w:space="0" w:color="auto"/>
              <w:left w:val="nil"/>
              <w:bottom w:val="single" w:sz="4" w:space="0" w:color="auto"/>
              <w:right w:val="single" w:sz="4" w:space="0" w:color="auto"/>
            </w:tcBorders>
            <w:shd w:val="clear" w:color="auto" w:fill="auto"/>
            <w:vAlign w:val="center"/>
            <w:hideMark/>
          </w:tcPr>
          <w:p w14:paraId="2DEC9434"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Основные технические характеристики</w:t>
            </w:r>
          </w:p>
        </w:tc>
        <w:tc>
          <w:tcPr>
            <w:tcW w:w="4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FE6B93"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Год начала реализации мероприятия</w:t>
            </w:r>
          </w:p>
        </w:tc>
        <w:tc>
          <w:tcPr>
            <w:tcW w:w="4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71DAB1"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Год окончания реализации мероприятия</w:t>
            </w:r>
          </w:p>
        </w:tc>
      </w:tr>
      <w:tr w:rsidR="00350A8F" w:rsidRPr="00832F88" w14:paraId="15265252" w14:textId="77777777" w:rsidTr="00F267A3">
        <w:trPr>
          <w:trHeight w:val="20"/>
          <w:tblHeader/>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EB0489"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6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19EC4F"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6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8B8C29"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56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8CC53A"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784" w:type="pct"/>
            <w:vMerge w:val="restart"/>
            <w:tcBorders>
              <w:top w:val="nil"/>
              <w:left w:val="single" w:sz="4" w:space="0" w:color="auto"/>
              <w:bottom w:val="single" w:sz="4" w:space="0" w:color="auto"/>
              <w:right w:val="single" w:sz="4" w:space="0" w:color="auto"/>
            </w:tcBorders>
            <w:shd w:val="clear" w:color="auto" w:fill="auto"/>
            <w:vAlign w:val="center"/>
            <w:hideMark/>
          </w:tcPr>
          <w:p w14:paraId="36773516"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Наименование показателя</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163C5FDE"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Ед. изм.</w:t>
            </w:r>
          </w:p>
        </w:tc>
        <w:tc>
          <w:tcPr>
            <w:tcW w:w="804" w:type="pct"/>
            <w:gridSpan w:val="2"/>
            <w:tcBorders>
              <w:top w:val="single" w:sz="4" w:space="0" w:color="auto"/>
              <w:left w:val="nil"/>
              <w:bottom w:val="single" w:sz="4" w:space="0" w:color="auto"/>
              <w:right w:val="single" w:sz="4" w:space="0" w:color="auto"/>
            </w:tcBorders>
            <w:shd w:val="clear" w:color="auto" w:fill="auto"/>
            <w:vAlign w:val="center"/>
            <w:hideMark/>
          </w:tcPr>
          <w:p w14:paraId="25367714"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Значение показателя</w:t>
            </w:r>
          </w:p>
        </w:tc>
        <w:tc>
          <w:tcPr>
            <w:tcW w:w="4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831348"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4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8782E8" w14:textId="77777777" w:rsidR="00262348" w:rsidRPr="00832F88" w:rsidRDefault="00262348" w:rsidP="00BB3F6B">
            <w:pPr>
              <w:autoSpaceDE/>
              <w:autoSpaceDN/>
              <w:spacing w:line="240" w:lineRule="auto"/>
              <w:ind w:firstLine="0"/>
              <w:jc w:val="left"/>
              <w:rPr>
                <w:b/>
                <w:bCs/>
                <w:color w:val="000000"/>
                <w:sz w:val="20"/>
                <w:szCs w:val="20"/>
                <w:lang w:bidi="ar-SA"/>
              </w:rPr>
            </w:pPr>
          </w:p>
        </w:tc>
      </w:tr>
      <w:tr w:rsidR="00350A8F" w:rsidRPr="00832F88" w14:paraId="7E4671BB" w14:textId="77777777" w:rsidTr="00F267A3">
        <w:trPr>
          <w:trHeight w:val="20"/>
          <w:tblHeader/>
        </w:trPr>
        <w:tc>
          <w:tcPr>
            <w:tcW w:w="1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30D652"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6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9B1362"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6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43595C"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56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C8188E"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784" w:type="pct"/>
            <w:vMerge/>
            <w:tcBorders>
              <w:top w:val="nil"/>
              <w:left w:val="single" w:sz="4" w:space="0" w:color="auto"/>
              <w:bottom w:val="single" w:sz="4" w:space="0" w:color="auto"/>
              <w:right w:val="single" w:sz="4" w:space="0" w:color="auto"/>
            </w:tcBorders>
            <w:shd w:val="clear" w:color="auto" w:fill="auto"/>
            <w:vAlign w:val="center"/>
            <w:hideMark/>
          </w:tcPr>
          <w:p w14:paraId="0F62DC47"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371" w:type="pct"/>
            <w:vMerge/>
            <w:tcBorders>
              <w:top w:val="nil"/>
              <w:left w:val="single" w:sz="4" w:space="0" w:color="auto"/>
              <w:bottom w:val="single" w:sz="4" w:space="0" w:color="auto"/>
              <w:right w:val="single" w:sz="4" w:space="0" w:color="auto"/>
            </w:tcBorders>
            <w:shd w:val="clear" w:color="auto" w:fill="auto"/>
            <w:vAlign w:val="center"/>
            <w:hideMark/>
          </w:tcPr>
          <w:p w14:paraId="5EA9375B"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331" w:type="pct"/>
            <w:tcBorders>
              <w:top w:val="nil"/>
              <w:left w:val="nil"/>
              <w:bottom w:val="single" w:sz="4" w:space="0" w:color="auto"/>
              <w:right w:val="single" w:sz="4" w:space="0" w:color="auto"/>
            </w:tcBorders>
            <w:shd w:val="clear" w:color="auto" w:fill="auto"/>
            <w:vAlign w:val="center"/>
            <w:hideMark/>
          </w:tcPr>
          <w:p w14:paraId="1CBD744E"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до</w:t>
            </w:r>
          </w:p>
        </w:tc>
        <w:tc>
          <w:tcPr>
            <w:tcW w:w="474" w:type="pct"/>
            <w:tcBorders>
              <w:top w:val="nil"/>
              <w:left w:val="nil"/>
              <w:bottom w:val="single" w:sz="4" w:space="0" w:color="auto"/>
              <w:right w:val="single" w:sz="4" w:space="0" w:color="auto"/>
            </w:tcBorders>
            <w:shd w:val="clear" w:color="auto" w:fill="auto"/>
            <w:vAlign w:val="center"/>
            <w:hideMark/>
          </w:tcPr>
          <w:p w14:paraId="2B238A70" w14:textId="77777777" w:rsidR="00262348" w:rsidRPr="00832F88" w:rsidRDefault="00262348" w:rsidP="00BB3F6B">
            <w:pPr>
              <w:autoSpaceDE/>
              <w:autoSpaceDN/>
              <w:spacing w:line="240" w:lineRule="auto"/>
              <w:ind w:firstLine="0"/>
              <w:jc w:val="center"/>
              <w:rPr>
                <w:b/>
                <w:bCs/>
                <w:color w:val="000000"/>
                <w:sz w:val="20"/>
                <w:szCs w:val="20"/>
                <w:lang w:bidi="ar-SA"/>
              </w:rPr>
            </w:pPr>
            <w:r w:rsidRPr="00832F88">
              <w:rPr>
                <w:b/>
                <w:bCs/>
                <w:color w:val="000000"/>
                <w:sz w:val="20"/>
                <w:szCs w:val="20"/>
                <w:lang w:bidi="ar-SA"/>
              </w:rPr>
              <w:t>после</w:t>
            </w:r>
          </w:p>
        </w:tc>
        <w:tc>
          <w:tcPr>
            <w:tcW w:w="4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82A3B6" w14:textId="77777777" w:rsidR="00262348" w:rsidRPr="00832F88" w:rsidRDefault="00262348" w:rsidP="00BB3F6B">
            <w:pPr>
              <w:autoSpaceDE/>
              <w:autoSpaceDN/>
              <w:spacing w:line="240" w:lineRule="auto"/>
              <w:ind w:firstLine="0"/>
              <w:jc w:val="left"/>
              <w:rPr>
                <w:b/>
                <w:bCs/>
                <w:color w:val="000000"/>
                <w:sz w:val="20"/>
                <w:szCs w:val="20"/>
                <w:lang w:bidi="ar-SA"/>
              </w:rPr>
            </w:pPr>
          </w:p>
        </w:tc>
        <w:tc>
          <w:tcPr>
            <w:tcW w:w="4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CF395C" w14:textId="77777777" w:rsidR="00262348" w:rsidRPr="00832F88" w:rsidRDefault="00262348" w:rsidP="00BB3F6B">
            <w:pPr>
              <w:autoSpaceDE/>
              <w:autoSpaceDN/>
              <w:spacing w:line="240" w:lineRule="auto"/>
              <w:ind w:firstLine="0"/>
              <w:jc w:val="left"/>
              <w:rPr>
                <w:b/>
                <w:bCs/>
                <w:color w:val="000000"/>
                <w:sz w:val="20"/>
                <w:szCs w:val="20"/>
                <w:lang w:bidi="ar-SA"/>
              </w:rPr>
            </w:pPr>
          </w:p>
        </w:tc>
      </w:tr>
      <w:tr w:rsidR="00262348" w:rsidRPr="00832F88" w14:paraId="038AEF0F" w14:textId="77777777" w:rsidTr="00832F88">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AA3144D" w14:textId="77777777" w:rsidR="00262348" w:rsidRPr="00832F88" w:rsidRDefault="00262348" w:rsidP="00BB3F6B">
            <w:pPr>
              <w:autoSpaceDE/>
              <w:autoSpaceDN/>
              <w:spacing w:line="240" w:lineRule="auto"/>
              <w:ind w:firstLine="0"/>
              <w:jc w:val="left"/>
              <w:rPr>
                <w:b/>
                <w:bCs/>
                <w:color w:val="000000"/>
                <w:sz w:val="20"/>
                <w:szCs w:val="20"/>
                <w:lang w:bidi="ar-SA"/>
              </w:rPr>
            </w:pPr>
            <w:r w:rsidRPr="00832F88">
              <w:rPr>
                <w:b/>
                <w:bCs/>
                <w:color w:val="000000"/>
                <w:sz w:val="20"/>
                <w:szCs w:val="20"/>
                <w:lang w:bidi="ar-SA"/>
              </w:rPr>
              <w:t xml:space="preserve">Группа 1. Строительство, реконструкция или модернизация объектов в целях подключения потребителей, в </w:t>
            </w:r>
            <w:proofErr w:type="spellStart"/>
            <w:r w:rsidRPr="00832F88">
              <w:rPr>
                <w:b/>
                <w:bCs/>
                <w:color w:val="000000"/>
                <w:sz w:val="20"/>
                <w:szCs w:val="20"/>
                <w:lang w:bidi="ar-SA"/>
              </w:rPr>
              <w:t>т.ч</w:t>
            </w:r>
            <w:proofErr w:type="spellEnd"/>
            <w:r w:rsidRPr="00832F88">
              <w:rPr>
                <w:b/>
                <w:bCs/>
                <w:color w:val="000000"/>
                <w:sz w:val="20"/>
                <w:szCs w:val="20"/>
                <w:lang w:bidi="ar-SA"/>
              </w:rPr>
              <w:t>.:</w:t>
            </w:r>
          </w:p>
        </w:tc>
      </w:tr>
      <w:tr w:rsidR="00350A8F" w:rsidRPr="00832F88" w14:paraId="1934CF35" w14:textId="77777777" w:rsidTr="00F267A3">
        <w:trPr>
          <w:trHeight w:val="20"/>
        </w:trPr>
        <w:tc>
          <w:tcPr>
            <w:tcW w:w="184" w:type="pct"/>
            <w:tcBorders>
              <w:top w:val="nil"/>
              <w:left w:val="single" w:sz="4" w:space="0" w:color="auto"/>
              <w:bottom w:val="single" w:sz="4" w:space="0" w:color="auto"/>
              <w:right w:val="single" w:sz="4" w:space="0" w:color="auto"/>
            </w:tcBorders>
            <w:shd w:val="clear" w:color="auto" w:fill="auto"/>
            <w:vAlign w:val="center"/>
          </w:tcPr>
          <w:p w14:paraId="0401B871" w14:textId="04E09D15" w:rsidR="00787DDC" w:rsidRPr="00832F88" w:rsidRDefault="00787DDC" w:rsidP="00BB3F6B">
            <w:pPr>
              <w:autoSpaceDE/>
              <w:autoSpaceDN/>
              <w:spacing w:line="240" w:lineRule="auto"/>
              <w:ind w:firstLine="0"/>
              <w:jc w:val="center"/>
              <w:rPr>
                <w:color w:val="000000"/>
                <w:sz w:val="20"/>
                <w:szCs w:val="20"/>
                <w:lang w:bidi="ar-SA"/>
              </w:rPr>
            </w:pPr>
            <w:r>
              <w:rPr>
                <w:color w:val="000000"/>
                <w:sz w:val="20"/>
                <w:szCs w:val="20"/>
                <w:lang w:bidi="ar-SA"/>
              </w:rPr>
              <w:t>1.1.</w:t>
            </w:r>
          </w:p>
        </w:tc>
        <w:tc>
          <w:tcPr>
            <w:tcW w:w="684" w:type="pct"/>
            <w:tcBorders>
              <w:top w:val="nil"/>
              <w:left w:val="nil"/>
              <w:bottom w:val="single" w:sz="4" w:space="0" w:color="auto"/>
              <w:right w:val="single" w:sz="4" w:space="0" w:color="auto"/>
            </w:tcBorders>
            <w:shd w:val="clear" w:color="auto" w:fill="auto"/>
          </w:tcPr>
          <w:p w14:paraId="510D7E0C" w14:textId="7AFECE48" w:rsidR="00787DDC" w:rsidRPr="00461231" w:rsidRDefault="00787DDC" w:rsidP="00BB3F6B">
            <w:pPr>
              <w:autoSpaceDE/>
              <w:autoSpaceDN/>
              <w:spacing w:line="240" w:lineRule="auto"/>
              <w:ind w:firstLine="0"/>
              <w:jc w:val="left"/>
              <w:rPr>
                <w:color w:val="000000"/>
                <w:sz w:val="20"/>
                <w:szCs w:val="20"/>
                <w:lang w:bidi="ar-SA"/>
              </w:rPr>
            </w:pPr>
            <w:r w:rsidRPr="00CA5B84">
              <w:rPr>
                <w:sz w:val="20"/>
              </w:rPr>
              <w:t>Строительство узла подкисления сырой воды</w:t>
            </w:r>
          </w:p>
        </w:tc>
        <w:tc>
          <w:tcPr>
            <w:tcW w:w="678" w:type="pct"/>
            <w:tcBorders>
              <w:top w:val="nil"/>
              <w:left w:val="nil"/>
              <w:bottom w:val="single" w:sz="4" w:space="0" w:color="auto"/>
              <w:right w:val="single" w:sz="4" w:space="0" w:color="auto"/>
            </w:tcBorders>
            <w:shd w:val="clear" w:color="auto" w:fill="auto"/>
          </w:tcPr>
          <w:p w14:paraId="0DA978A4" w14:textId="1C3C8A8F" w:rsidR="00787DDC" w:rsidRPr="00461231" w:rsidRDefault="00787DDC" w:rsidP="00BB3F6B">
            <w:pPr>
              <w:autoSpaceDE/>
              <w:autoSpaceDN/>
              <w:spacing w:line="240" w:lineRule="auto"/>
              <w:ind w:firstLine="0"/>
              <w:jc w:val="left"/>
              <w:rPr>
                <w:color w:val="000000"/>
                <w:sz w:val="20"/>
                <w:szCs w:val="20"/>
                <w:lang w:bidi="ar-SA"/>
              </w:rPr>
            </w:pPr>
            <w:r w:rsidRPr="00CA5B84">
              <w:rPr>
                <w:sz w:val="20"/>
              </w:rPr>
              <w:t xml:space="preserve">Увеличение надежности работы оборудования, повышение качества </w:t>
            </w:r>
            <w:proofErr w:type="spellStart"/>
            <w:r w:rsidRPr="00CA5B84">
              <w:rPr>
                <w:sz w:val="20"/>
              </w:rPr>
              <w:t>химочищенной</w:t>
            </w:r>
            <w:proofErr w:type="spellEnd"/>
            <w:r w:rsidRPr="00CA5B84">
              <w:rPr>
                <w:sz w:val="20"/>
              </w:rPr>
              <w:t xml:space="preserve"> воды с целью снижения скорости процессов </w:t>
            </w:r>
            <w:proofErr w:type="spellStart"/>
            <w:r w:rsidRPr="00CA5B84">
              <w:rPr>
                <w:sz w:val="20"/>
              </w:rPr>
              <w:t>накипеобразования</w:t>
            </w:r>
            <w:proofErr w:type="spellEnd"/>
            <w:r w:rsidRPr="00CA5B84">
              <w:rPr>
                <w:sz w:val="20"/>
              </w:rPr>
              <w:t xml:space="preserve"> и коррозии</w:t>
            </w:r>
          </w:p>
        </w:tc>
        <w:tc>
          <w:tcPr>
            <w:tcW w:w="568" w:type="pct"/>
            <w:tcBorders>
              <w:top w:val="nil"/>
              <w:left w:val="nil"/>
              <w:bottom w:val="single" w:sz="4" w:space="0" w:color="auto"/>
              <w:right w:val="single" w:sz="4" w:space="0" w:color="auto"/>
            </w:tcBorders>
            <w:shd w:val="clear" w:color="auto" w:fill="auto"/>
          </w:tcPr>
          <w:p w14:paraId="3985DCBB" w14:textId="54B512AD" w:rsidR="00787DDC" w:rsidRPr="00787DDC" w:rsidRDefault="00787DDC" w:rsidP="00D003F4">
            <w:pPr>
              <w:autoSpaceDE/>
              <w:autoSpaceDN/>
              <w:spacing w:line="240" w:lineRule="auto"/>
              <w:ind w:firstLine="0"/>
              <w:jc w:val="left"/>
              <w:rPr>
                <w:sz w:val="20"/>
                <w:szCs w:val="20"/>
                <w:lang w:bidi="ar-SA"/>
              </w:rPr>
            </w:pPr>
            <w:r w:rsidRPr="00787DDC">
              <w:rPr>
                <w:sz w:val="20"/>
                <w:szCs w:val="20"/>
              </w:rPr>
              <w:t xml:space="preserve">УР, г. Глазов, </w:t>
            </w:r>
            <w:proofErr w:type="spellStart"/>
            <w:proofErr w:type="gramStart"/>
            <w:r w:rsidRPr="00787DDC">
              <w:rPr>
                <w:sz w:val="20"/>
                <w:szCs w:val="20"/>
              </w:rPr>
              <w:t>ул</w:t>
            </w:r>
            <w:proofErr w:type="spellEnd"/>
            <w:proofErr w:type="gramEnd"/>
            <w:r w:rsidRPr="00787DDC">
              <w:rPr>
                <w:sz w:val="20"/>
                <w:szCs w:val="20"/>
              </w:rPr>
              <w:t xml:space="preserve"> Белова, 7; </w:t>
            </w:r>
            <w:proofErr w:type="spellStart"/>
            <w:r w:rsidRPr="00787DDC">
              <w:rPr>
                <w:sz w:val="20"/>
                <w:szCs w:val="20"/>
              </w:rPr>
              <w:t>пром</w:t>
            </w:r>
            <w:proofErr w:type="spellEnd"/>
            <w:r w:rsidRPr="00787DDC">
              <w:rPr>
                <w:sz w:val="20"/>
                <w:szCs w:val="20"/>
              </w:rPr>
              <w:t>. площадка ,корпус 33Т; химический цех</w:t>
            </w:r>
          </w:p>
        </w:tc>
        <w:tc>
          <w:tcPr>
            <w:tcW w:w="784" w:type="pct"/>
            <w:tcBorders>
              <w:top w:val="nil"/>
              <w:left w:val="nil"/>
              <w:bottom w:val="single" w:sz="4" w:space="0" w:color="auto"/>
              <w:right w:val="single" w:sz="4" w:space="0" w:color="auto"/>
            </w:tcBorders>
            <w:shd w:val="clear" w:color="auto" w:fill="auto"/>
          </w:tcPr>
          <w:p w14:paraId="5F71D1C4" w14:textId="59F64C03" w:rsidR="00787DDC" w:rsidRPr="00787DDC" w:rsidRDefault="00787DDC" w:rsidP="00BB3F6B">
            <w:pPr>
              <w:autoSpaceDE/>
              <w:autoSpaceDN/>
              <w:spacing w:line="240" w:lineRule="auto"/>
              <w:ind w:firstLine="0"/>
              <w:jc w:val="left"/>
              <w:rPr>
                <w:color w:val="000000"/>
                <w:sz w:val="20"/>
                <w:szCs w:val="20"/>
                <w:lang w:bidi="ar-SA"/>
              </w:rPr>
            </w:pPr>
            <w:r w:rsidRPr="00CA5B84">
              <w:rPr>
                <w:sz w:val="20"/>
              </w:rPr>
              <w:t xml:space="preserve">рН сырой воды </w:t>
            </w:r>
          </w:p>
        </w:tc>
        <w:tc>
          <w:tcPr>
            <w:tcW w:w="371" w:type="pct"/>
            <w:tcBorders>
              <w:top w:val="nil"/>
              <w:left w:val="nil"/>
              <w:bottom w:val="single" w:sz="4" w:space="0" w:color="auto"/>
              <w:right w:val="single" w:sz="4" w:space="0" w:color="auto"/>
            </w:tcBorders>
            <w:shd w:val="clear" w:color="auto" w:fill="auto"/>
          </w:tcPr>
          <w:p w14:paraId="2C893242" w14:textId="1512A0E7" w:rsidR="00787DDC" w:rsidRPr="00787DDC" w:rsidRDefault="00787DDC" w:rsidP="00BB3F6B">
            <w:pPr>
              <w:autoSpaceDE/>
              <w:autoSpaceDN/>
              <w:spacing w:line="240" w:lineRule="auto"/>
              <w:ind w:firstLine="0"/>
              <w:jc w:val="center"/>
              <w:rPr>
                <w:color w:val="000000"/>
                <w:sz w:val="20"/>
                <w:szCs w:val="20"/>
                <w:lang w:bidi="ar-SA"/>
              </w:rPr>
            </w:pPr>
            <w:proofErr w:type="spellStart"/>
            <w:r w:rsidRPr="00787DDC">
              <w:rPr>
                <w:sz w:val="20"/>
                <w:szCs w:val="20"/>
              </w:rPr>
              <w:t>pH</w:t>
            </w:r>
            <w:proofErr w:type="spellEnd"/>
          </w:p>
        </w:tc>
        <w:tc>
          <w:tcPr>
            <w:tcW w:w="331" w:type="pct"/>
            <w:tcBorders>
              <w:top w:val="nil"/>
              <w:left w:val="nil"/>
              <w:bottom w:val="single" w:sz="4" w:space="0" w:color="auto"/>
              <w:right w:val="single" w:sz="4" w:space="0" w:color="auto"/>
            </w:tcBorders>
            <w:shd w:val="clear" w:color="auto" w:fill="auto"/>
          </w:tcPr>
          <w:p w14:paraId="2659D097" w14:textId="2ECF8D52"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от 8,3 до 7,7</w:t>
            </w:r>
          </w:p>
        </w:tc>
        <w:tc>
          <w:tcPr>
            <w:tcW w:w="474" w:type="pct"/>
            <w:tcBorders>
              <w:top w:val="nil"/>
              <w:left w:val="nil"/>
              <w:bottom w:val="single" w:sz="4" w:space="0" w:color="auto"/>
              <w:right w:val="single" w:sz="4" w:space="0" w:color="auto"/>
            </w:tcBorders>
            <w:shd w:val="clear" w:color="auto" w:fill="auto"/>
          </w:tcPr>
          <w:p w14:paraId="5EA3F6B0" w14:textId="59B8EA00"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от 7,5  до 6,3</w:t>
            </w:r>
          </w:p>
        </w:tc>
        <w:tc>
          <w:tcPr>
            <w:tcW w:w="464" w:type="pct"/>
            <w:tcBorders>
              <w:top w:val="nil"/>
              <w:left w:val="nil"/>
              <w:bottom w:val="single" w:sz="4" w:space="0" w:color="auto"/>
              <w:right w:val="single" w:sz="4" w:space="0" w:color="auto"/>
            </w:tcBorders>
            <w:shd w:val="clear" w:color="auto" w:fill="auto"/>
          </w:tcPr>
          <w:p w14:paraId="533BA2DD" w14:textId="74C343DF" w:rsidR="00787DDC" w:rsidRPr="00461231" w:rsidRDefault="00787DDC" w:rsidP="00BB3F6B">
            <w:pPr>
              <w:autoSpaceDE/>
              <w:autoSpaceDN/>
              <w:spacing w:line="240" w:lineRule="auto"/>
              <w:ind w:firstLine="0"/>
              <w:jc w:val="center"/>
              <w:rPr>
                <w:color w:val="000000"/>
                <w:sz w:val="20"/>
                <w:szCs w:val="20"/>
                <w:lang w:bidi="ar-SA"/>
              </w:rPr>
            </w:pPr>
            <w:r w:rsidRPr="00461231">
              <w:rPr>
                <w:sz w:val="20"/>
                <w:szCs w:val="20"/>
              </w:rPr>
              <w:t>2024</w:t>
            </w:r>
          </w:p>
        </w:tc>
        <w:tc>
          <w:tcPr>
            <w:tcW w:w="464" w:type="pct"/>
            <w:tcBorders>
              <w:top w:val="nil"/>
              <w:left w:val="nil"/>
              <w:bottom w:val="single" w:sz="4" w:space="0" w:color="auto"/>
              <w:right w:val="single" w:sz="4" w:space="0" w:color="auto"/>
            </w:tcBorders>
            <w:shd w:val="clear" w:color="auto" w:fill="auto"/>
          </w:tcPr>
          <w:p w14:paraId="31E3EBD3" w14:textId="020FC01F" w:rsidR="00787DDC" w:rsidRPr="00461231" w:rsidRDefault="00787DDC" w:rsidP="00BB3F6B">
            <w:pPr>
              <w:autoSpaceDE/>
              <w:autoSpaceDN/>
              <w:spacing w:line="240" w:lineRule="auto"/>
              <w:ind w:firstLine="0"/>
              <w:jc w:val="center"/>
              <w:rPr>
                <w:color w:val="000000"/>
                <w:sz w:val="20"/>
                <w:szCs w:val="20"/>
                <w:lang w:bidi="ar-SA"/>
              </w:rPr>
            </w:pPr>
            <w:r w:rsidRPr="00461231">
              <w:rPr>
                <w:sz w:val="20"/>
                <w:szCs w:val="20"/>
              </w:rPr>
              <w:t>202</w:t>
            </w:r>
            <w:r w:rsidRPr="00CA5B84">
              <w:rPr>
                <w:sz w:val="20"/>
              </w:rPr>
              <w:t>4</w:t>
            </w:r>
          </w:p>
        </w:tc>
      </w:tr>
      <w:tr w:rsidR="00262348" w:rsidRPr="00832F88" w14:paraId="41E38017" w14:textId="77777777" w:rsidTr="00832F88">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076F126" w14:textId="1BD10886" w:rsidR="00262348" w:rsidRPr="00832F88" w:rsidRDefault="00262348" w:rsidP="00BB3F6B">
            <w:pPr>
              <w:autoSpaceDE/>
              <w:autoSpaceDN/>
              <w:spacing w:line="240" w:lineRule="auto"/>
              <w:ind w:firstLine="0"/>
              <w:jc w:val="left"/>
              <w:rPr>
                <w:b/>
                <w:bCs/>
                <w:color w:val="000000"/>
                <w:sz w:val="20"/>
                <w:szCs w:val="20"/>
                <w:lang w:bidi="ar-SA"/>
              </w:rPr>
            </w:pPr>
            <w:r w:rsidRPr="00832F88">
              <w:rPr>
                <w:b/>
                <w:bCs/>
                <w:color w:val="000000"/>
                <w:sz w:val="20"/>
                <w:szCs w:val="20"/>
                <w:lang w:bidi="ar-SA"/>
              </w:rPr>
              <w:t xml:space="preserve">Группа 2.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 в </w:t>
            </w:r>
            <w:proofErr w:type="spellStart"/>
            <w:r w:rsidRPr="00832F88">
              <w:rPr>
                <w:b/>
                <w:bCs/>
                <w:color w:val="000000"/>
                <w:sz w:val="20"/>
                <w:szCs w:val="20"/>
                <w:lang w:bidi="ar-SA"/>
              </w:rPr>
              <w:t>т.ч</w:t>
            </w:r>
            <w:proofErr w:type="spellEnd"/>
            <w:r w:rsidRPr="00832F88">
              <w:rPr>
                <w:b/>
                <w:bCs/>
                <w:color w:val="000000"/>
                <w:sz w:val="20"/>
                <w:szCs w:val="20"/>
                <w:lang w:bidi="ar-SA"/>
              </w:rPr>
              <w:t>.:</w:t>
            </w:r>
          </w:p>
        </w:tc>
      </w:tr>
      <w:tr w:rsidR="00350A8F" w:rsidRPr="00832F88" w14:paraId="3662DB0B" w14:textId="77777777" w:rsidTr="00F267A3">
        <w:trPr>
          <w:trHeight w:val="20"/>
        </w:trPr>
        <w:tc>
          <w:tcPr>
            <w:tcW w:w="184" w:type="pct"/>
            <w:tcBorders>
              <w:top w:val="nil"/>
              <w:left w:val="single" w:sz="4" w:space="0" w:color="auto"/>
              <w:bottom w:val="single" w:sz="4" w:space="0" w:color="auto"/>
              <w:right w:val="single" w:sz="4" w:space="0" w:color="auto"/>
            </w:tcBorders>
            <w:shd w:val="clear" w:color="auto" w:fill="auto"/>
            <w:vAlign w:val="center"/>
          </w:tcPr>
          <w:p w14:paraId="4FB5D376" w14:textId="323EB582" w:rsidR="00787DDC" w:rsidRPr="00832F88" w:rsidRDefault="00787DDC" w:rsidP="00BB3F6B">
            <w:pPr>
              <w:autoSpaceDE/>
              <w:autoSpaceDN/>
              <w:spacing w:line="240" w:lineRule="auto"/>
              <w:ind w:firstLine="0"/>
              <w:jc w:val="center"/>
              <w:rPr>
                <w:color w:val="000000"/>
                <w:sz w:val="20"/>
                <w:szCs w:val="20"/>
                <w:lang w:bidi="ar-SA"/>
              </w:rPr>
            </w:pPr>
            <w:r>
              <w:rPr>
                <w:color w:val="000000"/>
                <w:sz w:val="20"/>
                <w:szCs w:val="20"/>
                <w:lang w:bidi="ar-SA"/>
              </w:rPr>
              <w:t>2.1</w:t>
            </w:r>
          </w:p>
        </w:tc>
        <w:tc>
          <w:tcPr>
            <w:tcW w:w="684" w:type="pct"/>
            <w:tcBorders>
              <w:top w:val="nil"/>
              <w:left w:val="nil"/>
              <w:bottom w:val="single" w:sz="4" w:space="0" w:color="auto"/>
              <w:right w:val="single" w:sz="4" w:space="0" w:color="auto"/>
            </w:tcBorders>
            <w:shd w:val="clear" w:color="auto" w:fill="auto"/>
          </w:tcPr>
          <w:p w14:paraId="0D7E3F4B" w14:textId="311C104B" w:rsidR="00787DDC" w:rsidRPr="00787DDC" w:rsidRDefault="00787DDC" w:rsidP="00BB3F6B">
            <w:pPr>
              <w:autoSpaceDE/>
              <w:autoSpaceDN/>
              <w:spacing w:line="240" w:lineRule="auto"/>
              <w:ind w:firstLine="0"/>
              <w:jc w:val="left"/>
              <w:rPr>
                <w:color w:val="000000"/>
                <w:sz w:val="20"/>
                <w:szCs w:val="20"/>
                <w:lang w:bidi="ar-SA"/>
              </w:rPr>
            </w:pPr>
            <w:r w:rsidRPr="00787DDC">
              <w:rPr>
                <w:sz w:val="20"/>
                <w:szCs w:val="20"/>
              </w:rPr>
              <w:t>Модернизации САУ газовой турбины SGT-600</w:t>
            </w:r>
          </w:p>
        </w:tc>
        <w:tc>
          <w:tcPr>
            <w:tcW w:w="678" w:type="pct"/>
            <w:tcBorders>
              <w:top w:val="nil"/>
              <w:left w:val="nil"/>
              <w:bottom w:val="single" w:sz="4" w:space="0" w:color="auto"/>
              <w:right w:val="single" w:sz="4" w:space="0" w:color="auto"/>
            </w:tcBorders>
            <w:shd w:val="clear" w:color="auto" w:fill="auto"/>
          </w:tcPr>
          <w:p w14:paraId="3F4EE987" w14:textId="47E4B8E6" w:rsidR="00787DDC" w:rsidRPr="00787DDC" w:rsidRDefault="005505F8" w:rsidP="00BB3F6B">
            <w:pPr>
              <w:autoSpaceDE/>
              <w:autoSpaceDN/>
              <w:spacing w:line="240" w:lineRule="auto"/>
              <w:ind w:firstLine="0"/>
              <w:jc w:val="left"/>
              <w:rPr>
                <w:color w:val="000000"/>
                <w:sz w:val="20"/>
                <w:szCs w:val="20"/>
                <w:lang w:bidi="ar-SA"/>
              </w:rPr>
            </w:pPr>
            <w:r w:rsidRPr="005505F8">
              <w:rPr>
                <w:sz w:val="20"/>
                <w:szCs w:val="20"/>
              </w:rPr>
              <w:t>Ввиду морально устаревшего ПО</w:t>
            </w:r>
          </w:p>
        </w:tc>
        <w:tc>
          <w:tcPr>
            <w:tcW w:w="568" w:type="pct"/>
            <w:tcBorders>
              <w:top w:val="nil"/>
              <w:left w:val="nil"/>
              <w:bottom w:val="single" w:sz="4" w:space="0" w:color="auto"/>
              <w:right w:val="single" w:sz="4" w:space="0" w:color="auto"/>
            </w:tcBorders>
            <w:shd w:val="clear" w:color="auto" w:fill="auto"/>
          </w:tcPr>
          <w:p w14:paraId="5161AC3F" w14:textId="601AE05A" w:rsidR="00787DDC" w:rsidRPr="00787DDC" w:rsidRDefault="00787DDC" w:rsidP="00D003F4">
            <w:pPr>
              <w:autoSpaceDE/>
              <w:autoSpaceDN/>
              <w:spacing w:line="240" w:lineRule="auto"/>
              <w:ind w:firstLine="0"/>
              <w:jc w:val="left"/>
              <w:rPr>
                <w:sz w:val="20"/>
                <w:szCs w:val="20"/>
                <w:lang w:bidi="ar-SA"/>
              </w:rPr>
            </w:pPr>
            <w:r w:rsidRPr="00787DDC">
              <w:rPr>
                <w:sz w:val="20"/>
                <w:szCs w:val="20"/>
              </w:rPr>
              <w:t>ГТУ SGT-600 ст. № 10</w:t>
            </w:r>
          </w:p>
        </w:tc>
        <w:tc>
          <w:tcPr>
            <w:tcW w:w="784" w:type="pct"/>
            <w:tcBorders>
              <w:top w:val="nil"/>
              <w:left w:val="nil"/>
              <w:bottom w:val="single" w:sz="4" w:space="0" w:color="auto"/>
              <w:right w:val="single" w:sz="4" w:space="0" w:color="auto"/>
            </w:tcBorders>
            <w:shd w:val="clear" w:color="auto" w:fill="auto"/>
          </w:tcPr>
          <w:p w14:paraId="2B19BC50" w14:textId="0BF4C7B3" w:rsidR="00787DDC" w:rsidRPr="00787DDC" w:rsidRDefault="00787DDC" w:rsidP="00A64FC8">
            <w:pPr>
              <w:autoSpaceDE/>
              <w:autoSpaceDN/>
              <w:spacing w:line="240" w:lineRule="auto"/>
              <w:ind w:firstLine="0"/>
              <w:jc w:val="center"/>
              <w:rPr>
                <w:color w:val="000000"/>
                <w:sz w:val="20"/>
                <w:szCs w:val="20"/>
                <w:lang w:bidi="ar-SA"/>
              </w:rPr>
            </w:pPr>
            <w:r w:rsidRPr="00787DDC">
              <w:rPr>
                <w:sz w:val="20"/>
                <w:szCs w:val="20"/>
              </w:rPr>
              <w:t>Мощность</w:t>
            </w:r>
          </w:p>
        </w:tc>
        <w:tc>
          <w:tcPr>
            <w:tcW w:w="371" w:type="pct"/>
            <w:tcBorders>
              <w:top w:val="nil"/>
              <w:left w:val="nil"/>
              <w:bottom w:val="single" w:sz="4" w:space="0" w:color="auto"/>
              <w:right w:val="single" w:sz="4" w:space="0" w:color="auto"/>
            </w:tcBorders>
            <w:shd w:val="clear" w:color="auto" w:fill="auto"/>
          </w:tcPr>
          <w:p w14:paraId="155A1139" w14:textId="69921056"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МВт</w:t>
            </w:r>
          </w:p>
        </w:tc>
        <w:tc>
          <w:tcPr>
            <w:tcW w:w="331" w:type="pct"/>
            <w:tcBorders>
              <w:top w:val="nil"/>
              <w:left w:val="nil"/>
              <w:bottom w:val="single" w:sz="4" w:space="0" w:color="auto"/>
              <w:right w:val="single" w:sz="4" w:space="0" w:color="auto"/>
            </w:tcBorders>
            <w:shd w:val="clear" w:color="auto" w:fill="auto"/>
          </w:tcPr>
          <w:p w14:paraId="3B53681C" w14:textId="2389B23F"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23,4</w:t>
            </w:r>
          </w:p>
        </w:tc>
        <w:tc>
          <w:tcPr>
            <w:tcW w:w="474" w:type="pct"/>
            <w:tcBorders>
              <w:top w:val="nil"/>
              <w:left w:val="nil"/>
              <w:bottom w:val="single" w:sz="4" w:space="0" w:color="auto"/>
              <w:right w:val="single" w:sz="4" w:space="0" w:color="auto"/>
            </w:tcBorders>
            <w:shd w:val="clear" w:color="auto" w:fill="auto"/>
          </w:tcPr>
          <w:p w14:paraId="09CDE10D" w14:textId="7487F027"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23,4</w:t>
            </w:r>
          </w:p>
        </w:tc>
        <w:tc>
          <w:tcPr>
            <w:tcW w:w="464" w:type="pct"/>
            <w:tcBorders>
              <w:top w:val="nil"/>
              <w:left w:val="nil"/>
              <w:bottom w:val="single" w:sz="4" w:space="0" w:color="auto"/>
              <w:right w:val="single" w:sz="4" w:space="0" w:color="auto"/>
            </w:tcBorders>
            <w:shd w:val="clear" w:color="auto" w:fill="auto"/>
          </w:tcPr>
          <w:p w14:paraId="3A3F7242" w14:textId="1344FC3B"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2022</w:t>
            </w:r>
          </w:p>
        </w:tc>
        <w:tc>
          <w:tcPr>
            <w:tcW w:w="464" w:type="pct"/>
            <w:tcBorders>
              <w:top w:val="nil"/>
              <w:left w:val="nil"/>
              <w:bottom w:val="single" w:sz="4" w:space="0" w:color="auto"/>
              <w:right w:val="single" w:sz="4" w:space="0" w:color="auto"/>
            </w:tcBorders>
            <w:shd w:val="clear" w:color="auto" w:fill="auto"/>
          </w:tcPr>
          <w:p w14:paraId="2F0F3335" w14:textId="6F516056" w:rsidR="00787DDC" w:rsidRPr="00787DDC" w:rsidRDefault="00787DDC" w:rsidP="00BB3F6B">
            <w:pPr>
              <w:autoSpaceDE/>
              <w:autoSpaceDN/>
              <w:spacing w:line="240" w:lineRule="auto"/>
              <w:ind w:firstLine="0"/>
              <w:jc w:val="center"/>
              <w:rPr>
                <w:color w:val="000000"/>
                <w:sz w:val="20"/>
                <w:szCs w:val="20"/>
                <w:lang w:bidi="ar-SA"/>
              </w:rPr>
            </w:pPr>
            <w:r w:rsidRPr="00CA5B84">
              <w:rPr>
                <w:sz w:val="20"/>
              </w:rPr>
              <w:t>2024</w:t>
            </w:r>
          </w:p>
        </w:tc>
      </w:tr>
      <w:tr w:rsidR="00350A8F" w:rsidRPr="00832F88" w14:paraId="2C1073CF" w14:textId="77777777" w:rsidTr="00F267A3">
        <w:trPr>
          <w:trHeight w:val="20"/>
        </w:trPr>
        <w:tc>
          <w:tcPr>
            <w:tcW w:w="184" w:type="pct"/>
            <w:tcBorders>
              <w:top w:val="nil"/>
              <w:left w:val="single" w:sz="4" w:space="0" w:color="auto"/>
              <w:bottom w:val="single" w:sz="4" w:space="0" w:color="auto"/>
              <w:right w:val="single" w:sz="4" w:space="0" w:color="auto"/>
            </w:tcBorders>
            <w:shd w:val="clear" w:color="auto" w:fill="auto"/>
            <w:vAlign w:val="center"/>
          </w:tcPr>
          <w:p w14:paraId="144EE777" w14:textId="38F0EC17" w:rsidR="00787DDC" w:rsidRPr="00CA5B84" w:rsidRDefault="00787DDC" w:rsidP="00CA5B84">
            <w:pPr>
              <w:autoSpaceDE/>
              <w:autoSpaceDN/>
              <w:spacing w:line="240" w:lineRule="auto"/>
              <w:ind w:firstLine="0"/>
              <w:jc w:val="center"/>
              <w:rPr>
                <w:color w:val="000000"/>
                <w:sz w:val="20"/>
              </w:rPr>
            </w:pPr>
            <w:r>
              <w:rPr>
                <w:color w:val="000000"/>
                <w:sz w:val="20"/>
                <w:szCs w:val="20"/>
                <w:lang w:bidi="ar-SA"/>
              </w:rPr>
              <w:t>2.2</w:t>
            </w:r>
          </w:p>
        </w:tc>
        <w:tc>
          <w:tcPr>
            <w:tcW w:w="684" w:type="pct"/>
            <w:tcBorders>
              <w:top w:val="nil"/>
              <w:left w:val="nil"/>
              <w:bottom w:val="single" w:sz="4" w:space="0" w:color="auto"/>
              <w:right w:val="single" w:sz="4" w:space="0" w:color="auto"/>
            </w:tcBorders>
            <w:shd w:val="clear" w:color="auto" w:fill="auto"/>
          </w:tcPr>
          <w:p w14:paraId="3212822B" w14:textId="7F1279A1" w:rsidR="00787DDC" w:rsidRPr="00787DDC" w:rsidRDefault="00787DDC" w:rsidP="00BB3F6B">
            <w:pPr>
              <w:autoSpaceDE/>
              <w:autoSpaceDN/>
              <w:spacing w:line="240" w:lineRule="auto"/>
              <w:ind w:firstLine="0"/>
              <w:jc w:val="left"/>
              <w:rPr>
                <w:color w:val="000000"/>
                <w:sz w:val="20"/>
                <w:szCs w:val="20"/>
                <w:lang w:bidi="ar-SA"/>
              </w:rPr>
            </w:pPr>
            <w:r w:rsidRPr="00787DDC">
              <w:rPr>
                <w:sz w:val="20"/>
                <w:szCs w:val="20"/>
              </w:rPr>
              <w:t xml:space="preserve">Капитальный ремонт турбины ДК-2/120 ст.№6, ТЭЦ </w:t>
            </w:r>
            <w:proofErr w:type="spellStart"/>
            <w:r w:rsidRPr="00787DDC">
              <w:rPr>
                <w:sz w:val="20"/>
                <w:szCs w:val="20"/>
              </w:rPr>
              <w:t>г.Глазов</w:t>
            </w:r>
            <w:proofErr w:type="spellEnd"/>
          </w:p>
        </w:tc>
        <w:tc>
          <w:tcPr>
            <w:tcW w:w="678" w:type="pct"/>
            <w:tcBorders>
              <w:top w:val="nil"/>
              <w:left w:val="nil"/>
              <w:bottom w:val="single" w:sz="4" w:space="0" w:color="auto"/>
              <w:right w:val="single" w:sz="4" w:space="0" w:color="auto"/>
            </w:tcBorders>
            <w:shd w:val="clear" w:color="auto" w:fill="auto"/>
          </w:tcPr>
          <w:p w14:paraId="0B187F78" w14:textId="02D11B9D" w:rsidR="00787DDC" w:rsidRPr="00787DDC" w:rsidRDefault="00787DDC" w:rsidP="00BB3F6B">
            <w:pPr>
              <w:autoSpaceDE/>
              <w:autoSpaceDN/>
              <w:spacing w:line="240" w:lineRule="auto"/>
              <w:ind w:firstLine="0"/>
              <w:jc w:val="left"/>
              <w:rPr>
                <w:color w:val="000000"/>
                <w:sz w:val="20"/>
                <w:szCs w:val="20"/>
                <w:lang w:bidi="ar-SA"/>
              </w:rPr>
            </w:pPr>
            <w:r w:rsidRPr="00787DDC">
              <w:rPr>
                <w:sz w:val="20"/>
                <w:szCs w:val="20"/>
              </w:rPr>
              <w:t>По наработке</w:t>
            </w:r>
          </w:p>
        </w:tc>
        <w:tc>
          <w:tcPr>
            <w:tcW w:w="568" w:type="pct"/>
            <w:tcBorders>
              <w:top w:val="nil"/>
              <w:left w:val="nil"/>
              <w:bottom w:val="single" w:sz="4" w:space="0" w:color="auto"/>
              <w:right w:val="single" w:sz="4" w:space="0" w:color="auto"/>
            </w:tcBorders>
            <w:shd w:val="clear" w:color="auto" w:fill="auto"/>
          </w:tcPr>
          <w:p w14:paraId="45DEDBE3" w14:textId="2B1D0EC2" w:rsidR="00787DDC" w:rsidRPr="00787DDC" w:rsidRDefault="00787DDC" w:rsidP="00D003F4">
            <w:pPr>
              <w:autoSpaceDE/>
              <w:autoSpaceDN/>
              <w:spacing w:line="240" w:lineRule="auto"/>
              <w:ind w:firstLine="0"/>
              <w:jc w:val="left"/>
              <w:rPr>
                <w:sz w:val="20"/>
                <w:szCs w:val="20"/>
                <w:lang w:bidi="ar-SA"/>
              </w:rPr>
            </w:pPr>
            <w:r w:rsidRPr="00787DDC">
              <w:rPr>
                <w:sz w:val="20"/>
                <w:szCs w:val="20"/>
              </w:rPr>
              <w:t xml:space="preserve">Турбина ДК-2/120 ст.№6, ТЭЦ </w:t>
            </w:r>
            <w:proofErr w:type="spellStart"/>
            <w:r w:rsidRPr="00787DDC">
              <w:rPr>
                <w:sz w:val="20"/>
                <w:szCs w:val="20"/>
              </w:rPr>
              <w:t>г.Глазов</w:t>
            </w:r>
            <w:proofErr w:type="spellEnd"/>
          </w:p>
        </w:tc>
        <w:tc>
          <w:tcPr>
            <w:tcW w:w="784" w:type="pct"/>
            <w:tcBorders>
              <w:top w:val="nil"/>
              <w:left w:val="nil"/>
              <w:bottom w:val="single" w:sz="4" w:space="0" w:color="auto"/>
              <w:right w:val="single" w:sz="4" w:space="0" w:color="auto"/>
            </w:tcBorders>
            <w:shd w:val="clear" w:color="auto" w:fill="auto"/>
          </w:tcPr>
          <w:p w14:paraId="11A65D46" w14:textId="1C1802BA" w:rsidR="00787DDC" w:rsidRPr="00787DDC" w:rsidRDefault="005505F8" w:rsidP="00A64FC8">
            <w:pPr>
              <w:autoSpaceDE/>
              <w:autoSpaceDN/>
              <w:spacing w:line="240" w:lineRule="auto"/>
              <w:ind w:firstLine="0"/>
              <w:jc w:val="center"/>
              <w:rPr>
                <w:color w:val="000000"/>
                <w:sz w:val="20"/>
                <w:szCs w:val="20"/>
                <w:lang w:bidi="ar-SA"/>
              </w:rPr>
            </w:pPr>
            <w:r>
              <w:rPr>
                <w:color w:val="000000"/>
                <w:sz w:val="20"/>
                <w:szCs w:val="20"/>
                <w:lang w:bidi="ar-SA"/>
              </w:rPr>
              <w:t>Мощность</w:t>
            </w:r>
          </w:p>
        </w:tc>
        <w:tc>
          <w:tcPr>
            <w:tcW w:w="371" w:type="pct"/>
            <w:tcBorders>
              <w:top w:val="nil"/>
              <w:left w:val="nil"/>
              <w:bottom w:val="single" w:sz="4" w:space="0" w:color="auto"/>
              <w:right w:val="single" w:sz="4" w:space="0" w:color="auto"/>
            </w:tcBorders>
            <w:shd w:val="clear" w:color="auto" w:fill="auto"/>
          </w:tcPr>
          <w:p w14:paraId="3654F6AF" w14:textId="602D6758" w:rsidR="00787DDC" w:rsidRPr="00787DDC" w:rsidRDefault="005505F8" w:rsidP="00BB3F6B">
            <w:pPr>
              <w:autoSpaceDE/>
              <w:autoSpaceDN/>
              <w:spacing w:line="240" w:lineRule="auto"/>
              <w:ind w:firstLine="0"/>
              <w:jc w:val="center"/>
              <w:rPr>
                <w:color w:val="000000"/>
                <w:sz w:val="20"/>
                <w:szCs w:val="20"/>
                <w:lang w:bidi="ar-SA"/>
              </w:rPr>
            </w:pPr>
            <w:r>
              <w:rPr>
                <w:color w:val="000000"/>
                <w:sz w:val="20"/>
                <w:szCs w:val="20"/>
                <w:lang w:bidi="ar-SA"/>
              </w:rPr>
              <w:t>МВт</w:t>
            </w:r>
          </w:p>
        </w:tc>
        <w:tc>
          <w:tcPr>
            <w:tcW w:w="331" w:type="pct"/>
            <w:tcBorders>
              <w:top w:val="nil"/>
              <w:left w:val="nil"/>
              <w:bottom w:val="single" w:sz="4" w:space="0" w:color="auto"/>
              <w:right w:val="single" w:sz="4" w:space="0" w:color="auto"/>
            </w:tcBorders>
            <w:shd w:val="clear" w:color="auto" w:fill="auto"/>
          </w:tcPr>
          <w:p w14:paraId="74887083" w14:textId="48E289A3" w:rsidR="00787DDC" w:rsidRPr="00787DDC" w:rsidRDefault="005505F8" w:rsidP="00BB3F6B">
            <w:pPr>
              <w:autoSpaceDE/>
              <w:autoSpaceDN/>
              <w:spacing w:line="240" w:lineRule="auto"/>
              <w:ind w:firstLine="0"/>
              <w:jc w:val="center"/>
              <w:rPr>
                <w:color w:val="000000"/>
                <w:sz w:val="20"/>
                <w:szCs w:val="20"/>
                <w:lang w:bidi="ar-SA"/>
              </w:rPr>
            </w:pPr>
            <w:r>
              <w:rPr>
                <w:color w:val="000000"/>
                <w:sz w:val="20"/>
                <w:szCs w:val="20"/>
                <w:lang w:bidi="ar-SA"/>
              </w:rPr>
              <w:t>12</w:t>
            </w:r>
          </w:p>
        </w:tc>
        <w:tc>
          <w:tcPr>
            <w:tcW w:w="474" w:type="pct"/>
            <w:tcBorders>
              <w:top w:val="nil"/>
              <w:left w:val="nil"/>
              <w:bottom w:val="single" w:sz="4" w:space="0" w:color="auto"/>
              <w:right w:val="single" w:sz="4" w:space="0" w:color="auto"/>
            </w:tcBorders>
            <w:shd w:val="clear" w:color="auto" w:fill="auto"/>
          </w:tcPr>
          <w:p w14:paraId="315142BC" w14:textId="35C716EB" w:rsidR="00787DDC" w:rsidRPr="00787DDC" w:rsidRDefault="005505F8" w:rsidP="00BB3F6B">
            <w:pPr>
              <w:autoSpaceDE/>
              <w:autoSpaceDN/>
              <w:spacing w:line="240" w:lineRule="auto"/>
              <w:ind w:firstLine="0"/>
              <w:jc w:val="center"/>
              <w:rPr>
                <w:color w:val="000000"/>
                <w:sz w:val="20"/>
                <w:szCs w:val="20"/>
                <w:lang w:bidi="ar-SA"/>
              </w:rPr>
            </w:pPr>
            <w:r>
              <w:rPr>
                <w:color w:val="000000"/>
                <w:sz w:val="20"/>
                <w:szCs w:val="20"/>
                <w:lang w:bidi="ar-SA"/>
              </w:rPr>
              <w:t>12</w:t>
            </w:r>
          </w:p>
        </w:tc>
        <w:tc>
          <w:tcPr>
            <w:tcW w:w="464" w:type="pct"/>
            <w:tcBorders>
              <w:top w:val="nil"/>
              <w:left w:val="nil"/>
              <w:bottom w:val="single" w:sz="4" w:space="0" w:color="auto"/>
              <w:right w:val="single" w:sz="4" w:space="0" w:color="auto"/>
            </w:tcBorders>
            <w:shd w:val="clear" w:color="auto" w:fill="auto"/>
          </w:tcPr>
          <w:p w14:paraId="1579E46A" w14:textId="14CBEF37"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2024</w:t>
            </w:r>
          </w:p>
        </w:tc>
        <w:tc>
          <w:tcPr>
            <w:tcW w:w="464" w:type="pct"/>
            <w:tcBorders>
              <w:top w:val="nil"/>
              <w:left w:val="nil"/>
              <w:bottom w:val="single" w:sz="4" w:space="0" w:color="auto"/>
              <w:right w:val="single" w:sz="4" w:space="0" w:color="auto"/>
            </w:tcBorders>
            <w:shd w:val="clear" w:color="auto" w:fill="auto"/>
          </w:tcPr>
          <w:p w14:paraId="003C803E" w14:textId="6EA4C714"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2024</w:t>
            </w:r>
          </w:p>
        </w:tc>
      </w:tr>
      <w:tr w:rsidR="00350A8F" w:rsidRPr="00832F88" w14:paraId="75E8D075" w14:textId="77777777" w:rsidTr="00F267A3">
        <w:trPr>
          <w:trHeight w:val="20"/>
        </w:trPr>
        <w:tc>
          <w:tcPr>
            <w:tcW w:w="184" w:type="pct"/>
            <w:tcBorders>
              <w:top w:val="nil"/>
              <w:left w:val="single" w:sz="4" w:space="0" w:color="auto"/>
              <w:bottom w:val="single" w:sz="4" w:space="0" w:color="auto"/>
              <w:right w:val="single" w:sz="4" w:space="0" w:color="auto"/>
            </w:tcBorders>
            <w:shd w:val="clear" w:color="auto" w:fill="auto"/>
            <w:vAlign w:val="center"/>
          </w:tcPr>
          <w:p w14:paraId="32AEC2F2" w14:textId="6C55D24D" w:rsidR="00787DDC" w:rsidRDefault="00787DDC" w:rsidP="00BB3F6B">
            <w:pPr>
              <w:autoSpaceDE/>
              <w:autoSpaceDN/>
              <w:spacing w:line="240" w:lineRule="auto"/>
              <w:ind w:firstLine="0"/>
              <w:jc w:val="center"/>
              <w:rPr>
                <w:color w:val="000000"/>
                <w:sz w:val="20"/>
                <w:szCs w:val="20"/>
                <w:lang w:bidi="ar-SA"/>
              </w:rPr>
            </w:pPr>
            <w:r>
              <w:rPr>
                <w:color w:val="000000"/>
                <w:sz w:val="20"/>
                <w:szCs w:val="20"/>
                <w:lang w:bidi="ar-SA"/>
              </w:rPr>
              <w:t>2.3</w:t>
            </w:r>
          </w:p>
        </w:tc>
        <w:tc>
          <w:tcPr>
            <w:tcW w:w="684" w:type="pct"/>
            <w:tcBorders>
              <w:top w:val="nil"/>
              <w:left w:val="nil"/>
              <w:bottom w:val="single" w:sz="4" w:space="0" w:color="auto"/>
              <w:right w:val="single" w:sz="4" w:space="0" w:color="auto"/>
            </w:tcBorders>
            <w:shd w:val="clear" w:color="auto" w:fill="auto"/>
          </w:tcPr>
          <w:p w14:paraId="75798518" w14:textId="3371D12E" w:rsidR="00787DDC" w:rsidRPr="00CA5B84" w:rsidRDefault="00787DDC" w:rsidP="00BB3F6B">
            <w:pPr>
              <w:autoSpaceDE/>
              <w:autoSpaceDN/>
              <w:spacing w:line="240" w:lineRule="auto"/>
              <w:ind w:firstLine="0"/>
              <w:jc w:val="left"/>
              <w:rPr>
                <w:color w:val="000000"/>
                <w:sz w:val="20"/>
              </w:rPr>
            </w:pPr>
            <w:r w:rsidRPr="00787DDC">
              <w:rPr>
                <w:sz w:val="20"/>
                <w:szCs w:val="20"/>
              </w:rPr>
              <w:t xml:space="preserve">Реконструкция теплосети от ТЭЦ на </w:t>
            </w:r>
            <w:proofErr w:type="spellStart"/>
            <w:r w:rsidRPr="00787DDC">
              <w:rPr>
                <w:sz w:val="20"/>
                <w:szCs w:val="20"/>
              </w:rPr>
              <w:t>мкр</w:t>
            </w:r>
            <w:proofErr w:type="spellEnd"/>
            <w:r w:rsidRPr="00787DDC">
              <w:rPr>
                <w:sz w:val="20"/>
                <w:szCs w:val="20"/>
              </w:rPr>
              <w:t>. «И» (ф700 мм)</w:t>
            </w:r>
          </w:p>
        </w:tc>
        <w:tc>
          <w:tcPr>
            <w:tcW w:w="678" w:type="pct"/>
            <w:tcBorders>
              <w:top w:val="nil"/>
              <w:left w:val="nil"/>
              <w:bottom w:val="single" w:sz="4" w:space="0" w:color="auto"/>
              <w:right w:val="single" w:sz="4" w:space="0" w:color="auto"/>
            </w:tcBorders>
            <w:shd w:val="clear" w:color="auto" w:fill="auto"/>
          </w:tcPr>
          <w:p w14:paraId="51F3D8FD" w14:textId="30729945" w:rsidR="00787DDC" w:rsidRPr="00787DDC" w:rsidRDefault="00787DDC" w:rsidP="00BB3F6B">
            <w:pPr>
              <w:autoSpaceDE/>
              <w:autoSpaceDN/>
              <w:spacing w:line="240" w:lineRule="auto"/>
              <w:ind w:firstLine="0"/>
              <w:jc w:val="left"/>
              <w:rPr>
                <w:color w:val="000000"/>
                <w:sz w:val="20"/>
                <w:szCs w:val="20"/>
                <w:lang w:bidi="ar-SA"/>
              </w:rPr>
            </w:pPr>
            <w:r w:rsidRPr="00787DDC">
              <w:rPr>
                <w:sz w:val="20"/>
                <w:szCs w:val="20"/>
              </w:rPr>
              <w:t>Увеличение надежности теплоснабжения и сокращения потерь</w:t>
            </w:r>
          </w:p>
        </w:tc>
        <w:tc>
          <w:tcPr>
            <w:tcW w:w="568" w:type="pct"/>
            <w:tcBorders>
              <w:top w:val="nil"/>
              <w:left w:val="nil"/>
              <w:bottom w:val="single" w:sz="4" w:space="0" w:color="auto"/>
              <w:right w:val="single" w:sz="4" w:space="0" w:color="auto"/>
            </w:tcBorders>
            <w:shd w:val="clear" w:color="auto" w:fill="auto"/>
          </w:tcPr>
          <w:p w14:paraId="12D831B6" w14:textId="3EE23354" w:rsidR="00787DDC" w:rsidRPr="00787DDC" w:rsidRDefault="00787DDC" w:rsidP="00D003F4">
            <w:pPr>
              <w:autoSpaceDE/>
              <w:autoSpaceDN/>
              <w:spacing w:line="240" w:lineRule="auto"/>
              <w:ind w:firstLine="0"/>
              <w:jc w:val="left"/>
              <w:rPr>
                <w:sz w:val="20"/>
                <w:szCs w:val="20"/>
                <w:lang w:bidi="ar-SA"/>
              </w:rPr>
            </w:pPr>
            <w:r w:rsidRPr="00787DDC">
              <w:rPr>
                <w:sz w:val="20"/>
                <w:szCs w:val="20"/>
              </w:rPr>
              <w:t>тепловые сети</w:t>
            </w:r>
          </w:p>
        </w:tc>
        <w:tc>
          <w:tcPr>
            <w:tcW w:w="784" w:type="pct"/>
            <w:tcBorders>
              <w:top w:val="nil"/>
              <w:left w:val="nil"/>
              <w:bottom w:val="single" w:sz="4" w:space="0" w:color="auto"/>
              <w:right w:val="single" w:sz="4" w:space="0" w:color="auto"/>
            </w:tcBorders>
            <w:shd w:val="clear" w:color="auto" w:fill="auto"/>
          </w:tcPr>
          <w:p w14:paraId="0AF7D7C1" w14:textId="06D7F1BD" w:rsidR="00787DDC" w:rsidRPr="00787DDC" w:rsidRDefault="00787DDC" w:rsidP="00CA5B84">
            <w:pPr>
              <w:autoSpaceDE/>
              <w:autoSpaceDN/>
              <w:spacing w:line="240" w:lineRule="auto"/>
              <w:ind w:firstLine="0"/>
              <w:jc w:val="center"/>
              <w:rPr>
                <w:color w:val="000000"/>
                <w:sz w:val="20"/>
                <w:szCs w:val="20"/>
                <w:lang w:bidi="ar-SA"/>
              </w:rPr>
            </w:pPr>
            <w:r w:rsidRPr="00787DDC">
              <w:rPr>
                <w:sz w:val="20"/>
                <w:szCs w:val="20"/>
              </w:rPr>
              <w:t>теплоизоляция</w:t>
            </w:r>
          </w:p>
        </w:tc>
        <w:tc>
          <w:tcPr>
            <w:tcW w:w="371" w:type="pct"/>
            <w:tcBorders>
              <w:top w:val="nil"/>
              <w:left w:val="nil"/>
              <w:bottom w:val="single" w:sz="4" w:space="0" w:color="auto"/>
              <w:right w:val="single" w:sz="4" w:space="0" w:color="auto"/>
            </w:tcBorders>
            <w:shd w:val="clear" w:color="auto" w:fill="auto"/>
          </w:tcPr>
          <w:p w14:paraId="611CC946" w14:textId="2561996F"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материалы</w:t>
            </w:r>
          </w:p>
        </w:tc>
        <w:tc>
          <w:tcPr>
            <w:tcW w:w="331" w:type="pct"/>
            <w:tcBorders>
              <w:top w:val="nil"/>
              <w:left w:val="nil"/>
              <w:bottom w:val="single" w:sz="4" w:space="0" w:color="auto"/>
              <w:right w:val="single" w:sz="4" w:space="0" w:color="auto"/>
            </w:tcBorders>
            <w:shd w:val="clear" w:color="auto" w:fill="auto"/>
          </w:tcPr>
          <w:p w14:paraId="28626B2E" w14:textId="2C47EC86"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Мин. Вата, рубероид</w:t>
            </w:r>
          </w:p>
        </w:tc>
        <w:tc>
          <w:tcPr>
            <w:tcW w:w="474" w:type="pct"/>
            <w:tcBorders>
              <w:top w:val="nil"/>
              <w:left w:val="nil"/>
              <w:bottom w:val="single" w:sz="4" w:space="0" w:color="auto"/>
              <w:right w:val="single" w:sz="4" w:space="0" w:color="auto"/>
            </w:tcBorders>
            <w:shd w:val="clear" w:color="auto" w:fill="auto"/>
          </w:tcPr>
          <w:p w14:paraId="62B69B00" w14:textId="5E49A92B" w:rsidR="00787DDC" w:rsidRPr="00787DDC" w:rsidRDefault="00787DDC" w:rsidP="00BB3F6B">
            <w:pPr>
              <w:autoSpaceDE/>
              <w:autoSpaceDN/>
              <w:spacing w:line="240" w:lineRule="auto"/>
              <w:ind w:firstLine="0"/>
              <w:jc w:val="center"/>
              <w:rPr>
                <w:color w:val="000000"/>
                <w:sz w:val="20"/>
                <w:szCs w:val="20"/>
                <w:lang w:bidi="ar-SA"/>
              </w:rPr>
            </w:pPr>
            <w:proofErr w:type="spellStart"/>
            <w:r w:rsidRPr="00787DDC">
              <w:rPr>
                <w:sz w:val="20"/>
                <w:szCs w:val="20"/>
              </w:rPr>
              <w:t>Базальт.маты</w:t>
            </w:r>
            <w:proofErr w:type="spellEnd"/>
            <w:r w:rsidRPr="00787DDC">
              <w:rPr>
                <w:sz w:val="20"/>
                <w:szCs w:val="20"/>
              </w:rPr>
              <w:t xml:space="preserve">, </w:t>
            </w:r>
            <w:proofErr w:type="spellStart"/>
            <w:r w:rsidRPr="00787DDC">
              <w:rPr>
                <w:sz w:val="20"/>
                <w:szCs w:val="20"/>
              </w:rPr>
              <w:t>оцинк.лист</w:t>
            </w:r>
            <w:proofErr w:type="spellEnd"/>
          </w:p>
        </w:tc>
        <w:tc>
          <w:tcPr>
            <w:tcW w:w="464" w:type="pct"/>
            <w:tcBorders>
              <w:top w:val="nil"/>
              <w:left w:val="nil"/>
              <w:bottom w:val="single" w:sz="4" w:space="0" w:color="auto"/>
              <w:right w:val="single" w:sz="4" w:space="0" w:color="auto"/>
            </w:tcBorders>
            <w:shd w:val="clear" w:color="auto" w:fill="auto"/>
          </w:tcPr>
          <w:p w14:paraId="1265404B" w14:textId="6A4C7C2F"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2023</w:t>
            </w:r>
          </w:p>
        </w:tc>
        <w:tc>
          <w:tcPr>
            <w:tcW w:w="464" w:type="pct"/>
            <w:tcBorders>
              <w:top w:val="nil"/>
              <w:left w:val="nil"/>
              <w:bottom w:val="single" w:sz="4" w:space="0" w:color="auto"/>
              <w:right w:val="single" w:sz="4" w:space="0" w:color="auto"/>
            </w:tcBorders>
            <w:shd w:val="clear" w:color="auto" w:fill="auto"/>
          </w:tcPr>
          <w:p w14:paraId="5160494C" w14:textId="27343C75" w:rsidR="00787DDC" w:rsidRPr="00787DDC" w:rsidRDefault="00787DDC" w:rsidP="00BB3F6B">
            <w:pPr>
              <w:autoSpaceDE/>
              <w:autoSpaceDN/>
              <w:spacing w:line="240" w:lineRule="auto"/>
              <w:ind w:firstLine="0"/>
              <w:jc w:val="center"/>
              <w:rPr>
                <w:color w:val="000000"/>
                <w:sz w:val="20"/>
                <w:szCs w:val="20"/>
                <w:lang w:bidi="ar-SA"/>
              </w:rPr>
            </w:pPr>
            <w:r w:rsidRPr="00787DDC">
              <w:rPr>
                <w:sz w:val="20"/>
                <w:szCs w:val="20"/>
              </w:rPr>
              <w:t>2024</w:t>
            </w:r>
          </w:p>
        </w:tc>
      </w:tr>
      <w:tr w:rsidR="00350A8F" w:rsidRPr="00832F88" w14:paraId="7B117185" w14:textId="77777777" w:rsidTr="00F267A3">
        <w:trPr>
          <w:trHeight w:val="20"/>
        </w:trPr>
        <w:tc>
          <w:tcPr>
            <w:tcW w:w="184" w:type="pct"/>
            <w:tcBorders>
              <w:top w:val="nil"/>
              <w:left w:val="single" w:sz="4" w:space="0" w:color="auto"/>
              <w:bottom w:val="single" w:sz="4" w:space="0" w:color="auto"/>
              <w:right w:val="single" w:sz="4" w:space="0" w:color="auto"/>
            </w:tcBorders>
            <w:shd w:val="clear" w:color="auto" w:fill="auto"/>
            <w:vAlign w:val="center"/>
          </w:tcPr>
          <w:p w14:paraId="5C6E1F93" w14:textId="1A000CB4" w:rsidR="00F4025C" w:rsidRDefault="00F4025C" w:rsidP="00BB3F6B">
            <w:pPr>
              <w:autoSpaceDE/>
              <w:autoSpaceDN/>
              <w:spacing w:line="240" w:lineRule="auto"/>
              <w:ind w:firstLine="0"/>
              <w:jc w:val="center"/>
              <w:rPr>
                <w:color w:val="000000"/>
                <w:sz w:val="20"/>
                <w:szCs w:val="20"/>
                <w:lang w:bidi="ar-SA"/>
              </w:rPr>
            </w:pPr>
            <w:r>
              <w:rPr>
                <w:color w:val="000000"/>
                <w:sz w:val="20"/>
                <w:szCs w:val="20"/>
                <w:lang w:bidi="ar-SA"/>
              </w:rPr>
              <w:t>2.4</w:t>
            </w:r>
          </w:p>
        </w:tc>
        <w:tc>
          <w:tcPr>
            <w:tcW w:w="684" w:type="pct"/>
            <w:tcBorders>
              <w:top w:val="nil"/>
              <w:left w:val="nil"/>
              <w:bottom w:val="single" w:sz="4" w:space="0" w:color="auto"/>
              <w:right w:val="single" w:sz="4" w:space="0" w:color="auto"/>
            </w:tcBorders>
            <w:shd w:val="clear" w:color="auto" w:fill="auto"/>
          </w:tcPr>
          <w:p w14:paraId="07BE2405" w14:textId="43C72C8A" w:rsidR="00F4025C" w:rsidRPr="00CA5B84" w:rsidRDefault="00F4025C" w:rsidP="00BB3F6B">
            <w:pPr>
              <w:autoSpaceDE/>
              <w:autoSpaceDN/>
              <w:spacing w:line="240" w:lineRule="auto"/>
              <w:ind w:firstLine="0"/>
              <w:jc w:val="left"/>
              <w:rPr>
                <w:color w:val="000000"/>
                <w:sz w:val="20"/>
              </w:rPr>
            </w:pPr>
            <w:r w:rsidRPr="00F4025C">
              <w:rPr>
                <w:sz w:val="20"/>
                <w:szCs w:val="20"/>
              </w:rPr>
              <w:t>Реконструкция водогрейного котла ВК-16 с переводом на топливный режим "газ"</w:t>
            </w:r>
          </w:p>
        </w:tc>
        <w:tc>
          <w:tcPr>
            <w:tcW w:w="678" w:type="pct"/>
            <w:tcBorders>
              <w:top w:val="nil"/>
              <w:left w:val="nil"/>
              <w:bottom w:val="single" w:sz="4" w:space="0" w:color="auto"/>
              <w:right w:val="single" w:sz="4" w:space="0" w:color="auto"/>
            </w:tcBorders>
            <w:shd w:val="clear" w:color="auto" w:fill="auto"/>
          </w:tcPr>
          <w:p w14:paraId="24789096" w14:textId="66B90F1D" w:rsidR="00F4025C" w:rsidRPr="00F4025C" w:rsidRDefault="00F4025C" w:rsidP="00BB3F6B">
            <w:pPr>
              <w:autoSpaceDE/>
              <w:autoSpaceDN/>
              <w:spacing w:line="240" w:lineRule="auto"/>
              <w:ind w:firstLine="0"/>
              <w:jc w:val="left"/>
              <w:rPr>
                <w:color w:val="000000"/>
                <w:sz w:val="20"/>
                <w:szCs w:val="20"/>
                <w:lang w:bidi="ar-SA"/>
              </w:rPr>
            </w:pPr>
            <w:r w:rsidRPr="00F4025C">
              <w:rPr>
                <w:sz w:val="20"/>
                <w:szCs w:val="20"/>
              </w:rPr>
              <w:t xml:space="preserve">Повышение тепловой мощности станции для обеспечения потребителей сетевой водой </w:t>
            </w:r>
          </w:p>
        </w:tc>
        <w:tc>
          <w:tcPr>
            <w:tcW w:w="568" w:type="pct"/>
            <w:tcBorders>
              <w:top w:val="nil"/>
              <w:left w:val="nil"/>
              <w:bottom w:val="single" w:sz="4" w:space="0" w:color="auto"/>
              <w:right w:val="single" w:sz="4" w:space="0" w:color="auto"/>
            </w:tcBorders>
            <w:shd w:val="clear" w:color="auto" w:fill="auto"/>
          </w:tcPr>
          <w:p w14:paraId="404F89E2" w14:textId="52462F51" w:rsidR="00F4025C" w:rsidRPr="00F4025C" w:rsidRDefault="00F4025C" w:rsidP="00D003F4">
            <w:pPr>
              <w:autoSpaceDE/>
              <w:autoSpaceDN/>
              <w:spacing w:line="240" w:lineRule="auto"/>
              <w:ind w:firstLine="0"/>
              <w:jc w:val="left"/>
              <w:rPr>
                <w:sz w:val="20"/>
                <w:szCs w:val="20"/>
                <w:lang w:bidi="ar-SA"/>
              </w:rPr>
            </w:pPr>
            <w:proofErr w:type="spellStart"/>
            <w:r w:rsidRPr="00F4025C">
              <w:rPr>
                <w:sz w:val="20"/>
                <w:szCs w:val="20"/>
              </w:rPr>
              <w:t>Котлотурбиный</w:t>
            </w:r>
            <w:proofErr w:type="spellEnd"/>
            <w:r w:rsidRPr="00F4025C">
              <w:rPr>
                <w:sz w:val="20"/>
                <w:szCs w:val="20"/>
              </w:rPr>
              <w:t xml:space="preserve"> цех</w:t>
            </w:r>
          </w:p>
        </w:tc>
        <w:tc>
          <w:tcPr>
            <w:tcW w:w="784" w:type="pct"/>
            <w:tcBorders>
              <w:top w:val="nil"/>
              <w:left w:val="nil"/>
              <w:bottom w:val="single" w:sz="4" w:space="0" w:color="auto"/>
              <w:right w:val="single" w:sz="4" w:space="0" w:color="auto"/>
            </w:tcBorders>
            <w:shd w:val="clear" w:color="auto" w:fill="auto"/>
          </w:tcPr>
          <w:p w14:paraId="46697034" w14:textId="2FD2097D" w:rsidR="00F4025C" w:rsidRPr="00F4025C" w:rsidRDefault="00F4025C" w:rsidP="00CA5B84">
            <w:pPr>
              <w:autoSpaceDE/>
              <w:autoSpaceDN/>
              <w:spacing w:line="240" w:lineRule="auto"/>
              <w:ind w:firstLine="0"/>
              <w:jc w:val="center"/>
              <w:rPr>
                <w:color w:val="000000"/>
                <w:sz w:val="20"/>
                <w:szCs w:val="20"/>
                <w:lang w:bidi="ar-SA"/>
              </w:rPr>
            </w:pPr>
            <w:r w:rsidRPr="00F4025C">
              <w:rPr>
                <w:sz w:val="20"/>
                <w:szCs w:val="20"/>
              </w:rPr>
              <w:t>электрическая  мощность</w:t>
            </w:r>
          </w:p>
        </w:tc>
        <w:tc>
          <w:tcPr>
            <w:tcW w:w="371" w:type="pct"/>
            <w:tcBorders>
              <w:top w:val="nil"/>
              <w:left w:val="nil"/>
              <w:bottom w:val="single" w:sz="4" w:space="0" w:color="auto"/>
              <w:right w:val="single" w:sz="4" w:space="0" w:color="auto"/>
            </w:tcBorders>
            <w:shd w:val="clear" w:color="auto" w:fill="auto"/>
          </w:tcPr>
          <w:p w14:paraId="56025135" w14:textId="1C60B482" w:rsidR="00F4025C" w:rsidRPr="00F4025C" w:rsidRDefault="00F4025C" w:rsidP="00BB3F6B">
            <w:pPr>
              <w:autoSpaceDE/>
              <w:autoSpaceDN/>
              <w:spacing w:line="240" w:lineRule="auto"/>
              <w:ind w:firstLine="0"/>
              <w:jc w:val="center"/>
              <w:rPr>
                <w:color w:val="000000"/>
                <w:sz w:val="20"/>
                <w:szCs w:val="20"/>
                <w:lang w:bidi="ar-SA"/>
              </w:rPr>
            </w:pPr>
            <w:r w:rsidRPr="00F4025C">
              <w:rPr>
                <w:sz w:val="20"/>
                <w:szCs w:val="20"/>
              </w:rPr>
              <w:t>МВт*ч</w:t>
            </w:r>
          </w:p>
        </w:tc>
        <w:tc>
          <w:tcPr>
            <w:tcW w:w="331" w:type="pct"/>
            <w:tcBorders>
              <w:top w:val="nil"/>
              <w:left w:val="nil"/>
              <w:bottom w:val="single" w:sz="4" w:space="0" w:color="auto"/>
              <w:right w:val="single" w:sz="4" w:space="0" w:color="auto"/>
            </w:tcBorders>
            <w:shd w:val="clear" w:color="auto" w:fill="auto"/>
          </w:tcPr>
          <w:p w14:paraId="31F241AF" w14:textId="5FA0FAA2" w:rsidR="00F4025C" w:rsidRPr="00F4025C" w:rsidRDefault="00F4025C" w:rsidP="00BB3F6B">
            <w:pPr>
              <w:autoSpaceDE/>
              <w:autoSpaceDN/>
              <w:spacing w:line="240" w:lineRule="auto"/>
              <w:ind w:firstLine="0"/>
              <w:jc w:val="center"/>
              <w:rPr>
                <w:color w:val="000000"/>
                <w:sz w:val="20"/>
                <w:szCs w:val="20"/>
                <w:lang w:bidi="ar-SA"/>
              </w:rPr>
            </w:pPr>
            <w:r w:rsidRPr="00F4025C">
              <w:rPr>
                <w:sz w:val="20"/>
                <w:szCs w:val="20"/>
              </w:rPr>
              <w:t>2160</w:t>
            </w:r>
          </w:p>
        </w:tc>
        <w:tc>
          <w:tcPr>
            <w:tcW w:w="474" w:type="pct"/>
            <w:tcBorders>
              <w:top w:val="nil"/>
              <w:left w:val="nil"/>
              <w:bottom w:val="single" w:sz="4" w:space="0" w:color="auto"/>
              <w:right w:val="single" w:sz="4" w:space="0" w:color="auto"/>
            </w:tcBorders>
            <w:shd w:val="clear" w:color="auto" w:fill="auto"/>
          </w:tcPr>
          <w:p w14:paraId="35CEB1D6" w14:textId="3DBC0E44" w:rsidR="00F4025C" w:rsidRPr="00F4025C" w:rsidRDefault="00F4025C" w:rsidP="00BB3F6B">
            <w:pPr>
              <w:autoSpaceDE/>
              <w:autoSpaceDN/>
              <w:spacing w:line="240" w:lineRule="auto"/>
              <w:ind w:firstLine="0"/>
              <w:jc w:val="center"/>
              <w:rPr>
                <w:color w:val="000000"/>
                <w:sz w:val="20"/>
                <w:szCs w:val="20"/>
                <w:lang w:bidi="ar-SA"/>
              </w:rPr>
            </w:pPr>
            <w:r w:rsidRPr="00F4025C">
              <w:rPr>
                <w:sz w:val="20"/>
                <w:szCs w:val="20"/>
              </w:rPr>
              <w:t>0</w:t>
            </w:r>
          </w:p>
        </w:tc>
        <w:tc>
          <w:tcPr>
            <w:tcW w:w="464" w:type="pct"/>
            <w:tcBorders>
              <w:top w:val="nil"/>
              <w:left w:val="nil"/>
              <w:bottom w:val="single" w:sz="4" w:space="0" w:color="auto"/>
              <w:right w:val="single" w:sz="4" w:space="0" w:color="auto"/>
            </w:tcBorders>
            <w:shd w:val="clear" w:color="auto" w:fill="auto"/>
          </w:tcPr>
          <w:p w14:paraId="558941B9" w14:textId="643A23A2" w:rsidR="00F4025C" w:rsidRPr="00F4025C" w:rsidRDefault="00F4025C" w:rsidP="00BB3F6B">
            <w:pPr>
              <w:autoSpaceDE/>
              <w:autoSpaceDN/>
              <w:spacing w:line="240" w:lineRule="auto"/>
              <w:ind w:firstLine="0"/>
              <w:jc w:val="center"/>
              <w:rPr>
                <w:color w:val="000000"/>
                <w:sz w:val="20"/>
                <w:szCs w:val="20"/>
                <w:lang w:bidi="ar-SA"/>
              </w:rPr>
            </w:pPr>
            <w:r w:rsidRPr="00F4025C">
              <w:rPr>
                <w:sz w:val="20"/>
                <w:szCs w:val="20"/>
              </w:rPr>
              <w:t>2022</w:t>
            </w:r>
          </w:p>
        </w:tc>
        <w:tc>
          <w:tcPr>
            <w:tcW w:w="464" w:type="pct"/>
            <w:tcBorders>
              <w:top w:val="nil"/>
              <w:left w:val="nil"/>
              <w:bottom w:val="single" w:sz="4" w:space="0" w:color="auto"/>
              <w:right w:val="single" w:sz="4" w:space="0" w:color="auto"/>
            </w:tcBorders>
            <w:shd w:val="clear" w:color="auto" w:fill="auto"/>
          </w:tcPr>
          <w:p w14:paraId="0DAB2E07" w14:textId="727C1261" w:rsidR="00F4025C" w:rsidRPr="00F4025C" w:rsidRDefault="00F4025C" w:rsidP="00BB3F6B">
            <w:pPr>
              <w:autoSpaceDE/>
              <w:autoSpaceDN/>
              <w:spacing w:line="240" w:lineRule="auto"/>
              <w:ind w:firstLine="0"/>
              <w:jc w:val="center"/>
              <w:rPr>
                <w:color w:val="000000"/>
                <w:sz w:val="20"/>
                <w:szCs w:val="20"/>
                <w:lang w:bidi="ar-SA"/>
              </w:rPr>
            </w:pPr>
            <w:r w:rsidRPr="00F4025C">
              <w:rPr>
                <w:sz w:val="20"/>
                <w:szCs w:val="20"/>
              </w:rPr>
              <w:t>2024</w:t>
            </w:r>
          </w:p>
        </w:tc>
      </w:tr>
      <w:tr w:rsidR="00350A8F" w:rsidRPr="00832F88" w14:paraId="46EEE21D" w14:textId="77777777" w:rsidTr="00F267A3">
        <w:trPr>
          <w:trHeight w:val="20"/>
        </w:trPr>
        <w:tc>
          <w:tcPr>
            <w:tcW w:w="184" w:type="pct"/>
            <w:tcBorders>
              <w:top w:val="nil"/>
              <w:left w:val="single" w:sz="4" w:space="0" w:color="auto"/>
              <w:bottom w:val="single" w:sz="4" w:space="0" w:color="auto"/>
              <w:right w:val="single" w:sz="4" w:space="0" w:color="auto"/>
            </w:tcBorders>
            <w:shd w:val="clear" w:color="auto" w:fill="auto"/>
            <w:vAlign w:val="center"/>
          </w:tcPr>
          <w:p w14:paraId="673CF73F" w14:textId="1CD9FE9D" w:rsidR="00F4025C" w:rsidRDefault="00F4025C" w:rsidP="00BB3F6B">
            <w:pPr>
              <w:autoSpaceDE/>
              <w:autoSpaceDN/>
              <w:spacing w:line="240" w:lineRule="auto"/>
              <w:ind w:firstLine="0"/>
              <w:jc w:val="center"/>
              <w:rPr>
                <w:color w:val="000000"/>
                <w:sz w:val="20"/>
                <w:szCs w:val="20"/>
                <w:lang w:bidi="ar-SA"/>
              </w:rPr>
            </w:pPr>
            <w:r>
              <w:rPr>
                <w:color w:val="000000"/>
                <w:sz w:val="20"/>
                <w:szCs w:val="20"/>
                <w:lang w:bidi="ar-SA"/>
              </w:rPr>
              <w:t>2.5</w:t>
            </w:r>
          </w:p>
        </w:tc>
        <w:tc>
          <w:tcPr>
            <w:tcW w:w="684" w:type="pct"/>
            <w:tcBorders>
              <w:top w:val="nil"/>
              <w:left w:val="nil"/>
              <w:bottom w:val="single" w:sz="4" w:space="0" w:color="auto"/>
              <w:right w:val="single" w:sz="4" w:space="0" w:color="auto"/>
            </w:tcBorders>
            <w:shd w:val="clear" w:color="auto" w:fill="auto"/>
          </w:tcPr>
          <w:p w14:paraId="28E6165D" w14:textId="72098BBF" w:rsidR="00F4025C" w:rsidRPr="00CA5B84" w:rsidRDefault="00F4025C" w:rsidP="00BB3F6B">
            <w:pPr>
              <w:autoSpaceDE/>
              <w:autoSpaceDN/>
              <w:spacing w:line="240" w:lineRule="auto"/>
              <w:ind w:firstLine="0"/>
              <w:jc w:val="left"/>
              <w:rPr>
                <w:color w:val="000000"/>
                <w:sz w:val="20"/>
              </w:rPr>
            </w:pPr>
            <w:r w:rsidRPr="00F4025C">
              <w:rPr>
                <w:sz w:val="20"/>
                <w:szCs w:val="20"/>
              </w:rPr>
              <w:t xml:space="preserve">Реконструкция  </w:t>
            </w:r>
            <w:proofErr w:type="spellStart"/>
            <w:r w:rsidRPr="00F4025C">
              <w:rPr>
                <w:sz w:val="20"/>
                <w:szCs w:val="20"/>
              </w:rPr>
              <w:t>котлоагрегата</w:t>
            </w:r>
            <w:proofErr w:type="spellEnd"/>
            <w:r w:rsidRPr="00F4025C">
              <w:rPr>
                <w:sz w:val="20"/>
                <w:szCs w:val="20"/>
              </w:rPr>
              <w:t xml:space="preserve"> ст.№10 с переводом на топливный режим "газ"</w:t>
            </w:r>
          </w:p>
        </w:tc>
        <w:tc>
          <w:tcPr>
            <w:tcW w:w="678" w:type="pct"/>
            <w:tcBorders>
              <w:top w:val="nil"/>
              <w:left w:val="nil"/>
              <w:bottom w:val="single" w:sz="4" w:space="0" w:color="auto"/>
              <w:right w:val="single" w:sz="4" w:space="0" w:color="auto"/>
            </w:tcBorders>
            <w:shd w:val="clear" w:color="auto" w:fill="auto"/>
          </w:tcPr>
          <w:p w14:paraId="1DF4A589" w14:textId="6A2F25FD" w:rsidR="00F4025C" w:rsidRPr="00F4025C" w:rsidRDefault="00F4025C" w:rsidP="00BB3F6B">
            <w:pPr>
              <w:autoSpaceDE/>
              <w:autoSpaceDN/>
              <w:spacing w:line="240" w:lineRule="auto"/>
              <w:ind w:firstLine="0"/>
              <w:jc w:val="left"/>
              <w:rPr>
                <w:color w:val="000000"/>
                <w:sz w:val="20"/>
                <w:szCs w:val="20"/>
                <w:lang w:bidi="ar-SA"/>
              </w:rPr>
            </w:pPr>
            <w:r w:rsidRPr="00F4025C">
              <w:rPr>
                <w:sz w:val="20"/>
                <w:szCs w:val="20"/>
              </w:rPr>
              <w:t xml:space="preserve">Увеличение надежности схемы работы основного оборудования </w:t>
            </w:r>
            <w:proofErr w:type="gramStart"/>
            <w:r w:rsidRPr="00F4025C">
              <w:rPr>
                <w:sz w:val="20"/>
                <w:szCs w:val="20"/>
              </w:rPr>
              <w:t xml:space="preserve">( </w:t>
            </w:r>
            <w:proofErr w:type="gramEnd"/>
            <w:r w:rsidRPr="00F4025C">
              <w:rPr>
                <w:sz w:val="20"/>
                <w:szCs w:val="20"/>
              </w:rPr>
              <w:t>в части резервирования энергетических котлов)</w:t>
            </w:r>
          </w:p>
        </w:tc>
        <w:tc>
          <w:tcPr>
            <w:tcW w:w="568" w:type="pct"/>
            <w:tcBorders>
              <w:top w:val="nil"/>
              <w:left w:val="nil"/>
              <w:bottom w:val="single" w:sz="4" w:space="0" w:color="auto"/>
              <w:right w:val="single" w:sz="4" w:space="0" w:color="auto"/>
            </w:tcBorders>
            <w:shd w:val="clear" w:color="auto" w:fill="auto"/>
          </w:tcPr>
          <w:p w14:paraId="4D7F31A4" w14:textId="73431FDC" w:rsidR="00F4025C" w:rsidRPr="00F4025C" w:rsidRDefault="00F4025C" w:rsidP="00D003F4">
            <w:pPr>
              <w:autoSpaceDE/>
              <w:autoSpaceDN/>
              <w:spacing w:line="240" w:lineRule="auto"/>
              <w:ind w:firstLine="0"/>
              <w:jc w:val="left"/>
              <w:rPr>
                <w:sz w:val="20"/>
                <w:szCs w:val="20"/>
                <w:lang w:bidi="ar-SA"/>
              </w:rPr>
            </w:pPr>
            <w:proofErr w:type="spellStart"/>
            <w:r w:rsidRPr="00F4025C">
              <w:rPr>
                <w:sz w:val="20"/>
                <w:szCs w:val="20"/>
              </w:rPr>
              <w:t>котлотурбиный</w:t>
            </w:r>
            <w:proofErr w:type="spellEnd"/>
            <w:r w:rsidRPr="00F4025C">
              <w:rPr>
                <w:sz w:val="20"/>
                <w:szCs w:val="20"/>
              </w:rPr>
              <w:t xml:space="preserve"> цех</w:t>
            </w:r>
          </w:p>
        </w:tc>
        <w:tc>
          <w:tcPr>
            <w:tcW w:w="784" w:type="pct"/>
            <w:tcBorders>
              <w:top w:val="nil"/>
              <w:left w:val="nil"/>
              <w:bottom w:val="single" w:sz="4" w:space="0" w:color="auto"/>
              <w:right w:val="single" w:sz="4" w:space="0" w:color="auto"/>
            </w:tcBorders>
            <w:shd w:val="clear" w:color="auto" w:fill="auto"/>
          </w:tcPr>
          <w:p w14:paraId="23A03540" w14:textId="1E5A4EEE" w:rsidR="00F4025C" w:rsidRPr="00F4025C" w:rsidRDefault="00F4025C" w:rsidP="00CA5B84">
            <w:pPr>
              <w:autoSpaceDE/>
              <w:autoSpaceDN/>
              <w:spacing w:line="240" w:lineRule="auto"/>
              <w:ind w:firstLine="0"/>
              <w:jc w:val="center"/>
              <w:rPr>
                <w:color w:val="000000"/>
                <w:sz w:val="20"/>
                <w:szCs w:val="20"/>
                <w:lang w:bidi="ar-SA"/>
              </w:rPr>
            </w:pPr>
            <w:proofErr w:type="spellStart"/>
            <w:r w:rsidRPr="00F4025C">
              <w:rPr>
                <w:sz w:val="20"/>
                <w:szCs w:val="20"/>
              </w:rPr>
              <w:t>паропроизводительность</w:t>
            </w:r>
            <w:proofErr w:type="spellEnd"/>
          </w:p>
        </w:tc>
        <w:tc>
          <w:tcPr>
            <w:tcW w:w="371" w:type="pct"/>
            <w:tcBorders>
              <w:top w:val="nil"/>
              <w:left w:val="nil"/>
              <w:bottom w:val="single" w:sz="4" w:space="0" w:color="auto"/>
              <w:right w:val="single" w:sz="4" w:space="0" w:color="auto"/>
            </w:tcBorders>
            <w:shd w:val="clear" w:color="auto" w:fill="auto"/>
          </w:tcPr>
          <w:p w14:paraId="54279577" w14:textId="53430914" w:rsidR="00F4025C" w:rsidRPr="00F4025C" w:rsidRDefault="00F4025C" w:rsidP="00BB3F6B">
            <w:pPr>
              <w:autoSpaceDE/>
              <w:autoSpaceDN/>
              <w:spacing w:line="240" w:lineRule="auto"/>
              <w:ind w:firstLine="0"/>
              <w:jc w:val="center"/>
              <w:rPr>
                <w:color w:val="000000"/>
                <w:sz w:val="20"/>
                <w:szCs w:val="20"/>
                <w:lang w:bidi="ar-SA"/>
              </w:rPr>
            </w:pPr>
            <w:r w:rsidRPr="00F4025C">
              <w:rPr>
                <w:sz w:val="20"/>
                <w:szCs w:val="20"/>
              </w:rPr>
              <w:t>т/ч</w:t>
            </w:r>
          </w:p>
        </w:tc>
        <w:tc>
          <w:tcPr>
            <w:tcW w:w="331" w:type="pct"/>
            <w:tcBorders>
              <w:top w:val="nil"/>
              <w:left w:val="nil"/>
              <w:bottom w:val="single" w:sz="4" w:space="0" w:color="auto"/>
              <w:right w:val="single" w:sz="4" w:space="0" w:color="auto"/>
            </w:tcBorders>
            <w:shd w:val="clear" w:color="auto" w:fill="auto"/>
          </w:tcPr>
          <w:p w14:paraId="0D9DDF6F" w14:textId="4DC02EF7" w:rsidR="00F4025C" w:rsidRPr="00F4025C" w:rsidRDefault="00F4025C" w:rsidP="00BB3F6B">
            <w:pPr>
              <w:autoSpaceDE/>
              <w:autoSpaceDN/>
              <w:spacing w:line="240" w:lineRule="auto"/>
              <w:ind w:firstLine="0"/>
              <w:jc w:val="center"/>
              <w:rPr>
                <w:color w:val="000000"/>
                <w:sz w:val="20"/>
                <w:szCs w:val="20"/>
                <w:lang w:bidi="ar-SA"/>
              </w:rPr>
            </w:pPr>
            <w:r w:rsidRPr="00F4025C">
              <w:rPr>
                <w:sz w:val="20"/>
                <w:szCs w:val="20"/>
              </w:rPr>
              <w:t>0</w:t>
            </w:r>
          </w:p>
        </w:tc>
        <w:tc>
          <w:tcPr>
            <w:tcW w:w="474" w:type="pct"/>
            <w:tcBorders>
              <w:top w:val="nil"/>
              <w:left w:val="nil"/>
              <w:bottom w:val="single" w:sz="4" w:space="0" w:color="auto"/>
              <w:right w:val="single" w:sz="4" w:space="0" w:color="auto"/>
            </w:tcBorders>
            <w:shd w:val="clear" w:color="auto" w:fill="auto"/>
          </w:tcPr>
          <w:p w14:paraId="7C9159B2" w14:textId="60D68661" w:rsidR="00F4025C" w:rsidRPr="00F4025C" w:rsidRDefault="00F4025C" w:rsidP="00BB3F6B">
            <w:pPr>
              <w:autoSpaceDE/>
              <w:autoSpaceDN/>
              <w:spacing w:line="240" w:lineRule="auto"/>
              <w:ind w:firstLine="0"/>
              <w:jc w:val="center"/>
              <w:rPr>
                <w:color w:val="000000"/>
                <w:sz w:val="20"/>
                <w:szCs w:val="20"/>
                <w:lang w:bidi="ar-SA"/>
              </w:rPr>
            </w:pPr>
            <w:r w:rsidRPr="00F4025C">
              <w:rPr>
                <w:sz w:val="20"/>
                <w:szCs w:val="20"/>
              </w:rPr>
              <w:t>75</w:t>
            </w:r>
          </w:p>
        </w:tc>
        <w:tc>
          <w:tcPr>
            <w:tcW w:w="464" w:type="pct"/>
            <w:tcBorders>
              <w:top w:val="nil"/>
              <w:left w:val="nil"/>
              <w:bottom w:val="single" w:sz="4" w:space="0" w:color="auto"/>
              <w:right w:val="single" w:sz="4" w:space="0" w:color="auto"/>
            </w:tcBorders>
            <w:shd w:val="clear" w:color="auto" w:fill="auto"/>
          </w:tcPr>
          <w:p w14:paraId="6F2B0097" w14:textId="5D43F651" w:rsidR="00F4025C" w:rsidRPr="00F4025C" w:rsidRDefault="00F4025C" w:rsidP="00BB3F6B">
            <w:pPr>
              <w:autoSpaceDE/>
              <w:autoSpaceDN/>
              <w:spacing w:line="240" w:lineRule="auto"/>
              <w:ind w:firstLine="0"/>
              <w:jc w:val="center"/>
              <w:rPr>
                <w:color w:val="000000"/>
                <w:sz w:val="20"/>
                <w:szCs w:val="20"/>
                <w:lang w:bidi="ar-SA"/>
              </w:rPr>
            </w:pPr>
            <w:r w:rsidRPr="00F4025C">
              <w:rPr>
                <w:sz w:val="20"/>
                <w:szCs w:val="20"/>
              </w:rPr>
              <w:t>2023</w:t>
            </w:r>
          </w:p>
        </w:tc>
        <w:tc>
          <w:tcPr>
            <w:tcW w:w="464" w:type="pct"/>
            <w:tcBorders>
              <w:top w:val="nil"/>
              <w:left w:val="nil"/>
              <w:bottom w:val="single" w:sz="4" w:space="0" w:color="auto"/>
              <w:right w:val="single" w:sz="4" w:space="0" w:color="auto"/>
            </w:tcBorders>
            <w:shd w:val="clear" w:color="auto" w:fill="auto"/>
          </w:tcPr>
          <w:p w14:paraId="5FC29584" w14:textId="134D73EB" w:rsidR="00F4025C" w:rsidRPr="00F4025C" w:rsidRDefault="00F4025C" w:rsidP="00BB3F6B">
            <w:pPr>
              <w:autoSpaceDE/>
              <w:autoSpaceDN/>
              <w:spacing w:line="240" w:lineRule="auto"/>
              <w:ind w:firstLine="0"/>
              <w:jc w:val="center"/>
              <w:rPr>
                <w:color w:val="000000"/>
                <w:sz w:val="20"/>
                <w:szCs w:val="20"/>
                <w:lang w:bidi="ar-SA"/>
              </w:rPr>
            </w:pPr>
            <w:r w:rsidRPr="00F4025C">
              <w:rPr>
                <w:sz w:val="20"/>
                <w:szCs w:val="20"/>
              </w:rPr>
              <w:t>2025</w:t>
            </w:r>
          </w:p>
        </w:tc>
      </w:tr>
      <w:tr w:rsidR="00350A8F" w:rsidRPr="00832F88" w14:paraId="30C891D5"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641CFB1E" w14:textId="1D64C6D4" w:rsidR="00642603" w:rsidRPr="00832F88" w:rsidRDefault="00F4025C" w:rsidP="00F4025C">
            <w:pPr>
              <w:autoSpaceDE/>
              <w:autoSpaceDN/>
              <w:spacing w:line="240" w:lineRule="auto"/>
              <w:ind w:firstLine="0"/>
              <w:jc w:val="center"/>
              <w:rPr>
                <w:color w:val="000000"/>
                <w:sz w:val="20"/>
                <w:szCs w:val="20"/>
                <w:lang w:bidi="ar-SA"/>
              </w:rPr>
            </w:pPr>
            <w:r>
              <w:rPr>
                <w:color w:val="000000"/>
                <w:sz w:val="20"/>
                <w:szCs w:val="20"/>
                <w:lang w:bidi="ar-SA"/>
              </w:rPr>
              <w:t>2</w:t>
            </w:r>
            <w:r w:rsidR="00642603">
              <w:rPr>
                <w:color w:val="000000"/>
                <w:sz w:val="20"/>
                <w:szCs w:val="20"/>
                <w:lang w:bidi="ar-SA"/>
              </w:rPr>
              <w:t>.</w:t>
            </w:r>
            <w:r>
              <w:rPr>
                <w:color w:val="000000"/>
                <w:sz w:val="20"/>
                <w:szCs w:val="20"/>
                <w:lang w:bidi="ar-SA"/>
              </w:rPr>
              <w:t>6</w:t>
            </w:r>
          </w:p>
        </w:tc>
        <w:tc>
          <w:tcPr>
            <w:tcW w:w="684" w:type="pct"/>
            <w:tcBorders>
              <w:top w:val="single" w:sz="4" w:space="0" w:color="auto"/>
              <w:left w:val="nil"/>
              <w:bottom w:val="single" w:sz="4" w:space="0" w:color="auto"/>
              <w:right w:val="single" w:sz="4" w:space="0" w:color="auto"/>
            </w:tcBorders>
            <w:shd w:val="clear" w:color="auto" w:fill="auto"/>
          </w:tcPr>
          <w:p w14:paraId="46DA8B2F" w14:textId="3E2C7F4B" w:rsidR="00642603" w:rsidRPr="00642603" w:rsidRDefault="00642603" w:rsidP="00F4025C">
            <w:pPr>
              <w:autoSpaceDE/>
              <w:autoSpaceDN/>
              <w:spacing w:line="240" w:lineRule="auto"/>
              <w:ind w:firstLine="0"/>
              <w:jc w:val="left"/>
              <w:rPr>
                <w:sz w:val="20"/>
                <w:szCs w:val="20"/>
              </w:rPr>
            </w:pPr>
            <w:r w:rsidRPr="00642603">
              <w:rPr>
                <w:sz w:val="20"/>
                <w:szCs w:val="20"/>
              </w:rPr>
              <w:t xml:space="preserve">Реконструкция главного парового </w:t>
            </w:r>
            <w:r w:rsidRPr="00642603">
              <w:rPr>
                <w:sz w:val="20"/>
                <w:szCs w:val="20"/>
              </w:rPr>
              <w:lastRenderedPageBreak/>
              <w:t>коллектора (ГПК)</w:t>
            </w:r>
          </w:p>
        </w:tc>
        <w:tc>
          <w:tcPr>
            <w:tcW w:w="678" w:type="pct"/>
            <w:tcBorders>
              <w:top w:val="single" w:sz="4" w:space="0" w:color="auto"/>
              <w:left w:val="nil"/>
              <w:bottom w:val="single" w:sz="4" w:space="0" w:color="auto"/>
              <w:right w:val="single" w:sz="4" w:space="0" w:color="auto"/>
            </w:tcBorders>
            <w:shd w:val="clear" w:color="auto" w:fill="auto"/>
          </w:tcPr>
          <w:p w14:paraId="491A6962" w14:textId="0B004792" w:rsidR="00642603" w:rsidRPr="00642603" w:rsidRDefault="00642603" w:rsidP="00BB3F6B">
            <w:pPr>
              <w:autoSpaceDE/>
              <w:autoSpaceDN/>
              <w:spacing w:line="240" w:lineRule="auto"/>
              <w:ind w:firstLine="0"/>
              <w:jc w:val="left"/>
              <w:rPr>
                <w:sz w:val="20"/>
                <w:szCs w:val="20"/>
              </w:rPr>
            </w:pPr>
            <w:r w:rsidRPr="00642603">
              <w:rPr>
                <w:sz w:val="20"/>
                <w:szCs w:val="20"/>
              </w:rPr>
              <w:lastRenderedPageBreak/>
              <w:t xml:space="preserve">повышение «маневренности» работы </w:t>
            </w:r>
            <w:proofErr w:type="spellStart"/>
            <w:r w:rsidRPr="00642603">
              <w:rPr>
                <w:sz w:val="20"/>
                <w:szCs w:val="20"/>
              </w:rPr>
              <w:lastRenderedPageBreak/>
              <w:t>котлоагрегатов</w:t>
            </w:r>
            <w:proofErr w:type="spellEnd"/>
          </w:p>
        </w:tc>
        <w:tc>
          <w:tcPr>
            <w:tcW w:w="568" w:type="pct"/>
            <w:tcBorders>
              <w:top w:val="single" w:sz="4" w:space="0" w:color="auto"/>
              <w:left w:val="nil"/>
              <w:bottom w:val="single" w:sz="4" w:space="0" w:color="auto"/>
              <w:right w:val="single" w:sz="4" w:space="0" w:color="auto"/>
            </w:tcBorders>
            <w:shd w:val="clear" w:color="auto" w:fill="auto"/>
          </w:tcPr>
          <w:p w14:paraId="1549B03E" w14:textId="24C65D7E" w:rsidR="00642603" w:rsidRPr="00642603" w:rsidRDefault="00642603" w:rsidP="00D003F4">
            <w:pPr>
              <w:autoSpaceDE/>
              <w:autoSpaceDN/>
              <w:spacing w:line="240" w:lineRule="auto"/>
              <w:ind w:firstLine="0"/>
              <w:jc w:val="left"/>
              <w:rPr>
                <w:sz w:val="20"/>
                <w:szCs w:val="20"/>
              </w:rPr>
            </w:pPr>
            <w:r w:rsidRPr="00642603">
              <w:rPr>
                <w:sz w:val="20"/>
                <w:szCs w:val="20"/>
              </w:rPr>
              <w:lastRenderedPageBreak/>
              <w:t xml:space="preserve">УР, г. Глазов, </w:t>
            </w:r>
            <w:proofErr w:type="spellStart"/>
            <w:proofErr w:type="gramStart"/>
            <w:r w:rsidRPr="00642603">
              <w:rPr>
                <w:sz w:val="20"/>
                <w:szCs w:val="20"/>
              </w:rPr>
              <w:t>ул</w:t>
            </w:r>
            <w:proofErr w:type="spellEnd"/>
            <w:proofErr w:type="gramEnd"/>
            <w:r w:rsidRPr="00642603">
              <w:rPr>
                <w:sz w:val="20"/>
                <w:szCs w:val="20"/>
              </w:rPr>
              <w:t xml:space="preserve"> Белова, 7; </w:t>
            </w:r>
            <w:proofErr w:type="spellStart"/>
            <w:r w:rsidRPr="00642603">
              <w:rPr>
                <w:sz w:val="20"/>
                <w:szCs w:val="20"/>
              </w:rPr>
              <w:t>пром</w:t>
            </w:r>
            <w:proofErr w:type="spellEnd"/>
            <w:r w:rsidRPr="00642603">
              <w:rPr>
                <w:sz w:val="20"/>
                <w:szCs w:val="20"/>
              </w:rPr>
              <w:t xml:space="preserve">. </w:t>
            </w:r>
            <w:r w:rsidRPr="00642603">
              <w:rPr>
                <w:sz w:val="20"/>
                <w:szCs w:val="20"/>
              </w:rPr>
              <w:lastRenderedPageBreak/>
              <w:t xml:space="preserve">площадка ,корпус 1Т; </w:t>
            </w:r>
            <w:proofErr w:type="spellStart"/>
            <w:r w:rsidRPr="00642603">
              <w:rPr>
                <w:sz w:val="20"/>
                <w:szCs w:val="20"/>
              </w:rPr>
              <w:t>котлотурбиный</w:t>
            </w:r>
            <w:proofErr w:type="spellEnd"/>
            <w:r w:rsidRPr="00642603">
              <w:rPr>
                <w:sz w:val="20"/>
                <w:szCs w:val="20"/>
              </w:rPr>
              <w:t xml:space="preserve"> цех</w:t>
            </w:r>
          </w:p>
        </w:tc>
        <w:tc>
          <w:tcPr>
            <w:tcW w:w="784" w:type="pct"/>
            <w:tcBorders>
              <w:top w:val="single" w:sz="4" w:space="0" w:color="auto"/>
              <w:left w:val="nil"/>
              <w:bottom w:val="single" w:sz="4" w:space="0" w:color="auto"/>
              <w:right w:val="single" w:sz="4" w:space="0" w:color="auto"/>
            </w:tcBorders>
            <w:shd w:val="clear" w:color="auto" w:fill="auto"/>
          </w:tcPr>
          <w:p w14:paraId="46FAF39E" w14:textId="68FD801D" w:rsidR="00642603" w:rsidRPr="00642603" w:rsidRDefault="00642603" w:rsidP="00AD13D0">
            <w:pPr>
              <w:autoSpaceDE/>
              <w:autoSpaceDN/>
              <w:spacing w:line="240" w:lineRule="auto"/>
              <w:ind w:firstLine="0"/>
              <w:jc w:val="left"/>
              <w:rPr>
                <w:sz w:val="20"/>
                <w:szCs w:val="20"/>
              </w:rPr>
            </w:pPr>
            <w:proofErr w:type="spellStart"/>
            <w:r w:rsidRPr="00642603">
              <w:rPr>
                <w:sz w:val="20"/>
                <w:szCs w:val="20"/>
              </w:rPr>
              <w:lastRenderedPageBreak/>
              <w:t>паропроизводительность</w:t>
            </w:r>
            <w:proofErr w:type="spellEnd"/>
            <w:r w:rsidRPr="00642603">
              <w:rPr>
                <w:sz w:val="20"/>
                <w:szCs w:val="20"/>
              </w:rPr>
              <w:t xml:space="preserve">: увеличение </w:t>
            </w:r>
            <w:proofErr w:type="spellStart"/>
            <w:r w:rsidRPr="00642603">
              <w:rPr>
                <w:sz w:val="20"/>
                <w:szCs w:val="20"/>
              </w:rPr>
              <w:lastRenderedPageBreak/>
              <w:t>паропроизводительности</w:t>
            </w:r>
            <w:proofErr w:type="spellEnd"/>
            <w:r w:rsidRPr="00642603">
              <w:rPr>
                <w:sz w:val="20"/>
                <w:szCs w:val="20"/>
              </w:rPr>
              <w:t xml:space="preserve"> котлов</w:t>
            </w:r>
          </w:p>
        </w:tc>
        <w:tc>
          <w:tcPr>
            <w:tcW w:w="371" w:type="pct"/>
            <w:tcBorders>
              <w:top w:val="single" w:sz="4" w:space="0" w:color="auto"/>
              <w:left w:val="nil"/>
              <w:bottom w:val="single" w:sz="4" w:space="0" w:color="auto"/>
              <w:right w:val="single" w:sz="4" w:space="0" w:color="auto"/>
            </w:tcBorders>
            <w:shd w:val="clear" w:color="auto" w:fill="auto"/>
          </w:tcPr>
          <w:p w14:paraId="2460DDF9" w14:textId="6028D477" w:rsidR="00642603" w:rsidRPr="00642603" w:rsidRDefault="00642603" w:rsidP="00BB3F6B">
            <w:pPr>
              <w:autoSpaceDE/>
              <w:autoSpaceDN/>
              <w:spacing w:line="240" w:lineRule="auto"/>
              <w:ind w:firstLine="0"/>
              <w:jc w:val="center"/>
              <w:rPr>
                <w:sz w:val="20"/>
                <w:szCs w:val="20"/>
              </w:rPr>
            </w:pPr>
            <w:r w:rsidRPr="00642603">
              <w:rPr>
                <w:sz w:val="20"/>
                <w:szCs w:val="20"/>
              </w:rPr>
              <w:lastRenderedPageBreak/>
              <w:t>т/ч</w:t>
            </w:r>
          </w:p>
        </w:tc>
        <w:tc>
          <w:tcPr>
            <w:tcW w:w="331" w:type="pct"/>
            <w:tcBorders>
              <w:top w:val="single" w:sz="4" w:space="0" w:color="auto"/>
              <w:left w:val="nil"/>
              <w:bottom w:val="single" w:sz="4" w:space="0" w:color="auto"/>
              <w:right w:val="single" w:sz="4" w:space="0" w:color="auto"/>
            </w:tcBorders>
            <w:shd w:val="clear" w:color="auto" w:fill="auto"/>
          </w:tcPr>
          <w:p w14:paraId="333070AD" w14:textId="196BC3B5" w:rsidR="00642603" w:rsidRPr="00642603" w:rsidRDefault="00642603" w:rsidP="00BB3F6B">
            <w:pPr>
              <w:autoSpaceDE/>
              <w:autoSpaceDN/>
              <w:spacing w:line="240" w:lineRule="auto"/>
              <w:ind w:firstLine="0"/>
              <w:jc w:val="center"/>
              <w:rPr>
                <w:sz w:val="20"/>
                <w:szCs w:val="20"/>
              </w:rPr>
            </w:pPr>
            <w:r w:rsidRPr="00642603">
              <w:rPr>
                <w:sz w:val="20"/>
                <w:szCs w:val="20"/>
              </w:rPr>
              <w:t>65</w:t>
            </w:r>
          </w:p>
        </w:tc>
        <w:tc>
          <w:tcPr>
            <w:tcW w:w="474" w:type="pct"/>
            <w:tcBorders>
              <w:top w:val="single" w:sz="4" w:space="0" w:color="auto"/>
              <w:left w:val="nil"/>
              <w:bottom w:val="single" w:sz="4" w:space="0" w:color="auto"/>
              <w:right w:val="single" w:sz="4" w:space="0" w:color="auto"/>
            </w:tcBorders>
            <w:shd w:val="clear" w:color="auto" w:fill="auto"/>
          </w:tcPr>
          <w:p w14:paraId="645F60CE" w14:textId="563FAE80" w:rsidR="00642603" w:rsidRPr="00642603" w:rsidRDefault="00642603" w:rsidP="00BB3F6B">
            <w:pPr>
              <w:autoSpaceDE/>
              <w:autoSpaceDN/>
              <w:spacing w:line="240" w:lineRule="auto"/>
              <w:ind w:firstLine="0"/>
              <w:jc w:val="center"/>
              <w:rPr>
                <w:sz w:val="20"/>
                <w:szCs w:val="20"/>
              </w:rPr>
            </w:pPr>
            <w:r w:rsidRPr="00642603">
              <w:rPr>
                <w:sz w:val="20"/>
                <w:szCs w:val="20"/>
              </w:rPr>
              <w:t>75 ÷ 82</w:t>
            </w:r>
          </w:p>
        </w:tc>
        <w:tc>
          <w:tcPr>
            <w:tcW w:w="464" w:type="pct"/>
            <w:tcBorders>
              <w:top w:val="single" w:sz="4" w:space="0" w:color="auto"/>
              <w:left w:val="nil"/>
              <w:bottom w:val="single" w:sz="4" w:space="0" w:color="auto"/>
              <w:right w:val="single" w:sz="4" w:space="0" w:color="auto"/>
            </w:tcBorders>
            <w:shd w:val="clear" w:color="auto" w:fill="auto"/>
            <w:vAlign w:val="center"/>
          </w:tcPr>
          <w:p w14:paraId="3A11B560" w14:textId="164DD178" w:rsidR="00642603" w:rsidRPr="00642603" w:rsidRDefault="00642603" w:rsidP="00BB3F6B">
            <w:pPr>
              <w:autoSpaceDE/>
              <w:autoSpaceDN/>
              <w:spacing w:line="240" w:lineRule="auto"/>
              <w:ind w:firstLine="0"/>
              <w:jc w:val="center"/>
              <w:rPr>
                <w:sz w:val="20"/>
                <w:szCs w:val="20"/>
              </w:rPr>
            </w:pPr>
            <w:r w:rsidRPr="00642603">
              <w:rPr>
                <w:sz w:val="20"/>
                <w:szCs w:val="20"/>
              </w:rPr>
              <w:t>2023</w:t>
            </w:r>
          </w:p>
        </w:tc>
        <w:tc>
          <w:tcPr>
            <w:tcW w:w="464" w:type="pct"/>
            <w:tcBorders>
              <w:top w:val="single" w:sz="4" w:space="0" w:color="auto"/>
              <w:left w:val="nil"/>
              <w:bottom w:val="single" w:sz="4" w:space="0" w:color="auto"/>
              <w:right w:val="single" w:sz="4" w:space="0" w:color="auto"/>
            </w:tcBorders>
            <w:shd w:val="clear" w:color="auto" w:fill="auto"/>
            <w:vAlign w:val="center"/>
          </w:tcPr>
          <w:p w14:paraId="5467E4FD" w14:textId="54FDC9D1" w:rsidR="00642603" w:rsidRPr="00642603" w:rsidRDefault="00642603" w:rsidP="00BB3F6B">
            <w:pPr>
              <w:autoSpaceDE/>
              <w:autoSpaceDN/>
              <w:spacing w:line="240" w:lineRule="auto"/>
              <w:ind w:firstLine="0"/>
              <w:jc w:val="center"/>
              <w:rPr>
                <w:sz w:val="20"/>
                <w:szCs w:val="20"/>
              </w:rPr>
            </w:pPr>
            <w:r w:rsidRPr="00CA5B84">
              <w:rPr>
                <w:sz w:val="20"/>
              </w:rPr>
              <w:t>2024</w:t>
            </w:r>
          </w:p>
        </w:tc>
      </w:tr>
      <w:tr w:rsidR="00350A8F" w:rsidRPr="00832F88" w14:paraId="296EB284"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3FFBE4CB" w14:textId="23E8C602" w:rsidR="00642603" w:rsidRDefault="00F4025C" w:rsidP="00642603">
            <w:pPr>
              <w:autoSpaceDE/>
              <w:autoSpaceDN/>
              <w:spacing w:line="240" w:lineRule="auto"/>
              <w:ind w:firstLine="0"/>
              <w:jc w:val="center"/>
              <w:rPr>
                <w:color w:val="000000"/>
                <w:sz w:val="20"/>
                <w:szCs w:val="20"/>
                <w:lang w:bidi="ar-SA"/>
              </w:rPr>
            </w:pPr>
            <w:r>
              <w:rPr>
                <w:color w:val="000000"/>
                <w:sz w:val="20"/>
                <w:szCs w:val="20"/>
                <w:lang w:bidi="ar-SA"/>
              </w:rPr>
              <w:lastRenderedPageBreak/>
              <w:t>2.7</w:t>
            </w:r>
          </w:p>
        </w:tc>
        <w:tc>
          <w:tcPr>
            <w:tcW w:w="684" w:type="pct"/>
            <w:tcBorders>
              <w:top w:val="single" w:sz="4" w:space="0" w:color="auto"/>
              <w:left w:val="nil"/>
              <w:bottom w:val="single" w:sz="4" w:space="0" w:color="auto"/>
              <w:right w:val="single" w:sz="4" w:space="0" w:color="auto"/>
            </w:tcBorders>
            <w:shd w:val="clear" w:color="auto" w:fill="auto"/>
          </w:tcPr>
          <w:p w14:paraId="3D8513D1" w14:textId="3925C1B3" w:rsidR="00642603" w:rsidRPr="00642603" w:rsidRDefault="00642603" w:rsidP="00BB3F6B">
            <w:pPr>
              <w:autoSpaceDE/>
              <w:autoSpaceDN/>
              <w:spacing w:line="240" w:lineRule="auto"/>
              <w:ind w:firstLine="0"/>
              <w:jc w:val="left"/>
              <w:rPr>
                <w:sz w:val="20"/>
                <w:szCs w:val="20"/>
              </w:rPr>
            </w:pPr>
            <w:r w:rsidRPr="00642603">
              <w:rPr>
                <w:sz w:val="20"/>
                <w:szCs w:val="20"/>
              </w:rPr>
              <w:t>Реконструкция бака- нейтрализатора</w:t>
            </w:r>
          </w:p>
        </w:tc>
        <w:tc>
          <w:tcPr>
            <w:tcW w:w="678" w:type="pct"/>
            <w:tcBorders>
              <w:top w:val="single" w:sz="4" w:space="0" w:color="auto"/>
              <w:left w:val="nil"/>
              <w:bottom w:val="single" w:sz="4" w:space="0" w:color="auto"/>
              <w:right w:val="single" w:sz="4" w:space="0" w:color="auto"/>
            </w:tcBorders>
            <w:shd w:val="clear" w:color="auto" w:fill="auto"/>
          </w:tcPr>
          <w:p w14:paraId="35560B20" w14:textId="162D7EC2" w:rsidR="00642603" w:rsidRPr="00CA5B84" w:rsidRDefault="00642603" w:rsidP="00BB3F6B">
            <w:pPr>
              <w:autoSpaceDE/>
              <w:autoSpaceDN/>
              <w:spacing w:line="240" w:lineRule="auto"/>
              <w:ind w:firstLine="0"/>
              <w:jc w:val="left"/>
              <w:rPr>
                <w:sz w:val="20"/>
              </w:rPr>
            </w:pPr>
            <w:r w:rsidRPr="00642603">
              <w:rPr>
                <w:sz w:val="20"/>
                <w:szCs w:val="20"/>
              </w:rPr>
              <w:t>увеличения срока эксплуатации</w:t>
            </w:r>
          </w:p>
        </w:tc>
        <w:tc>
          <w:tcPr>
            <w:tcW w:w="568" w:type="pct"/>
            <w:tcBorders>
              <w:top w:val="single" w:sz="4" w:space="0" w:color="auto"/>
              <w:left w:val="nil"/>
              <w:bottom w:val="single" w:sz="4" w:space="0" w:color="auto"/>
              <w:right w:val="single" w:sz="4" w:space="0" w:color="auto"/>
            </w:tcBorders>
            <w:shd w:val="clear" w:color="auto" w:fill="auto"/>
          </w:tcPr>
          <w:p w14:paraId="40F58811" w14:textId="6A649C22" w:rsidR="00642603" w:rsidRPr="00642603" w:rsidRDefault="00642603" w:rsidP="00D003F4">
            <w:pPr>
              <w:autoSpaceDE/>
              <w:autoSpaceDN/>
              <w:spacing w:line="240" w:lineRule="auto"/>
              <w:ind w:firstLine="0"/>
              <w:jc w:val="left"/>
              <w:rPr>
                <w:sz w:val="20"/>
                <w:szCs w:val="20"/>
              </w:rPr>
            </w:pPr>
            <w:r w:rsidRPr="00642603">
              <w:rPr>
                <w:sz w:val="20"/>
                <w:szCs w:val="20"/>
              </w:rPr>
              <w:t xml:space="preserve">УР, г. Глазов, </w:t>
            </w:r>
            <w:proofErr w:type="spellStart"/>
            <w:proofErr w:type="gramStart"/>
            <w:r w:rsidRPr="00642603">
              <w:rPr>
                <w:sz w:val="20"/>
                <w:szCs w:val="20"/>
              </w:rPr>
              <w:t>ул</w:t>
            </w:r>
            <w:proofErr w:type="spellEnd"/>
            <w:proofErr w:type="gramEnd"/>
            <w:r w:rsidRPr="00642603">
              <w:rPr>
                <w:sz w:val="20"/>
                <w:szCs w:val="20"/>
              </w:rPr>
              <w:t xml:space="preserve"> Белова, 7; </w:t>
            </w:r>
            <w:proofErr w:type="spellStart"/>
            <w:r w:rsidRPr="00642603">
              <w:rPr>
                <w:sz w:val="20"/>
                <w:szCs w:val="20"/>
              </w:rPr>
              <w:t>пром</w:t>
            </w:r>
            <w:proofErr w:type="spellEnd"/>
            <w:r w:rsidRPr="00642603">
              <w:rPr>
                <w:sz w:val="20"/>
                <w:szCs w:val="20"/>
              </w:rPr>
              <w:t>. площадка ,корпус 43Т; химический цех</w:t>
            </w:r>
          </w:p>
        </w:tc>
        <w:tc>
          <w:tcPr>
            <w:tcW w:w="784" w:type="pct"/>
            <w:tcBorders>
              <w:top w:val="single" w:sz="4" w:space="0" w:color="auto"/>
              <w:left w:val="nil"/>
              <w:bottom w:val="single" w:sz="4" w:space="0" w:color="auto"/>
              <w:right w:val="single" w:sz="4" w:space="0" w:color="auto"/>
            </w:tcBorders>
            <w:shd w:val="clear" w:color="auto" w:fill="auto"/>
          </w:tcPr>
          <w:p w14:paraId="2671CBEB" w14:textId="6E04237B" w:rsidR="00642603" w:rsidRPr="00CA5B84" w:rsidRDefault="00642603" w:rsidP="00642603">
            <w:pPr>
              <w:autoSpaceDE/>
              <w:autoSpaceDN/>
              <w:spacing w:line="240" w:lineRule="auto"/>
              <w:ind w:firstLine="0"/>
              <w:jc w:val="left"/>
              <w:rPr>
                <w:sz w:val="20"/>
              </w:rPr>
            </w:pPr>
            <w:r w:rsidRPr="00642603">
              <w:rPr>
                <w:sz w:val="20"/>
                <w:szCs w:val="20"/>
              </w:rPr>
              <w:t xml:space="preserve">объем </w:t>
            </w:r>
          </w:p>
        </w:tc>
        <w:tc>
          <w:tcPr>
            <w:tcW w:w="371" w:type="pct"/>
            <w:tcBorders>
              <w:top w:val="single" w:sz="4" w:space="0" w:color="auto"/>
              <w:left w:val="nil"/>
              <w:bottom w:val="single" w:sz="4" w:space="0" w:color="auto"/>
              <w:right w:val="single" w:sz="4" w:space="0" w:color="auto"/>
            </w:tcBorders>
            <w:shd w:val="clear" w:color="auto" w:fill="auto"/>
          </w:tcPr>
          <w:p w14:paraId="76A8C4BE" w14:textId="30C6C561" w:rsidR="00642603" w:rsidRPr="00CA5B84" w:rsidRDefault="00642603" w:rsidP="00BB3F6B">
            <w:pPr>
              <w:autoSpaceDE/>
              <w:autoSpaceDN/>
              <w:spacing w:line="240" w:lineRule="auto"/>
              <w:ind w:firstLine="0"/>
              <w:jc w:val="center"/>
              <w:rPr>
                <w:sz w:val="20"/>
              </w:rPr>
            </w:pPr>
            <w:r w:rsidRPr="00642603">
              <w:rPr>
                <w:sz w:val="20"/>
                <w:szCs w:val="20"/>
              </w:rPr>
              <w:t>м³</w:t>
            </w:r>
          </w:p>
        </w:tc>
        <w:tc>
          <w:tcPr>
            <w:tcW w:w="331" w:type="pct"/>
            <w:tcBorders>
              <w:top w:val="single" w:sz="4" w:space="0" w:color="auto"/>
              <w:left w:val="nil"/>
              <w:bottom w:val="single" w:sz="4" w:space="0" w:color="auto"/>
              <w:right w:val="single" w:sz="4" w:space="0" w:color="auto"/>
            </w:tcBorders>
            <w:shd w:val="clear" w:color="auto" w:fill="auto"/>
          </w:tcPr>
          <w:p w14:paraId="4390AD13" w14:textId="2AA38E90" w:rsidR="00642603" w:rsidRPr="00CA5B84" w:rsidRDefault="00642603" w:rsidP="00BB3F6B">
            <w:pPr>
              <w:autoSpaceDE/>
              <w:autoSpaceDN/>
              <w:spacing w:line="240" w:lineRule="auto"/>
              <w:ind w:firstLine="0"/>
              <w:jc w:val="center"/>
              <w:rPr>
                <w:sz w:val="20"/>
              </w:rPr>
            </w:pPr>
            <w:r w:rsidRPr="00642603">
              <w:rPr>
                <w:sz w:val="20"/>
                <w:szCs w:val="20"/>
              </w:rPr>
              <w:t>1000</w:t>
            </w:r>
          </w:p>
        </w:tc>
        <w:tc>
          <w:tcPr>
            <w:tcW w:w="474" w:type="pct"/>
            <w:tcBorders>
              <w:top w:val="single" w:sz="4" w:space="0" w:color="auto"/>
              <w:left w:val="nil"/>
              <w:bottom w:val="single" w:sz="4" w:space="0" w:color="auto"/>
              <w:right w:val="single" w:sz="4" w:space="0" w:color="auto"/>
            </w:tcBorders>
            <w:shd w:val="clear" w:color="auto" w:fill="auto"/>
          </w:tcPr>
          <w:p w14:paraId="204C9C14" w14:textId="548EEBD6" w:rsidR="00642603" w:rsidRPr="00CA5B84" w:rsidRDefault="00642603" w:rsidP="00BB3F6B">
            <w:pPr>
              <w:autoSpaceDE/>
              <w:autoSpaceDN/>
              <w:spacing w:line="240" w:lineRule="auto"/>
              <w:ind w:firstLine="0"/>
              <w:jc w:val="center"/>
              <w:rPr>
                <w:sz w:val="20"/>
              </w:rPr>
            </w:pPr>
            <w:r w:rsidRPr="00642603">
              <w:rPr>
                <w:sz w:val="20"/>
                <w:szCs w:val="20"/>
              </w:rPr>
              <w:t>700</w:t>
            </w:r>
          </w:p>
        </w:tc>
        <w:tc>
          <w:tcPr>
            <w:tcW w:w="464" w:type="pct"/>
            <w:tcBorders>
              <w:top w:val="single" w:sz="4" w:space="0" w:color="auto"/>
              <w:left w:val="nil"/>
              <w:bottom w:val="single" w:sz="4" w:space="0" w:color="auto"/>
              <w:right w:val="single" w:sz="4" w:space="0" w:color="auto"/>
            </w:tcBorders>
            <w:shd w:val="clear" w:color="auto" w:fill="auto"/>
            <w:vAlign w:val="center"/>
          </w:tcPr>
          <w:p w14:paraId="360C6D81" w14:textId="60EF749A" w:rsidR="00642603" w:rsidRPr="00CA5B84" w:rsidRDefault="00642603" w:rsidP="00BB3F6B">
            <w:pPr>
              <w:autoSpaceDE/>
              <w:autoSpaceDN/>
              <w:spacing w:line="240" w:lineRule="auto"/>
              <w:ind w:firstLine="0"/>
              <w:jc w:val="center"/>
              <w:rPr>
                <w:sz w:val="20"/>
              </w:rPr>
            </w:pPr>
            <w:r w:rsidRPr="00642603">
              <w:rPr>
                <w:sz w:val="20"/>
                <w:szCs w:val="20"/>
              </w:rPr>
              <w:t>2023</w:t>
            </w:r>
          </w:p>
        </w:tc>
        <w:tc>
          <w:tcPr>
            <w:tcW w:w="464" w:type="pct"/>
            <w:tcBorders>
              <w:top w:val="single" w:sz="4" w:space="0" w:color="auto"/>
              <w:left w:val="nil"/>
              <w:bottom w:val="single" w:sz="4" w:space="0" w:color="auto"/>
              <w:right w:val="single" w:sz="4" w:space="0" w:color="auto"/>
            </w:tcBorders>
            <w:shd w:val="clear" w:color="auto" w:fill="auto"/>
            <w:vAlign w:val="center"/>
          </w:tcPr>
          <w:p w14:paraId="15D1B739" w14:textId="314FCBA3" w:rsidR="00642603" w:rsidRPr="00CA5B84" w:rsidRDefault="00642603" w:rsidP="00282E78">
            <w:pPr>
              <w:autoSpaceDE/>
              <w:autoSpaceDN/>
              <w:spacing w:line="240" w:lineRule="auto"/>
              <w:ind w:firstLine="0"/>
              <w:jc w:val="center"/>
              <w:rPr>
                <w:sz w:val="20"/>
              </w:rPr>
            </w:pPr>
            <w:r w:rsidRPr="00642603">
              <w:rPr>
                <w:sz w:val="20"/>
                <w:szCs w:val="20"/>
              </w:rPr>
              <w:t>20</w:t>
            </w:r>
            <w:r w:rsidR="00282E78">
              <w:rPr>
                <w:sz w:val="20"/>
                <w:szCs w:val="20"/>
              </w:rPr>
              <w:t>24</w:t>
            </w:r>
          </w:p>
        </w:tc>
      </w:tr>
      <w:tr w:rsidR="00350A8F" w:rsidRPr="00832F88" w14:paraId="481879B1"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4C232F2D" w14:textId="40A11470" w:rsidR="00642603" w:rsidRDefault="00F4025C" w:rsidP="00642603">
            <w:pPr>
              <w:autoSpaceDE/>
              <w:autoSpaceDN/>
              <w:spacing w:line="240" w:lineRule="auto"/>
              <w:ind w:firstLine="0"/>
              <w:jc w:val="center"/>
              <w:rPr>
                <w:color w:val="000000"/>
                <w:sz w:val="20"/>
                <w:szCs w:val="20"/>
                <w:lang w:bidi="ar-SA"/>
              </w:rPr>
            </w:pPr>
            <w:r>
              <w:rPr>
                <w:color w:val="000000"/>
                <w:sz w:val="20"/>
                <w:szCs w:val="20"/>
                <w:lang w:bidi="ar-SA"/>
              </w:rPr>
              <w:t>2.8</w:t>
            </w:r>
          </w:p>
        </w:tc>
        <w:tc>
          <w:tcPr>
            <w:tcW w:w="684" w:type="pct"/>
            <w:tcBorders>
              <w:top w:val="single" w:sz="4" w:space="0" w:color="auto"/>
              <w:left w:val="nil"/>
              <w:bottom w:val="single" w:sz="4" w:space="0" w:color="auto"/>
              <w:right w:val="single" w:sz="4" w:space="0" w:color="auto"/>
            </w:tcBorders>
            <w:shd w:val="clear" w:color="auto" w:fill="auto"/>
          </w:tcPr>
          <w:p w14:paraId="7CD5AC02" w14:textId="7E99DBCF" w:rsidR="00642603" w:rsidRPr="00642603" w:rsidRDefault="00642603" w:rsidP="00BB3F6B">
            <w:pPr>
              <w:autoSpaceDE/>
              <w:autoSpaceDN/>
              <w:spacing w:line="240" w:lineRule="auto"/>
              <w:ind w:firstLine="0"/>
              <w:jc w:val="left"/>
              <w:rPr>
                <w:sz w:val="20"/>
                <w:szCs w:val="20"/>
              </w:rPr>
            </w:pPr>
            <w:r w:rsidRPr="00642603">
              <w:rPr>
                <w:sz w:val="20"/>
                <w:szCs w:val="20"/>
              </w:rPr>
              <w:t xml:space="preserve">Реконструкция трубопровода </w:t>
            </w:r>
            <w:proofErr w:type="spellStart"/>
            <w:r w:rsidRPr="00642603">
              <w:rPr>
                <w:sz w:val="20"/>
                <w:szCs w:val="20"/>
              </w:rPr>
              <w:t>химочищенной</w:t>
            </w:r>
            <w:proofErr w:type="spellEnd"/>
            <w:r w:rsidRPr="00642603">
              <w:rPr>
                <w:sz w:val="20"/>
                <w:szCs w:val="20"/>
              </w:rPr>
              <w:t xml:space="preserve"> воды</w:t>
            </w:r>
          </w:p>
        </w:tc>
        <w:tc>
          <w:tcPr>
            <w:tcW w:w="678" w:type="pct"/>
            <w:tcBorders>
              <w:top w:val="single" w:sz="4" w:space="0" w:color="auto"/>
              <w:left w:val="nil"/>
              <w:bottom w:val="single" w:sz="4" w:space="0" w:color="auto"/>
              <w:right w:val="single" w:sz="4" w:space="0" w:color="auto"/>
            </w:tcBorders>
            <w:shd w:val="clear" w:color="auto" w:fill="auto"/>
          </w:tcPr>
          <w:p w14:paraId="2C34C0B0" w14:textId="64401194" w:rsidR="00642603" w:rsidRPr="00CA5B84" w:rsidRDefault="00642603" w:rsidP="00642603">
            <w:pPr>
              <w:autoSpaceDE/>
              <w:autoSpaceDN/>
              <w:spacing w:line="240" w:lineRule="auto"/>
              <w:ind w:firstLine="0"/>
              <w:jc w:val="left"/>
              <w:rPr>
                <w:sz w:val="20"/>
              </w:rPr>
            </w:pPr>
            <w:r w:rsidRPr="00642603">
              <w:rPr>
                <w:sz w:val="20"/>
                <w:szCs w:val="20"/>
              </w:rPr>
              <w:t xml:space="preserve">Увеличение срока эксплуатации </w:t>
            </w:r>
          </w:p>
        </w:tc>
        <w:tc>
          <w:tcPr>
            <w:tcW w:w="568" w:type="pct"/>
            <w:tcBorders>
              <w:top w:val="single" w:sz="4" w:space="0" w:color="auto"/>
              <w:left w:val="nil"/>
              <w:bottom w:val="single" w:sz="4" w:space="0" w:color="auto"/>
              <w:right w:val="single" w:sz="4" w:space="0" w:color="auto"/>
            </w:tcBorders>
            <w:shd w:val="clear" w:color="auto" w:fill="auto"/>
          </w:tcPr>
          <w:p w14:paraId="7ED0F26E" w14:textId="08EF4731" w:rsidR="00642603" w:rsidRPr="00CA5B84" w:rsidRDefault="00642603" w:rsidP="00D003F4">
            <w:pPr>
              <w:autoSpaceDE/>
              <w:autoSpaceDN/>
              <w:spacing w:line="240" w:lineRule="auto"/>
              <w:ind w:firstLine="0"/>
              <w:jc w:val="left"/>
              <w:rPr>
                <w:sz w:val="20"/>
              </w:rPr>
            </w:pPr>
            <w:r w:rsidRPr="00642603">
              <w:rPr>
                <w:sz w:val="20"/>
                <w:szCs w:val="20"/>
              </w:rPr>
              <w:t xml:space="preserve">УР, г. Глазов, </w:t>
            </w:r>
            <w:proofErr w:type="spellStart"/>
            <w:proofErr w:type="gramStart"/>
            <w:r w:rsidRPr="00642603">
              <w:rPr>
                <w:sz w:val="20"/>
                <w:szCs w:val="20"/>
              </w:rPr>
              <w:t>ул</w:t>
            </w:r>
            <w:proofErr w:type="spellEnd"/>
            <w:proofErr w:type="gramEnd"/>
            <w:r w:rsidRPr="00642603">
              <w:rPr>
                <w:sz w:val="20"/>
                <w:szCs w:val="20"/>
              </w:rPr>
              <w:t xml:space="preserve"> Белова, 7; </w:t>
            </w:r>
            <w:proofErr w:type="spellStart"/>
            <w:r w:rsidRPr="00642603">
              <w:rPr>
                <w:sz w:val="20"/>
                <w:szCs w:val="20"/>
              </w:rPr>
              <w:t>пром</w:t>
            </w:r>
            <w:proofErr w:type="spellEnd"/>
            <w:r w:rsidRPr="00642603">
              <w:rPr>
                <w:sz w:val="20"/>
                <w:szCs w:val="20"/>
              </w:rPr>
              <w:t>. площадка ,корпус 33Т; химический цех</w:t>
            </w:r>
          </w:p>
        </w:tc>
        <w:tc>
          <w:tcPr>
            <w:tcW w:w="784" w:type="pct"/>
            <w:tcBorders>
              <w:top w:val="single" w:sz="4" w:space="0" w:color="auto"/>
              <w:left w:val="nil"/>
              <w:bottom w:val="single" w:sz="4" w:space="0" w:color="auto"/>
              <w:right w:val="single" w:sz="4" w:space="0" w:color="auto"/>
            </w:tcBorders>
            <w:shd w:val="clear" w:color="auto" w:fill="auto"/>
          </w:tcPr>
          <w:p w14:paraId="30F165A4" w14:textId="3EF8362C" w:rsidR="00642603" w:rsidRPr="00CA5B84" w:rsidRDefault="00642603" w:rsidP="00642603">
            <w:pPr>
              <w:autoSpaceDE/>
              <w:autoSpaceDN/>
              <w:spacing w:line="240" w:lineRule="auto"/>
              <w:ind w:firstLine="0"/>
              <w:jc w:val="left"/>
              <w:rPr>
                <w:sz w:val="20"/>
              </w:rPr>
            </w:pPr>
            <w:proofErr w:type="spellStart"/>
            <w:r w:rsidRPr="00642603">
              <w:rPr>
                <w:sz w:val="20"/>
                <w:szCs w:val="20"/>
              </w:rPr>
              <w:t>Ду</w:t>
            </w:r>
            <w:proofErr w:type="spellEnd"/>
            <w:r w:rsidRPr="00642603">
              <w:rPr>
                <w:sz w:val="20"/>
                <w:szCs w:val="20"/>
              </w:rPr>
              <w:t>, L.</w:t>
            </w:r>
          </w:p>
        </w:tc>
        <w:tc>
          <w:tcPr>
            <w:tcW w:w="371" w:type="pct"/>
            <w:tcBorders>
              <w:top w:val="single" w:sz="4" w:space="0" w:color="auto"/>
              <w:left w:val="nil"/>
              <w:bottom w:val="single" w:sz="4" w:space="0" w:color="auto"/>
              <w:right w:val="single" w:sz="4" w:space="0" w:color="auto"/>
            </w:tcBorders>
            <w:shd w:val="clear" w:color="auto" w:fill="auto"/>
          </w:tcPr>
          <w:p w14:paraId="37D50BD6" w14:textId="5E8ACFE8" w:rsidR="00642603" w:rsidRPr="00CA5B84" w:rsidRDefault="00642603" w:rsidP="00BB3F6B">
            <w:pPr>
              <w:autoSpaceDE/>
              <w:autoSpaceDN/>
              <w:spacing w:line="240" w:lineRule="auto"/>
              <w:ind w:firstLine="0"/>
              <w:jc w:val="center"/>
              <w:rPr>
                <w:sz w:val="20"/>
              </w:rPr>
            </w:pPr>
            <w:r w:rsidRPr="00642603">
              <w:rPr>
                <w:sz w:val="20"/>
                <w:szCs w:val="20"/>
              </w:rPr>
              <w:t>мм², м</w:t>
            </w:r>
          </w:p>
        </w:tc>
        <w:tc>
          <w:tcPr>
            <w:tcW w:w="331" w:type="pct"/>
            <w:tcBorders>
              <w:top w:val="single" w:sz="4" w:space="0" w:color="auto"/>
              <w:left w:val="nil"/>
              <w:bottom w:val="single" w:sz="4" w:space="0" w:color="auto"/>
              <w:right w:val="single" w:sz="4" w:space="0" w:color="auto"/>
            </w:tcBorders>
            <w:shd w:val="clear" w:color="auto" w:fill="auto"/>
          </w:tcPr>
          <w:p w14:paraId="0333E09F" w14:textId="0E56DE76" w:rsidR="00642603" w:rsidRPr="00CA5B84" w:rsidRDefault="00642603" w:rsidP="00BB3F6B">
            <w:pPr>
              <w:autoSpaceDE/>
              <w:autoSpaceDN/>
              <w:spacing w:line="240" w:lineRule="auto"/>
              <w:ind w:firstLine="0"/>
              <w:jc w:val="center"/>
              <w:rPr>
                <w:sz w:val="20"/>
              </w:rPr>
            </w:pPr>
            <w:proofErr w:type="spellStart"/>
            <w:r w:rsidRPr="00642603">
              <w:rPr>
                <w:sz w:val="20"/>
                <w:szCs w:val="20"/>
              </w:rPr>
              <w:t>Ду</w:t>
            </w:r>
            <w:proofErr w:type="spellEnd"/>
            <w:r w:rsidRPr="00642603">
              <w:rPr>
                <w:sz w:val="20"/>
                <w:szCs w:val="20"/>
              </w:rPr>
              <w:t>=315,  L=160</w:t>
            </w:r>
          </w:p>
        </w:tc>
        <w:tc>
          <w:tcPr>
            <w:tcW w:w="474" w:type="pct"/>
            <w:tcBorders>
              <w:top w:val="single" w:sz="4" w:space="0" w:color="auto"/>
              <w:left w:val="nil"/>
              <w:bottom w:val="single" w:sz="4" w:space="0" w:color="auto"/>
              <w:right w:val="single" w:sz="4" w:space="0" w:color="auto"/>
            </w:tcBorders>
            <w:shd w:val="clear" w:color="auto" w:fill="auto"/>
          </w:tcPr>
          <w:p w14:paraId="783CD8FF" w14:textId="35A10CEA" w:rsidR="00642603" w:rsidRPr="00CA5B84" w:rsidRDefault="00642603" w:rsidP="00BB3F6B">
            <w:pPr>
              <w:autoSpaceDE/>
              <w:autoSpaceDN/>
              <w:spacing w:line="240" w:lineRule="auto"/>
              <w:ind w:firstLine="0"/>
              <w:jc w:val="center"/>
              <w:rPr>
                <w:sz w:val="20"/>
              </w:rPr>
            </w:pPr>
            <w:proofErr w:type="spellStart"/>
            <w:r w:rsidRPr="00642603">
              <w:rPr>
                <w:sz w:val="20"/>
                <w:szCs w:val="20"/>
              </w:rPr>
              <w:t>Ду</w:t>
            </w:r>
            <w:proofErr w:type="spellEnd"/>
            <w:r w:rsidRPr="00642603">
              <w:rPr>
                <w:sz w:val="20"/>
                <w:szCs w:val="20"/>
              </w:rPr>
              <w:t>=250,         L= 150 (ПЭ)</w:t>
            </w:r>
          </w:p>
        </w:tc>
        <w:tc>
          <w:tcPr>
            <w:tcW w:w="464" w:type="pct"/>
            <w:tcBorders>
              <w:top w:val="single" w:sz="4" w:space="0" w:color="auto"/>
              <w:left w:val="nil"/>
              <w:bottom w:val="single" w:sz="4" w:space="0" w:color="auto"/>
              <w:right w:val="single" w:sz="4" w:space="0" w:color="auto"/>
            </w:tcBorders>
            <w:shd w:val="clear" w:color="auto" w:fill="auto"/>
            <w:vAlign w:val="center"/>
          </w:tcPr>
          <w:p w14:paraId="515DB968" w14:textId="09FA432B" w:rsidR="00642603" w:rsidRPr="00CA5B84" w:rsidRDefault="00642603" w:rsidP="00BB3F6B">
            <w:pPr>
              <w:autoSpaceDE/>
              <w:autoSpaceDN/>
              <w:spacing w:line="240" w:lineRule="auto"/>
              <w:ind w:firstLine="0"/>
              <w:jc w:val="center"/>
              <w:rPr>
                <w:sz w:val="20"/>
              </w:rPr>
            </w:pPr>
            <w:r w:rsidRPr="00642603">
              <w:rPr>
                <w:sz w:val="20"/>
                <w:szCs w:val="20"/>
              </w:rPr>
              <w:t>2022</w:t>
            </w:r>
          </w:p>
        </w:tc>
        <w:tc>
          <w:tcPr>
            <w:tcW w:w="464" w:type="pct"/>
            <w:tcBorders>
              <w:top w:val="single" w:sz="4" w:space="0" w:color="auto"/>
              <w:left w:val="nil"/>
              <w:bottom w:val="single" w:sz="4" w:space="0" w:color="auto"/>
              <w:right w:val="single" w:sz="4" w:space="0" w:color="auto"/>
            </w:tcBorders>
            <w:shd w:val="clear" w:color="auto" w:fill="auto"/>
            <w:vAlign w:val="center"/>
          </w:tcPr>
          <w:p w14:paraId="1DA4B986" w14:textId="7E7941C0" w:rsidR="00642603" w:rsidRPr="00642603" w:rsidRDefault="00642603" w:rsidP="00F41FFE">
            <w:pPr>
              <w:ind w:left="-71" w:right="-69" w:firstLine="0"/>
              <w:jc w:val="center"/>
              <w:rPr>
                <w:sz w:val="20"/>
                <w:szCs w:val="20"/>
                <w:lang w:val="en-US"/>
              </w:rPr>
            </w:pPr>
            <w:r w:rsidRPr="00642603">
              <w:rPr>
                <w:sz w:val="20"/>
                <w:szCs w:val="20"/>
              </w:rPr>
              <w:t>202</w:t>
            </w:r>
            <w:r w:rsidRPr="00642603">
              <w:rPr>
                <w:sz w:val="20"/>
                <w:szCs w:val="20"/>
                <w:lang w:val="en-US"/>
              </w:rPr>
              <w:t>4</w:t>
            </w:r>
          </w:p>
          <w:p w14:paraId="139EA479" w14:textId="77777777" w:rsidR="00642603" w:rsidRPr="00CA5B84" w:rsidRDefault="00642603" w:rsidP="00BB3F6B">
            <w:pPr>
              <w:autoSpaceDE/>
              <w:autoSpaceDN/>
              <w:spacing w:line="240" w:lineRule="auto"/>
              <w:ind w:firstLine="0"/>
              <w:jc w:val="center"/>
              <w:rPr>
                <w:sz w:val="20"/>
              </w:rPr>
            </w:pPr>
          </w:p>
        </w:tc>
      </w:tr>
      <w:tr w:rsidR="00350A8F" w:rsidRPr="00832F88" w14:paraId="7043E1BC"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05A8E9A9" w14:textId="0CDC4D4D" w:rsidR="00642603" w:rsidRDefault="00F4025C" w:rsidP="00642603">
            <w:pPr>
              <w:autoSpaceDE/>
              <w:autoSpaceDN/>
              <w:spacing w:line="240" w:lineRule="auto"/>
              <w:ind w:firstLine="0"/>
              <w:jc w:val="center"/>
              <w:rPr>
                <w:color w:val="000000"/>
                <w:sz w:val="20"/>
                <w:szCs w:val="20"/>
                <w:lang w:bidi="ar-SA"/>
              </w:rPr>
            </w:pPr>
            <w:r>
              <w:rPr>
                <w:color w:val="000000"/>
                <w:sz w:val="20"/>
                <w:szCs w:val="20"/>
                <w:lang w:bidi="ar-SA"/>
              </w:rPr>
              <w:t>2.9</w:t>
            </w:r>
          </w:p>
        </w:tc>
        <w:tc>
          <w:tcPr>
            <w:tcW w:w="684" w:type="pct"/>
            <w:tcBorders>
              <w:top w:val="single" w:sz="4" w:space="0" w:color="auto"/>
              <w:left w:val="nil"/>
              <w:bottom w:val="single" w:sz="4" w:space="0" w:color="auto"/>
              <w:right w:val="single" w:sz="4" w:space="0" w:color="auto"/>
            </w:tcBorders>
            <w:shd w:val="clear" w:color="auto" w:fill="auto"/>
          </w:tcPr>
          <w:p w14:paraId="3C18A31B" w14:textId="7A8E41AF" w:rsidR="00642603" w:rsidRPr="00642603" w:rsidRDefault="00642603" w:rsidP="00BB3F6B">
            <w:pPr>
              <w:autoSpaceDE/>
              <w:autoSpaceDN/>
              <w:spacing w:line="240" w:lineRule="auto"/>
              <w:ind w:firstLine="0"/>
              <w:jc w:val="left"/>
              <w:rPr>
                <w:sz w:val="20"/>
                <w:szCs w:val="20"/>
              </w:rPr>
            </w:pPr>
            <w:r w:rsidRPr="00642603">
              <w:rPr>
                <w:sz w:val="20"/>
                <w:szCs w:val="20"/>
              </w:rPr>
              <w:t xml:space="preserve"> Реконструкция трубопровода осветленной воды</w:t>
            </w:r>
          </w:p>
        </w:tc>
        <w:tc>
          <w:tcPr>
            <w:tcW w:w="678" w:type="pct"/>
            <w:tcBorders>
              <w:top w:val="single" w:sz="4" w:space="0" w:color="auto"/>
              <w:left w:val="nil"/>
              <w:bottom w:val="single" w:sz="4" w:space="0" w:color="auto"/>
              <w:right w:val="single" w:sz="4" w:space="0" w:color="auto"/>
            </w:tcBorders>
            <w:shd w:val="clear" w:color="auto" w:fill="auto"/>
          </w:tcPr>
          <w:p w14:paraId="18360AD1" w14:textId="4B9AC18E" w:rsidR="00642603" w:rsidRPr="00642603" w:rsidRDefault="00642603" w:rsidP="00642603">
            <w:pPr>
              <w:autoSpaceDE/>
              <w:autoSpaceDN/>
              <w:spacing w:line="240" w:lineRule="auto"/>
              <w:ind w:firstLine="0"/>
              <w:jc w:val="left"/>
              <w:rPr>
                <w:sz w:val="20"/>
                <w:szCs w:val="20"/>
              </w:rPr>
            </w:pPr>
            <w:r w:rsidRPr="00642603">
              <w:rPr>
                <w:sz w:val="20"/>
                <w:szCs w:val="20"/>
              </w:rPr>
              <w:t xml:space="preserve">Увеличение срока эксплуатации </w:t>
            </w:r>
          </w:p>
        </w:tc>
        <w:tc>
          <w:tcPr>
            <w:tcW w:w="568" w:type="pct"/>
            <w:tcBorders>
              <w:top w:val="single" w:sz="4" w:space="0" w:color="auto"/>
              <w:left w:val="nil"/>
              <w:bottom w:val="single" w:sz="4" w:space="0" w:color="auto"/>
              <w:right w:val="single" w:sz="4" w:space="0" w:color="auto"/>
            </w:tcBorders>
            <w:shd w:val="clear" w:color="auto" w:fill="auto"/>
          </w:tcPr>
          <w:p w14:paraId="6C49BCC1" w14:textId="3E7AD80D" w:rsidR="00642603" w:rsidRPr="00642603" w:rsidRDefault="00642603" w:rsidP="00D003F4">
            <w:pPr>
              <w:autoSpaceDE/>
              <w:autoSpaceDN/>
              <w:spacing w:line="240" w:lineRule="auto"/>
              <w:ind w:firstLine="0"/>
              <w:jc w:val="left"/>
              <w:rPr>
                <w:sz w:val="20"/>
                <w:szCs w:val="20"/>
              </w:rPr>
            </w:pPr>
            <w:r w:rsidRPr="00642603">
              <w:rPr>
                <w:sz w:val="20"/>
                <w:szCs w:val="20"/>
              </w:rPr>
              <w:t xml:space="preserve">УР, г. Глазов, </w:t>
            </w:r>
            <w:proofErr w:type="spellStart"/>
            <w:proofErr w:type="gramStart"/>
            <w:r w:rsidRPr="00642603">
              <w:rPr>
                <w:sz w:val="20"/>
                <w:szCs w:val="20"/>
              </w:rPr>
              <w:t>ул</w:t>
            </w:r>
            <w:proofErr w:type="spellEnd"/>
            <w:proofErr w:type="gramEnd"/>
            <w:r w:rsidRPr="00642603">
              <w:rPr>
                <w:sz w:val="20"/>
                <w:szCs w:val="20"/>
              </w:rPr>
              <w:t xml:space="preserve"> Белова, 7; </w:t>
            </w:r>
            <w:proofErr w:type="spellStart"/>
            <w:r w:rsidRPr="00642603">
              <w:rPr>
                <w:sz w:val="20"/>
                <w:szCs w:val="20"/>
              </w:rPr>
              <w:t>пром</w:t>
            </w:r>
            <w:proofErr w:type="spellEnd"/>
            <w:r w:rsidRPr="00642603">
              <w:rPr>
                <w:sz w:val="20"/>
                <w:szCs w:val="20"/>
              </w:rPr>
              <w:t>. площадка ,корпус 33Т; химический цех</w:t>
            </w:r>
          </w:p>
        </w:tc>
        <w:tc>
          <w:tcPr>
            <w:tcW w:w="784" w:type="pct"/>
            <w:tcBorders>
              <w:top w:val="single" w:sz="4" w:space="0" w:color="auto"/>
              <w:left w:val="nil"/>
              <w:bottom w:val="single" w:sz="4" w:space="0" w:color="auto"/>
              <w:right w:val="single" w:sz="4" w:space="0" w:color="auto"/>
            </w:tcBorders>
            <w:shd w:val="clear" w:color="auto" w:fill="auto"/>
          </w:tcPr>
          <w:p w14:paraId="63DB273B" w14:textId="09BF3FC5" w:rsidR="00642603" w:rsidRPr="00642603" w:rsidRDefault="00642603" w:rsidP="00642603">
            <w:pPr>
              <w:autoSpaceDE/>
              <w:autoSpaceDN/>
              <w:spacing w:line="240" w:lineRule="auto"/>
              <w:ind w:firstLine="0"/>
              <w:jc w:val="left"/>
              <w:rPr>
                <w:sz w:val="20"/>
                <w:szCs w:val="20"/>
              </w:rPr>
            </w:pPr>
            <w:proofErr w:type="spellStart"/>
            <w:r w:rsidRPr="00642603">
              <w:rPr>
                <w:sz w:val="20"/>
                <w:szCs w:val="20"/>
              </w:rPr>
              <w:t>Ду</w:t>
            </w:r>
            <w:proofErr w:type="spellEnd"/>
            <w:r w:rsidRPr="00642603">
              <w:rPr>
                <w:sz w:val="20"/>
                <w:szCs w:val="20"/>
              </w:rPr>
              <w:t>, L</w:t>
            </w:r>
          </w:p>
        </w:tc>
        <w:tc>
          <w:tcPr>
            <w:tcW w:w="371" w:type="pct"/>
            <w:tcBorders>
              <w:top w:val="single" w:sz="4" w:space="0" w:color="auto"/>
              <w:left w:val="nil"/>
              <w:bottom w:val="single" w:sz="4" w:space="0" w:color="auto"/>
              <w:right w:val="single" w:sz="4" w:space="0" w:color="auto"/>
            </w:tcBorders>
            <w:shd w:val="clear" w:color="auto" w:fill="auto"/>
          </w:tcPr>
          <w:p w14:paraId="697CEAA8" w14:textId="08FE2244" w:rsidR="00642603" w:rsidRPr="00642603" w:rsidRDefault="00642603" w:rsidP="00BB3F6B">
            <w:pPr>
              <w:autoSpaceDE/>
              <w:autoSpaceDN/>
              <w:spacing w:line="240" w:lineRule="auto"/>
              <w:ind w:firstLine="0"/>
              <w:jc w:val="center"/>
              <w:rPr>
                <w:sz w:val="20"/>
                <w:szCs w:val="20"/>
              </w:rPr>
            </w:pPr>
            <w:r w:rsidRPr="00642603">
              <w:rPr>
                <w:sz w:val="20"/>
                <w:szCs w:val="20"/>
              </w:rPr>
              <w:t>мм², м</w:t>
            </w:r>
          </w:p>
        </w:tc>
        <w:tc>
          <w:tcPr>
            <w:tcW w:w="331" w:type="pct"/>
            <w:tcBorders>
              <w:top w:val="single" w:sz="4" w:space="0" w:color="auto"/>
              <w:left w:val="nil"/>
              <w:bottom w:val="single" w:sz="4" w:space="0" w:color="auto"/>
              <w:right w:val="single" w:sz="4" w:space="0" w:color="auto"/>
            </w:tcBorders>
            <w:shd w:val="clear" w:color="auto" w:fill="auto"/>
          </w:tcPr>
          <w:p w14:paraId="78432245" w14:textId="187538F0" w:rsidR="00642603" w:rsidRPr="00642603" w:rsidRDefault="00642603" w:rsidP="00BB3F6B">
            <w:pPr>
              <w:autoSpaceDE/>
              <w:autoSpaceDN/>
              <w:spacing w:line="240" w:lineRule="auto"/>
              <w:ind w:firstLine="0"/>
              <w:jc w:val="center"/>
              <w:rPr>
                <w:sz w:val="20"/>
                <w:szCs w:val="20"/>
              </w:rPr>
            </w:pPr>
            <w:proofErr w:type="spellStart"/>
            <w:r w:rsidRPr="00642603">
              <w:rPr>
                <w:sz w:val="20"/>
                <w:szCs w:val="20"/>
              </w:rPr>
              <w:t>Ду</w:t>
            </w:r>
            <w:proofErr w:type="spellEnd"/>
            <w:r w:rsidRPr="00642603">
              <w:rPr>
                <w:sz w:val="20"/>
                <w:szCs w:val="20"/>
              </w:rPr>
              <w:t>=300,  L=100</w:t>
            </w:r>
          </w:p>
        </w:tc>
        <w:tc>
          <w:tcPr>
            <w:tcW w:w="474" w:type="pct"/>
            <w:tcBorders>
              <w:top w:val="single" w:sz="4" w:space="0" w:color="auto"/>
              <w:left w:val="nil"/>
              <w:bottom w:val="single" w:sz="4" w:space="0" w:color="auto"/>
              <w:right w:val="single" w:sz="4" w:space="0" w:color="auto"/>
            </w:tcBorders>
            <w:shd w:val="clear" w:color="auto" w:fill="auto"/>
          </w:tcPr>
          <w:p w14:paraId="428698D8" w14:textId="6416056F" w:rsidR="00642603" w:rsidRPr="00642603" w:rsidRDefault="00642603" w:rsidP="00BB3F6B">
            <w:pPr>
              <w:autoSpaceDE/>
              <w:autoSpaceDN/>
              <w:spacing w:line="240" w:lineRule="auto"/>
              <w:ind w:firstLine="0"/>
              <w:jc w:val="center"/>
              <w:rPr>
                <w:sz w:val="20"/>
                <w:szCs w:val="20"/>
              </w:rPr>
            </w:pPr>
            <w:proofErr w:type="spellStart"/>
            <w:r w:rsidRPr="00642603">
              <w:rPr>
                <w:sz w:val="20"/>
                <w:szCs w:val="20"/>
              </w:rPr>
              <w:t>Ду</w:t>
            </w:r>
            <w:proofErr w:type="spellEnd"/>
            <w:r w:rsidRPr="00642603">
              <w:rPr>
                <w:sz w:val="20"/>
                <w:szCs w:val="20"/>
              </w:rPr>
              <w:t>=300,  L=100 (ПЭ)</w:t>
            </w:r>
          </w:p>
        </w:tc>
        <w:tc>
          <w:tcPr>
            <w:tcW w:w="464" w:type="pct"/>
            <w:tcBorders>
              <w:top w:val="single" w:sz="4" w:space="0" w:color="auto"/>
              <w:left w:val="nil"/>
              <w:bottom w:val="single" w:sz="4" w:space="0" w:color="auto"/>
              <w:right w:val="single" w:sz="4" w:space="0" w:color="auto"/>
            </w:tcBorders>
            <w:shd w:val="clear" w:color="auto" w:fill="auto"/>
            <w:vAlign w:val="center"/>
          </w:tcPr>
          <w:p w14:paraId="40A25FF9" w14:textId="3BDB60A5" w:rsidR="00642603" w:rsidRPr="00642603" w:rsidRDefault="00642603" w:rsidP="00BB3F6B">
            <w:pPr>
              <w:autoSpaceDE/>
              <w:autoSpaceDN/>
              <w:spacing w:line="240" w:lineRule="auto"/>
              <w:ind w:firstLine="0"/>
              <w:jc w:val="center"/>
              <w:rPr>
                <w:sz w:val="20"/>
                <w:szCs w:val="20"/>
              </w:rPr>
            </w:pPr>
            <w:r w:rsidRPr="00642603">
              <w:rPr>
                <w:sz w:val="20"/>
                <w:szCs w:val="20"/>
              </w:rPr>
              <w:t>2022</w:t>
            </w:r>
          </w:p>
        </w:tc>
        <w:tc>
          <w:tcPr>
            <w:tcW w:w="464" w:type="pct"/>
            <w:tcBorders>
              <w:top w:val="single" w:sz="4" w:space="0" w:color="auto"/>
              <w:left w:val="nil"/>
              <w:bottom w:val="single" w:sz="4" w:space="0" w:color="auto"/>
              <w:right w:val="single" w:sz="4" w:space="0" w:color="auto"/>
            </w:tcBorders>
            <w:shd w:val="clear" w:color="auto" w:fill="auto"/>
            <w:vAlign w:val="center"/>
          </w:tcPr>
          <w:p w14:paraId="3048B491" w14:textId="022BA424" w:rsidR="00642603" w:rsidRPr="00642603" w:rsidRDefault="00642603" w:rsidP="00CA5B84">
            <w:pPr>
              <w:ind w:left="-71" w:right="-69" w:firstLine="0"/>
              <w:jc w:val="center"/>
              <w:rPr>
                <w:sz w:val="20"/>
                <w:szCs w:val="20"/>
              </w:rPr>
            </w:pPr>
            <w:r w:rsidRPr="00642603">
              <w:rPr>
                <w:sz w:val="20"/>
                <w:szCs w:val="20"/>
              </w:rPr>
              <w:t>2024</w:t>
            </w:r>
          </w:p>
        </w:tc>
      </w:tr>
      <w:tr w:rsidR="00350A8F" w:rsidRPr="00832F88" w14:paraId="23967821"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5962B5F1" w14:textId="6A17744D" w:rsidR="00642603" w:rsidRDefault="00F4025C" w:rsidP="00642603">
            <w:pPr>
              <w:autoSpaceDE/>
              <w:autoSpaceDN/>
              <w:spacing w:line="240" w:lineRule="auto"/>
              <w:ind w:firstLine="0"/>
              <w:jc w:val="center"/>
              <w:rPr>
                <w:color w:val="000000"/>
                <w:sz w:val="20"/>
                <w:szCs w:val="20"/>
                <w:lang w:bidi="ar-SA"/>
              </w:rPr>
            </w:pPr>
            <w:r>
              <w:rPr>
                <w:color w:val="000000"/>
                <w:sz w:val="20"/>
                <w:szCs w:val="20"/>
                <w:lang w:bidi="ar-SA"/>
              </w:rPr>
              <w:t>2.10</w:t>
            </w:r>
          </w:p>
        </w:tc>
        <w:tc>
          <w:tcPr>
            <w:tcW w:w="684" w:type="pct"/>
            <w:tcBorders>
              <w:top w:val="single" w:sz="4" w:space="0" w:color="auto"/>
              <w:left w:val="nil"/>
              <w:bottom w:val="single" w:sz="4" w:space="0" w:color="auto"/>
              <w:right w:val="single" w:sz="4" w:space="0" w:color="auto"/>
            </w:tcBorders>
            <w:shd w:val="clear" w:color="auto" w:fill="auto"/>
          </w:tcPr>
          <w:p w14:paraId="3AEABC96" w14:textId="40DE0224" w:rsidR="00642603" w:rsidRPr="00642603" w:rsidRDefault="00642603" w:rsidP="00BB3F6B">
            <w:pPr>
              <w:autoSpaceDE/>
              <w:autoSpaceDN/>
              <w:spacing w:line="240" w:lineRule="auto"/>
              <w:ind w:firstLine="0"/>
              <w:jc w:val="left"/>
              <w:rPr>
                <w:sz w:val="20"/>
                <w:szCs w:val="20"/>
              </w:rPr>
            </w:pPr>
            <w:r w:rsidRPr="00642603">
              <w:rPr>
                <w:sz w:val="20"/>
                <w:szCs w:val="20"/>
              </w:rPr>
              <w:t xml:space="preserve">Реконструкция трубопровода </w:t>
            </w:r>
            <w:proofErr w:type="spellStart"/>
            <w:r w:rsidRPr="00642603">
              <w:rPr>
                <w:sz w:val="20"/>
                <w:szCs w:val="20"/>
              </w:rPr>
              <w:t>декарбонизированной</w:t>
            </w:r>
            <w:proofErr w:type="spellEnd"/>
            <w:r w:rsidRPr="00642603">
              <w:rPr>
                <w:sz w:val="20"/>
                <w:szCs w:val="20"/>
              </w:rPr>
              <w:t xml:space="preserve"> воды </w:t>
            </w:r>
          </w:p>
        </w:tc>
        <w:tc>
          <w:tcPr>
            <w:tcW w:w="678" w:type="pct"/>
            <w:tcBorders>
              <w:top w:val="single" w:sz="4" w:space="0" w:color="auto"/>
              <w:left w:val="nil"/>
              <w:bottom w:val="single" w:sz="4" w:space="0" w:color="auto"/>
              <w:right w:val="single" w:sz="4" w:space="0" w:color="auto"/>
            </w:tcBorders>
            <w:shd w:val="clear" w:color="auto" w:fill="auto"/>
          </w:tcPr>
          <w:p w14:paraId="5A519EC2" w14:textId="2004EFEE" w:rsidR="00642603" w:rsidRPr="00642603" w:rsidRDefault="00642603" w:rsidP="00642603">
            <w:pPr>
              <w:autoSpaceDE/>
              <w:autoSpaceDN/>
              <w:spacing w:line="240" w:lineRule="auto"/>
              <w:ind w:firstLine="0"/>
              <w:jc w:val="left"/>
              <w:rPr>
                <w:sz w:val="20"/>
                <w:szCs w:val="20"/>
              </w:rPr>
            </w:pPr>
            <w:r>
              <w:rPr>
                <w:sz w:val="20"/>
                <w:szCs w:val="20"/>
              </w:rPr>
              <w:t xml:space="preserve">Увеличение срока эксплуатации </w:t>
            </w:r>
          </w:p>
        </w:tc>
        <w:tc>
          <w:tcPr>
            <w:tcW w:w="568" w:type="pct"/>
            <w:tcBorders>
              <w:top w:val="single" w:sz="4" w:space="0" w:color="auto"/>
              <w:left w:val="nil"/>
              <w:bottom w:val="single" w:sz="4" w:space="0" w:color="auto"/>
              <w:right w:val="single" w:sz="4" w:space="0" w:color="auto"/>
            </w:tcBorders>
            <w:shd w:val="clear" w:color="auto" w:fill="auto"/>
          </w:tcPr>
          <w:p w14:paraId="08445145" w14:textId="7875308F" w:rsidR="00642603" w:rsidRPr="00642603" w:rsidRDefault="00642603" w:rsidP="00D003F4">
            <w:pPr>
              <w:autoSpaceDE/>
              <w:autoSpaceDN/>
              <w:spacing w:line="240" w:lineRule="auto"/>
              <w:ind w:firstLine="0"/>
              <w:jc w:val="left"/>
              <w:rPr>
                <w:sz w:val="20"/>
                <w:szCs w:val="20"/>
              </w:rPr>
            </w:pPr>
            <w:r w:rsidRPr="00642603">
              <w:rPr>
                <w:sz w:val="20"/>
                <w:szCs w:val="20"/>
              </w:rPr>
              <w:t xml:space="preserve">УР, г. Глазов, </w:t>
            </w:r>
            <w:proofErr w:type="spellStart"/>
            <w:proofErr w:type="gramStart"/>
            <w:r w:rsidRPr="00642603">
              <w:rPr>
                <w:sz w:val="20"/>
                <w:szCs w:val="20"/>
              </w:rPr>
              <w:t>ул</w:t>
            </w:r>
            <w:proofErr w:type="spellEnd"/>
            <w:proofErr w:type="gramEnd"/>
            <w:r w:rsidRPr="00642603">
              <w:rPr>
                <w:sz w:val="20"/>
                <w:szCs w:val="20"/>
              </w:rPr>
              <w:t xml:space="preserve"> Белова, 7; </w:t>
            </w:r>
            <w:proofErr w:type="spellStart"/>
            <w:r w:rsidRPr="00642603">
              <w:rPr>
                <w:sz w:val="20"/>
                <w:szCs w:val="20"/>
              </w:rPr>
              <w:t>пром</w:t>
            </w:r>
            <w:proofErr w:type="spellEnd"/>
            <w:r w:rsidRPr="00642603">
              <w:rPr>
                <w:sz w:val="20"/>
                <w:szCs w:val="20"/>
              </w:rPr>
              <w:t>. площадка ,корпус 33Т; химический цех</w:t>
            </w:r>
          </w:p>
        </w:tc>
        <w:tc>
          <w:tcPr>
            <w:tcW w:w="784" w:type="pct"/>
            <w:tcBorders>
              <w:top w:val="single" w:sz="4" w:space="0" w:color="auto"/>
              <w:left w:val="nil"/>
              <w:bottom w:val="single" w:sz="4" w:space="0" w:color="auto"/>
              <w:right w:val="single" w:sz="4" w:space="0" w:color="auto"/>
            </w:tcBorders>
            <w:shd w:val="clear" w:color="auto" w:fill="auto"/>
          </w:tcPr>
          <w:p w14:paraId="3FEE80E9" w14:textId="42D4D982" w:rsidR="00642603" w:rsidRPr="00642603" w:rsidRDefault="00642603" w:rsidP="00642603">
            <w:pPr>
              <w:autoSpaceDE/>
              <w:autoSpaceDN/>
              <w:spacing w:line="240" w:lineRule="auto"/>
              <w:ind w:firstLine="0"/>
              <w:jc w:val="left"/>
              <w:rPr>
                <w:sz w:val="20"/>
                <w:szCs w:val="20"/>
              </w:rPr>
            </w:pPr>
            <w:proofErr w:type="spellStart"/>
            <w:r w:rsidRPr="00642603">
              <w:rPr>
                <w:sz w:val="20"/>
                <w:szCs w:val="20"/>
              </w:rPr>
              <w:t>Ду</w:t>
            </w:r>
            <w:proofErr w:type="spellEnd"/>
            <w:r w:rsidRPr="00642603">
              <w:rPr>
                <w:sz w:val="20"/>
                <w:szCs w:val="20"/>
              </w:rPr>
              <w:t>, L соединениями железа.</w:t>
            </w:r>
          </w:p>
        </w:tc>
        <w:tc>
          <w:tcPr>
            <w:tcW w:w="371" w:type="pct"/>
            <w:tcBorders>
              <w:top w:val="single" w:sz="4" w:space="0" w:color="auto"/>
              <w:left w:val="nil"/>
              <w:bottom w:val="single" w:sz="4" w:space="0" w:color="auto"/>
              <w:right w:val="single" w:sz="4" w:space="0" w:color="auto"/>
            </w:tcBorders>
            <w:shd w:val="clear" w:color="auto" w:fill="auto"/>
          </w:tcPr>
          <w:p w14:paraId="3BD43101" w14:textId="7AA917EE" w:rsidR="00642603" w:rsidRPr="00642603" w:rsidRDefault="00642603" w:rsidP="00BB3F6B">
            <w:pPr>
              <w:autoSpaceDE/>
              <w:autoSpaceDN/>
              <w:spacing w:line="240" w:lineRule="auto"/>
              <w:ind w:firstLine="0"/>
              <w:jc w:val="center"/>
              <w:rPr>
                <w:sz w:val="20"/>
                <w:szCs w:val="20"/>
              </w:rPr>
            </w:pPr>
            <w:r w:rsidRPr="00642603">
              <w:rPr>
                <w:sz w:val="20"/>
                <w:szCs w:val="20"/>
              </w:rPr>
              <w:t>мм², м</w:t>
            </w:r>
          </w:p>
        </w:tc>
        <w:tc>
          <w:tcPr>
            <w:tcW w:w="331" w:type="pct"/>
            <w:tcBorders>
              <w:top w:val="single" w:sz="4" w:space="0" w:color="auto"/>
              <w:left w:val="nil"/>
              <w:bottom w:val="single" w:sz="4" w:space="0" w:color="auto"/>
              <w:right w:val="single" w:sz="4" w:space="0" w:color="auto"/>
            </w:tcBorders>
            <w:shd w:val="clear" w:color="auto" w:fill="auto"/>
          </w:tcPr>
          <w:p w14:paraId="5668BC58" w14:textId="4407FF25" w:rsidR="00642603" w:rsidRPr="00642603" w:rsidRDefault="00642603" w:rsidP="00BB3F6B">
            <w:pPr>
              <w:autoSpaceDE/>
              <w:autoSpaceDN/>
              <w:spacing w:line="240" w:lineRule="auto"/>
              <w:ind w:firstLine="0"/>
              <w:jc w:val="center"/>
              <w:rPr>
                <w:sz w:val="20"/>
                <w:szCs w:val="20"/>
              </w:rPr>
            </w:pPr>
            <w:proofErr w:type="spellStart"/>
            <w:r w:rsidRPr="00642603">
              <w:rPr>
                <w:sz w:val="20"/>
                <w:szCs w:val="20"/>
              </w:rPr>
              <w:t>Ду</w:t>
            </w:r>
            <w:proofErr w:type="spellEnd"/>
            <w:r w:rsidRPr="00642603">
              <w:rPr>
                <w:sz w:val="20"/>
                <w:szCs w:val="20"/>
              </w:rPr>
              <w:t>=250,         L= 150</w:t>
            </w:r>
          </w:p>
        </w:tc>
        <w:tc>
          <w:tcPr>
            <w:tcW w:w="474" w:type="pct"/>
            <w:tcBorders>
              <w:top w:val="single" w:sz="4" w:space="0" w:color="auto"/>
              <w:left w:val="nil"/>
              <w:bottom w:val="single" w:sz="4" w:space="0" w:color="auto"/>
              <w:right w:val="single" w:sz="4" w:space="0" w:color="auto"/>
            </w:tcBorders>
            <w:shd w:val="clear" w:color="auto" w:fill="auto"/>
          </w:tcPr>
          <w:p w14:paraId="0B0E52AA" w14:textId="01D407AF" w:rsidR="00642603" w:rsidRPr="00642603" w:rsidRDefault="00642603" w:rsidP="00BB3F6B">
            <w:pPr>
              <w:autoSpaceDE/>
              <w:autoSpaceDN/>
              <w:spacing w:line="240" w:lineRule="auto"/>
              <w:ind w:firstLine="0"/>
              <w:jc w:val="center"/>
              <w:rPr>
                <w:sz w:val="20"/>
                <w:szCs w:val="20"/>
              </w:rPr>
            </w:pPr>
            <w:proofErr w:type="spellStart"/>
            <w:r w:rsidRPr="00642603">
              <w:rPr>
                <w:sz w:val="20"/>
                <w:szCs w:val="20"/>
              </w:rPr>
              <w:t>Ду</w:t>
            </w:r>
            <w:proofErr w:type="spellEnd"/>
            <w:r w:rsidRPr="00642603">
              <w:rPr>
                <w:sz w:val="20"/>
                <w:szCs w:val="20"/>
              </w:rPr>
              <w:t>=250,         L= 150 (ПЭ)</w:t>
            </w:r>
          </w:p>
        </w:tc>
        <w:tc>
          <w:tcPr>
            <w:tcW w:w="464" w:type="pct"/>
            <w:tcBorders>
              <w:top w:val="single" w:sz="4" w:space="0" w:color="auto"/>
              <w:left w:val="nil"/>
              <w:bottom w:val="single" w:sz="4" w:space="0" w:color="auto"/>
              <w:right w:val="single" w:sz="4" w:space="0" w:color="auto"/>
            </w:tcBorders>
            <w:shd w:val="clear" w:color="auto" w:fill="auto"/>
            <w:vAlign w:val="center"/>
          </w:tcPr>
          <w:p w14:paraId="3F85FD4E" w14:textId="3E3784DD" w:rsidR="00642603" w:rsidRPr="00642603" w:rsidRDefault="00642603" w:rsidP="00BB3F6B">
            <w:pPr>
              <w:autoSpaceDE/>
              <w:autoSpaceDN/>
              <w:spacing w:line="240" w:lineRule="auto"/>
              <w:ind w:firstLine="0"/>
              <w:jc w:val="center"/>
              <w:rPr>
                <w:sz w:val="20"/>
                <w:szCs w:val="20"/>
              </w:rPr>
            </w:pPr>
            <w:r w:rsidRPr="00642603">
              <w:rPr>
                <w:sz w:val="20"/>
                <w:szCs w:val="20"/>
              </w:rPr>
              <w:t>2022</w:t>
            </w:r>
          </w:p>
        </w:tc>
        <w:tc>
          <w:tcPr>
            <w:tcW w:w="464" w:type="pct"/>
            <w:tcBorders>
              <w:top w:val="single" w:sz="4" w:space="0" w:color="auto"/>
              <w:left w:val="nil"/>
              <w:bottom w:val="single" w:sz="4" w:space="0" w:color="auto"/>
              <w:right w:val="single" w:sz="4" w:space="0" w:color="auto"/>
            </w:tcBorders>
            <w:shd w:val="clear" w:color="auto" w:fill="auto"/>
            <w:vAlign w:val="center"/>
          </w:tcPr>
          <w:p w14:paraId="12535FFF" w14:textId="72F0E648" w:rsidR="00642603" w:rsidRPr="00642603" w:rsidRDefault="00642603" w:rsidP="00CA5B84">
            <w:pPr>
              <w:ind w:left="-71" w:right="-69" w:firstLine="0"/>
              <w:jc w:val="center"/>
              <w:rPr>
                <w:sz w:val="20"/>
                <w:szCs w:val="20"/>
              </w:rPr>
            </w:pPr>
            <w:r w:rsidRPr="00642603">
              <w:rPr>
                <w:sz w:val="20"/>
                <w:szCs w:val="20"/>
              </w:rPr>
              <w:t>2024</w:t>
            </w:r>
          </w:p>
        </w:tc>
      </w:tr>
      <w:tr w:rsidR="00350A8F" w:rsidRPr="00832F88" w14:paraId="49FFE109"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4A01E359" w14:textId="1EBF3A64" w:rsidR="00642603" w:rsidRDefault="00F4025C" w:rsidP="00642603">
            <w:pPr>
              <w:autoSpaceDE/>
              <w:autoSpaceDN/>
              <w:spacing w:line="240" w:lineRule="auto"/>
              <w:ind w:firstLine="0"/>
              <w:jc w:val="center"/>
              <w:rPr>
                <w:color w:val="000000"/>
                <w:sz w:val="20"/>
                <w:szCs w:val="20"/>
                <w:lang w:bidi="ar-SA"/>
              </w:rPr>
            </w:pPr>
            <w:r>
              <w:rPr>
                <w:color w:val="000000"/>
                <w:sz w:val="20"/>
                <w:szCs w:val="20"/>
                <w:lang w:bidi="ar-SA"/>
              </w:rPr>
              <w:t>2.11</w:t>
            </w:r>
          </w:p>
        </w:tc>
        <w:tc>
          <w:tcPr>
            <w:tcW w:w="684" w:type="pct"/>
            <w:tcBorders>
              <w:top w:val="single" w:sz="4" w:space="0" w:color="auto"/>
              <w:left w:val="nil"/>
              <w:bottom w:val="single" w:sz="4" w:space="0" w:color="auto"/>
              <w:right w:val="single" w:sz="4" w:space="0" w:color="auto"/>
            </w:tcBorders>
            <w:shd w:val="clear" w:color="auto" w:fill="auto"/>
          </w:tcPr>
          <w:p w14:paraId="457BA779" w14:textId="292FC6E7" w:rsidR="00642603" w:rsidRPr="00642603" w:rsidRDefault="00642603" w:rsidP="00BB3F6B">
            <w:pPr>
              <w:autoSpaceDE/>
              <w:autoSpaceDN/>
              <w:spacing w:line="240" w:lineRule="auto"/>
              <w:ind w:firstLine="0"/>
              <w:jc w:val="left"/>
              <w:rPr>
                <w:sz w:val="20"/>
                <w:szCs w:val="20"/>
              </w:rPr>
            </w:pPr>
            <w:r w:rsidRPr="00642603">
              <w:rPr>
                <w:sz w:val="20"/>
                <w:szCs w:val="20"/>
              </w:rPr>
              <w:t>Реконструкция насосов раствора соли с обвязкой</w:t>
            </w:r>
          </w:p>
        </w:tc>
        <w:tc>
          <w:tcPr>
            <w:tcW w:w="678" w:type="pct"/>
            <w:tcBorders>
              <w:top w:val="single" w:sz="4" w:space="0" w:color="auto"/>
              <w:left w:val="nil"/>
              <w:bottom w:val="single" w:sz="4" w:space="0" w:color="auto"/>
              <w:right w:val="single" w:sz="4" w:space="0" w:color="auto"/>
            </w:tcBorders>
            <w:shd w:val="clear" w:color="auto" w:fill="auto"/>
          </w:tcPr>
          <w:p w14:paraId="33D49F9B" w14:textId="26760C0D" w:rsidR="00642603" w:rsidRPr="00642603" w:rsidRDefault="00642603" w:rsidP="00642603">
            <w:pPr>
              <w:autoSpaceDE/>
              <w:autoSpaceDN/>
              <w:spacing w:line="240" w:lineRule="auto"/>
              <w:ind w:firstLine="0"/>
              <w:jc w:val="left"/>
              <w:rPr>
                <w:sz w:val="20"/>
                <w:szCs w:val="20"/>
              </w:rPr>
            </w:pPr>
            <w:r w:rsidRPr="00642603">
              <w:rPr>
                <w:sz w:val="20"/>
                <w:szCs w:val="20"/>
              </w:rPr>
              <w:t xml:space="preserve">Увеличение срока эксплуатации </w:t>
            </w:r>
          </w:p>
        </w:tc>
        <w:tc>
          <w:tcPr>
            <w:tcW w:w="568" w:type="pct"/>
            <w:tcBorders>
              <w:top w:val="single" w:sz="4" w:space="0" w:color="auto"/>
              <w:left w:val="nil"/>
              <w:bottom w:val="single" w:sz="4" w:space="0" w:color="auto"/>
              <w:right w:val="single" w:sz="4" w:space="0" w:color="auto"/>
            </w:tcBorders>
            <w:shd w:val="clear" w:color="auto" w:fill="auto"/>
          </w:tcPr>
          <w:p w14:paraId="7EFBBE31" w14:textId="6EA071B9" w:rsidR="00642603" w:rsidRPr="00642603" w:rsidRDefault="00642603" w:rsidP="00D003F4">
            <w:pPr>
              <w:autoSpaceDE/>
              <w:autoSpaceDN/>
              <w:spacing w:line="240" w:lineRule="auto"/>
              <w:ind w:firstLine="0"/>
              <w:jc w:val="left"/>
              <w:rPr>
                <w:sz w:val="20"/>
                <w:szCs w:val="20"/>
              </w:rPr>
            </w:pPr>
            <w:r w:rsidRPr="00642603">
              <w:rPr>
                <w:sz w:val="20"/>
                <w:szCs w:val="20"/>
              </w:rPr>
              <w:t xml:space="preserve">УР, г. Глазов, </w:t>
            </w:r>
            <w:proofErr w:type="spellStart"/>
            <w:proofErr w:type="gramStart"/>
            <w:r w:rsidRPr="00642603">
              <w:rPr>
                <w:sz w:val="20"/>
                <w:szCs w:val="20"/>
              </w:rPr>
              <w:t>ул</w:t>
            </w:r>
            <w:proofErr w:type="spellEnd"/>
            <w:proofErr w:type="gramEnd"/>
            <w:r w:rsidRPr="00642603">
              <w:rPr>
                <w:sz w:val="20"/>
                <w:szCs w:val="20"/>
              </w:rPr>
              <w:t xml:space="preserve"> Белова, 7; </w:t>
            </w:r>
            <w:proofErr w:type="spellStart"/>
            <w:r w:rsidRPr="00642603">
              <w:rPr>
                <w:sz w:val="20"/>
                <w:szCs w:val="20"/>
              </w:rPr>
              <w:t>пром</w:t>
            </w:r>
            <w:proofErr w:type="spellEnd"/>
            <w:r w:rsidRPr="00642603">
              <w:rPr>
                <w:sz w:val="20"/>
                <w:szCs w:val="20"/>
              </w:rPr>
              <w:t>. площадка ,корпус 33Т; химический цех</w:t>
            </w:r>
          </w:p>
        </w:tc>
        <w:tc>
          <w:tcPr>
            <w:tcW w:w="784" w:type="pct"/>
            <w:tcBorders>
              <w:top w:val="single" w:sz="4" w:space="0" w:color="auto"/>
              <w:left w:val="nil"/>
              <w:bottom w:val="single" w:sz="4" w:space="0" w:color="auto"/>
              <w:right w:val="single" w:sz="4" w:space="0" w:color="auto"/>
            </w:tcBorders>
            <w:shd w:val="clear" w:color="auto" w:fill="auto"/>
          </w:tcPr>
          <w:p w14:paraId="1ABC698B" w14:textId="28EE44B7" w:rsidR="00642603" w:rsidRPr="00642603" w:rsidRDefault="00642603" w:rsidP="00642603">
            <w:pPr>
              <w:autoSpaceDE/>
              <w:autoSpaceDN/>
              <w:spacing w:line="240" w:lineRule="auto"/>
              <w:ind w:firstLine="0"/>
              <w:jc w:val="left"/>
              <w:rPr>
                <w:sz w:val="20"/>
                <w:szCs w:val="20"/>
              </w:rPr>
            </w:pPr>
            <w:r w:rsidRPr="00642603">
              <w:rPr>
                <w:sz w:val="20"/>
                <w:szCs w:val="20"/>
              </w:rPr>
              <w:t>мощность насоса</w:t>
            </w:r>
          </w:p>
        </w:tc>
        <w:tc>
          <w:tcPr>
            <w:tcW w:w="371" w:type="pct"/>
            <w:tcBorders>
              <w:top w:val="single" w:sz="4" w:space="0" w:color="auto"/>
              <w:left w:val="nil"/>
              <w:bottom w:val="single" w:sz="4" w:space="0" w:color="auto"/>
              <w:right w:val="single" w:sz="4" w:space="0" w:color="auto"/>
            </w:tcBorders>
            <w:shd w:val="clear" w:color="auto" w:fill="auto"/>
          </w:tcPr>
          <w:p w14:paraId="4929CA32" w14:textId="57CEEE2E" w:rsidR="00642603" w:rsidRPr="00642603" w:rsidRDefault="00642603" w:rsidP="00BB3F6B">
            <w:pPr>
              <w:autoSpaceDE/>
              <w:autoSpaceDN/>
              <w:spacing w:line="240" w:lineRule="auto"/>
              <w:ind w:firstLine="0"/>
              <w:jc w:val="center"/>
              <w:rPr>
                <w:sz w:val="20"/>
                <w:szCs w:val="20"/>
              </w:rPr>
            </w:pPr>
            <w:r w:rsidRPr="00642603">
              <w:rPr>
                <w:sz w:val="20"/>
                <w:szCs w:val="20"/>
              </w:rPr>
              <w:t>кВт</w:t>
            </w:r>
          </w:p>
        </w:tc>
        <w:tc>
          <w:tcPr>
            <w:tcW w:w="331" w:type="pct"/>
            <w:tcBorders>
              <w:top w:val="single" w:sz="4" w:space="0" w:color="auto"/>
              <w:left w:val="nil"/>
              <w:bottom w:val="single" w:sz="4" w:space="0" w:color="auto"/>
              <w:right w:val="single" w:sz="4" w:space="0" w:color="auto"/>
            </w:tcBorders>
            <w:shd w:val="clear" w:color="auto" w:fill="auto"/>
          </w:tcPr>
          <w:p w14:paraId="633EABB1" w14:textId="3894426A" w:rsidR="00642603" w:rsidRPr="00642603" w:rsidRDefault="00642603" w:rsidP="00BB3F6B">
            <w:pPr>
              <w:autoSpaceDE/>
              <w:autoSpaceDN/>
              <w:spacing w:line="240" w:lineRule="auto"/>
              <w:ind w:firstLine="0"/>
              <w:jc w:val="center"/>
              <w:rPr>
                <w:sz w:val="20"/>
                <w:szCs w:val="20"/>
              </w:rPr>
            </w:pPr>
            <w:r w:rsidRPr="00642603">
              <w:rPr>
                <w:sz w:val="20"/>
                <w:szCs w:val="20"/>
              </w:rPr>
              <w:t>20</w:t>
            </w:r>
          </w:p>
        </w:tc>
        <w:tc>
          <w:tcPr>
            <w:tcW w:w="474" w:type="pct"/>
            <w:tcBorders>
              <w:top w:val="single" w:sz="4" w:space="0" w:color="auto"/>
              <w:left w:val="nil"/>
              <w:bottom w:val="single" w:sz="4" w:space="0" w:color="auto"/>
              <w:right w:val="single" w:sz="4" w:space="0" w:color="auto"/>
            </w:tcBorders>
            <w:shd w:val="clear" w:color="auto" w:fill="auto"/>
          </w:tcPr>
          <w:p w14:paraId="764D82BC" w14:textId="2AC49EF9" w:rsidR="00642603" w:rsidRPr="00642603" w:rsidRDefault="00642603" w:rsidP="00BB3F6B">
            <w:pPr>
              <w:autoSpaceDE/>
              <w:autoSpaceDN/>
              <w:spacing w:line="240" w:lineRule="auto"/>
              <w:ind w:firstLine="0"/>
              <w:jc w:val="center"/>
              <w:rPr>
                <w:sz w:val="20"/>
                <w:szCs w:val="20"/>
              </w:rPr>
            </w:pPr>
            <w:r w:rsidRPr="00642603">
              <w:rPr>
                <w:sz w:val="20"/>
                <w:szCs w:val="20"/>
              </w:rPr>
              <w:t>20</w:t>
            </w:r>
          </w:p>
        </w:tc>
        <w:tc>
          <w:tcPr>
            <w:tcW w:w="464" w:type="pct"/>
            <w:tcBorders>
              <w:top w:val="single" w:sz="4" w:space="0" w:color="auto"/>
              <w:left w:val="nil"/>
              <w:bottom w:val="single" w:sz="4" w:space="0" w:color="auto"/>
              <w:right w:val="single" w:sz="4" w:space="0" w:color="auto"/>
            </w:tcBorders>
            <w:shd w:val="clear" w:color="auto" w:fill="auto"/>
            <w:vAlign w:val="center"/>
          </w:tcPr>
          <w:p w14:paraId="169D538C" w14:textId="33A85852" w:rsidR="00642603" w:rsidRPr="00642603" w:rsidRDefault="00642603" w:rsidP="00BB3F6B">
            <w:pPr>
              <w:autoSpaceDE/>
              <w:autoSpaceDN/>
              <w:spacing w:line="240" w:lineRule="auto"/>
              <w:ind w:firstLine="0"/>
              <w:jc w:val="center"/>
              <w:rPr>
                <w:sz w:val="20"/>
                <w:szCs w:val="20"/>
              </w:rPr>
            </w:pPr>
            <w:r w:rsidRPr="00642603">
              <w:rPr>
                <w:sz w:val="20"/>
                <w:szCs w:val="20"/>
              </w:rPr>
              <w:t>2022</w:t>
            </w:r>
          </w:p>
        </w:tc>
        <w:tc>
          <w:tcPr>
            <w:tcW w:w="464" w:type="pct"/>
            <w:tcBorders>
              <w:top w:val="single" w:sz="4" w:space="0" w:color="auto"/>
              <w:left w:val="nil"/>
              <w:bottom w:val="single" w:sz="4" w:space="0" w:color="auto"/>
              <w:right w:val="single" w:sz="4" w:space="0" w:color="auto"/>
            </w:tcBorders>
            <w:shd w:val="clear" w:color="auto" w:fill="auto"/>
            <w:vAlign w:val="center"/>
          </w:tcPr>
          <w:p w14:paraId="2C9ACEE5" w14:textId="54136E5A" w:rsidR="00642603" w:rsidRPr="00642603" w:rsidRDefault="00642603" w:rsidP="00CA5B84">
            <w:pPr>
              <w:ind w:left="-71" w:right="-69" w:firstLine="0"/>
              <w:jc w:val="center"/>
              <w:rPr>
                <w:sz w:val="20"/>
                <w:szCs w:val="20"/>
              </w:rPr>
            </w:pPr>
            <w:r w:rsidRPr="00642603">
              <w:rPr>
                <w:sz w:val="20"/>
                <w:szCs w:val="20"/>
              </w:rPr>
              <w:t>2025</w:t>
            </w:r>
          </w:p>
        </w:tc>
      </w:tr>
      <w:tr w:rsidR="00350A8F" w:rsidRPr="00832F88" w14:paraId="20F3724A"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0FEEFEDA" w14:textId="087D5FDF" w:rsidR="00642603" w:rsidRDefault="00F4025C" w:rsidP="00642603">
            <w:pPr>
              <w:autoSpaceDE/>
              <w:autoSpaceDN/>
              <w:spacing w:line="240" w:lineRule="auto"/>
              <w:ind w:firstLine="0"/>
              <w:jc w:val="center"/>
              <w:rPr>
                <w:color w:val="000000"/>
                <w:sz w:val="20"/>
                <w:szCs w:val="20"/>
                <w:lang w:bidi="ar-SA"/>
              </w:rPr>
            </w:pPr>
            <w:r>
              <w:rPr>
                <w:color w:val="000000"/>
                <w:sz w:val="20"/>
                <w:szCs w:val="20"/>
                <w:lang w:bidi="ar-SA"/>
              </w:rPr>
              <w:t>2.12</w:t>
            </w:r>
          </w:p>
        </w:tc>
        <w:tc>
          <w:tcPr>
            <w:tcW w:w="684" w:type="pct"/>
            <w:tcBorders>
              <w:top w:val="single" w:sz="4" w:space="0" w:color="auto"/>
              <w:left w:val="nil"/>
              <w:bottom w:val="single" w:sz="4" w:space="0" w:color="auto"/>
              <w:right w:val="single" w:sz="4" w:space="0" w:color="auto"/>
            </w:tcBorders>
            <w:shd w:val="clear" w:color="auto" w:fill="auto"/>
          </w:tcPr>
          <w:p w14:paraId="5EB39D07" w14:textId="6BE4813B" w:rsidR="00642603" w:rsidRPr="00642603" w:rsidRDefault="00642603" w:rsidP="00BB3F6B">
            <w:pPr>
              <w:autoSpaceDE/>
              <w:autoSpaceDN/>
              <w:spacing w:line="240" w:lineRule="auto"/>
              <w:ind w:firstLine="0"/>
              <w:jc w:val="left"/>
              <w:rPr>
                <w:sz w:val="20"/>
                <w:szCs w:val="20"/>
              </w:rPr>
            </w:pPr>
            <w:r w:rsidRPr="00642603">
              <w:rPr>
                <w:sz w:val="20"/>
                <w:szCs w:val="20"/>
              </w:rPr>
              <w:t>Реконструкция кровли котлотурбинного цеха 1Т</w:t>
            </w:r>
          </w:p>
        </w:tc>
        <w:tc>
          <w:tcPr>
            <w:tcW w:w="678" w:type="pct"/>
            <w:tcBorders>
              <w:top w:val="single" w:sz="4" w:space="0" w:color="auto"/>
              <w:left w:val="nil"/>
              <w:bottom w:val="single" w:sz="4" w:space="0" w:color="auto"/>
              <w:right w:val="single" w:sz="4" w:space="0" w:color="auto"/>
            </w:tcBorders>
            <w:shd w:val="clear" w:color="auto" w:fill="auto"/>
          </w:tcPr>
          <w:p w14:paraId="2B9BF959" w14:textId="383E9697" w:rsidR="00642603" w:rsidRPr="00642603" w:rsidRDefault="00642603" w:rsidP="00642603">
            <w:pPr>
              <w:autoSpaceDE/>
              <w:autoSpaceDN/>
              <w:spacing w:line="240" w:lineRule="auto"/>
              <w:ind w:firstLine="0"/>
              <w:jc w:val="left"/>
              <w:rPr>
                <w:sz w:val="20"/>
                <w:szCs w:val="20"/>
              </w:rPr>
            </w:pPr>
            <w:r w:rsidRPr="00642603">
              <w:rPr>
                <w:sz w:val="20"/>
                <w:szCs w:val="20"/>
              </w:rPr>
              <w:t>Увеличение срока эксплуатации</w:t>
            </w:r>
          </w:p>
        </w:tc>
        <w:tc>
          <w:tcPr>
            <w:tcW w:w="568" w:type="pct"/>
            <w:tcBorders>
              <w:top w:val="single" w:sz="4" w:space="0" w:color="auto"/>
              <w:left w:val="nil"/>
              <w:bottom w:val="single" w:sz="4" w:space="0" w:color="auto"/>
              <w:right w:val="single" w:sz="4" w:space="0" w:color="auto"/>
            </w:tcBorders>
            <w:shd w:val="clear" w:color="auto" w:fill="auto"/>
          </w:tcPr>
          <w:p w14:paraId="19B9A313" w14:textId="5423F6BF" w:rsidR="00642603" w:rsidRPr="00642603" w:rsidRDefault="00642603" w:rsidP="00D003F4">
            <w:pPr>
              <w:autoSpaceDE/>
              <w:autoSpaceDN/>
              <w:spacing w:line="240" w:lineRule="auto"/>
              <w:ind w:firstLine="0"/>
              <w:jc w:val="left"/>
              <w:rPr>
                <w:sz w:val="20"/>
                <w:szCs w:val="20"/>
              </w:rPr>
            </w:pPr>
            <w:r w:rsidRPr="00642603">
              <w:rPr>
                <w:sz w:val="20"/>
                <w:szCs w:val="20"/>
              </w:rPr>
              <w:t xml:space="preserve">УР, г. Глазов, </w:t>
            </w:r>
            <w:proofErr w:type="spellStart"/>
            <w:proofErr w:type="gramStart"/>
            <w:r w:rsidRPr="00642603">
              <w:rPr>
                <w:sz w:val="20"/>
                <w:szCs w:val="20"/>
              </w:rPr>
              <w:t>ул</w:t>
            </w:r>
            <w:proofErr w:type="spellEnd"/>
            <w:proofErr w:type="gramEnd"/>
            <w:r w:rsidRPr="00642603">
              <w:rPr>
                <w:sz w:val="20"/>
                <w:szCs w:val="20"/>
              </w:rPr>
              <w:t xml:space="preserve"> Белова, 7; </w:t>
            </w:r>
            <w:proofErr w:type="spellStart"/>
            <w:r w:rsidRPr="00642603">
              <w:rPr>
                <w:sz w:val="20"/>
                <w:szCs w:val="20"/>
              </w:rPr>
              <w:t>пром</w:t>
            </w:r>
            <w:proofErr w:type="spellEnd"/>
            <w:r w:rsidRPr="00642603">
              <w:rPr>
                <w:sz w:val="20"/>
                <w:szCs w:val="20"/>
              </w:rPr>
              <w:t>. площадка ,корпус 1Т, котлотурбинный цех</w:t>
            </w:r>
          </w:p>
        </w:tc>
        <w:tc>
          <w:tcPr>
            <w:tcW w:w="784" w:type="pct"/>
            <w:tcBorders>
              <w:top w:val="single" w:sz="4" w:space="0" w:color="auto"/>
              <w:left w:val="nil"/>
              <w:bottom w:val="single" w:sz="4" w:space="0" w:color="auto"/>
              <w:right w:val="single" w:sz="4" w:space="0" w:color="auto"/>
            </w:tcBorders>
            <w:shd w:val="clear" w:color="auto" w:fill="auto"/>
          </w:tcPr>
          <w:p w14:paraId="01B1DE48" w14:textId="02BDD9B4" w:rsidR="00642603" w:rsidRPr="00642603" w:rsidRDefault="00642603" w:rsidP="00642603">
            <w:pPr>
              <w:autoSpaceDE/>
              <w:autoSpaceDN/>
              <w:spacing w:line="240" w:lineRule="auto"/>
              <w:ind w:firstLine="0"/>
              <w:jc w:val="left"/>
              <w:rPr>
                <w:sz w:val="20"/>
                <w:szCs w:val="20"/>
              </w:rPr>
            </w:pPr>
            <w:r w:rsidRPr="00642603">
              <w:rPr>
                <w:sz w:val="20"/>
                <w:szCs w:val="20"/>
              </w:rPr>
              <w:t>Площадь</w:t>
            </w:r>
          </w:p>
        </w:tc>
        <w:tc>
          <w:tcPr>
            <w:tcW w:w="371" w:type="pct"/>
            <w:tcBorders>
              <w:top w:val="single" w:sz="4" w:space="0" w:color="auto"/>
              <w:left w:val="nil"/>
              <w:bottom w:val="single" w:sz="4" w:space="0" w:color="auto"/>
              <w:right w:val="single" w:sz="4" w:space="0" w:color="auto"/>
            </w:tcBorders>
            <w:shd w:val="clear" w:color="auto" w:fill="auto"/>
          </w:tcPr>
          <w:p w14:paraId="1FA9237C" w14:textId="48557979" w:rsidR="00642603" w:rsidRPr="00642603" w:rsidRDefault="00642603" w:rsidP="00BB3F6B">
            <w:pPr>
              <w:autoSpaceDE/>
              <w:autoSpaceDN/>
              <w:spacing w:line="240" w:lineRule="auto"/>
              <w:ind w:firstLine="0"/>
              <w:jc w:val="center"/>
              <w:rPr>
                <w:sz w:val="20"/>
                <w:szCs w:val="20"/>
              </w:rPr>
            </w:pPr>
            <w:r w:rsidRPr="00642603">
              <w:rPr>
                <w:sz w:val="20"/>
                <w:szCs w:val="20"/>
              </w:rPr>
              <w:t>м2</w:t>
            </w:r>
          </w:p>
        </w:tc>
        <w:tc>
          <w:tcPr>
            <w:tcW w:w="331" w:type="pct"/>
            <w:tcBorders>
              <w:top w:val="single" w:sz="4" w:space="0" w:color="auto"/>
              <w:left w:val="nil"/>
              <w:bottom w:val="single" w:sz="4" w:space="0" w:color="auto"/>
              <w:right w:val="single" w:sz="4" w:space="0" w:color="auto"/>
            </w:tcBorders>
            <w:shd w:val="clear" w:color="auto" w:fill="auto"/>
          </w:tcPr>
          <w:p w14:paraId="36C30FC9" w14:textId="122201CF" w:rsidR="00642603" w:rsidRPr="00642603" w:rsidRDefault="00642603" w:rsidP="00BB3F6B">
            <w:pPr>
              <w:autoSpaceDE/>
              <w:autoSpaceDN/>
              <w:spacing w:line="240" w:lineRule="auto"/>
              <w:ind w:firstLine="0"/>
              <w:jc w:val="center"/>
              <w:rPr>
                <w:sz w:val="20"/>
                <w:szCs w:val="20"/>
              </w:rPr>
            </w:pPr>
            <w:r w:rsidRPr="00642603">
              <w:rPr>
                <w:sz w:val="20"/>
                <w:szCs w:val="20"/>
              </w:rPr>
              <w:t>16300</w:t>
            </w:r>
          </w:p>
        </w:tc>
        <w:tc>
          <w:tcPr>
            <w:tcW w:w="474" w:type="pct"/>
            <w:tcBorders>
              <w:top w:val="single" w:sz="4" w:space="0" w:color="auto"/>
              <w:left w:val="nil"/>
              <w:bottom w:val="single" w:sz="4" w:space="0" w:color="auto"/>
              <w:right w:val="single" w:sz="4" w:space="0" w:color="auto"/>
            </w:tcBorders>
            <w:shd w:val="clear" w:color="auto" w:fill="auto"/>
          </w:tcPr>
          <w:p w14:paraId="7441644A" w14:textId="3DAC2D6D" w:rsidR="00642603" w:rsidRPr="00642603" w:rsidRDefault="00642603" w:rsidP="00BB3F6B">
            <w:pPr>
              <w:autoSpaceDE/>
              <w:autoSpaceDN/>
              <w:spacing w:line="240" w:lineRule="auto"/>
              <w:ind w:firstLine="0"/>
              <w:jc w:val="center"/>
              <w:rPr>
                <w:sz w:val="20"/>
                <w:szCs w:val="20"/>
              </w:rPr>
            </w:pPr>
            <w:r w:rsidRPr="00642603">
              <w:rPr>
                <w:sz w:val="20"/>
                <w:szCs w:val="20"/>
              </w:rPr>
              <w:t>16300</w:t>
            </w:r>
          </w:p>
        </w:tc>
        <w:tc>
          <w:tcPr>
            <w:tcW w:w="464" w:type="pct"/>
            <w:tcBorders>
              <w:top w:val="single" w:sz="4" w:space="0" w:color="auto"/>
              <w:left w:val="nil"/>
              <w:bottom w:val="single" w:sz="4" w:space="0" w:color="auto"/>
              <w:right w:val="single" w:sz="4" w:space="0" w:color="auto"/>
            </w:tcBorders>
            <w:shd w:val="clear" w:color="auto" w:fill="auto"/>
            <w:vAlign w:val="center"/>
          </w:tcPr>
          <w:p w14:paraId="0BB155A9" w14:textId="11579687" w:rsidR="00642603" w:rsidRPr="00642603" w:rsidRDefault="00642603" w:rsidP="00F4025C">
            <w:pPr>
              <w:autoSpaceDE/>
              <w:autoSpaceDN/>
              <w:spacing w:line="240" w:lineRule="auto"/>
              <w:ind w:firstLine="0"/>
              <w:jc w:val="center"/>
              <w:rPr>
                <w:sz w:val="20"/>
                <w:szCs w:val="20"/>
              </w:rPr>
            </w:pPr>
            <w:r w:rsidRPr="00642603">
              <w:rPr>
                <w:sz w:val="20"/>
                <w:szCs w:val="20"/>
              </w:rPr>
              <w:t>202</w:t>
            </w:r>
            <w:r w:rsidR="00F4025C">
              <w:rPr>
                <w:sz w:val="20"/>
                <w:szCs w:val="20"/>
              </w:rPr>
              <w:t>3</w:t>
            </w:r>
          </w:p>
        </w:tc>
        <w:tc>
          <w:tcPr>
            <w:tcW w:w="464" w:type="pct"/>
            <w:tcBorders>
              <w:top w:val="single" w:sz="4" w:space="0" w:color="auto"/>
              <w:left w:val="nil"/>
              <w:bottom w:val="single" w:sz="4" w:space="0" w:color="auto"/>
              <w:right w:val="single" w:sz="4" w:space="0" w:color="auto"/>
            </w:tcBorders>
            <w:shd w:val="clear" w:color="auto" w:fill="auto"/>
            <w:vAlign w:val="center"/>
          </w:tcPr>
          <w:p w14:paraId="2D2FE1BA" w14:textId="5AAC8555" w:rsidR="00642603" w:rsidRPr="00642603" w:rsidRDefault="00642603" w:rsidP="00282E78">
            <w:pPr>
              <w:ind w:left="-71" w:right="-69" w:firstLine="0"/>
              <w:jc w:val="center"/>
              <w:rPr>
                <w:sz w:val="20"/>
                <w:szCs w:val="20"/>
              </w:rPr>
            </w:pPr>
            <w:r w:rsidRPr="00642603">
              <w:rPr>
                <w:sz w:val="20"/>
                <w:szCs w:val="20"/>
              </w:rPr>
              <w:t>202</w:t>
            </w:r>
            <w:r w:rsidR="00282E78">
              <w:rPr>
                <w:sz w:val="20"/>
                <w:szCs w:val="20"/>
              </w:rPr>
              <w:t>4</w:t>
            </w:r>
          </w:p>
        </w:tc>
      </w:tr>
      <w:tr w:rsidR="00350A8F" w:rsidRPr="00832F88" w14:paraId="71B11C76"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4A03F3D4" w14:textId="145ED4DC" w:rsidR="00642603" w:rsidRDefault="00F4025C" w:rsidP="00642603">
            <w:pPr>
              <w:autoSpaceDE/>
              <w:autoSpaceDN/>
              <w:spacing w:line="240" w:lineRule="auto"/>
              <w:ind w:firstLine="0"/>
              <w:jc w:val="center"/>
              <w:rPr>
                <w:color w:val="000000"/>
                <w:sz w:val="20"/>
                <w:szCs w:val="20"/>
                <w:lang w:bidi="ar-SA"/>
              </w:rPr>
            </w:pPr>
            <w:r>
              <w:rPr>
                <w:color w:val="000000"/>
                <w:sz w:val="20"/>
                <w:szCs w:val="20"/>
                <w:lang w:bidi="ar-SA"/>
              </w:rPr>
              <w:lastRenderedPageBreak/>
              <w:t>2.13</w:t>
            </w:r>
          </w:p>
        </w:tc>
        <w:tc>
          <w:tcPr>
            <w:tcW w:w="684" w:type="pct"/>
            <w:tcBorders>
              <w:top w:val="single" w:sz="4" w:space="0" w:color="auto"/>
              <w:left w:val="nil"/>
              <w:bottom w:val="single" w:sz="4" w:space="0" w:color="auto"/>
              <w:right w:val="single" w:sz="4" w:space="0" w:color="auto"/>
            </w:tcBorders>
            <w:shd w:val="clear" w:color="auto" w:fill="auto"/>
          </w:tcPr>
          <w:p w14:paraId="14ADEAE1" w14:textId="1518A83F" w:rsidR="00642603" w:rsidRPr="00642603" w:rsidRDefault="00642603" w:rsidP="00BB3F6B">
            <w:pPr>
              <w:autoSpaceDE/>
              <w:autoSpaceDN/>
              <w:spacing w:line="240" w:lineRule="auto"/>
              <w:ind w:firstLine="0"/>
              <w:jc w:val="left"/>
              <w:rPr>
                <w:sz w:val="20"/>
                <w:szCs w:val="20"/>
              </w:rPr>
            </w:pPr>
            <w:r w:rsidRPr="00642603">
              <w:rPr>
                <w:sz w:val="20"/>
                <w:szCs w:val="20"/>
              </w:rPr>
              <w:t>Реконструкция дымовой трубы №3</w:t>
            </w:r>
          </w:p>
        </w:tc>
        <w:tc>
          <w:tcPr>
            <w:tcW w:w="678" w:type="pct"/>
            <w:tcBorders>
              <w:top w:val="single" w:sz="4" w:space="0" w:color="auto"/>
              <w:left w:val="nil"/>
              <w:bottom w:val="single" w:sz="4" w:space="0" w:color="auto"/>
              <w:right w:val="single" w:sz="4" w:space="0" w:color="auto"/>
            </w:tcBorders>
            <w:shd w:val="clear" w:color="auto" w:fill="auto"/>
          </w:tcPr>
          <w:p w14:paraId="6F186B90" w14:textId="1833FF04" w:rsidR="00642603" w:rsidRPr="00642603" w:rsidRDefault="00642603" w:rsidP="00642603">
            <w:pPr>
              <w:autoSpaceDE/>
              <w:autoSpaceDN/>
              <w:spacing w:line="240" w:lineRule="auto"/>
              <w:ind w:firstLine="0"/>
              <w:jc w:val="left"/>
              <w:rPr>
                <w:sz w:val="20"/>
                <w:szCs w:val="20"/>
              </w:rPr>
            </w:pPr>
            <w:r w:rsidRPr="00642603">
              <w:rPr>
                <w:sz w:val="20"/>
                <w:szCs w:val="20"/>
              </w:rPr>
              <w:t xml:space="preserve">Увеличение срока эксплуатации. </w:t>
            </w:r>
          </w:p>
        </w:tc>
        <w:tc>
          <w:tcPr>
            <w:tcW w:w="568" w:type="pct"/>
            <w:tcBorders>
              <w:top w:val="single" w:sz="4" w:space="0" w:color="auto"/>
              <w:left w:val="nil"/>
              <w:bottom w:val="single" w:sz="4" w:space="0" w:color="auto"/>
              <w:right w:val="single" w:sz="4" w:space="0" w:color="auto"/>
            </w:tcBorders>
            <w:shd w:val="clear" w:color="auto" w:fill="auto"/>
          </w:tcPr>
          <w:p w14:paraId="16E36B80" w14:textId="578A1166" w:rsidR="00642603" w:rsidRPr="00642603" w:rsidRDefault="00642603" w:rsidP="00D003F4">
            <w:pPr>
              <w:autoSpaceDE/>
              <w:autoSpaceDN/>
              <w:spacing w:line="240" w:lineRule="auto"/>
              <w:ind w:firstLine="0"/>
              <w:jc w:val="left"/>
              <w:rPr>
                <w:sz w:val="20"/>
                <w:szCs w:val="20"/>
              </w:rPr>
            </w:pPr>
            <w:r w:rsidRPr="00642603">
              <w:rPr>
                <w:sz w:val="20"/>
                <w:szCs w:val="20"/>
              </w:rPr>
              <w:t xml:space="preserve">УР, г. Глазов, </w:t>
            </w:r>
            <w:proofErr w:type="spellStart"/>
            <w:r w:rsidRPr="00642603">
              <w:rPr>
                <w:sz w:val="20"/>
                <w:szCs w:val="20"/>
              </w:rPr>
              <w:t>ул</w:t>
            </w:r>
            <w:proofErr w:type="spellEnd"/>
            <w:r w:rsidRPr="00642603">
              <w:rPr>
                <w:sz w:val="20"/>
                <w:szCs w:val="20"/>
              </w:rPr>
              <w:t xml:space="preserve"> Белова, 7; </w:t>
            </w:r>
            <w:proofErr w:type="spellStart"/>
            <w:r w:rsidRPr="00642603">
              <w:rPr>
                <w:sz w:val="20"/>
                <w:szCs w:val="20"/>
              </w:rPr>
              <w:t>пром</w:t>
            </w:r>
            <w:proofErr w:type="spellEnd"/>
            <w:r w:rsidRPr="00642603">
              <w:rPr>
                <w:sz w:val="20"/>
                <w:szCs w:val="20"/>
              </w:rPr>
              <w:t>. площадка, корпус 1Т, котлотурбинный цех</w:t>
            </w:r>
          </w:p>
        </w:tc>
        <w:tc>
          <w:tcPr>
            <w:tcW w:w="784" w:type="pct"/>
            <w:tcBorders>
              <w:top w:val="single" w:sz="4" w:space="0" w:color="auto"/>
              <w:left w:val="nil"/>
              <w:bottom w:val="single" w:sz="4" w:space="0" w:color="auto"/>
              <w:right w:val="single" w:sz="4" w:space="0" w:color="auto"/>
            </w:tcBorders>
            <w:shd w:val="clear" w:color="auto" w:fill="auto"/>
          </w:tcPr>
          <w:p w14:paraId="2D9FCE77" w14:textId="7ECEA32A" w:rsidR="00642603" w:rsidRPr="00642603" w:rsidRDefault="00642603" w:rsidP="00642603">
            <w:pPr>
              <w:autoSpaceDE/>
              <w:autoSpaceDN/>
              <w:spacing w:line="240" w:lineRule="auto"/>
              <w:ind w:firstLine="0"/>
              <w:jc w:val="left"/>
              <w:rPr>
                <w:sz w:val="20"/>
                <w:szCs w:val="20"/>
              </w:rPr>
            </w:pPr>
            <w:r w:rsidRPr="00642603">
              <w:rPr>
                <w:sz w:val="20"/>
                <w:szCs w:val="20"/>
              </w:rPr>
              <w:t>Высота дымовой трубы: стойкостью.</w:t>
            </w:r>
          </w:p>
        </w:tc>
        <w:tc>
          <w:tcPr>
            <w:tcW w:w="371" w:type="pct"/>
            <w:tcBorders>
              <w:top w:val="single" w:sz="4" w:space="0" w:color="auto"/>
              <w:left w:val="nil"/>
              <w:bottom w:val="single" w:sz="4" w:space="0" w:color="auto"/>
              <w:right w:val="single" w:sz="4" w:space="0" w:color="auto"/>
            </w:tcBorders>
            <w:shd w:val="clear" w:color="auto" w:fill="auto"/>
          </w:tcPr>
          <w:p w14:paraId="66C07136" w14:textId="58567DD0" w:rsidR="00642603" w:rsidRPr="00642603" w:rsidRDefault="00642603" w:rsidP="00BB3F6B">
            <w:pPr>
              <w:autoSpaceDE/>
              <w:autoSpaceDN/>
              <w:spacing w:line="240" w:lineRule="auto"/>
              <w:ind w:firstLine="0"/>
              <w:jc w:val="center"/>
              <w:rPr>
                <w:sz w:val="20"/>
                <w:szCs w:val="20"/>
              </w:rPr>
            </w:pPr>
            <w:r w:rsidRPr="00642603">
              <w:rPr>
                <w:sz w:val="20"/>
                <w:szCs w:val="20"/>
              </w:rPr>
              <w:t>м</w:t>
            </w:r>
          </w:p>
        </w:tc>
        <w:tc>
          <w:tcPr>
            <w:tcW w:w="331" w:type="pct"/>
            <w:tcBorders>
              <w:top w:val="single" w:sz="4" w:space="0" w:color="auto"/>
              <w:left w:val="nil"/>
              <w:bottom w:val="single" w:sz="4" w:space="0" w:color="auto"/>
              <w:right w:val="single" w:sz="4" w:space="0" w:color="auto"/>
            </w:tcBorders>
            <w:shd w:val="clear" w:color="auto" w:fill="auto"/>
          </w:tcPr>
          <w:p w14:paraId="7FC4177B" w14:textId="092582A3" w:rsidR="00642603" w:rsidRPr="00642603" w:rsidRDefault="00642603" w:rsidP="00BB3F6B">
            <w:pPr>
              <w:autoSpaceDE/>
              <w:autoSpaceDN/>
              <w:spacing w:line="240" w:lineRule="auto"/>
              <w:ind w:firstLine="0"/>
              <w:jc w:val="center"/>
              <w:rPr>
                <w:sz w:val="20"/>
                <w:szCs w:val="20"/>
              </w:rPr>
            </w:pPr>
            <w:r w:rsidRPr="00642603">
              <w:rPr>
                <w:sz w:val="20"/>
                <w:szCs w:val="20"/>
              </w:rPr>
              <w:t>120</w:t>
            </w:r>
          </w:p>
        </w:tc>
        <w:tc>
          <w:tcPr>
            <w:tcW w:w="474" w:type="pct"/>
            <w:tcBorders>
              <w:top w:val="single" w:sz="4" w:space="0" w:color="auto"/>
              <w:left w:val="nil"/>
              <w:bottom w:val="single" w:sz="4" w:space="0" w:color="auto"/>
              <w:right w:val="single" w:sz="4" w:space="0" w:color="auto"/>
            </w:tcBorders>
            <w:shd w:val="clear" w:color="auto" w:fill="auto"/>
          </w:tcPr>
          <w:p w14:paraId="20C5B4FC" w14:textId="56D6F539" w:rsidR="00642603" w:rsidRPr="00642603" w:rsidRDefault="00642603" w:rsidP="00BB3F6B">
            <w:pPr>
              <w:autoSpaceDE/>
              <w:autoSpaceDN/>
              <w:spacing w:line="240" w:lineRule="auto"/>
              <w:ind w:firstLine="0"/>
              <w:jc w:val="center"/>
              <w:rPr>
                <w:sz w:val="20"/>
                <w:szCs w:val="20"/>
              </w:rPr>
            </w:pPr>
            <w:r w:rsidRPr="00642603">
              <w:rPr>
                <w:sz w:val="20"/>
                <w:szCs w:val="20"/>
              </w:rPr>
              <w:t>120/107 стеклопластик</w:t>
            </w:r>
          </w:p>
        </w:tc>
        <w:tc>
          <w:tcPr>
            <w:tcW w:w="464" w:type="pct"/>
            <w:tcBorders>
              <w:top w:val="single" w:sz="4" w:space="0" w:color="auto"/>
              <w:left w:val="nil"/>
              <w:bottom w:val="single" w:sz="4" w:space="0" w:color="auto"/>
              <w:right w:val="single" w:sz="4" w:space="0" w:color="auto"/>
            </w:tcBorders>
            <w:shd w:val="clear" w:color="auto" w:fill="auto"/>
            <w:vAlign w:val="center"/>
          </w:tcPr>
          <w:p w14:paraId="5BBCDF38" w14:textId="0F8A7270" w:rsidR="00642603" w:rsidRPr="00642603" w:rsidRDefault="00642603" w:rsidP="00BB3F6B">
            <w:pPr>
              <w:autoSpaceDE/>
              <w:autoSpaceDN/>
              <w:spacing w:line="240" w:lineRule="auto"/>
              <w:ind w:firstLine="0"/>
              <w:jc w:val="center"/>
              <w:rPr>
                <w:sz w:val="20"/>
                <w:szCs w:val="20"/>
              </w:rPr>
            </w:pPr>
            <w:r w:rsidRPr="00642603">
              <w:rPr>
                <w:sz w:val="20"/>
                <w:szCs w:val="20"/>
              </w:rPr>
              <w:t>2024</w:t>
            </w:r>
          </w:p>
        </w:tc>
        <w:tc>
          <w:tcPr>
            <w:tcW w:w="464" w:type="pct"/>
            <w:tcBorders>
              <w:top w:val="single" w:sz="4" w:space="0" w:color="auto"/>
              <w:left w:val="nil"/>
              <w:bottom w:val="single" w:sz="4" w:space="0" w:color="auto"/>
              <w:right w:val="single" w:sz="4" w:space="0" w:color="auto"/>
            </w:tcBorders>
            <w:shd w:val="clear" w:color="auto" w:fill="auto"/>
            <w:vAlign w:val="center"/>
          </w:tcPr>
          <w:p w14:paraId="77CC3F9B" w14:textId="19D4A53B" w:rsidR="00642603" w:rsidRPr="00642603" w:rsidRDefault="00642603" w:rsidP="00F41FFE">
            <w:pPr>
              <w:ind w:left="-71" w:right="-69" w:firstLine="0"/>
              <w:jc w:val="center"/>
              <w:rPr>
                <w:sz w:val="20"/>
                <w:szCs w:val="20"/>
              </w:rPr>
            </w:pPr>
            <w:r w:rsidRPr="00350A8F">
              <w:rPr>
                <w:sz w:val="20"/>
              </w:rPr>
              <w:t>2025</w:t>
            </w:r>
          </w:p>
        </w:tc>
      </w:tr>
      <w:tr w:rsidR="00350A8F" w:rsidRPr="00832F88" w14:paraId="21E587A6"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754D18F7" w14:textId="4D39C8FD" w:rsidR="00642603" w:rsidRPr="00F267A3" w:rsidRDefault="00F267A3" w:rsidP="00642603">
            <w:pPr>
              <w:autoSpaceDE/>
              <w:autoSpaceDN/>
              <w:spacing w:line="240" w:lineRule="auto"/>
              <w:ind w:firstLine="0"/>
              <w:jc w:val="center"/>
              <w:rPr>
                <w:color w:val="000000"/>
                <w:sz w:val="20"/>
                <w:szCs w:val="20"/>
                <w:lang w:bidi="ar-SA"/>
              </w:rPr>
            </w:pPr>
            <w:r w:rsidRPr="00F267A3">
              <w:rPr>
                <w:color w:val="000000"/>
                <w:sz w:val="20"/>
                <w:szCs w:val="20"/>
                <w:lang w:bidi="ar-SA"/>
              </w:rPr>
              <w:t>2</w:t>
            </w:r>
            <w:r w:rsidR="00F4025C" w:rsidRPr="00F267A3">
              <w:rPr>
                <w:color w:val="000000"/>
                <w:sz w:val="20"/>
                <w:szCs w:val="20"/>
                <w:lang w:bidi="ar-SA"/>
              </w:rPr>
              <w:t>.14</w:t>
            </w:r>
          </w:p>
        </w:tc>
        <w:tc>
          <w:tcPr>
            <w:tcW w:w="684" w:type="pct"/>
            <w:tcBorders>
              <w:top w:val="single" w:sz="4" w:space="0" w:color="auto"/>
              <w:left w:val="nil"/>
              <w:bottom w:val="single" w:sz="4" w:space="0" w:color="auto"/>
              <w:right w:val="single" w:sz="4" w:space="0" w:color="auto"/>
            </w:tcBorders>
            <w:shd w:val="clear" w:color="auto" w:fill="auto"/>
          </w:tcPr>
          <w:p w14:paraId="29C3AE4C" w14:textId="0ABD3D77" w:rsidR="00642603" w:rsidRPr="00F267A3" w:rsidRDefault="00642603" w:rsidP="00BB3F6B">
            <w:pPr>
              <w:autoSpaceDE/>
              <w:autoSpaceDN/>
              <w:spacing w:line="240" w:lineRule="auto"/>
              <w:ind w:firstLine="0"/>
              <w:jc w:val="left"/>
              <w:rPr>
                <w:sz w:val="20"/>
                <w:szCs w:val="20"/>
              </w:rPr>
            </w:pPr>
            <w:r w:rsidRPr="00F267A3">
              <w:rPr>
                <w:sz w:val="20"/>
                <w:szCs w:val="20"/>
              </w:rPr>
              <w:t>Реконструкция группы производственных насосов с применением частотного регулирования</w:t>
            </w:r>
          </w:p>
        </w:tc>
        <w:tc>
          <w:tcPr>
            <w:tcW w:w="678" w:type="pct"/>
            <w:tcBorders>
              <w:top w:val="single" w:sz="4" w:space="0" w:color="auto"/>
              <w:left w:val="nil"/>
              <w:bottom w:val="single" w:sz="4" w:space="0" w:color="auto"/>
              <w:right w:val="single" w:sz="4" w:space="0" w:color="auto"/>
            </w:tcBorders>
            <w:shd w:val="clear" w:color="auto" w:fill="auto"/>
          </w:tcPr>
          <w:p w14:paraId="5302691C" w14:textId="37A0D842" w:rsidR="00642603" w:rsidRPr="00F267A3" w:rsidRDefault="00642603" w:rsidP="00642603">
            <w:pPr>
              <w:autoSpaceDE/>
              <w:autoSpaceDN/>
              <w:spacing w:line="240" w:lineRule="auto"/>
              <w:ind w:firstLine="0"/>
              <w:jc w:val="left"/>
              <w:rPr>
                <w:sz w:val="20"/>
                <w:szCs w:val="20"/>
              </w:rPr>
            </w:pPr>
            <w:r w:rsidRPr="00F267A3">
              <w:rPr>
                <w:sz w:val="20"/>
                <w:szCs w:val="20"/>
              </w:rPr>
              <w:t xml:space="preserve">Увеличение срока эксплуатации. Повышение эффективности работы объектов теплоснабжения. Снижение затрат на собственные нужды </w:t>
            </w:r>
          </w:p>
        </w:tc>
        <w:tc>
          <w:tcPr>
            <w:tcW w:w="568" w:type="pct"/>
            <w:tcBorders>
              <w:top w:val="single" w:sz="4" w:space="0" w:color="auto"/>
              <w:left w:val="nil"/>
              <w:bottom w:val="single" w:sz="4" w:space="0" w:color="auto"/>
              <w:right w:val="single" w:sz="4" w:space="0" w:color="auto"/>
            </w:tcBorders>
            <w:shd w:val="clear" w:color="auto" w:fill="auto"/>
          </w:tcPr>
          <w:p w14:paraId="1E87264C" w14:textId="2685CD7C" w:rsidR="00642603" w:rsidRPr="00F267A3" w:rsidRDefault="00642603" w:rsidP="00D003F4">
            <w:pPr>
              <w:autoSpaceDE/>
              <w:autoSpaceDN/>
              <w:spacing w:line="240" w:lineRule="auto"/>
              <w:ind w:firstLine="0"/>
              <w:jc w:val="left"/>
              <w:rPr>
                <w:sz w:val="20"/>
                <w:szCs w:val="20"/>
              </w:rPr>
            </w:pPr>
            <w:r w:rsidRPr="00F267A3">
              <w:rPr>
                <w:sz w:val="20"/>
                <w:szCs w:val="20"/>
              </w:rPr>
              <w:t xml:space="preserve">УР, г. Глазов, </w:t>
            </w:r>
            <w:proofErr w:type="spellStart"/>
            <w:r w:rsidRPr="00F267A3">
              <w:rPr>
                <w:sz w:val="20"/>
                <w:szCs w:val="20"/>
              </w:rPr>
              <w:t>ул</w:t>
            </w:r>
            <w:proofErr w:type="spellEnd"/>
            <w:r w:rsidRPr="00F267A3">
              <w:rPr>
                <w:sz w:val="20"/>
                <w:szCs w:val="20"/>
              </w:rPr>
              <w:t xml:space="preserve"> Белова, 7; </w:t>
            </w:r>
            <w:proofErr w:type="spellStart"/>
            <w:r w:rsidRPr="00F267A3">
              <w:rPr>
                <w:sz w:val="20"/>
                <w:szCs w:val="20"/>
              </w:rPr>
              <w:t>пром</w:t>
            </w:r>
            <w:proofErr w:type="spellEnd"/>
            <w:r w:rsidRPr="00F267A3">
              <w:rPr>
                <w:sz w:val="20"/>
                <w:szCs w:val="20"/>
              </w:rPr>
              <w:t>. площадка, корпус 177, котлотурбинный цех</w:t>
            </w:r>
          </w:p>
        </w:tc>
        <w:tc>
          <w:tcPr>
            <w:tcW w:w="784" w:type="pct"/>
            <w:tcBorders>
              <w:top w:val="single" w:sz="4" w:space="0" w:color="auto"/>
              <w:left w:val="nil"/>
              <w:bottom w:val="single" w:sz="4" w:space="0" w:color="auto"/>
              <w:right w:val="single" w:sz="4" w:space="0" w:color="auto"/>
            </w:tcBorders>
            <w:shd w:val="clear" w:color="auto" w:fill="auto"/>
          </w:tcPr>
          <w:p w14:paraId="41D50441" w14:textId="19D926B3" w:rsidR="00642603" w:rsidRPr="00F267A3" w:rsidRDefault="00642603" w:rsidP="00642603">
            <w:pPr>
              <w:autoSpaceDE/>
              <w:autoSpaceDN/>
              <w:spacing w:line="240" w:lineRule="auto"/>
              <w:ind w:firstLine="0"/>
              <w:jc w:val="left"/>
              <w:rPr>
                <w:sz w:val="20"/>
                <w:szCs w:val="20"/>
              </w:rPr>
            </w:pPr>
            <w:r w:rsidRPr="00F267A3">
              <w:rPr>
                <w:sz w:val="20"/>
                <w:szCs w:val="20"/>
              </w:rPr>
              <w:t xml:space="preserve">производственный насос: </w:t>
            </w:r>
          </w:p>
        </w:tc>
        <w:tc>
          <w:tcPr>
            <w:tcW w:w="371" w:type="pct"/>
            <w:tcBorders>
              <w:top w:val="single" w:sz="4" w:space="0" w:color="auto"/>
              <w:left w:val="nil"/>
              <w:bottom w:val="single" w:sz="4" w:space="0" w:color="auto"/>
              <w:right w:val="single" w:sz="4" w:space="0" w:color="auto"/>
            </w:tcBorders>
            <w:shd w:val="clear" w:color="auto" w:fill="auto"/>
          </w:tcPr>
          <w:p w14:paraId="241118DE" w14:textId="3AAE6BE2" w:rsidR="00642603" w:rsidRPr="00F267A3" w:rsidRDefault="00642603" w:rsidP="00BB3F6B">
            <w:pPr>
              <w:autoSpaceDE/>
              <w:autoSpaceDN/>
              <w:spacing w:line="240" w:lineRule="auto"/>
              <w:ind w:firstLine="0"/>
              <w:jc w:val="center"/>
              <w:rPr>
                <w:sz w:val="20"/>
                <w:szCs w:val="20"/>
              </w:rPr>
            </w:pPr>
            <w:r w:rsidRPr="00F267A3">
              <w:rPr>
                <w:sz w:val="20"/>
                <w:szCs w:val="20"/>
              </w:rPr>
              <w:t>шт.</w:t>
            </w:r>
          </w:p>
        </w:tc>
        <w:tc>
          <w:tcPr>
            <w:tcW w:w="331" w:type="pct"/>
            <w:tcBorders>
              <w:top w:val="single" w:sz="4" w:space="0" w:color="auto"/>
              <w:left w:val="nil"/>
              <w:bottom w:val="single" w:sz="4" w:space="0" w:color="auto"/>
              <w:right w:val="single" w:sz="4" w:space="0" w:color="auto"/>
            </w:tcBorders>
            <w:shd w:val="clear" w:color="auto" w:fill="auto"/>
          </w:tcPr>
          <w:p w14:paraId="3EF3BBAA" w14:textId="506D822F" w:rsidR="00642603" w:rsidRPr="00F267A3" w:rsidRDefault="00642603" w:rsidP="00BB3F6B">
            <w:pPr>
              <w:autoSpaceDE/>
              <w:autoSpaceDN/>
              <w:spacing w:line="240" w:lineRule="auto"/>
              <w:ind w:firstLine="0"/>
              <w:jc w:val="center"/>
              <w:rPr>
                <w:sz w:val="20"/>
                <w:szCs w:val="20"/>
              </w:rPr>
            </w:pPr>
            <w:r w:rsidRPr="00F267A3">
              <w:rPr>
                <w:sz w:val="20"/>
                <w:szCs w:val="20"/>
              </w:rPr>
              <w:t>2</w:t>
            </w:r>
          </w:p>
        </w:tc>
        <w:tc>
          <w:tcPr>
            <w:tcW w:w="474" w:type="pct"/>
            <w:tcBorders>
              <w:top w:val="single" w:sz="4" w:space="0" w:color="auto"/>
              <w:left w:val="nil"/>
              <w:bottom w:val="single" w:sz="4" w:space="0" w:color="auto"/>
              <w:right w:val="single" w:sz="4" w:space="0" w:color="auto"/>
            </w:tcBorders>
            <w:shd w:val="clear" w:color="auto" w:fill="auto"/>
          </w:tcPr>
          <w:p w14:paraId="27733962" w14:textId="1428310D" w:rsidR="00642603" w:rsidRPr="00F267A3" w:rsidRDefault="00642603" w:rsidP="00BB3F6B">
            <w:pPr>
              <w:autoSpaceDE/>
              <w:autoSpaceDN/>
              <w:spacing w:line="240" w:lineRule="auto"/>
              <w:ind w:firstLine="0"/>
              <w:jc w:val="center"/>
              <w:rPr>
                <w:sz w:val="20"/>
                <w:szCs w:val="20"/>
              </w:rPr>
            </w:pPr>
            <w:r w:rsidRPr="00F267A3">
              <w:rPr>
                <w:sz w:val="20"/>
                <w:szCs w:val="20"/>
              </w:rPr>
              <w:t>2 с ЧРП</w:t>
            </w:r>
          </w:p>
        </w:tc>
        <w:tc>
          <w:tcPr>
            <w:tcW w:w="464" w:type="pct"/>
            <w:tcBorders>
              <w:top w:val="single" w:sz="4" w:space="0" w:color="auto"/>
              <w:left w:val="nil"/>
              <w:bottom w:val="single" w:sz="4" w:space="0" w:color="auto"/>
              <w:right w:val="single" w:sz="4" w:space="0" w:color="auto"/>
            </w:tcBorders>
            <w:shd w:val="clear" w:color="auto" w:fill="auto"/>
            <w:vAlign w:val="center"/>
          </w:tcPr>
          <w:p w14:paraId="0A6D292A" w14:textId="2F01A734" w:rsidR="00642603" w:rsidRPr="00F267A3" w:rsidRDefault="00642603" w:rsidP="00BB3F6B">
            <w:pPr>
              <w:autoSpaceDE/>
              <w:autoSpaceDN/>
              <w:spacing w:line="240" w:lineRule="auto"/>
              <w:ind w:firstLine="0"/>
              <w:jc w:val="center"/>
              <w:rPr>
                <w:sz w:val="20"/>
                <w:szCs w:val="20"/>
              </w:rPr>
            </w:pPr>
            <w:r w:rsidRPr="00F267A3">
              <w:rPr>
                <w:sz w:val="20"/>
                <w:szCs w:val="20"/>
              </w:rPr>
              <w:t>2022</w:t>
            </w:r>
          </w:p>
        </w:tc>
        <w:tc>
          <w:tcPr>
            <w:tcW w:w="464" w:type="pct"/>
            <w:tcBorders>
              <w:top w:val="single" w:sz="4" w:space="0" w:color="auto"/>
              <w:left w:val="nil"/>
              <w:bottom w:val="single" w:sz="4" w:space="0" w:color="auto"/>
              <w:right w:val="single" w:sz="4" w:space="0" w:color="auto"/>
            </w:tcBorders>
            <w:shd w:val="clear" w:color="auto" w:fill="auto"/>
            <w:vAlign w:val="center"/>
          </w:tcPr>
          <w:p w14:paraId="18D0EB74" w14:textId="64EE6962" w:rsidR="00642603" w:rsidRPr="00F267A3" w:rsidRDefault="00642603" w:rsidP="00F41FFE">
            <w:pPr>
              <w:ind w:left="-71" w:right="-69" w:firstLine="0"/>
              <w:jc w:val="center"/>
              <w:rPr>
                <w:sz w:val="20"/>
                <w:szCs w:val="20"/>
              </w:rPr>
            </w:pPr>
            <w:r w:rsidRPr="00F267A3">
              <w:rPr>
                <w:sz w:val="20"/>
                <w:szCs w:val="20"/>
              </w:rPr>
              <w:t>2023</w:t>
            </w:r>
          </w:p>
        </w:tc>
      </w:tr>
      <w:tr w:rsidR="00350A8F" w:rsidRPr="00832F88" w14:paraId="76EC881A"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462EF0F7" w14:textId="294DAE25" w:rsidR="00642603" w:rsidRPr="00F267A3" w:rsidRDefault="00F267A3" w:rsidP="00642603">
            <w:pPr>
              <w:autoSpaceDE/>
              <w:autoSpaceDN/>
              <w:spacing w:line="240" w:lineRule="auto"/>
              <w:ind w:firstLine="0"/>
              <w:jc w:val="center"/>
              <w:rPr>
                <w:color w:val="000000"/>
                <w:sz w:val="20"/>
                <w:szCs w:val="20"/>
                <w:lang w:bidi="ar-SA"/>
              </w:rPr>
            </w:pPr>
            <w:r w:rsidRPr="00F267A3">
              <w:rPr>
                <w:color w:val="000000"/>
                <w:sz w:val="20"/>
                <w:szCs w:val="20"/>
                <w:lang w:bidi="ar-SA"/>
              </w:rPr>
              <w:t>2.15</w:t>
            </w:r>
          </w:p>
        </w:tc>
        <w:tc>
          <w:tcPr>
            <w:tcW w:w="684" w:type="pct"/>
            <w:tcBorders>
              <w:top w:val="single" w:sz="4" w:space="0" w:color="auto"/>
              <w:left w:val="nil"/>
              <w:bottom w:val="single" w:sz="4" w:space="0" w:color="auto"/>
              <w:right w:val="single" w:sz="4" w:space="0" w:color="auto"/>
            </w:tcBorders>
            <w:shd w:val="clear" w:color="auto" w:fill="auto"/>
          </w:tcPr>
          <w:p w14:paraId="11DEFF09" w14:textId="241E773E" w:rsidR="00642603" w:rsidRPr="00F267A3" w:rsidRDefault="00642603" w:rsidP="00BB3F6B">
            <w:pPr>
              <w:autoSpaceDE/>
              <w:autoSpaceDN/>
              <w:spacing w:line="240" w:lineRule="auto"/>
              <w:ind w:firstLine="0"/>
              <w:jc w:val="left"/>
              <w:rPr>
                <w:sz w:val="20"/>
                <w:szCs w:val="20"/>
              </w:rPr>
            </w:pPr>
            <w:r w:rsidRPr="00F267A3">
              <w:rPr>
                <w:sz w:val="20"/>
                <w:szCs w:val="20"/>
              </w:rPr>
              <w:t>Реконструкция группы сетевых насосов с применением частотного регулирования</w:t>
            </w:r>
          </w:p>
        </w:tc>
        <w:tc>
          <w:tcPr>
            <w:tcW w:w="678" w:type="pct"/>
            <w:tcBorders>
              <w:top w:val="single" w:sz="4" w:space="0" w:color="auto"/>
              <w:left w:val="nil"/>
              <w:bottom w:val="single" w:sz="4" w:space="0" w:color="auto"/>
              <w:right w:val="single" w:sz="4" w:space="0" w:color="auto"/>
            </w:tcBorders>
            <w:shd w:val="clear" w:color="auto" w:fill="auto"/>
          </w:tcPr>
          <w:p w14:paraId="32EAC4CD" w14:textId="42C28CE7" w:rsidR="00642603" w:rsidRPr="00F267A3" w:rsidRDefault="00642603" w:rsidP="00642603">
            <w:pPr>
              <w:autoSpaceDE/>
              <w:autoSpaceDN/>
              <w:spacing w:line="240" w:lineRule="auto"/>
              <w:ind w:firstLine="0"/>
              <w:jc w:val="left"/>
              <w:rPr>
                <w:sz w:val="20"/>
                <w:szCs w:val="20"/>
              </w:rPr>
            </w:pPr>
            <w:r w:rsidRPr="00F267A3">
              <w:rPr>
                <w:sz w:val="20"/>
                <w:szCs w:val="20"/>
              </w:rPr>
              <w:t xml:space="preserve">Увеличение срока эксплуатации. Повышение эффективности работы объектов теплоснабжения. </w:t>
            </w:r>
            <w:r w:rsidRPr="00350A8F">
              <w:rPr>
                <w:sz w:val="20"/>
              </w:rPr>
              <w:t xml:space="preserve">Снижение затрат на собственные нужды </w:t>
            </w:r>
          </w:p>
        </w:tc>
        <w:tc>
          <w:tcPr>
            <w:tcW w:w="568" w:type="pct"/>
            <w:tcBorders>
              <w:top w:val="single" w:sz="4" w:space="0" w:color="auto"/>
              <w:left w:val="nil"/>
              <w:bottom w:val="single" w:sz="4" w:space="0" w:color="auto"/>
              <w:right w:val="single" w:sz="4" w:space="0" w:color="auto"/>
            </w:tcBorders>
            <w:shd w:val="clear" w:color="auto" w:fill="auto"/>
          </w:tcPr>
          <w:p w14:paraId="738CBFB7" w14:textId="1E0BD27A" w:rsidR="00642603" w:rsidRPr="00F267A3" w:rsidRDefault="00642603" w:rsidP="00D003F4">
            <w:pPr>
              <w:autoSpaceDE/>
              <w:autoSpaceDN/>
              <w:spacing w:line="240" w:lineRule="auto"/>
              <w:ind w:firstLine="0"/>
              <w:jc w:val="left"/>
              <w:rPr>
                <w:sz w:val="20"/>
                <w:szCs w:val="20"/>
              </w:rPr>
            </w:pPr>
            <w:r w:rsidRPr="00F267A3">
              <w:rPr>
                <w:sz w:val="20"/>
                <w:szCs w:val="20"/>
              </w:rPr>
              <w:t xml:space="preserve">УР, г. Глазов, </w:t>
            </w:r>
            <w:proofErr w:type="spellStart"/>
            <w:r w:rsidRPr="00F267A3">
              <w:rPr>
                <w:sz w:val="20"/>
                <w:szCs w:val="20"/>
              </w:rPr>
              <w:t>ул</w:t>
            </w:r>
            <w:proofErr w:type="spellEnd"/>
            <w:r w:rsidRPr="00F267A3">
              <w:rPr>
                <w:sz w:val="20"/>
                <w:szCs w:val="20"/>
              </w:rPr>
              <w:t xml:space="preserve"> Белова, 7; </w:t>
            </w:r>
            <w:proofErr w:type="spellStart"/>
            <w:r w:rsidRPr="00F267A3">
              <w:rPr>
                <w:sz w:val="20"/>
                <w:szCs w:val="20"/>
              </w:rPr>
              <w:t>пром</w:t>
            </w:r>
            <w:proofErr w:type="spellEnd"/>
            <w:r w:rsidRPr="00F267A3">
              <w:rPr>
                <w:sz w:val="20"/>
                <w:szCs w:val="20"/>
              </w:rPr>
              <w:t>. площадка, корпус 65Т, котлотурбинный цех</w:t>
            </w:r>
          </w:p>
        </w:tc>
        <w:tc>
          <w:tcPr>
            <w:tcW w:w="784" w:type="pct"/>
            <w:tcBorders>
              <w:top w:val="single" w:sz="4" w:space="0" w:color="auto"/>
              <w:left w:val="nil"/>
              <w:bottom w:val="single" w:sz="4" w:space="0" w:color="auto"/>
              <w:right w:val="single" w:sz="4" w:space="0" w:color="auto"/>
            </w:tcBorders>
            <w:shd w:val="clear" w:color="auto" w:fill="auto"/>
          </w:tcPr>
          <w:p w14:paraId="79A3C81D" w14:textId="469663FE" w:rsidR="00642603" w:rsidRPr="00F267A3" w:rsidRDefault="00642603" w:rsidP="00642603">
            <w:pPr>
              <w:autoSpaceDE/>
              <w:autoSpaceDN/>
              <w:spacing w:line="240" w:lineRule="auto"/>
              <w:ind w:firstLine="0"/>
              <w:jc w:val="left"/>
              <w:rPr>
                <w:sz w:val="20"/>
                <w:szCs w:val="20"/>
              </w:rPr>
            </w:pPr>
            <w:r w:rsidRPr="00F267A3">
              <w:rPr>
                <w:sz w:val="20"/>
                <w:szCs w:val="20"/>
              </w:rPr>
              <w:t xml:space="preserve">сетевой насос: </w:t>
            </w:r>
          </w:p>
        </w:tc>
        <w:tc>
          <w:tcPr>
            <w:tcW w:w="371" w:type="pct"/>
            <w:tcBorders>
              <w:top w:val="single" w:sz="4" w:space="0" w:color="auto"/>
              <w:left w:val="nil"/>
              <w:bottom w:val="single" w:sz="4" w:space="0" w:color="auto"/>
              <w:right w:val="single" w:sz="4" w:space="0" w:color="auto"/>
            </w:tcBorders>
            <w:shd w:val="clear" w:color="auto" w:fill="auto"/>
          </w:tcPr>
          <w:p w14:paraId="1B40EB4F" w14:textId="1286E0AA" w:rsidR="00642603" w:rsidRPr="00F267A3" w:rsidRDefault="00642603" w:rsidP="00BB3F6B">
            <w:pPr>
              <w:autoSpaceDE/>
              <w:autoSpaceDN/>
              <w:spacing w:line="240" w:lineRule="auto"/>
              <w:ind w:firstLine="0"/>
              <w:jc w:val="center"/>
              <w:rPr>
                <w:sz w:val="20"/>
                <w:szCs w:val="20"/>
              </w:rPr>
            </w:pPr>
            <w:r w:rsidRPr="00F267A3">
              <w:rPr>
                <w:sz w:val="20"/>
                <w:szCs w:val="20"/>
              </w:rPr>
              <w:t>шт.</w:t>
            </w:r>
          </w:p>
        </w:tc>
        <w:tc>
          <w:tcPr>
            <w:tcW w:w="331" w:type="pct"/>
            <w:tcBorders>
              <w:top w:val="single" w:sz="4" w:space="0" w:color="auto"/>
              <w:left w:val="nil"/>
              <w:bottom w:val="single" w:sz="4" w:space="0" w:color="auto"/>
              <w:right w:val="single" w:sz="4" w:space="0" w:color="auto"/>
            </w:tcBorders>
            <w:shd w:val="clear" w:color="auto" w:fill="auto"/>
          </w:tcPr>
          <w:p w14:paraId="24900965" w14:textId="5B65A7FB" w:rsidR="00642603" w:rsidRPr="00F267A3" w:rsidRDefault="00642603" w:rsidP="00BB3F6B">
            <w:pPr>
              <w:autoSpaceDE/>
              <w:autoSpaceDN/>
              <w:spacing w:line="240" w:lineRule="auto"/>
              <w:ind w:firstLine="0"/>
              <w:jc w:val="center"/>
              <w:rPr>
                <w:sz w:val="20"/>
                <w:szCs w:val="20"/>
              </w:rPr>
            </w:pPr>
            <w:r w:rsidRPr="00F267A3">
              <w:rPr>
                <w:sz w:val="20"/>
                <w:szCs w:val="20"/>
              </w:rPr>
              <w:t>1</w:t>
            </w:r>
          </w:p>
        </w:tc>
        <w:tc>
          <w:tcPr>
            <w:tcW w:w="474" w:type="pct"/>
            <w:tcBorders>
              <w:top w:val="single" w:sz="4" w:space="0" w:color="auto"/>
              <w:left w:val="nil"/>
              <w:bottom w:val="single" w:sz="4" w:space="0" w:color="auto"/>
              <w:right w:val="single" w:sz="4" w:space="0" w:color="auto"/>
            </w:tcBorders>
            <w:shd w:val="clear" w:color="auto" w:fill="auto"/>
          </w:tcPr>
          <w:p w14:paraId="44C53D69" w14:textId="65EA3A4C" w:rsidR="00642603" w:rsidRPr="00F267A3" w:rsidRDefault="00642603" w:rsidP="00BB3F6B">
            <w:pPr>
              <w:autoSpaceDE/>
              <w:autoSpaceDN/>
              <w:spacing w:line="240" w:lineRule="auto"/>
              <w:ind w:firstLine="0"/>
              <w:jc w:val="center"/>
              <w:rPr>
                <w:sz w:val="20"/>
                <w:szCs w:val="20"/>
              </w:rPr>
            </w:pPr>
            <w:r w:rsidRPr="00F267A3">
              <w:rPr>
                <w:sz w:val="20"/>
                <w:szCs w:val="20"/>
              </w:rPr>
              <w:t>1 с ЧРП</w:t>
            </w:r>
          </w:p>
        </w:tc>
        <w:tc>
          <w:tcPr>
            <w:tcW w:w="464" w:type="pct"/>
            <w:tcBorders>
              <w:top w:val="single" w:sz="4" w:space="0" w:color="auto"/>
              <w:left w:val="nil"/>
              <w:bottom w:val="single" w:sz="4" w:space="0" w:color="auto"/>
              <w:right w:val="single" w:sz="4" w:space="0" w:color="auto"/>
            </w:tcBorders>
            <w:shd w:val="clear" w:color="auto" w:fill="auto"/>
            <w:vAlign w:val="center"/>
          </w:tcPr>
          <w:p w14:paraId="5DD1B731" w14:textId="141DABCF" w:rsidR="00642603" w:rsidRPr="00F267A3" w:rsidRDefault="00642603" w:rsidP="00BB3F6B">
            <w:pPr>
              <w:autoSpaceDE/>
              <w:autoSpaceDN/>
              <w:spacing w:line="240" w:lineRule="auto"/>
              <w:ind w:firstLine="0"/>
              <w:jc w:val="center"/>
              <w:rPr>
                <w:sz w:val="20"/>
                <w:szCs w:val="20"/>
              </w:rPr>
            </w:pPr>
            <w:r w:rsidRPr="00F267A3">
              <w:rPr>
                <w:sz w:val="20"/>
                <w:szCs w:val="20"/>
              </w:rPr>
              <w:t>2022</w:t>
            </w:r>
          </w:p>
        </w:tc>
        <w:tc>
          <w:tcPr>
            <w:tcW w:w="464" w:type="pct"/>
            <w:tcBorders>
              <w:top w:val="single" w:sz="4" w:space="0" w:color="auto"/>
              <w:left w:val="nil"/>
              <w:bottom w:val="single" w:sz="4" w:space="0" w:color="auto"/>
              <w:right w:val="single" w:sz="4" w:space="0" w:color="auto"/>
            </w:tcBorders>
            <w:shd w:val="clear" w:color="auto" w:fill="auto"/>
            <w:vAlign w:val="center"/>
          </w:tcPr>
          <w:p w14:paraId="516DA8AB" w14:textId="5154F186" w:rsidR="00642603" w:rsidRPr="00F267A3" w:rsidRDefault="00642603" w:rsidP="00F41FFE">
            <w:pPr>
              <w:ind w:left="-71" w:right="-69" w:firstLine="0"/>
              <w:jc w:val="center"/>
              <w:rPr>
                <w:sz w:val="20"/>
                <w:szCs w:val="20"/>
              </w:rPr>
            </w:pPr>
            <w:r w:rsidRPr="00F267A3">
              <w:rPr>
                <w:sz w:val="20"/>
                <w:szCs w:val="20"/>
              </w:rPr>
              <w:t>2024</w:t>
            </w:r>
          </w:p>
        </w:tc>
      </w:tr>
      <w:tr w:rsidR="00350A8F" w:rsidRPr="00832F88" w14:paraId="50123A94"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506083DA" w14:textId="65CB67F3" w:rsidR="00642603" w:rsidRPr="0059055B" w:rsidRDefault="00F267A3" w:rsidP="00642603">
            <w:pPr>
              <w:autoSpaceDE/>
              <w:autoSpaceDN/>
              <w:spacing w:line="240" w:lineRule="auto"/>
              <w:ind w:firstLine="0"/>
              <w:jc w:val="center"/>
              <w:rPr>
                <w:color w:val="000000"/>
                <w:sz w:val="20"/>
                <w:szCs w:val="20"/>
                <w:lang w:bidi="ar-SA"/>
              </w:rPr>
            </w:pPr>
            <w:r w:rsidRPr="0059055B">
              <w:rPr>
                <w:color w:val="000000"/>
                <w:sz w:val="20"/>
                <w:szCs w:val="20"/>
                <w:lang w:bidi="ar-SA"/>
              </w:rPr>
              <w:t>2.16</w:t>
            </w:r>
          </w:p>
        </w:tc>
        <w:tc>
          <w:tcPr>
            <w:tcW w:w="684" w:type="pct"/>
            <w:tcBorders>
              <w:top w:val="single" w:sz="4" w:space="0" w:color="auto"/>
              <w:left w:val="nil"/>
              <w:bottom w:val="single" w:sz="4" w:space="0" w:color="auto"/>
              <w:right w:val="single" w:sz="4" w:space="0" w:color="auto"/>
            </w:tcBorders>
            <w:shd w:val="clear" w:color="auto" w:fill="auto"/>
          </w:tcPr>
          <w:p w14:paraId="21AF2FD1" w14:textId="475FB629" w:rsidR="00642603" w:rsidRPr="0059055B" w:rsidRDefault="00642603" w:rsidP="00BB3F6B">
            <w:pPr>
              <w:autoSpaceDE/>
              <w:autoSpaceDN/>
              <w:spacing w:line="240" w:lineRule="auto"/>
              <w:ind w:firstLine="0"/>
              <w:jc w:val="left"/>
              <w:rPr>
                <w:sz w:val="20"/>
                <w:szCs w:val="20"/>
              </w:rPr>
            </w:pPr>
            <w:r w:rsidRPr="0059055B">
              <w:rPr>
                <w:sz w:val="20"/>
                <w:szCs w:val="20"/>
              </w:rPr>
              <w:t>Реконструкция ТДО к/а №11-15 с применением ЧРП</w:t>
            </w:r>
          </w:p>
        </w:tc>
        <w:tc>
          <w:tcPr>
            <w:tcW w:w="678" w:type="pct"/>
            <w:tcBorders>
              <w:top w:val="single" w:sz="4" w:space="0" w:color="auto"/>
              <w:left w:val="nil"/>
              <w:bottom w:val="single" w:sz="4" w:space="0" w:color="auto"/>
              <w:right w:val="single" w:sz="4" w:space="0" w:color="auto"/>
            </w:tcBorders>
            <w:shd w:val="clear" w:color="auto" w:fill="auto"/>
          </w:tcPr>
          <w:p w14:paraId="58CA34CC" w14:textId="5A33130D" w:rsidR="00642603" w:rsidRPr="0059055B" w:rsidRDefault="00642603" w:rsidP="00363A6B">
            <w:pPr>
              <w:autoSpaceDE/>
              <w:autoSpaceDN/>
              <w:spacing w:line="240" w:lineRule="auto"/>
              <w:ind w:firstLine="0"/>
              <w:jc w:val="left"/>
              <w:rPr>
                <w:sz w:val="20"/>
                <w:szCs w:val="20"/>
              </w:rPr>
            </w:pPr>
            <w:r w:rsidRPr="0059055B">
              <w:rPr>
                <w:sz w:val="20"/>
                <w:szCs w:val="20"/>
              </w:rPr>
              <w:t xml:space="preserve">Увеличение срока эксплуатации. Повышение эффективности работы объектов </w:t>
            </w:r>
            <w:proofErr w:type="spellStart"/>
            <w:r w:rsidRPr="0059055B">
              <w:rPr>
                <w:sz w:val="20"/>
                <w:szCs w:val="20"/>
              </w:rPr>
              <w:t>теплоснабжения.Снижение</w:t>
            </w:r>
            <w:proofErr w:type="spellEnd"/>
            <w:r w:rsidRPr="0059055B">
              <w:rPr>
                <w:sz w:val="20"/>
                <w:szCs w:val="20"/>
              </w:rPr>
              <w:t xml:space="preserve"> затрат на собственные нужды </w:t>
            </w:r>
          </w:p>
        </w:tc>
        <w:tc>
          <w:tcPr>
            <w:tcW w:w="568" w:type="pct"/>
            <w:tcBorders>
              <w:top w:val="single" w:sz="4" w:space="0" w:color="auto"/>
              <w:left w:val="nil"/>
              <w:bottom w:val="single" w:sz="4" w:space="0" w:color="auto"/>
              <w:right w:val="single" w:sz="4" w:space="0" w:color="auto"/>
            </w:tcBorders>
            <w:shd w:val="clear" w:color="auto" w:fill="auto"/>
          </w:tcPr>
          <w:p w14:paraId="60586813" w14:textId="329CA4B3" w:rsidR="00642603" w:rsidRPr="0059055B" w:rsidRDefault="00642603" w:rsidP="00D003F4">
            <w:pPr>
              <w:autoSpaceDE/>
              <w:autoSpaceDN/>
              <w:spacing w:line="240" w:lineRule="auto"/>
              <w:ind w:firstLine="0"/>
              <w:jc w:val="left"/>
              <w:rPr>
                <w:sz w:val="20"/>
                <w:szCs w:val="20"/>
              </w:rPr>
            </w:pPr>
            <w:r w:rsidRPr="0059055B">
              <w:rPr>
                <w:sz w:val="20"/>
                <w:szCs w:val="20"/>
              </w:rPr>
              <w:t xml:space="preserve">УР, г. Глазов, </w:t>
            </w:r>
            <w:proofErr w:type="spellStart"/>
            <w:r w:rsidRPr="0059055B">
              <w:rPr>
                <w:sz w:val="20"/>
                <w:szCs w:val="20"/>
              </w:rPr>
              <w:t>ул</w:t>
            </w:r>
            <w:proofErr w:type="spellEnd"/>
            <w:r w:rsidRPr="0059055B">
              <w:rPr>
                <w:sz w:val="20"/>
                <w:szCs w:val="20"/>
              </w:rPr>
              <w:t xml:space="preserve"> Белова, 7; </w:t>
            </w:r>
            <w:proofErr w:type="spellStart"/>
            <w:r w:rsidRPr="0059055B">
              <w:rPr>
                <w:sz w:val="20"/>
                <w:szCs w:val="20"/>
              </w:rPr>
              <w:t>пром</w:t>
            </w:r>
            <w:proofErr w:type="spellEnd"/>
            <w:r w:rsidRPr="0059055B">
              <w:rPr>
                <w:sz w:val="20"/>
                <w:szCs w:val="20"/>
              </w:rPr>
              <w:t>. площадка, корпус 1Т, котлотурбинный цех</w:t>
            </w:r>
          </w:p>
        </w:tc>
        <w:tc>
          <w:tcPr>
            <w:tcW w:w="784" w:type="pct"/>
            <w:tcBorders>
              <w:top w:val="single" w:sz="4" w:space="0" w:color="auto"/>
              <w:left w:val="nil"/>
              <w:bottom w:val="single" w:sz="4" w:space="0" w:color="auto"/>
              <w:right w:val="single" w:sz="4" w:space="0" w:color="auto"/>
            </w:tcBorders>
            <w:shd w:val="clear" w:color="auto" w:fill="auto"/>
          </w:tcPr>
          <w:p w14:paraId="3A9D854F" w14:textId="66CA6D43" w:rsidR="00642603" w:rsidRPr="0059055B" w:rsidRDefault="00642603" w:rsidP="00363A6B">
            <w:pPr>
              <w:autoSpaceDE/>
              <w:autoSpaceDN/>
              <w:spacing w:line="240" w:lineRule="auto"/>
              <w:ind w:firstLine="0"/>
              <w:jc w:val="left"/>
              <w:rPr>
                <w:sz w:val="20"/>
                <w:szCs w:val="20"/>
              </w:rPr>
            </w:pPr>
            <w:r w:rsidRPr="0059055B">
              <w:rPr>
                <w:sz w:val="20"/>
                <w:szCs w:val="20"/>
              </w:rPr>
              <w:t xml:space="preserve">к/а 11-15: </w:t>
            </w:r>
          </w:p>
        </w:tc>
        <w:tc>
          <w:tcPr>
            <w:tcW w:w="371" w:type="pct"/>
            <w:tcBorders>
              <w:top w:val="single" w:sz="4" w:space="0" w:color="auto"/>
              <w:left w:val="nil"/>
              <w:bottom w:val="single" w:sz="4" w:space="0" w:color="auto"/>
              <w:right w:val="single" w:sz="4" w:space="0" w:color="auto"/>
            </w:tcBorders>
            <w:shd w:val="clear" w:color="auto" w:fill="auto"/>
          </w:tcPr>
          <w:p w14:paraId="480FEA76" w14:textId="3DDC176A" w:rsidR="00642603" w:rsidRPr="0059055B" w:rsidRDefault="00642603" w:rsidP="00BB3F6B">
            <w:pPr>
              <w:autoSpaceDE/>
              <w:autoSpaceDN/>
              <w:spacing w:line="240" w:lineRule="auto"/>
              <w:ind w:firstLine="0"/>
              <w:jc w:val="center"/>
              <w:rPr>
                <w:sz w:val="20"/>
                <w:szCs w:val="20"/>
              </w:rPr>
            </w:pPr>
            <w:r w:rsidRPr="0059055B">
              <w:rPr>
                <w:sz w:val="20"/>
                <w:szCs w:val="20"/>
              </w:rPr>
              <w:t>шт.</w:t>
            </w:r>
          </w:p>
        </w:tc>
        <w:tc>
          <w:tcPr>
            <w:tcW w:w="331" w:type="pct"/>
            <w:tcBorders>
              <w:top w:val="single" w:sz="4" w:space="0" w:color="auto"/>
              <w:left w:val="nil"/>
              <w:bottom w:val="single" w:sz="4" w:space="0" w:color="auto"/>
              <w:right w:val="single" w:sz="4" w:space="0" w:color="auto"/>
            </w:tcBorders>
            <w:shd w:val="clear" w:color="auto" w:fill="auto"/>
          </w:tcPr>
          <w:p w14:paraId="25A284A4" w14:textId="6F9A8A3E" w:rsidR="00642603" w:rsidRPr="0059055B" w:rsidRDefault="00642603" w:rsidP="00BB3F6B">
            <w:pPr>
              <w:autoSpaceDE/>
              <w:autoSpaceDN/>
              <w:spacing w:line="240" w:lineRule="auto"/>
              <w:ind w:firstLine="0"/>
              <w:jc w:val="center"/>
              <w:rPr>
                <w:sz w:val="20"/>
                <w:szCs w:val="20"/>
              </w:rPr>
            </w:pPr>
            <w:r w:rsidRPr="0059055B">
              <w:rPr>
                <w:sz w:val="20"/>
                <w:szCs w:val="20"/>
              </w:rPr>
              <w:t>5</w:t>
            </w:r>
          </w:p>
        </w:tc>
        <w:tc>
          <w:tcPr>
            <w:tcW w:w="474" w:type="pct"/>
            <w:tcBorders>
              <w:top w:val="single" w:sz="4" w:space="0" w:color="auto"/>
              <w:left w:val="nil"/>
              <w:bottom w:val="single" w:sz="4" w:space="0" w:color="auto"/>
              <w:right w:val="single" w:sz="4" w:space="0" w:color="auto"/>
            </w:tcBorders>
            <w:shd w:val="clear" w:color="auto" w:fill="auto"/>
          </w:tcPr>
          <w:p w14:paraId="66C73DE6" w14:textId="7F11542B" w:rsidR="00642603" w:rsidRPr="0059055B" w:rsidRDefault="00642603" w:rsidP="00BB3F6B">
            <w:pPr>
              <w:autoSpaceDE/>
              <w:autoSpaceDN/>
              <w:spacing w:line="240" w:lineRule="auto"/>
              <w:ind w:firstLine="0"/>
              <w:jc w:val="center"/>
              <w:rPr>
                <w:sz w:val="20"/>
                <w:szCs w:val="20"/>
              </w:rPr>
            </w:pPr>
            <w:r w:rsidRPr="0059055B">
              <w:rPr>
                <w:sz w:val="20"/>
                <w:szCs w:val="20"/>
              </w:rPr>
              <w:t>5 с ЧРП ТДО</w:t>
            </w:r>
          </w:p>
        </w:tc>
        <w:tc>
          <w:tcPr>
            <w:tcW w:w="464" w:type="pct"/>
            <w:tcBorders>
              <w:top w:val="single" w:sz="4" w:space="0" w:color="auto"/>
              <w:left w:val="nil"/>
              <w:bottom w:val="single" w:sz="4" w:space="0" w:color="auto"/>
              <w:right w:val="single" w:sz="4" w:space="0" w:color="auto"/>
            </w:tcBorders>
            <w:shd w:val="clear" w:color="auto" w:fill="auto"/>
            <w:vAlign w:val="center"/>
          </w:tcPr>
          <w:p w14:paraId="049E94D9" w14:textId="3939754D" w:rsidR="00642603" w:rsidRPr="0059055B" w:rsidRDefault="00642603" w:rsidP="00BB3F6B">
            <w:pPr>
              <w:autoSpaceDE/>
              <w:autoSpaceDN/>
              <w:spacing w:line="240" w:lineRule="auto"/>
              <w:ind w:firstLine="0"/>
              <w:jc w:val="center"/>
              <w:rPr>
                <w:sz w:val="20"/>
                <w:szCs w:val="20"/>
              </w:rPr>
            </w:pPr>
            <w:r w:rsidRPr="0059055B">
              <w:rPr>
                <w:sz w:val="20"/>
                <w:szCs w:val="20"/>
              </w:rPr>
              <w:t>2022</w:t>
            </w:r>
          </w:p>
        </w:tc>
        <w:tc>
          <w:tcPr>
            <w:tcW w:w="464" w:type="pct"/>
            <w:tcBorders>
              <w:top w:val="single" w:sz="4" w:space="0" w:color="auto"/>
              <w:left w:val="nil"/>
              <w:bottom w:val="single" w:sz="4" w:space="0" w:color="auto"/>
              <w:right w:val="single" w:sz="4" w:space="0" w:color="auto"/>
            </w:tcBorders>
            <w:shd w:val="clear" w:color="auto" w:fill="auto"/>
            <w:vAlign w:val="center"/>
          </w:tcPr>
          <w:p w14:paraId="52C0F8B6" w14:textId="4DE527B5" w:rsidR="00642603" w:rsidRPr="0059055B" w:rsidRDefault="00642603" w:rsidP="00F41FFE">
            <w:pPr>
              <w:ind w:left="-71" w:right="-69" w:firstLine="0"/>
              <w:jc w:val="center"/>
              <w:rPr>
                <w:sz w:val="20"/>
                <w:szCs w:val="20"/>
              </w:rPr>
            </w:pPr>
            <w:r w:rsidRPr="0059055B">
              <w:rPr>
                <w:sz w:val="20"/>
                <w:szCs w:val="20"/>
              </w:rPr>
              <w:t>2025</w:t>
            </w:r>
          </w:p>
        </w:tc>
      </w:tr>
      <w:tr w:rsidR="00350A8F" w:rsidRPr="00832F88" w14:paraId="747B09B1"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76AA0BDD" w14:textId="16B66CE1" w:rsidR="00363A6B" w:rsidRPr="0059055B" w:rsidRDefault="00F267A3" w:rsidP="00642603">
            <w:pPr>
              <w:autoSpaceDE/>
              <w:autoSpaceDN/>
              <w:spacing w:line="240" w:lineRule="auto"/>
              <w:ind w:firstLine="0"/>
              <w:jc w:val="center"/>
              <w:rPr>
                <w:color w:val="000000"/>
                <w:sz w:val="20"/>
                <w:szCs w:val="20"/>
                <w:lang w:bidi="ar-SA"/>
              </w:rPr>
            </w:pPr>
            <w:r w:rsidRPr="0059055B">
              <w:rPr>
                <w:color w:val="000000"/>
                <w:sz w:val="20"/>
                <w:szCs w:val="20"/>
                <w:lang w:bidi="ar-SA"/>
              </w:rPr>
              <w:t>2.17</w:t>
            </w:r>
          </w:p>
        </w:tc>
        <w:tc>
          <w:tcPr>
            <w:tcW w:w="684" w:type="pct"/>
            <w:tcBorders>
              <w:top w:val="single" w:sz="4" w:space="0" w:color="auto"/>
              <w:left w:val="nil"/>
              <w:bottom w:val="single" w:sz="4" w:space="0" w:color="auto"/>
              <w:right w:val="single" w:sz="4" w:space="0" w:color="auto"/>
            </w:tcBorders>
            <w:shd w:val="clear" w:color="auto" w:fill="auto"/>
          </w:tcPr>
          <w:p w14:paraId="74961697" w14:textId="6F7BAD0E" w:rsidR="00363A6B" w:rsidRPr="0059055B" w:rsidRDefault="00363A6B" w:rsidP="00BB3F6B">
            <w:pPr>
              <w:autoSpaceDE/>
              <w:autoSpaceDN/>
              <w:spacing w:line="240" w:lineRule="auto"/>
              <w:ind w:firstLine="0"/>
              <w:jc w:val="left"/>
              <w:rPr>
                <w:sz w:val="20"/>
                <w:szCs w:val="20"/>
              </w:rPr>
            </w:pPr>
            <w:r w:rsidRPr="00350A8F">
              <w:rPr>
                <w:sz w:val="20"/>
              </w:rPr>
              <w:t xml:space="preserve">Реконструкция </w:t>
            </w:r>
            <w:r w:rsidRPr="0059055B">
              <w:rPr>
                <w:sz w:val="20"/>
                <w:szCs w:val="20"/>
              </w:rPr>
              <w:t>схем электроснабжения собственных нужд</w:t>
            </w:r>
          </w:p>
        </w:tc>
        <w:tc>
          <w:tcPr>
            <w:tcW w:w="678" w:type="pct"/>
            <w:tcBorders>
              <w:top w:val="single" w:sz="4" w:space="0" w:color="auto"/>
              <w:left w:val="nil"/>
              <w:bottom w:val="single" w:sz="4" w:space="0" w:color="auto"/>
              <w:right w:val="single" w:sz="4" w:space="0" w:color="auto"/>
            </w:tcBorders>
            <w:shd w:val="clear" w:color="auto" w:fill="auto"/>
          </w:tcPr>
          <w:p w14:paraId="3CEDA20E" w14:textId="76AAF090" w:rsidR="00363A6B" w:rsidRPr="0059055B" w:rsidRDefault="00363A6B" w:rsidP="00363A6B">
            <w:pPr>
              <w:autoSpaceDE/>
              <w:autoSpaceDN/>
              <w:spacing w:line="240" w:lineRule="auto"/>
              <w:ind w:firstLine="0"/>
              <w:jc w:val="left"/>
              <w:rPr>
                <w:sz w:val="20"/>
                <w:szCs w:val="20"/>
              </w:rPr>
            </w:pPr>
            <w:r w:rsidRPr="00350A8F">
              <w:rPr>
                <w:sz w:val="20"/>
              </w:rPr>
              <w:t xml:space="preserve">Повышение эффективности работы объектов теплоснабжения. Снижение затрат на собственные нужды </w:t>
            </w:r>
          </w:p>
        </w:tc>
        <w:tc>
          <w:tcPr>
            <w:tcW w:w="568" w:type="pct"/>
            <w:tcBorders>
              <w:top w:val="single" w:sz="4" w:space="0" w:color="auto"/>
              <w:left w:val="nil"/>
              <w:bottom w:val="single" w:sz="4" w:space="0" w:color="auto"/>
              <w:right w:val="single" w:sz="4" w:space="0" w:color="auto"/>
            </w:tcBorders>
            <w:shd w:val="clear" w:color="auto" w:fill="auto"/>
          </w:tcPr>
          <w:p w14:paraId="036ECF07" w14:textId="16DBB588" w:rsidR="00363A6B" w:rsidRPr="0059055B" w:rsidRDefault="00363A6B" w:rsidP="00D003F4">
            <w:pPr>
              <w:autoSpaceDE/>
              <w:autoSpaceDN/>
              <w:spacing w:line="240" w:lineRule="auto"/>
              <w:ind w:firstLine="0"/>
              <w:jc w:val="left"/>
              <w:rPr>
                <w:sz w:val="20"/>
                <w:szCs w:val="20"/>
              </w:rPr>
            </w:pPr>
            <w:r w:rsidRPr="00350A8F">
              <w:rPr>
                <w:sz w:val="20"/>
              </w:rPr>
              <w:t xml:space="preserve">УР, г. Глазов, </w:t>
            </w:r>
            <w:proofErr w:type="spellStart"/>
            <w:proofErr w:type="gramStart"/>
            <w:r w:rsidRPr="00350A8F">
              <w:rPr>
                <w:sz w:val="20"/>
              </w:rPr>
              <w:t>ул</w:t>
            </w:r>
            <w:proofErr w:type="spellEnd"/>
            <w:proofErr w:type="gramEnd"/>
            <w:r w:rsidRPr="00350A8F">
              <w:rPr>
                <w:sz w:val="20"/>
              </w:rPr>
              <w:t xml:space="preserve"> Белова, 7; </w:t>
            </w:r>
            <w:proofErr w:type="spellStart"/>
            <w:r w:rsidRPr="00350A8F">
              <w:rPr>
                <w:sz w:val="20"/>
              </w:rPr>
              <w:t>пром</w:t>
            </w:r>
            <w:proofErr w:type="spellEnd"/>
            <w:r w:rsidRPr="00350A8F">
              <w:rPr>
                <w:sz w:val="20"/>
              </w:rPr>
              <w:t xml:space="preserve">. площадка, корпус </w:t>
            </w:r>
            <w:r w:rsidRPr="0059055B">
              <w:rPr>
                <w:sz w:val="20"/>
                <w:szCs w:val="20"/>
              </w:rPr>
              <w:t>1Т,электрический</w:t>
            </w:r>
            <w:r w:rsidRPr="00350A8F">
              <w:rPr>
                <w:sz w:val="20"/>
              </w:rPr>
              <w:t xml:space="preserve"> цех</w:t>
            </w:r>
          </w:p>
        </w:tc>
        <w:tc>
          <w:tcPr>
            <w:tcW w:w="784" w:type="pct"/>
            <w:tcBorders>
              <w:top w:val="single" w:sz="4" w:space="0" w:color="auto"/>
              <w:left w:val="nil"/>
              <w:bottom w:val="single" w:sz="4" w:space="0" w:color="auto"/>
              <w:right w:val="single" w:sz="4" w:space="0" w:color="auto"/>
            </w:tcBorders>
            <w:shd w:val="clear" w:color="auto" w:fill="auto"/>
          </w:tcPr>
          <w:p w14:paraId="4D08EE26" w14:textId="05CFE792" w:rsidR="00363A6B" w:rsidRPr="0059055B" w:rsidRDefault="00363A6B" w:rsidP="00363A6B">
            <w:pPr>
              <w:autoSpaceDE/>
              <w:autoSpaceDN/>
              <w:spacing w:line="240" w:lineRule="auto"/>
              <w:ind w:firstLine="0"/>
              <w:jc w:val="left"/>
              <w:rPr>
                <w:sz w:val="20"/>
                <w:szCs w:val="20"/>
              </w:rPr>
            </w:pPr>
            <w:r w:rsidRPr="0059055B">
              <w:rPr>
                <w:sz w:val="20"/>
                <w:szCs w:val="20"/>
              </w:rPr>
              <w:t xml:space="preserve">распределительные устройства; </w:t>
            </w:r>
          </w:p>
        </w:tc>
        <w:tc>
          <w:tcPr>
            <w:tcW w:w="371" w:type="pct"/>
            <w:tcBorders>
              <w:top w:val="single" w:sz="4" w:space="0" w:color="auto"/>
              <w:left w:val="nil"/>
              <w:bottom w:val="single" w:sz="4" w:space="0" w:color="auto"/>
              <w:right w:val="single" w:sz="4" w:space="0" w:color="auto"/>
            </w:tcBorders>
            <w:shd w:val="clear" w:color="auto" w:fill="auto"/>
          </w:tcPr>
          <w:p w14:paraId="6AA500E4" w14:textId="0ABDA5FB" w:rsidR="00363A6B" w:rsidRPr="0059055B" w:rsidRDefault="00363A6B" w:rsidP="00BB3F6B">
            <w:pPr>
              <w:autoSpaceDE/>
              <w:autoSpaceDN/>
              <w:spacing w:line="240" w:lineRule="auto"/>
              <w:ind w:firstLine="0"/>
              <w:jc w:val="center"/>
              <w:rPr>
                <w:sz w:val="20"/>
                <w:szCs w:val="20"/>
              </w:rPr>
            </w:pPr>
            <w:r w:rsidRPr="00350A8F">
              <w:rPr>
                <w:sz w:val="20"/>
              </w:rPr>
              <w:t>шт.</w:t>
            </w:r>
          </w:p>
        </w:tc>
        <w:tc>
          <w:tcPr>
            <w:tcW w:w="331" w:type="pct"/>
            <w:tcBorders>
              <w:top w:val="single" w:sz="4" w:space="0" w:color="auto"/>
              <w:left w:val="nil"/>
              <w:bottom w:val="single" w:sz="4" w:space="0" w:color="auto"/>
              <w:right w:val="single" w:sz="4" w:space="0" w:color="auto"/>
            </w:tcBorders>
            <w:shd w:val="clear" w:color="auto" w:fill="auto"/>
          </w:tcPr>
          <w:p w14:paraId="572029E8" w14:textId="13F37241" w:rsidR="00363A6B" w:rsidRPr="0059055B" w:rsidRDefault="00363A6B" w:rsidP="00BB3F6B">
            <w:pPr>
              <w:autoSpaceDE/>
              <w:autoSpaceDN/>
              <w:spacing w:line="240" w:lineRule="auto"/>
              <w:ind w:firstLine="0"/>
              <w:jc w:val="center"/>
              <w:rPr>
                <w:sz w:val="20"/>
                <w:szCs w:val="20"/>
              </w:rPr>
            </w:pPr>
            <w:r w:rsidRPr="0059055B">
              <w:rPr>
                <w:sz w:val="20"/>
                <w:szCs w:val="20"/>
              </w:rPr>
              <w:t>10</w:t>
            </w:r>
          </w:p>
        </w:tc>
        <w:tc>
          <w:tcPr>
            <w:tcW w:w="474" w:type="pct"/>
            <w:tcBorders>
              <w:top w:val="single" w:sz="4" w:space="0" w:color="auto"/>
              <w:left w:val="nil"/>
              <w:bottom w:val="single" w:sz="4" w:space="0" w:color="auto"/>
              <w:right w:val="single" w:sz="4" w:space="0" w:color="auto"/>
            </w:tcBorders>
            <w:shd w:val="clear" w:color="auto" w:fill="auto"/>
          </w:tcPr>
          <w:p w14:paraId="07F48586" w14:textId="7D72F383" w:rsidR="00363A6B" w:rsidRPr="0059055B" w:rsidRDefault="00363A6B" w:rsidP="00BB3F6B">
            <w:pPr>
              <w:autoSpaceDE/>
              <w:autoSpaceDN/>
              <w:spacing w:line="240" w:lineRule="auto"/>
              <w:ind w:firstLine="0"/>
              <w:jc w:val="center"/>
              <w:rPr>
                <w:sz w:val="20"/>
                <w:szCs w:val="20"/>
              </w:rPr>
            </w:pPr>
            <w:r w:rsidRPr="0059055B">
              <w:rPr>
                <w:sz w:val="20"/>
                <w:szCs w:val="20"/>
              </w:rPr>
              <w:t>6</w:t>
            </w:r>
          </w:p>
        </w:tc>
        <w:tc>
          <w:tcPr>
            <w:tcW w:w="464" w:type="pct"/>
            <w:tcBorders>
              <w:top w:val="single" w:sz="4" w:space="0" w:color="auto"/>
              <w:left w:val="nil"/>
              <w:bottom w:val="single" w:sz="4" w:space="0" w:color="auto"/>
              <w:right w:val="single" w:sz="4" w:space="0" w:color="auto"/>
            </w:tcBorders>
            <w:shd w:val="clear" w:color="auto" w:fill="auto"/>
          </w:tcPr>
          <w:p w14:paraId="4AB309CB" w14:textId="67714CE9" w:rsidR="00363A6B" w:rsidRPr="0059055B" w:rsidRDefault="00363A6B" w:rsidP="00BB3F6B">
            <w:pPr>
              <w:autoSpaceDE/>
              <w:autoSpaceDN/>
              <w:spacing w:line="240" w:lineRule="auto"/>
              <w:ind w:firstLine="0"/>
              <w:jc w:val="center"/>
              <w:rPr>
                <w:sz w:val="20"/>
                <w:szCs w:val="20"/>
              </w:rPr>
            </w:pPr>
            <w:r w:rsidRPr="00350A8F">
              <w:rPr>
                <w:sz w:val="20"/>
              </w:rPr>
              <w:t>2022</w:t>
            </w:r>
          </w:p>
        </w:tc>
        <w:tc>
          <w:tcPr>
            <w:tcW w:w="464" w:type="pct"/>
            <w:tcBorders>
              <w:top w:val="single" w:sz="4" w:space="0" w:color="auto"/>
              <w:left w:val="nil"/>
              <w:bottom w:val="single" w:sz="4" w:space="0" w:color="auto"/>
              <w:right w:val="single" w:sz="4" w:space="0" w:color="auto"/>
            </w:tcBorders>
            <w:shd w:val="clear" w:color="auto" w:fill="auto"/>
          </w:tcPr>
          <w:p w14:paraId="518B9FB7" w14:textId="00A08714" w:rsidR="00363A6B" w:rsidRPr="0059055B" w:rsidRDefault="00363A6B" w:rsidP="00F41FFE">
            <w:pPr>
              <w:ind w:left="-71" w:right="-69" w:firstLine="0"/>
              <w:jc w:val="center"/>
              <w:rPr>
                <w:sz w:val="20"/>
                <w:szCs w:val="20"/>
              </w:rPr>
            </w:pPr>
            <w:r w:rsidRPr="00350A8F">
              <w:rPr>
                <w:sz w:val="20"/>
              </w:rPr>
              <w:t>2023</w:t>
            </w:r>
          </w:p>
        </w:tc>
      </w:tr>
      <w:tr w:rsidR="00350A8F" w:rsidRPr="00832F88" w14:paraId="6398CB26"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228A4B29" w14:textId="3DF4E8DE" w:rsidR="00363A6B" w:rsidRPr="0059055B" w:rsidRDefault="00F267A3" w:rsidP="00642603">
            <w:pPr>
              <w:autoSpaceDE/>
              <w:autoSpaceDN/>
              <w:spacing w:line="240" w:lineRule="auto"/>
              <w:ind w:firstLine="0"/>
              <w:jc w:val="center"/>
              <w:rPr>
                <w:color w:val="000000"/>
                <w:sz w:val="20"/>
                <w:szCs w:val="20"/>
                <w:lang w:bidi="ar-SA"/>
              </w:rPr>
            </w:pPr>
            <w:r w:rsidRPr="0059055B">
              <w:rPr>
                <w:color w:val="000000"/>
                <w:sz w:val="20"/>
                <w:szCs w:val="20"/>
                <w:lang w:bidi="ar-SA"/>
              </w:rPr>
              <w:lastRenderedPageBreak/>
              <w:t>2.18</w:t>
            </w:r>
          </w:p>
        </w:tc>
        <w:tc>
          <w:tcPr>
            <w:tcW w:w="684" w:type="pct"/>
            <w:tcBorders>
              <w:top w:val="single" w:sz="4" w:space="0" w:color="auto"/>
              <w:left w:val="nil"/>
              <w:bottom w:val="single" w:sz="4" w:space="0" w:color="auto"/>
              <w:right w:val="single" w:sz="4" w:space="0" w:color="auto"/>
            </w:tcBorders>
            <w:shd w:val="clear" w:color="auto" w:fill="auto"/>
          </w:tcPr>
          <w:p w14:paraId="2E721859" w14:textId="5FB89D26" w:rsidR="00363A6B" w:rsidRPr="00350A8F" w:rsidRDefault="00363A6B" w:rsidP="00BB3F6B">
            <w:pPr>
              <w:autoSpaceDE/>
              <w:autoSpaceDN/>
              <w:spacing w:line="240" w:lineRule="auto"/>
              <w:ind w:firstLine="0"/>
              <w:jc w:val="left"/>
              <w:rPr>
                <w:sz w:val="18"/>
              </w:rPr>
            </w:pPr>
            <w:r w:rsidRPr="00350A8F">
              <w:rPr>
                <w:sz w:val="18"/>
              </w:rPr>
              <w:t xml:space="preserve">Реконструкция </w:t>
            </w:r>
            <w:r w:rsidRPr="0059055B">
              <w:rPr>
                <w:sz w:val="18"/>
                <w:szCs w:val="18"/>
              </w:rPr>
              <w:t>прямого и обратного трубопровода от ТК-214 до узла «Е</w:t>
            </w:r>
            <w:proofErr w:type="gramStart"/>
            <w:r w:rsidRPr="0059055B">
              <w:rPr>
                <w:sz w:val="18"/>
                <w:szCs w:val="18"/>
              </w:rPr>
              <w:t>»-</w:t>
            </w:r>
            <w:proofErr w:type="gramEnd"/>
            <w:r w:rsidRPr="0059055B">
              <w:rPr>
                <w:sz w:val="18"/>
                <w:szCs w:val="18"/>
              </w:rPr>
              <w:t>Ду250мм</w:t>
            </w:r>
          </w:p>
        </w:tc>
        <w:tc>
          <w:tcPr>
            <w:tcW w:w="678" w:type="pct"/>
            <w:tcBorders>
              <w:top w:val="single" w:sz="4" w:space="0" w:color="auto"/>
              <w:left w:val="nil"/>
              <w:bottom w:val="single" w:sz="4" w:space="0" w:color="auto"/>
              <w:right w:val="single" w:sz="4" w:space="0" w:color="auto"/>
            </w:tcBorders>
            <w:shd w:val="clear" w:color="auto" w:fill="auto"/>
          </w:tcPr>
          <w:p w14:paraId="6A1CC780" w14:textId="4C70E0CC" w:rsidR="00363A6B" w:rsidRPr="00350A8F" w:rsidRDefault="00363A6B" w:rsidP="00363A6B">
            <w:pPr>
              <w:autoSpaceDE/>
              <w:autoSpaceDN/>
              <w:spacing w:line="240" w:lineRule="auto"/>
              <w:ind w:firstLine="0"/>
              <w:jc w:val="left"/>
              <w:rPr>
                <w:sz w:val="20"/>
              </w:rPr>
            </w:pPr>
            <w:r w:rsidRPr="00350A8F">
              <w:rPr>
                <w:sz w:val="20"/>
              </w:rPr>
              <w:t xml:space="preserve">Увеличение </w:t>
            </w:r>
            <w:r w:rsidRPr="0059055B">
              <w:rPr>
                <w:sz w:val="20"/>
                <w:szCs w:val="20"/>
              </w:rPr>
              <w:t>надежности</w:t>
            </w:r>
            <w:r w:rsidRPr="00350A8F">
              <w:rPr>
                <w:sz w:val="20"/>
              </w:rPr>
              <w:t xml:space="preserve"> теплоснабжения</w:t>
            </w:r>
            <w:r w:rsidRPr="0059055B">
              <w:rPr>
                <w:sz w:val="20"/>
                <w:szCs w:val="20"/>
              </w:rPr>
              <w:t xml:space="preserve"> и сокращения потерь</w:t>
            </w:r>
          </w:p>
        </w:tc>
        <w:tc>
          <w:tcPr>
            <w:tcW w:w="568" w:type="pct"/>
            <w:tcBorders>
              <w:top w:val="single" w:sz="4" w:space="0" w:color="auto"/>
              <w:left w:val="nil"/>
              <w:bottom w:val="single" w:sz="4" w:space="0" w:color="auto"/>
              <w:right w:val="single" w:sz="4" w:space="0" w:color="auto"/>
            </w:tcBorders>
            <w:shd w:val="clear" w:color="auto" w:fill="auto"/>
          </w:tcPr>
          <w:p w14:paraId="6D1E6A0A" w14:textId="216CCFD9" w:rsidR="00363A6B" w:rsidRPr="00350A8F" w:rsidRDefault="00363A6B" w:rsidP="00D003F4">
            <w:pPr>
              <w:autoSpaceDE/>
              <w:autoSpaceDN/>
              <w:spacing w:line="240" w:lineRule="auto"/>
              <w:ind w:firstLine="0"/>
              <w:jc w:val="left"/>
              <w:rPr>
                <w:sz w:val="20"/>
              </w:rPr>
            </w:pPr>
            <w:r w:rsidRPr="00350A8F">
              <w:rPr>
                <w:sz w:val="20"/>
              </w:rPr>
              <w:t xml:space="preserve">УР, г. Глазов, </w:t>
            </w:r>
            <w:proofErr w:type="spellStart"/>
            <w:r w:rsidRPr="00350A8F">
              <w:rPr>
                <w:sz w:val="20"/>
              </w:rPr>
              <w:t>ул</w:t>
            </w:r>
            <w:proofErr w:type="spellEnd"/>
            <w:r w:rsidRPr="00350A8F">
              <w:rPr>
                <w:sz w:val="20"/>
              </w:rPr>
              <w:t xml:space="preserve"> Белова, 7</w:t>
            </w:r>
            <w:r w:rsidRPr="0059055B">
              <w:rPr>
                <w:sz w:val="20"/>
                <w:szCs w:val="20"/>
              </w:rPr>
              <w:t>, тепловые сети</w:t>
            </w:r>
          </w:p>
        </w:tc>
        <w:tc>
          <w:tcPr>
            <w:tcW w:w="784" w:type="pct"/>
            <w:tcBorders>
              <w:top w:val="single" w:sz="4" w:space="0" w:color="auto"/>
              <w:left w:val="nil"/>
              <w:bottom w:val="single" w:sz="4" w:space="0" w:color="auto"/>
              <w:right w:val="single" w:sz="4" w:space="0" w:color="auto"/>
            </w:tcBorders>
            <w:shd w:val="clear" w:color="auto" w:fill="auto"/>
          </w:tcPr>
          <w:p w14:paraId="42D6FB17" w14:textId="666E7439" w:rsidR="00363A6B" w:rsidRPr="00350A8F" w:rsidRDefault="00363A6B" w:rsidP="00363A6B">
            <w:pPr>
              <w:autoSpaceDE/>
              <w:autoSpaceDN/>
              <w:spacing w:line="240" w:lineRule="auto"/>
              <w:ind w:firstLine="0"/>
              <w:jc w:val="left"/>
              <w:rPr>
                <w:sz w:val="20"/>
              </w:rPr>
            </w:pPr>
            <w:r w:rsidRPr="0059055B">
              <w:rPr>
                <w:sz w:val="20"/>
                <w:szCs w:val="20"/>
              </w:rPr>
              <w:t>Протяженность</w:t>
            </w:r>
          </w:p>
        </w:tc>
        <w:tc>
          <w:tcPr>
            <w:tcW w:w="371" w:type="pct"/>
            <w:tcBorders>
              <w:top w:val="single" w:sz="4" w:space="0" w:color="auto"/>
              <w:left w:val="nil"/>
              <w:bottom w:val="single" w:sz="4" w:space="0" w:color="auto"/>
              <w:right w:val="single" w:sz="4" w:space="0" w:color="auto"/>
            </w:tcBorders>
            <w:shd w:val="clear" w:color="auto" w:fill="auto"/>
          </w:tcPr>
          <w:p w14:paraId="4C6B8C21" w14:textId="366D97FB" w:rsidR="00363A6B" w:rsidRPr="00350A8F" w:rsidRDefault="00363A6B" w:rsidP="00BB3F6B">
            <w:pPr>
              <w:autoSpaceDE/>
              <w:autoSpaceDN/>
              <w:spacing w:line="240" w:lineRule="auto"/>
              <w:ind w:firstLine="0"/>
              <w:jc w:val="center"/>
              <w:rPr>
                <w:sz w:val="20"/>
              </w:rPr>
            </w:pPr>
            <w:r w:rsidRPr="0059055B">
              <w:rPr>
                <w:sz w:val="20"/>
                <w:szCs w:val="20"/>
              </w:rPr>
              <w:t>м</w:t>
            </w:r>
          </w:p>
        </w:tc>
        <w:tc>
          <w:tcPr>
            <w:tcW w:w="331" w:type="pct"/>
            <w:tcBorders>
              <w:top w:val="single" w:sz="4" w:space="0" w:color="auto"/>
              <w:left w:val="nil"/>
              <w:bottom w:val="single" w:sz="4" w:space="0" w:color="auto"/>
              <w:right w:val="single" w:sz="4" w:space="0" w:color="auto"/>
            </w:tcBorders>
            <w:shd w:val="clear" w:color="auto" w:fill="auto"/>
          </w:tcPr>
          <w:p w14:paraId="54EBA19B" w14:textId="256C59E4" w:rsidR="00363A6B" w:rsidRPr="00350A8F" w:rsidRDefault="00363A6B" w:rsidP="00BB3F6B">
            <w:pPr>
              <w:autoSpaceDE/>
              <w:autoSpaceDN/>
              <w:spacing w:line="240" w:lineRule="auto"/>
              <w:ind w:firstLine="0"/>
              <w:jc w:val="center"/>
              <w:rPr>
                <w:sz w:val="20"/>
              </w:rPr>
            </w:pPr>
            <w:r w:rsidRPr="0059055B">
              <w:rPr>
                <w:sz w:val="20"/>
                <w:szCs w:val="20"/>
              </w:rPr>
              <w:t>784</w:t>
            </w:r>
          </w:p>
        </w:tc>
        <w:tc>
          <w:tcPr>
            <w:tcW w:w="474" w:type="pct"/>
            <w:tcBorders>
              <w:top w:val="single" w:sz="4" w:space="0" w:color="auto"/>
              <w:left w:val="nil"/>
              <w:bottom w:val="single" w:sz="4" w:space="0" w:color="auto"/>
              <w:right w:val="single" w:sz="4" w:space="0" w:color="auto"/>
            </w:tcBorders>
            <w:shd w:val="clear" w:color="auto" w:fill="auto"/>
          </w:tcPr>
          <w:p w14:paraId="6EA3AC6B" w14:textId="48C15446" w:rsidR="00363A6B" w:rsidRPr="00350A8F" w:rsidRDefault="00363A6B" w:rsidP="00BB3F6B">
            <w:pPr>
              <w:autoSpaceDE/>
              <w:autoSpaceDN/>
              <w:spacing w:line="240" w:lineRule="auto"/>
              <w:ind w:firstLine="0"/>
              <w:jc w:val="center"/>
              <w:rPr>
                <w:sz w:val="20"/>
              </w:rPr>
            </w:pPr>
            <w:r w:rsidRPr="0059055B">
              <w:rPr>
                <w:sz w:val="20"/>
                <w:szCs w:val="20"/>
              </w:rPr>
              <w:t>784</w:t>
            </w:r>
          </w:p>
        </w:tc>
        <w:tc>
          <w:tcPr>
            <w:tcW w:w="464" w:type="pct"/>
            <w:tcBorders>
              <w:top w:val="single" w:sz="4" w:space="0" w:color="auto"/>
              <w:left w:val="nil"/>
              <w:bottom w:val="single" w:sz="4" w:space="0" w:color="auto"/>
              <w:right w:val="single" w:sz="4" w:space="0" w:color="auto"/>
            </w:tcBorders>
            <w:shd w:val="clear" w:color="auto" w:fill="auto"/>
          </w:tcPr>
          <w:p w14:paraId="181A8168" w14:textId="3BCAD01B" w:rsidR="00363A6B" w:rsidRPr="00350A8F" w:rsidRDefault="00363A6B" w:rsidP="00BB3F6B">
            <w:pPr>
              <w:autoSpaceDE/>
              <w:autoSpaceDN/>
              <w:spacing w:line="240" w:lineRule="auto"/>
              <w:ind w:firstLine="0"/>
              <w:jc w:val="center"/>
              <w:rPr>
                <w:sz w:val="20"/>
              </w:rPr>
            </w:pPr>
            <w:r w:rsidRPr="0059055B">
              <w:rPr>
                <w:sz w:val="20"/>
                <w:szCs w:val="20"/>
              </w:rPr>
              <w:t>2024</w:t>
            </w:r>
          </w:p>
        </w:tc>
        <w:tc>
          <w:tcPr>
            <w:tcW w:w="464" w:type="pct"/>
            <w:tcBorders>
              <w:top w:val="single" w:sz="4" w:space="0" w:color="auto"/>
              <w:left w:val="nil"/>
              <w:bottom w:val="single" w:sz="4" w:space="0" w:color="auto"/>
              <w:right w:val="single" w:sz="4" w:space="0" w:color="auto"/>
            </w:tcBorders>
            <w:shd w:val="clear" w:color="auto" w:fill="auto"/>
          </w:tcPr>
          <w:p w14:paraId="4BE321E9" w14:textId="0F050EC5" w:rsidR="00363A6B" w:rsidRPr="00350A8F" w:rsidRDefault="00363A6B" w:rsidP="00F41FFE">
            <w:pPr>
              <w:ind w:left="-71" w:right="-69" w:firstLine="0"/>
              <w:jc w:val="center"/>
              <w:rPr>
                <w:sz w:val="20"/>
              </w:rPr>
            </w:pPr>
            <w:r w:rsidRPr="00350A8F">
              <w:rPr>
                <w:sz w:val="20"/>
              </w:rPr>
              <w:t>2024</w:t>
            </w:r>
          </w:p>
        </w:tc>
      </w:tr>
      <w:tr w:rsidR="00350A8F" w:rsidRPr="00832F88" w14:paraId="2D32E41D"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6AB18F33" w14:textId="060C039B" w:rsidR="00363A6B" w:rsidRPr="0059055B" w:rsidRDefault="00F267A3" w:rsidP="00642603">
            <w:pPr>
              <w:autoSpaceDE/>
              <w:autoSpaceDN/>
              <w:spacing w:line="240" w:lineRule="auto"/>
              <w:ind w:firstLine="0"/>
              <w:jc w:val="center"/>
              <w:rPr>
                <w:color w:val="000000"/>
                <w:sz w:val="20"/>
                <w:szCs w:val="20"/>
                <w:lang w:bidi="ar-SA"/>
              </w:rPr>
            </w:pPr>
            <w:r w:rsidRPr="0059055B">
              <w:rPr>
                <w:color w:val="000000"/>
                <w:sz w:val="20"/>
                <w:szCs w:val="20"/>
                <w:lang w:bidi="ar-SA"/>
              </w:rPr>
              <w:t>2.19</w:t>
            </w:r>
          </w:p>
        </w:tc>
        <w:tc>
          <w:tcPr>
            <w:tcW w:w="684" w:type="pct"/>
            <w:tcBorders>
              <w:top w:val="single" w:sz="4" w:space="0" w:color="auto"/>
              <w:left w:val="nil"/>
              <w:bottom w:val="single" w:sz="4" w:space="0" w:color="auto"/>
              <w:right w:val="single" w:sz="4" w:space="0" w:color="auto"/>
            </w:tcBorders>
            <w:shd w:val="clear" w:color="auto" w:fill="auto"/>
          </w:tcPr>
          <w:p w14:paraId="38CF9808" w14:textId="15F30383" w:rsidR="00363A6B" w:rsidRPr="00350A8F" w:rsidRDefault="00363A6B" w:rsidP="00BB3F6B">
            <w:pPr>
              <w:autoSpaceDE/>
              <w:autoSpaceDN/>
              <w:spacing w:line="240" w:lineRule="auto"/>
              <w:ind w:firstLine="0"/>
              <w:jc w:val="left"/>
              <w:rPr>
                <w:sz w:val="18"/>
              </w:rPr>
            </w:pPr>
            <w:r w:rsidRPr="00350A8F">
              <w:rPr>
                <w:sz w:val="18"/>
              </w:rPr>
              <w:t xml:space="preserve">Реконструкция </w:t>
            </w:r>
            <w:r w:rsidRPr="0059055B">
              <w:rPr>
                <w:sz w:val="18"/>
                <w:szCs w:val="18"/>
              </w:rPr>
              <w:t>прямого и обратного трубопровода узла «Е» до узла 725-Ду250мм</w:t>
            </w:r>
          </w:p>
        </w:tc>
        <w:tc>
          <w:tcPr>
            <w:tcW w:w="678" w:type="pct"/>
            <w:tcBorders>
              <w:top w:val="single" w:sz="4" w:space="0" w:color="auto"/>
              <w:left w:val="nil"/>
              <w:bottom w:val="single" w:sz="4" w:space="0" w:color="auto"/>
              <w:right w:val="single" w:sz="4" w:space="0" w:color="auto"/>
            </w:tcBorders>
            <w:shd w:val="clear" w:color="auto" w:fill="auto"/>
          </w:tcPr>
          <w:p w14:paraId="0F083217" w14:textId="2875AB8D" w:rsidR="00363A6B" w:rsidRPr="00350A8F" w:rsidRDefault="00363A6B" w:rsidP="00363A6B">
            <w:pPr>
              <w:autoSpaceDE/>
              <w:autoSpaceDN/>
              <w:spacing w:line="240" w:lineRule="auto"/>
              <w:ind w:firstLine="0"/>
              <w:jc w:val="left"/>
              <w:rPr>
                <w:sz w:val="20"/>
              </w:rPr>
            </w:pPr>
            <w:r w:rsidRPr="00350A8F">
              <w:rPr>
                <w:sz w:val="20"/>
              </w:rPr>
              <w:t xml:space="preserve">Увеличение </w:t>
            </w:r>
            <w:r w:rsidRPr="0059055B">
              <w:rPr>
                <w:sz w:val="20"/>
                <w:szCs w:val="20"/>
              </w:rPr>
              <w:t>надежности</w:t>
            </w:r>
            <w:r w:rsidRPr="00350A8F">
              <w:rPr>
                <w:sz w:val="20"/>
              </w:rPr>
              <w:t xml:space="preserve"> теплоснабжения</w:t>
            </w:r>
            <w:r w:rsidRPr="0059055B">
              <w:rPr>
                <w:sz w:val="20"/>
                <w:szCs w:val="20"/>
              </w:rPr>
              <w:t xml:space="preserve"> и сокращения потерь</w:t>
            </w:r>
          </w:p>
        </w:tc>
        <w:tc>
          <w:tcPr>
            <w:tcW w:w="568" w:type="pct"/>
            <w:tcBorders>
              <w:top w:val="single" w:sz="4" w:space="0" w:color="auto"/>
              <w:left w:val="nil"/>
              <w:bottom w:val="single" w:sz="4" w:space="0" w:color="auto"/>
              <w:right w:val="single" w:sz="4" w:space="0" w:color="auto"/>
            </w:tcBorders>
            <w:shd w:val="clear" w:color="auto" w:fill="auto"/>
          </w:tcPr>
          <w:p w14:paraId="48766543" w14:textId="3799C886" w:rsidR="00363A6B" w:rsidRPr="00350A8F" w:rsidRDefault="00363A6B" w:rsidP="00D003F4">
            <w:pPr>
              <w:autoSpaceDE/>
              <w:autoSpaceDN/>
              <w:spacing w:line="240" w:lineRule="auto"/>
              <w:ind w:firstLine="0"/>
              <w:jc w:val="left"/>
              <w:rPr>
                <w:sz w:val="20"/>
              </w:rPr>
            </w:pPr>
            <w:r w:rsidRPr="00350A8F">
              <w:rPr>
                <w:sz w:val="20"/>
              </w:rPr>
              <w:t xml:space="preserve">УР, г. Глазов, </w:t>
            </w:r>
            <w:proofErr w:type="spellStart"/>
            <w:r w:rsidRPr="00350A8F">
              <w:rPr>
                <w:sz w:val="20"/>
              </w:rPr>
              <w:t>ул</w:t>
            </w:r>
            <w:proofErr w:type="spellEnd"/>
            <w:r w:rsidRPr="00350A8F">
              <w:rPr>
                <w:sz w:val="20"/>
              </w:rPr>
              <w:t xml:space="preserve"> Белова, 7</w:t>
            </w:r>
            <w:r w:rsidRPr="0059055B">
              <w:rPr>
                <w:sz w:val="20"/>
                <w:szCs w:val="20"/>
              </w:rPr>
              <w:t>, тепловые сети</w:t>
            </w:r>
          </w:p>
        </w:tc>
        <w:tc>
          <w:tcPr>
            <w:tcW w:w="784" w:type="pct"/>
            <w:tcBorders>
              <w:top w:val="single" w:sz="4" w:space="0" w:color="auto"/>
              <w:left w:val="nil"/>
              <w:bottom w:val="single" w:sz="4" w:space="0" w:color="auto"/>
              <w:right w:val="single" w:sz="4" w:space="0" w:color="auto"/>
            </w:tcBorders>
            <w:shd w:val="clear" w:color="auto" w:fill="auto"/>
          </w:tcPr>
          <w:p w14:paraId="01178B11" w14:textId="21AE8DAE" w:rsidR="00363A6B" w:rsidRPr="00350A8F" w:rsidRDefault="00363A6B" w:rsidP="00363A6B">
            <w:pPr>
              <w:autoSpaceDE/>
              <w:autoSpaceDN/>
              <w:spacing w:line="240" w:lineRule="auto"/>
              <w:ind w:firstLine="0"/>
              <w:jc w:val="left"/>
              <w:rPr>
                <w:sz w:val="20"/>
              </w:rPr>
            </w:pPr>
            <w:r w:rsidRPr="0059055B">
              <w:rPr>
                <w:sz w:val="20"/>
                <w:szCs w:val="20"/>
              </w:rPr>
              <w:t>Протяженность</w:t>
            </w:r>
          </w:p>
        </w:tc>
        <w:tc>
          <w:tcPr>
            <w:tcW w:w="371" w:type="pct"/>
            <w:tcBorders>
              <w:top w:val="single" w:sz="4" w:space="0" w:color="auto"/>
              <w:left w:val="nil"/>
              <w:bottom w:val="single" w:sz="4" w:space="0" w:color="auto"/>
              <w:right w:val="single" w:sz="4" w:space="0" w:color="auto"/>
            </w:tcBorders>
            <w:shd w:val="clear" w:color="auto" w:fill="auto"/>
          </w:tcPr>
          <w:p w14:paraId="7F3EC8D7" w14:textId="407E0D40" w:rsidR="00363A6B" w:rsidRPr="00350A8F" w:rsidRDefault="00363A6B" w:rsidP="00BB3F6B">
            <w:pPr>
              <w:autoSpaceDE/>
              <w:autoSpaceDN/>
              <w:spacing w:line="240" w:lineRule="auto"/>
              <w:ind w:firstLine="0"/>
              <w:jc w:val="center"/>
              <w:rPr>
                <w:sz w:val="20"/>
              </w:rPr>
            </w:pPr>
            <w:r w:rsidRPr="0059055B">
              <w:rPr>
                <w:sz w:val="20"/>
                <w:szCs w:val="20"/>
              </w:rPr>
              <w:t>м</w:t>
            </w:r>
          </w:p>
        </w:tc>
        <w:tc>
          <w:tcPr>
            <w:tcW w:w="331" w:type="pct"/>
            <w:tcBorders>
              <w:top w:val="single" w:sz="4" w:space="0" w:color="auto"/>
              <w:left w:val="nil"/>
              <w:bottom w:val="single" w:sz="4" w:space="0" w:color="auto"/>
              <w:right w:val="single" w:sz="4" w:space="0" w:color="auto"/>
            </w:tcBorders>
            <w:shd w:val="clear" w:color="auto" w:fill="auto"/>
          </w:tcPr>
          <w:p w14:paraId="26ABCCC1" w14:textId="3ECF1D34" w:rsidR="00363A6B" w:rsidRPr="00350A8F" w:rsidRDefault="00363A6B" w:rsidP="00BB3F6B">
            <w:pPr>
              <w:autoSpaceDE/>
              <w:autoSpaceDN/>
              <w:spacing w:line="240" w:lineRule="auto"/>
              <w:ind w:firstLine="0"/>
              <w:jc w:val="center"/>
              <w:rPr>
                <w:sz w:val="20"/>
              </w:rPr>
            </w:pPr>
            <w:r w:rsidRPr="0059055B">
              <w:rPr>
                <w:sz w:val="20"/>
                <w:szCs w:val="20"/>
              </w:rPr>
              <w:t>1216</w:t>
            </w:r>
          </w:p>
        </w:tc>
        <w:tc>
          <w:tcPr>
            <w:tcW w:w="474" w:type="pct"/>
            <w:tcBorders>
              <w:top w:val="single" w:sz="4" w:space="0" w:color="auto"/>
              <w:left w:val="nil"/>
              <w:bottom w:val="single" w:sz="4" w:space="0" w:color="auto"/>
              <w:right w:val="single" w:sz="4" w:space="0" w:color="auto"/>
            </w:tcBorders>
            <w:shd w:val="clear" w:color="auto" w:fill="auto"/>
          </w:tcPr>
          <w:p w14:paraId="27DAD5AA" w14:textId="2AA01C46" w:rsidR="00363A6B" w:rsidRPr="00350A8F" w:rsidRDefault="00363A6B" w:rsidP="00BB3F6B">
            <w:pPr>
              <w:autoSpaceDE/>
              <w:autoSpaceDN/>
              <w:spacing w:line="240" w:lineRule="auto"/>
              <w:ind w:firstLine="0"/>
              <w:jc w:val="center"/>
              <w:rPr>
                <w:sz w:val="20"/>
              </w:rPr>
            </w:pPr>
            <w:r w:rsidRPr="0059055B">
              <w:rPr>
                <w:sz w:val="20"/>
                <w:szCs w:val="20"/>
              </w:rPr>
              <w:t>1216</w:t>
            </w:r>
          </w:p>
        </w:tc>
        <w:tc>
          <w:tcPr>
            <w:tcW w:w="464" w:type="pct"/>
            <w:tcBorders>
              <w:top w:val="single" w:sz="4" w:space="0" w:color="auto"/>
              <w:left w:val="nil"/>
              <w:bottom w:val="single" w:sz="4" w:space="0" w:color="auto"/>
              <w:right w:val="single" w:sz="4" w:space="0" w:color="auto"/>
            </w:tcBorders>
            <w:shd w:val="clear" w:color="auto" w:fill="auto"/>
          </w:tcPr>
          <w:p w14:paraId="1143B486" w14:textId="5B696EBD" w:rsidR="00363A6B" w:rsidRPr="00350A8F" w:rsidRDefault="00363A6B" w:rsidP="00BB3F6B">
            <w:pPr>
              <w:autoSpaceDE/>
              <w:autoSpaceDN/>
              <w:spacing w:line="240" w:lineRule="auto"/>
              <w:ind w:firstLine="0"/>
              <w:jc w:val="center"/>
              <w:rPr>
                <w:sz w:val="20"/>
              </w:rPr>
            </w:pPr>
            <w:r w:rsidRPr="0059055B">
              <w:rPr>
                <w:sz w:val="20"/>
                <w:szCs w:val="20"/>
              </w:rPr>
              <w:t>2025</w:t>
            </w:r>
          </w:p>
        </w:tc>
        <w:tc>
          <w:tcPr>
            <w:tcW w:w="464" w:type="pct"/>
            <w:tcBorders>
              <w:top w:val="single" w:sz="4" w:space="0" w:color="auto"/>
              <w:left w:val="nil"/>
              <w:bottom w:val="single" w:sz="4" w:space="0" w:color="auto"/>
              <w:right w:val="single" w:sz="4" w:space="0" w:color="auto"/>
            </w:tcBorders>
            <w:shd w:val="clear" w:color="auto" w:fill="auto"/>
          </w:tcPr>
          <w:p w14:paraId="6D714361" w14:textId="045DFF55" w:rsidR="00363A6B" w:rsidRPr="00350A8F" w:rsidRDefault="00363A6B" w:rsidP="00F41FFE">
            <w:pPr>
              <w:ind w:left="-71" w:right="-69" w:firstLine="0"/>
              <w:jc w:val="center"/>
              <w:rPr>
                <w:sz w:val="20"/>
              </w:rPr>
            </w:pPr>
            <w:r w:rsidRPr="00350A8F">
              <w:rPr>
                <w:sz w:val="20"/>
              </w:rPr>
              <w:t>2025</w:t>
            </w:r>
          </w:p>
        </w:tc>
      </w:tr>
      <w:tr w:rsidR="00350A8F" w:rsidRPr="00832F88" w14:paraId="31318020" w14:textId="77777777" w:rsidTr="001465B7">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9670B83" w14:textId="77777777" w:rsidR="00350A8F" w:rsidRPr="00350A8F" w:rsidRDefault="00350A8F" w:rsidP="00EA70F6">
            <w:pPr>
              <w:spacing w:line="240" w:lineRule="auto"/>
              <w:ind w:left="-74" w:right="-68" w:firstLine="0"/>
              <w:jc w:val="left"/>
              <w:rPr>
                <w:b/>
                <w:sz w:val="20"/>
              </w:rPr>
            </w:pPr>
            <w:r w:rsidRPr="00F267A3">
              <w:rPr>
                <w:b/>
                <w:sz w:val="20"/>
                <w:szCs w:val="20"/>
              </w:rPr>
              <w:t xml:space="preserve">Группа 4.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теплоснабжения, повышение эффективности работы систем централизованного теплоснабжения, в </w:t>
            </w:r>
            <w:proofErr w:type="spellStart"/>
            <w:r w:rsidRPr="00F267A3">
              <w:rPr>
                <w:b/>
                <w:sz w:val="20"/>
                <w:szCs w:val="20"/>
              </w:rPr>
              <w:t>т.ч</w:t>
            </w:r>
            <w:proofErr w:type="spellEnd"/>
            <w:r w:rsidRPr="00F267A3">
              <w:rPr>
                <w:b/>
                <w:sz w:val="20"/>
                <w:szCs w:val="20"/>
              </w:rPr>
              <w:t>.:</w:t>
            </w:r>
          </w:p>
        </w:tc>
      </w:tr>
      <w:tr w:rsidR="00350A8F" w:rsidRPr="00832F88" w14:paraId="53EA8808"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44CC8441" w14:textId="530D15CE" w:rsidR="00F267A3" w:rsidRDefault="00F267A3" w:rsidP="00642603">
            <w:pPr>
              <w:autoSpaceDE/>
              <w:autoSpaceDN/>
              <w:spacing w:line="240" w:lineRule="auto"/>
              <w:ind w:firstLine="0"/>
              <w:jc w:val="center"/>
              <w:rPr>
                <w:color w:val="000000"/>
                <w:sz w:val="20"/>
                <w:szCs w:val="20"/>
                <w:lang w:bidi="ar-SA"/>
              </w:rPr>
            </w:pPr>
            <w:r>
              <w:rPr>
                <w:color w:val="000000"/>
                <w:sz w:val="20"/>
                <w:szCs w:val="20"/>
                <w:lang w:bidi="ar-SA"/>
              </w:rPr>
              <w:t>4.1</w:t>
            </w:r>
          </w:p>
        </w:tc>
        <w:tc>
          <w:tcPr>
            <w:tcW w:w="684" w:type="pct"/>
            <w:tcBorders>
              <w:top w:val="single" w:sz="4" w:space="0" w:color="auto"/>
              <w:left w:val="nil"/>
              <w:bottom w:val="single" w:sz="4" w:space="0" w:color="auto"/>
              <w:right w:val="single" w:sz="4" w:space="0" w:color="auto"/>
            </w:tcBorders>
            <w:shd w:val="clear" w:color="auto" w:fill="auto"/>
          </w:tcPr>
          <w:p w14:paraId="74FA8980" w14:textId="380A52EF" w:rsidR="00F267A3" w:rsidRPr="00350A8F" w:rsidRDefault="00F73C94" w:rsidP="00BB3F6B">
            <w:pPr>
              <w:autoSpaceDE/>
              <w:autoSpaceDN/>
              <w:spacing w:line="240" w:lineRule="auto"/>
              <w:ind w:firstLine="0"/>
              <w:jc w:val="left"/>
              <w:rPr>
                <w:sz w:val="20"/>
              </w:rPr>
            </w:pPr>
            <w:r w:rsidRPr="00F73C94">
              <w:rPr>
                <w:sz w:val="20"/>
                <w:szCs w:val="20"/>
              </w:rPr>
              <w:t xml:space="preserve">Модернизации ПГУ </w:t>
            </w:r>
            <w:proofErr w:type="spellStart"/>
            <w:r w:rsidRPr="00F73C94">
              <w:rPr>
                <w:sz w:val="20"/>
                <w:szCs w:val="20"/>
              </w:rPr>
              <w:t>Глазовской</w:t>
            </w:r>
            <w:proofErr w:type="spellEnd"/>
            <w:r w:rsidRPr="00F73C94">
              <w:rPr>
                <w:sz w:val="20"/>
                <w:szCs w:val="20"/>
              </w:rPr>
              <w:t xml:space="preserve"> ТЭЦ с заменой направляющих аппаратов №№ 1,2 и камеры сгорания</w:t>
            </w:r>
          </w:p>
        </w:tc>
        <w:tc>
          <w:tcPr>
            <w:tcW w:w="678" w:type="pct"/>
            <w:tcBorders>
              <w:top w:val="single" w:sz="4" w:space="0" w:color="auto"/>
              <w:left w:val="nil"/>
              <w:bottom w:val="single" w:sz="4" w:space="0" w:color="auto"/>
              <w:right w:val="single" w:sz="4" w:space="0" w:color="auto"/>
            </w:tcBorders>
            <w:shd w:val="clear" w:color="auto" w:fill="auto"/>
          </w:tcPr>
          <w:p w14:paraId="4A79F62D" w14:textId="33B7CA59" w:rsidR="00F267A3" w:rsidRPr="00350A8F" w:rsidRDefault="00F267A3" w:rsidP="00363A6B">
            <w:pPr>
              <w:autoSpaceDE/>
              <w:autoSpaceDN/>
              <w:spacing w:line="240" w:lineRule="auto"/>
              <w:ind w:firstLine="0"/>
              <w:jc w:val="left"/>
              <w:rPr>
                <w:sz w:val="20"/>
              </w:rPr>
            </w:pPr>
            <w:r w:rsidRPr="00350A8F">
              <w:rPr>
                <w:sz w:val="20"/>
              </w:rPr>
              <w:t xml:space="preserve">Повышение </w:t>
            </w:r>
            <w:r w:rsidRPr="00F267A3">
              <w:rPr>
                <w:sz w:val="20"/>
                <w:szCs w:val="20"/>
              </w:rPr>
              <w:t>надежности</w:t>
            </w:r>
            <w:r w:rsidRPr="00350A8F">
              <w:rPr>
                <w:sz w:val="20"/>
              </w:rPr>
              <w:t xml:space="preserve"> работы </w:t>
            </w:r>
            <w:r w:rsidRPr="00F267A3">
              <w:rPr>
                <w:sz w:val="20"/>
                <w:szCs w:val="20"/>
              </w:rPr>
              <w:t>газотурбинной установки GT-10В2</w:t>
            </w:r>
          </w:p>
        </w:tc>
        <w:tc>
          <w:tcPr>
            <w:tcW w:w="568" w:type="pct"/>
            <w:tcBorders>
              <w:top w:val="single" w:sz="4" w:space="0" w:color="auto"/>
              <w:left w:val="nil"/>
              <w:bottom w:val="single" w:sz="4" w:space="0" w:color="auto"/>
              <w:right w:val="single" w:sz="4" w:space="0" w:color="auto"/>
            </w:tcBorders>
            <w:shd w:val="clear" w:color="auto" w:fill="auto"/>
          </w:tcPr>
          <w:p w14:paraId="43E5EDCB" w14:textId="46BA72B2" w:rsidR="00F267A3" w:rsidRPr="00350A8F" w:rsidRDefault="00B14764" w:rsidP="00B14764">
            <w:pPr>
              <w:autoSpaceDE/>
              <w:autoSpaceDN/>
              <w:spacing w:line="240" w:lineRule="auto"/>
              <w:ind w:firstLine="0"/>
              <w:jc w:val="left"/>
              <w:rPr>
                <w:sz w:val="20"/>
              </w:rPr>
            </w:pPr>
            <w:r w:rsidRPr="00350A8F">
              <w:rPr>
                <w:sz w:val="20"/>
              </w:rPr>
              <w:t xml:space="preserve">УР, </w:t>
            </w:r>
            <w:proofErr w:type="spellStart"/>
            <w:r w:rsidRPr="00350A8F">
              <w:rPr>
                <w:sz w:val="20"/>
              </w:rPr>
              <w:t>г.Глазов</w:t>
            </w:r>
            <w:proofErr w:type="spellEnd"/>
            <w:r w:rsidRPr="00350A8F">
              <w:rPr>
                <w:sz w:val="20"/>
              </w:rPr>
              <w:t xml:space="preserve">, </w:t>
            </w:r>
            <w:proofErr w:type="spellStart"/>
            <w:r w:rsidRPr="00350A8F">
              <w:rPr>
                <w:sz w:val="20"/>
              </w:rPr>
              <w:t>ул</w:t>
            </w:r>
            <w:r>
              <w:rPr>
                <w:sz w:val="20"/>
                <w:szCs w:val="20"/>
              </w:rPr>
              <w:t>.</w:t>
            </w:r>
            <w:r w:rsidRPr="00350A8F">
              <w:rPr>
                <w:sz w:val="20"/>
              </w:rPr>
              <w:t>Белова</w:t>
            </w:r>
            <w:proofErr w:type="spellEnd"/>
            <w:r w:rsidRPr="00350A8F">
              <w:rPr>
                <w:sz w:val="20"/>
              </w:rPr>
              <w:t>, 7</w:t>
            </w:r>
            <w:r>
              <w:rPr>
                <w:sz w:val="20"/>
                <w:szCs w:val="20"/>
              </w:rPr>
              <w:t>, п</w:t>
            </w:r>
            <w:r w:rsidR="00F267A3" w:rsidRPr="00F267A3">
              <w:rPr>
                <w:sz w:val="20"/>
                <w:szCs w:val="20"/>
              </w:rPr>
              <w:t>арогазовая установка</w:t>
            </w:r>
          </w:p>
        </w:tc>
        <w:tc>
          <w:tcPr>
            <w:tcW w:w="784" w:type="pct"/>
            <w:tcBorders>
              <w:top w:val="single" w:sz="4" w:space="0" w:color="auto"/>
              <w:left w:val="nil"/>
              <w:bottom w:val="single" w:sz="4" w:space="0" w:color="auto"/>
              <w:right w:val="single" w:sz="4" w:space="0" w:color="auto"/>
            </w:tcBorders>
            <w:shd w:val="clear" w:color="auto" w:fill="auto"/>
          </w:tcPr>
          <w:p w14:paraId="66E06F97" w14:textId="79CEF66B" w:rsidR="00F267A3" w:rsidRPr="00350A8F" w:rsidRDefault="00F267A3" w:rsidP="00363A6B">
            <w:pPr>
              <w:autoSpaceDE/>
              <w:autoSpaceDN/>
              <w:spacing w:line="240" w:lineRule="auto"/>
              <w:ind w:firstLine="0"/>
              <w:jc w:val="left"/>
              <w:rPr>
                <w:sz w:val="20"/>
              </w:rPr>
            </w:pPr>
          </w:p>
        </w:tc>
        <w:tc>
          <w:tcPr>
            <w:tcW w:w="371" w:type="pct"/>
            <w:tcBorders>
              <w:top w:val="single" w:sz="4" w:space="0" w:color="auto"/>
              <w:left w:val="nil"/>
              <w:bottom w:val="single" w:sz="4" w:space="0" w:color="auto"/>
              <w:right w:val="single" w:sz="4" w:space="0" w:color="auto"/>
            </w:tcBorders>
            <w:shd w:val="clear" w:color="auto" w:fill="auto"/>
          </w:tcPr>
          <w:p w14:paraId="4B25F4CF" w14:textId="13D06C52" w:rsidR="00F267A3" w:rsidRPr="00350A8F" w:rsidRDefault="00F267A3" w:rsidP="00BB3F6B">
            <w:pPr>
              <w:autoSpaceDE/>
              <w:autoSpaceDN/>
              <w:spacing w:line="240" w:lineRule="auto"/>
              <w:ind w:firstLine="0"/>
              <w:jc w:val="center"/>
              <w:rPr>
                <w:sz w:val="20"/>
              </w:rPr>
            </w:pPr>
          </w:p>
        </w:tc>
        <w:tc>
          <w:tcPr>
            <w:tcW w:w="331" w:type="pct"/>
            <w:tcBorders>
              <w:top w:val="single" w:sz="4" w:space="0" w:color="auto"/>
              <w:left w:val="nil"/>
              <w:bottom w:val="single" w:sz="4" w:space="0" w:color="auto"/>
              <w:right w:val="single" w:sz="4" w:space="0" w:color="auto"/>
            </w:tcBorders>
            <w:shd w:val="clear" w:color="auto" w:fill="auto"/>
          </w:tcPr>
          <w:p w14:paraId="0A2D73D5" w14:textId="3DD84C99" w:rsidR="00F267A3" w:rsidRPr="00350A8F" w:rsidRDefault="00F267A3" w:rsidP="00BB3F6B">
            <w:pPr>
              <w:autoSpaceDE/>
              <w:autoSpaceDN/>
              <w:spacing w:line="240" w:lineRule="auto"/>
              <w:ind w:firstLine="0"/>
              <w:jc w:val="center"/>
              <w:rPr>
                <w:sz w:val="20"/>
              </w:rPr>
            </w:pPr>
          </w:p>
        </w:tc>
        <w:tc>
          <w:tcPr>
            <w:tcW w:w="474" w:type="pct"/>
            <w:tcBorders>
              <w:top w:val="single" w:sz="4" w:space="0" w:color="auto"/>
              <w:left w:val="nil"/>
              <w:bottom w:val="single" w:sz="4" w:space="0" w:color="auto"/>
              <w:right w:val="single" w:sz="4" w:space="0" w:color="auto"/>
            </w:tcBorders>
            <w:shd w:val="clear" w:color="auto" w:fill="auto"/>
          </w:tcPr>
          <w:p w14:paraId="0CC16290" w14:textId="2DFF5603" w:rsidR="00F267A3" w:rsidRPr="00350A8F" w:rsidRDefault="00F267A3" w:rsidP="00BB3F6B">
            <w:pPr>
              <w:autoSpaceDE/>
              <w:autoSpaceDN/>
              <w:spacing w:line="240" w:lineRule="auto"/>
              <w:ind w:firstLine="0"/>
              <w:jc w:val="center"/>
              <w:rPr>
                <w:sz w:val="20"/>
              </w:rPr>
            </w:pPr>
          </w:p>
        </w:tc>
        <w:tc>
          <w:tcPr>
            <w:tcW w:w="464" w:type="pct"/>
            <w:tcBorders>
              <w:top w:val="single" w:sz="4" w:space="0" w:color="auto"/>
              <w:left w:val="nil"/>
              <w:bottom w:val="single" w:sz="4" w:space="0" w:color="auto"/>
              <w:right w:val="single" w:sz="4" w:space="0" w:color="auto"/>
            </w:tcBorders>
            <w:shd w:val="clear" w:color="auto" w:fill="auto"/>
          </w:tcPr>
          <w:p w14:paraId="71EED9EB" w14:textId="37936F0E" w:rsidR="00F267A3" w:rsidRPr="00350A8F" w:rsidRDefault="00F267A3" w:rsidP="00BB3F6B">
            <w:pPr>
              <w:autoSpaceDE/>
              <w:autoSpaceDN/>
              <w:spacing w:line="240" w:lineRule="auto"/>
              <w:ind w:firstLine="0"/>
              <w:jc w:val="center"/>
              <w:rPr>
                <w:sz w:val="20"/>
              </w:rPr>
            </w:pPr>
            <w:r w:rsidRPr="00F267A3">
              <w:rPr>
                <w:sz w:val="20"/>
                <w:szCs w:val="20"/>
              </w:rPr>
              <w:t>2024</w:t>
            </w:r>
          </w:p>
        </w:tc>
        <w:tc>
          <w:tcPr>
            <w:tcW w:w="464" w:type="pct"/>
            <w:tcBorders>
              <w:top w:val="single" w:sz="4" w:space="0" w:color="auto"/>
              <w:left w:val="nil"/>
              <w:bottom w:val="single" w:sz="4" w:space="0" w:color="auto"/>
              <w:right w:val="single" w:sz="4" w:space="0" w:color="auto"/>
            </w:tcBorders>
            <w:shd w:val="clear" w:color="auto" w:fill="auto"/>
          </w:tcPr>
          <w:p w14:paraId="732B01A2" w14:textId="2E184E3E" w:rsidR="00F267A3" w:rsidRPr="00350A8F" w:rsidRDefault="00F267A3" w:rsidP="00F41FFE">
            <w:pPr>
              <w:ind w:left="-71" w:right="-69" w:firstLine="0"/>
              <w:jc w:val="center"/>
              <w:rPr>
                <w:sz w:val="20"/>
              </w:rPr>
            </w:pPr>
            <w:r w:rsidRPr="00F267A3">
              <w:rPr>
                <w:sz w:val="20"/>
                <w:szCs w:val="20"/>
              </w:rPr>
              <w:t>2025</w:t>
            </w:r>
          </w:p>
        </w:tc>
      </w:tr>
      <w:tr w:rsidR="00350A8F" w:rsidRPr="00832F88" w14:paraId="32ED0FE6" w14:textId="77777777" w:rsidTr="001465B7">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856544E" w14:textId="77777777" w:rsidR="00350A8F" w:rsidRPr="00350A8F" w:rsidRDefault="00350A8F" w:rsidP="00EA70F6">
            <w:pPr>
              <w:spacing w:line="240" w:lineRule="auto"/>
              <w:ind w:left="-74" w:right="-68" w:firstLine="0"/>
              <w:jc w:val="left"/>
              <w:rPr>
                <w:b/>
                <w:sz w:val="20"/>
              </w:rPr>
            </w:pPr>
            <w:r w:rsidRPr="00F267A3">
              <w:rPr>
                <w:b/>
                <w:sz w:val="20"/>
                <w:szCs w:val="20"/>
              </w:rPr>
              <w:t>Группа 6. Мероприятия, предусматривающие кап. вложения в объекты основных средств и нематериальные активы регулируемой организации, обусловленные необходимостью соблюдения регулируемыми организациями обязательных требований, установленных законодательством РФ и связанных с осуществлением деятельности в сфере теплоснабжения, включая мероприятия по обеспечению безопасности и антитеррористической защищенности объектов ТЭК, безопасности критической информационной инфраструктуры</w:t>
            </w:r>
            <w:r>
              <w:rPr>
                <w:b/>
                <w:sz w:val="20"/>
                <w:szCs w:val="20"/>
              </w:rPr>
              <w:t>:</w:t>
            </w:r>
          </w:p>
        </w:tc>
      </w:tr>
      <w:tr w:rsidR="00350A8F" w:rsidRPr="00832F88" w14:paraId="29AD39D9" w14:textId="77777777" w:rsidTr="00F267A3">
        <w:trPr>
          <w:trHeight w:val="2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14:paraId="5BFD34E4" w14:textId="4B87C30B" w:rsidR="00F267A3" w:rsidRDefault="00F267A3" w:rsidP="00642603">
            <w:pPr>
              <w:autoSpaceDE/>
              <w:autoSpaceDN/>
              <w:spacing w:line="240" w:lineRule="auto"/>
              <w:ind w:firstLine="0"/>
              <w:jc w:val="center"/>
              <w:rPr>
                <w:color w:val="000000"/>
                <w:sz w:val="20"/>
                <w:szCs w:val="20"/>
                <w:lang w:bidi="ar-SA"/>
              </w:rPr>
            </w:pPr>
            <w:r>
              <w:rPr>
                <w:color w:val="000000"/>
                <w:sz w:val="20"/>
                <w:szCs w:val="20"/>
                <w:lang w:bidi="ar-SA"/>
              </w:rPr>
              <w:t>6.1</w:t>
            </w:r>
          </w:p>
        </w:tc>
        <w:tc>
          <w:tcPr>
            <w:tcW w:w="684" w:type="pct"/>
            <w:tcBorders>
              <w:top w:val="single" w:sz="4" w:space="0" w:color="auto"/>
              <w:left w:val="nil"/>
              <w:bottom w:val="single" w:sz="4" w:space="0" w:color="auto"/>
              <w:right w:val="single" w:sz="4" w:space="0" w:color="auto"/>
            </w:tcBorders>
            <w:shd w:val="clear" w:color="auto" w:fill="auto"/>
          </w:tcPr>
          <w:p w14:paraId="1BE2FA34" w14:textId="1ED3DF25" w:rsidR="00F267A3" w:rsidRPr="00350A8F" w:rsidRDefault="00F267A3" w:rsidP="00BB3F6B">
            <w:pPr>
              <w:autoSpaceDE/>
              <w:autoSpaceDN/>
              <w:spacing w:line="240" w:lineRule="auto"/>
              <w:ind w:firstLine="0"/>
              <w:jc w:val="left"/>
              <w:rPr>
                <w:sz w:val="20"/>
              </w:rPr>
            </w:pPr>
            <w:r w:rsidRPr="00F267A3">
              <w:rPr>
                <w:sz w:val="20"/>
                <w:szCs w:val="20"/>
              </w:rPr>
              <w:t xml:space="preserve">Модернизация средств  и оборудования АСУТП </w:t>
            </w:r>
            <w:proofErr w:type="spellStart"/>
            <w:r w:rsidRPr="00F267A3">
              <w:rPr>
                <w:sz w:val="20"/>
                <w:szCs w:val="20"/>
              </w:rPr>
              <w:t>котлоагрегатов</w:t>
            </w:r>
            <w:proofErr w:type="spellEnd"/>
            <w:r w:rsidRPr="00F267A3">
              <w:rPr>
                <w:sz w:val="20"/>
                <w:szCs w:val="20"/>
              </w:rPr>
              <w:t xml:space="preserve"> ЦКТИ-75 и котла-утилизатора</w:t>
            </w:r>
          </w:p>
        </w:tc>
        <w:tc>
          <w:tcPr>
            <w:tcW w:w="678" w:type="pct"/>
            <w:tcBorders>
              <w:top w:val="single" w:sz="4" w:space="0" w:color="auto"/>
              <w:left w:val="nil"/>
              <w:bottom w:val="single" w:sz="4" w:space="0" w:color="auto"/>
              <w:right w:val="single" w:sz="4" w:space="0" w:color="auto"/>
            </w:tcBorders>
            <w:shd w:val="clear" w:color="auto" w:fill="auto"/>
          </w:tcPr>
          <w:p w14:paraId="6DA55B87" w14:textId="08BC3E32" w:rsidR="00F267A3" w:rsidRPr="00350A8F" w:rsidRDefault="00350A8F" w:rsidP="00363A6B">
            <w:pPr>
              <w:autoSpaceDE/>
              <w:autoSpaceDN/>
              <w:spacing w:line="240" w:lineRule="auto"/>
              <w:ind w:firstLine="0"/>
              <w:jc w:val="left"/>
              <w:rPr>
                <w:sz w:val="20"/>
              </w:rPr>
            </w:pPr>
            <w:r>
              <w:rPr>
                <w:sz w:val="20"/>
                <w:szCs w:val="20"/>
              </w:rPr>
              <w:t>п</w:t>
            </w:r>
            <w:r w:rsidR="00F267A3" w:rsidRPr="00F267A3">
              <w:rPr>
                <w:sz w:val="20"/>
                <w:szCs w:val="20"/>
              </w:rPr>
              <w:t>овышение</w:t>
            </w:r>
            <w:r w:rsidR="00F267A3" w:rsidRPr="00350A8F">
              <w:rPr>
                <w:sz w:val="20"/>
              </w:rPr>
              <w:t xml:space="preserve"> надежности </w:t>
            </w:r>
            <w:r w:rsidR="00F267A3" w:rsidRPr="00F267A3">
              <w:rPr>
                <w:sz w:val="20"/>
                <w:szCs w:val="20"/>
              </w:rPr>
              <w:t xml:space="preserve">работы оборудования, </w:t>
            </w:r>
          </w:p>
        </w:tc>
        <w:tc>
          <w:tcPr>
            <w:tcW w:w="568" w:type="pct"/>
            <w:tcBorders>
              <w:top w:val="single" w:sz="4" w:space="0" w:color="auto"/>
              <w:left w:val="nil"/>
              <w:bottom w:val="single" w:sz="4" w:space="0" w:color="auto"/>
              <w:right w:val="single" w:sz="4" w:space="0" w:color="auto"/>
            </w:tcBorders>
            <w:shd w:val="clear" w:color="auto" w:fill="auto"/>
          </w:tcPr>
          <w:p w14:paraId="7BB5448C" w14:textId="38AAC354" w:rsidR="00F267A3" w:rsidRPr="00350A8F" w:rsidRDefault="00F267A3" w:rsidP="00D003F4">
            <w:pPr>
              <w:autoSpaceDE/>
              <w:autoSpaceDN/>
              <w:spacing w:line="240" w:lineRule="auto"/>
              <w:ind w:firstLine="0"/>
              <w:jc w:val="left"/>
              <w:rPr>
                <w:sz w:val="20"/>
              </w:rPr>
            </w:pPr>
            <w:r w:rsidRPr="00350A8F">
              <w:rPr>
                <w:sz w:val="20"/>
              </w:rPr>
              <w:t xml:space="preserve">УР, г. Глазов, </w:t>
            </w:r>
            <w:proofErr w:type="spellStart"/>
            <w:proofErr w:type="gramStart"/>
            <w:r w:rsidRPr="00350A8F">
              <w:rPr>
                <w:sz w:val="20"/>
              </w:rPr>
              <w:t>ул</w:t>
            </w:r>
            <w:proofErr w:type="spellEnd"/>
            <w:proofErr w:type="gramEnd"/>
            <w:r w:rsidRPr="00350A8F">
              <w:rPr>
                <w:sz w:val="20"/>
              </w:rPr>
              <w:t xml:space="preserve"> Белова, 7</w:t>
            </w:r>
            <w:r w:rsidRPr="00F267A3">
              <w:rPr>
                <w:sz w:val="20"/>
                <w:szCs w:val="20"/>
              </w:rPr>
              <w:t xml:space="preserve">; </w:t>
            </w:r>
            <w:proofErr w:type="spellStart"/>
            <w:r w:rsidRPr="00F267A3">
              <w:rPr>
                <w:sz w:val="20"/>
                <w:szCs w:val="20"/>
              </w:rPr>
              <w:t>пром</w:t>
            </w:r>
            <w:proofErr w:type="spellEnd"/>
            <w:r w:rsidRPr="00F267A3">
              <w:rPr>
                <w:sz w:val="20"/>
                <w:szCs w:val="20"/>
              </w:rPr>
              <w:t>. площадка, корпус 1Т,электрический цех</w:t>
            </w:r>
          </w:p>
        </w:tc>
        <w:tc>
          <w:tcPr>
            <w:tcW w:w="784" w:type="pct"/>
            <w:tcBorders>
              <w:top w:val="single" w:sz="4" w:space="0" w:color="auto"/>
              <w:left w:val="nil"/>
              <w:bottom w:val="single" w:sz="4" w:space="0" w:color="auto"/>
              <w:right w:val="single" w:sz="4" w:space="0" w:color="auto"/>
            </w:tcBorders>
            <w:shd w:val="clear" w:color="auto" w:fill="auto"/>
          </w:tcPr>
          <w:p w14:paraId="7413AE76" w14:textId="0A144C14" w:rsidR="00F267A3" w:rsidRPr="00350A8F" w:rsidRDefault="00F267A3" w:rsidP="00363A6B">
            <w:pPr>
              <w:autoSpaceDE/>
              <w:autoSpaceDN/>
              <w:spacing w:line="240" w:lineRule="auto"/>
              <w:ind w:firstLine="0"/>
              <w:jc w:val="left"/>
              <w:rPr>
                <w:sz w:val="20"/>
              </w:rPr>
            </w:pPr>
            <w:r w:rsidRPr="00F267A3">
              <w:rPr>
                <w:sz w:val="20"/>
                <w:szCs w:val="20"/>
              </w:rPr>
              <w:t xml:space="preserve">Система: </w:t>
            </w:r>
          </w:p>
        </w:tc>
        <w:tc>
          <w:tcPr>
            <w:tcW w:w="371" w:type="pct"/>
            <w:tcBorders>
              <w:top w:val="single" w:sz="4" w:space="0" w:color="auto"/>
              <w:left w:val="nil"/>
              <w:bottom w:val="single" w:sz="4" w:space="0" w:color="auto"/>
              <w:right w:val="single" w:sz="4" w:space="0" w:color="auto"/>
            </w:tcBorders>
            <w:shd w:val="clear" w:color="auto" w:fill="auto"/>
          </w:tcPr>
          <w:p w14:paraId="3218CB98" w14:textId="47B75795" w:rsidR="00F267A3" w:rsidRPr="00350A8F" w:rsidRDefault="00F267A3" w:rsidP="00BB3F6B">
            <w:pPr>
              <w:autoSpaceDE/>
              <w:autoSpaceDN/>
              <w:spacing w:line="240" w:lineRule="auto"/>
              <w:ind w:firstLine="0"/>
              <w:jc w:val="center"/>
              <w:rPr>
                <w:sz w:val="20"/>
              </w:rPr>
            </w:pPr>
            <w:proofErr w:type="spellStart"/>
            <w:r w:rsidRPr="00F267A3">
              <w:rPr>
                <w:sz w:val="20"/>
                <w:szCs w:val="20"/>
              </w:rPr>
              <w:t>шт</w:t>
            </w:r>
            <w:proofErr w:type="spellEnd"/>
          </w:p>
        </w:tc>
        <w:tc>
          <w:tcPr>
            <w:tcW w:w="331" w:type="pct"/>
            <w:tcBorders>
              <w:top w:val="single" w:sz="4" w:space="0" w:color="auto"/>
              <w:left w:val="nil"/>
              <w:bottom w:val="single" w:sz="4" w:space="0" w:color="auto"/>
              <w:right w:val="single" w:sz="4" w:space="0" w:color="auto"/>
            </w:tcBorders>
            <w:shd w:val="clear" w:color="auto" w:fill="auto"/>
          </w:tcPr>
          <w:p w14:paraId="7C476141" w14:textId="5FA7D16F" w:rsidR="00F267A3" w:rsidRPr="00350A8F" w:rsidRDefault="00F267A3" w:rsidP="00BB3F6B">
            <w:pPr>
              <w:autoSpaceDE/>
              <w:autoSpaceDN/>
              <w:spacing w:line="240" w:lineRule="auto"/>
              <w:ind w:firstLine="0"/>
              <w:jc w:val="center"/>
              <w:rPr>
                <w:sz w:val="20"/>
              </w:rPr>
            </w:pPr>
          </w:p>
        </w:tc>
        <w:tc>
          <w:tcPr>
            <w:tcW w:w="474" w:type="pct"/>
            <w:tcBorders>
              <w:top w:val="single" w:sz="4" w:space="0" w:color="auto"/>
              <w:left w:val="nil"/>
              <w:bottom w:val="single" w:sz="4" w:space="0" w:color="auto"/>
              <w:right w:val="single" w:sz="4" w:space="0" w:color="auto"/>
            </w:tcBorders>
            <w:shd w:val="clear" w:color="auto" w:fill="auto"/>
          </w:tcPr>
          <w:p w14:paraId="596AEF0D" w14:textId="441A7527" w:rsidR="00F267A3" w:rsidRPr="00350A8F" w:rsidRDefault="00F267A3" w:rsidP="00BB3F6B">
            <w:pPr>
              <w:autoSpaceDE/>
              <w:autoSpaceDN/>
              <w:spacing w:line="240" w:lineRule="auto"/>
              <w:ind w:firstLine="0"/>
              <w:jc w:val="center"/>
              <w:rPr>
                <w:sz w:val="20"/>
              </w:rPr>
            </w:pPr>
          </w:p>
        </w:tc>
        <w:tc>
          <w:tcPr>
            <w:tcW w:w="464" w:type="pct"/>
            <w:tcBorders>
              <w:top w:val="single" w:sz="4" w:space="0" w:color="auto"/>
              <w:left w:val="nil"/>
              <w:bottom w:val="single" w:sz="4" w:space="0" w:color="auto"/>
              <w:right w:val="single" w:sz="4" w:space="0" w:color="auto"/>
            </w:tcBorders>
            <w:shd w:val="clear" w:color="auto" w:fill="auto"/>
          </w:tcPr>
          <w:p w14:paraId="7661A9E6" w14:textId="4D54E749" w:rsidR="00F267A3" w:rsidRPr="00350A8F" w:rsidRDefault="00F267A3" w:rsidP="00BB3F6B">
            <w:pPr>
              <w:autoSpaceDE/>
              <w:autoSpaceDN/>
              <w:spacing w:line="240" w:lineRule="auto"/>
              <w:ind w:firstLine="0"/>
              <w:jc w:val="center"/>
              <w:rPr>
                <w:sz w:val="20"/>
              </w:rPr>
            </w:pPr>
            <w:r w:rsidRPr="00F267A3">
              <w:rPr>
                <w:sz w:val="20"/>
                <w:szCs w:val="20"/>
              </w:rPr>
              <w:t>2023</w:t>
            </w:r>
          </w:p>
        </w:tc>
        <w:tc>
          <w:tcPr>
            <w:tcW w:w="464" w:type="pct"/>
            <w:tcBorders>
              <w:top w:val="single" w:sz="4" w:space="0" w:color="auto"/>
              <w:left w:val="nil"/>
              <w:bottom w:val="single" w:sz="4" w:space="0" w:color="auto"/>
              <w:right w:val="single" w:sz="4" w:space="0" w:color="auto"/>
            </w:tcBorders>
            <w:shd w:val="clear" w:color="auto" w:fill="auto"/>
          </w:tcPr>
          <w:p w14:paraId="1BBFD724" w14:textId="0FD6D48C" w:rsidR="00F267A3" w:rsidRPr="00350A8F" w:rsidRDefault="00F267A3" w:rsidP="00F41FFE">
            <w:pPr>
              <w:ind w:left="-71" w:right="-69" w:firstLine="0"/>
              <w:jc w:val="center"/>
              <w:rPr>
                <w:sz w:val="20"/>
              </w:rPr>
            </w:pPr>
            <w:r w:rsidRPr="00350A8F">
              <w:rPr>
                <w:sz w:val="20"/>
              </w:rPr>
              <w:t>2025</w:t>
            </w:r>
          </w:p>
        </w:tc>
      </w:tr>
    </w:tbl>
    <w:p w14:paraId="69965965" w14:textId="08644E14" w:rsidR="00BB3F6B" w:rsidRDefault="00BB3F6B">
      <w:pPr>
        <w:widowControl w:val="0"/>
        <w:spacing w:line="240" w:lineRule="auto"/>
        <w:ind w:firstLine="0"/>
        <w:jc w:val="left"/>
      </w:pPr>
    </w:p>
    <w:p w14:paraId="2905CD57" w14:textId="77777777" w:rsidR="00461231" w:rsidRDefault="00BB3F6B">
      <w:pPr>
        <w:widowControl w:val="0"/>
        <w:spacing w:line="240" w:lineRule="auto"/>
        <w:ind w:firstLine="0"/>
        <w:jc w:val="left"/>
      </w:pPr>
      <w:r>
        <w:t xml:space="preserve"> </w:t>
      </w:r>
    </w:p>
    <w:p w14:paraId="450E9EEA" w14:textId="162F20B0" w:rsidR="00BB3F6B" w:rsidRDefault="00BB3F6B">
      <w:pPr>
        <w:widowControl w:val="0"/>
        <w:spacing w:line="240" w:lineRule="auto"/>
        <w:ind w:firstLine="0"/>
        <w:jc w:val="left"/>
      </w:pPr>
      <w:r>
        <w:br w:type="page"/>
      </w:r>
    </w:p>
    <w:p w14:paraId="365AEC43" w14:textId="77777777" w:rsidR="00BB3F6B" w:rsidRDefault="00BB3F6B" w:rsidP="005D1660">
      <w:pPr>
        <w:sectPr w:rsidR="00BB3F6B" w:rsidSect="00262348">
          <w:pgSz w:w="16838" w:h="11906" w:orient="landscape" w:code="9"/>
          <w:pgMar w:top="1701" w:right="1134" w:bottom="567" w:left="567" w:header="0" w:footer="420" w:gutter="0"/>
          <w:cols w:space="720"/>
          <w:docGrid w:linePitch="354"/>
        </w:sectPr>
      </w:pPr>
    </w:p>
    <w:p w14:paraId="625B0D99" w14:textId="121C5ED3" w:rsidR="00832F88" w:rsidRDefault="00D06A03" w:rsidP="00840A0C">
      <w:r w:rsidRPr="009F67A6">
        <w:lastRenderedPageBreak/>
        <w:t xml:space="preserve">В </w:t>
      </w:r>
      <w:r w:rsidR="00142803">
        <w:t xml:space="preserve">ранее </w:t>
      </w:r>
      <w:r w:rsidR="009D0D4E">
        <w:t>утвержденной</w:t>
      </w:r>
      <w:r w:rsidR="0039434C">
        <w:t xml:space="preserve"> </w:t>
      </w:r>
      <w:r w:rsidRPr="009F67A6">
        <w:t>Схем</w:t>
      </w:r>
      <w:r w:rsidR="0039434C">
        <w:t>е</w:t>
      </w:r>
      <w:r w:rsidRPr="009F67A6">
        <w:t xml:space="preserve"> теплоснабжения рассмотрен </w:t>
      </w:r>
      <w:r w:rsidR="0039434C">
        <w:t>один</w:t>
      </w:r>
      <w:r w:rsidR="009F67A6" w:rsidRPr="009F67A6">
        <w:t xml:space="preserve"> </w:t>
      </w:r>
      <w:r w:rsidRPr="009F67A6">
        <w:t xml:space="preserve">вариант перспективного развития систем теплоснабжения </w:t>
      </w:r>
      <w:r w:rsidR="00261802">
        <w:t>МО «Город Глазов»</w:t>
      </w:r>
      <w:r w:rsidR="009F67A6" w:rsidRPr="009F67A6">
        <w:t xml:space="preserve"> </w:t>
      </w:r>
      <w:r w:rsidR="00E26349">
        <w:t>включающ</w:t>
      </w:r>
      <w:r w:rsidR="00F54F00">
        <w:t>ий</w:t>
      </w:r>
      <w:r w:rsidR="0039434C">
        <w:t xml:space="preserve"> ликвидацию всех котельных и </w:t>
      </w:r>
      <w:r w:rsidR="00E26349">
        <w:t xml:space="preserve">переключение тепловых нагрузок на ТЭЦ </w:t>
      </w:r>
      <w:r w:rsidR="00261802">
        <w:t xml:space="preserve">АО «РИР» </w:t>
      </w:r>
      <w:r w:rsidR="00E26349">
        <w:t>г.</w:t>
      </w:r>
      <w:r w:rsidR="00840A0C">
        <w:t> </w:t>
      </w:r>
      <w:r w:rsidR="00E26349">
        <w:t>Глазов</w:t>
      </w:r>
      <w:r w:rsidR="0039434C">
        <w:t xml:space="preserve">. Данный вариант, </w:t>
      </w:r>
      <w:r w:rsidRPr="00135BAE">
        <w:t xml:space="preserve">с </w:t>
      </w:r>
      <w:r w:rsidR="00AD13D0">
        <w:t>учетом гидравлической модели, был существенно пересмотрен</w:t>
      </w:r>
      <w:r w:rsidR="00832F88">
        <w:t xml:space="preserve"> и</w:t>
      </w:r>
      <w:r w:rsidR="0039434C">
        <w:t xml:space="preserve"> отражен </w:t>
      </w:r>
      <w:r w:rsidR="00AD13D0">
        <w:t xml:space="preserve">в актуализированной схеме, как </w:t>
      </w:r>
      <w:r w:rsidR="00AD13D0" w:rsidRPr="00AD13D0">
        <w:rPr>
          <w:b/>
        </w:rPr>
        <w:t>Вариант №</w:t>
      </w:r>
      <w:r w:rsidR="00B12294">
        <w:rPr>
          <w:b/>
        </w:rPr>
        <w:t xml:space="preserve"> </w:t>
      </w:r>
      <w:r w:rsidR="00AD13D0" w:rsidRPr="00AD13D0">
        <w:rPr>
          <w:b/>
        </w:rPr>
        <w:t>1</w:t>
      </w:r>
      <w:r w:rsidR="00AD13D0">
        <w:t>.</w:t>
      </w:r>
      <w:r w:rsidR="00832F88">
        <w:t xml:space="preserve"> </w:t>
      </w:r>
    </w:p>
    <w:p w14:paraId="30B55D29" w14:textId="389861AE" w:rsidR="00AD13D0" w:rsidRDefault="00832F88" w:rsidP="00840A0C">
      <w:r>
        <w:t>Особенностями варианта</w:t>
      </w:r>
      <w:r w:rsidR="00C901D0">
        <w:t xml:space="preserve"> №</w:t>
      </w:r>
      <w:r w:rsidR="00DB091D">
        <w:t xml:space="preserve"> </w:t>
      </w:r>
      <w:r w:rsidR="00C901D0">
        <w:t>1</w:t>
      </w:r>
      <w:r>
        <w:t>, который рассмотрен в настоящей актуализации</w:t>
      </w:r>
      <w:r w:rsidR="00DD6522">
        <w:t>,</w:t>
      </w:r>
      <w:r>
        <w:t xml:space="preserve"> является:</w:t>
      </w:r>
    </w:p>
    <w:p w14:paraId="2740B0C1" w14:textId="3BDBAD47" w:rsidR="00832F88" w:rsidRDefault="00832F88" w:rsidP="00832F88">
      <w:pPr>
        <w:pStyle w:val="a6"/>
        <w:numPr>
          <w:ilvl w:val="0"/>
          <w:numId w:val="41"/>
        </w:numPr>
      </w:pPr>
      <w:r>
        <w:t>котельная №</w:t>
      </w:r>
      <w:r w:rsidR="00DB091D">
        <w:t xml:space="preserve"> </w:t>
      </w:r>
      <w:r>
        <w:t>3 (ООО «</w:t>
      </w:r>
      <w:proofErr w:type="spellStart"/>
      <w:r>
        <w:t>КомЭнерго</w:t>
      </w:r>
      <w:proofErr w:type="spellEnd"/>
      <w:r>
        <w:t xml:space="preserve">), остается в работе для теплоснабжения потребителей и </w:t>
      </w:r>
      <w:proofErr w:type="spellStart"/>
      <w:r>
        <w:t>промлощадки</w:t>
      </w:r>
      <w:proofErr w:type="spellEnd"/>
      <w:r>
        <w:t xml:space="preserve"> на весь период действия Схемы теплоснабжения (до 203</w:t>
      </w:r>
      <w:r w:rsidR="00592DBC">
        <w:t>0</w:t>
      </w:r>
      <w:r>
        <w:t xml:space="preserve"> года);</w:t>
      </w:r>
    </w:p>
    <w:p w14:paraId="1201E2D1" w14:textId="4F99FE14" w:rsidR="00832F88" w:rsidRDefault="003B6D2D" w:rsidP="00832F88">
      <w:pPr>
        <w:pStyle w:val="a6"/>
        <w:numPr>
          <w:ilvl w:val="0"/>
          <w:numId w:val="41"/>
        </w:numPr>
      </w:pPr>
      <w:r>
        <w:t>котельная</w:t>
      </w:r>
      <w:r w:rsidR="00AD1169">
        <w:t xml:space="preserve">, </w:t>
      </w:r>
      <w:r>
        <w:t xml:space="preserve"> </w:t>
      </w:r>
      <w:r w:rsidR="00AD1169">
        <w:t xml:space="preserve">Куйбышева, д. 77 </w:t>
      </w:r>
      <w:r w:rsidR="00C465A8">
        <w:t>выводится из эксплуатации,</w:t>
      </w:r>
      <w:r w:rsidR="00832F88">
        <w:t xml:space="preserve"> тепловые нагрузки потребителей переключаются на ТЭЦ АО «РИР»;</w:t>
      </w:r>
    </w:p>
    <w:p w14:paraId="67F6A8BF" w14:textId="4E60A98A" w:rsidR="00832F88" w:rsidRDefault="00832F88" w:rsidP="00832F88">
      <w:pPr>
        <w:pStyle w:val="a6"/>
        <w:numPr>
          <w:ilvl w:val="0"/>
          <w:numId w:val="41"/>
        </w:numPr>
      </w:pPr>
      <w:r>
        <w:t>котельная АО «</w:t>
      </w:r>
      <w:proofErr w:type="spellStart"/>
      <w:r>
        <w:t>Реммаш</w:t>
      </w:r>
      <w:proofErr w:type="spellEnd"/>
      <w:r>
        <w:t xml:space="preserve">» остается работать на нужды </w:t>
      </w:r>
      <w:proofErr w:type="spellStart"/>
      <w:r>
        <w:t>промлощадки</w:t>
      </w:r>
      <w:proofErr w:type="spellEnd"/>
      <w:r>
        <w:t xml:space="preserve"> предприятия до конца действия схемы теплоснабжения, при этом внешние потребители тепловой энергии переводя</w:t>
      </w:r>
      <w:r w:rsidR="00C465A8">
        <w:t>тся на ТЭЦ АО «РИР»</w:t>
      </w:r>
      <w:r w:rsidR="00C901D0">
        <w:t>;</w:t>
      </w:r>
    </w:p>
    <w:p w14:paraId="4C1E1397" w14:textId="35B8D80E" w:rsidR="00C901D0" w:rsidRDefault="003B6D2D" w:rsidP="00832F88">
      <w:pPr>
        <w:pStyle w:val="a6"/>
        <w:numPr>
          <w:ilvl w:val="0"/>
          <w:numId w:val="41"/>
        </w:numPr>
      </w:pPr>
      <w:r>
        <w:t>объединение СЦТС котельн</w:t>
      </w:r>
      <w:r w:rsidR="00AD1169">
        <w:t>ой</w:t>
      </w:r>
      <w:r w:rsidR="00C901D0">
        <w:t xml:space="preserve"> </w:t>
      </w:r>
      <w:r w:rsidR="00AD1169">
        <w:t xml:space="preserve">Куйбышева, д. 77  </w:t>
      </w:r>
      <w:r w:rsidR="00C901D0">
        <w:t xml:space="preserve">и </w:t>
      </w:r>
      <w:r w:rsidR="00AD1169">
        <w:t xml:space="preserve">котельной </w:t>
      </w:r>
      <w:r w:rsidR="00C901D0">
        <w:t>АО «</w:t>
      </w:r>
      <w:proofErr w:type="spellStart"/>
      <w:r w:rsidR="00C901D0">
        <w:t>Реммаш</w:t>
      </w:r>
      <w:proofErr w:type="spellEnd"/>
      <w:r w:rsidR="00C901D0">
        <w:t xml:space="preserve">» на СЦТС ТЭЦ АО «РИР» с </w:t>
      </w:r>
      <w:proofErr w:type="spellStart"/>
      <w:r w:rsidR="00C901D0">
        <w:t>закольцовкой</w:t>
      </w:r>
      <w:proofErr w:type="spellEnd"/>
      <w:r w:rsidR="00C901D0">
        <w:t xml:space="preserve"> тепловой сети для повышения надежности.</w:t>
      </w:r>
    </w:p>
    <w:p w14:paraId="5EB8968F" w14:textId="31A5C88F" w:rsidR="00D06A03" w:rsidRDefault="00AD13D0" w:rsidP="00D06A03">
      <w:r>
        <w:t>А</w:t>
      </w:r>
      <w:r w:rsidR="0044721B">
        <w:t>льтернативным вариант</w:t>
      </w:r>
      <w:r w:rsidR="0039434C">
        <w:t>о</w:t>
      </w:r>
      <w:r w:rsidR="0044721B">
        <w:t xml:space="preserve">м </w:t>
      </w:r>
      <w:r w:rsidR="006002F2">
        <w:t xml:space="preserve">перспективного </w:t>
      </w:r>
      <w:r w:rsidR="0044721B">
        <w:t xml:space="preserve">развития </w:t>
      </w:r>
      <w:r w:rsidR="00E26349">
        <w:t>системы теплоснабжения города</w:t>
      </w:r>
      <w:r>
        <w:t xml:space="preserve"> Глазов, был рассмотрен </w:t>
      </w:r>
      <w:r w:rsidRPr="00AD13D0">
        <w:rPr>
          <w:b/>
        </w:rPr>
        <w:t>Вариант №</w:t>
      </w:r>
      <w:r w:rsidR="00DB091D">
        <w:rPr>
          <w:b/>
        </w:rPr>
        <w:t xml:space="preserve"> </w:t>
      </w:r>
      <w:r w:rsidRPr="00AD13D0">
        <w:rPr>
          <w:b/>
        </w:rPr>
        <w:t>2</w:t>
      </w:r>
      <w:r w:rsidR="00A0583D">
        <w:t xml:space="preserve">, который включает </w:t>
      </w:r>
      <w:r w:rsidR="00C901D0">
        <w:t xml:space="preserve">в себя </w:t>
      </w:r>
      <w:r>
        <w:t>модернизаци</w:t>
      </w:r>
      <w:r w:rsidR="00A0583D">
        <w:t>ю</w:t>
      </w:r>
      <w:r>
        <w:t xml:space="preserve"> котельных для обеспечения перспективных нагрузок</w:t>
      </w:r>
      <w:r w:rsidR="00A0583D">
        <w:t xml:space="preserve"> тепловой энергии</w:t>
      </w:r>
      <w:r w:rsidR="00C901D0">
        <w:t xml:space="preserve"> без объединения СЦТС</w:t>
      </w:r>
      <w:r>
        <w:t>.</w:t>
      </w:r>
    </w:p>
    <w:p w14:paraId="028F545F" w14:textId="77777777" w:rsidR="00A0583D" w:rsidRDefault="00A0583D" w:rsidP="00AD13D0">
      <w:pPr>
        <w:rPr>
          <w:b/>
          <w:lang w:eastAsia="en-US" w:bidi="ar-SA"/>
        </w:rPr>
      </w:pPr>
    </w:p>
    <w:p w14:paraId="13AB6E22" w14:textId="12D19843" w:rsidR="00AD13D0" w:rsidRPr="00D134D5" w:rsidRDefault="00AD13D0" w:rsidP="004A71AE">
      <w:pPr>
        <w:pStyle w:val="1111"/>
      </w:pPr>
      <w:bookmarkStart w:id="13" w:name="_Toc57364474"/>
      <w:r w:rsidRPr="00D134D5">
        <w:t>Вариант 1. Перевод нагрузки котельных</w:t>
      </w:r>
      <w:r w:rsidR="00C901D0">
        <w:t xml:space="preserve"> </w:t>
      </w:r>
      <w:r w:rsidR="00AD1169">
        <w:t xml:space="preserve">по ул. Куйбышева, д. 77 </w:t>
      </w:r>
      <w:r w:rsidR="00C901D0">
        <w:t xml:space="preserve"> и АО «</w:t>
      </w:r>
      <w:proofErr w:type="spellStart"/>
      <w:r w:rsidR="00C901D0">
        <w:t>Реммаш</w:t>
      </w:r>
      <w:proofErr w:type="spellEnd"/>
      <w:r w:rsidR="00C901D0">
        <w:t>»</w:t>
      </w:r>
      <w:r w:rsidRPr="00D134D5">
        <w:t xml:space="preserve"> на ТЭЦ</w:t>
      </w:r>
      <w:r w:rsidR="00261802">
        <w:t xml:space="preserve"> АО «РИР»</w:t>
      </w:r>
      <w:r w:rsidRPr="00D134D5">
        <w:t xml:space="preserve"> г. Глазов, с </w:t>
      </w:r>
      <w:proofErr w:type="spellStart"/>
      <w:r w:rsidRPr="00D134D5">
        <w:t>закольцовкой</w:t>
      </w:r>
      <w:proofErr w:type="spellEnd"/>
      <w:r w:rsidRPr="00D134D5">
        <w:t xml:space="preserve"> тепловой сети</w:t>
      </w:r>
      <w:bookmarkEnd w:id="13"/>
    </w:p>
    <w:p w14:paraId="0362C8DF" w14:textId="0E576781" w:rsidR="00A0583D" w:rsidRDefault="00A0583D" w:rsidP="00017EF7">
      <w:pPr>
        <w:rPr>
          <w:lang w:eastAsia="en-US" w:bidi="ar-SA"/>
        </w:rPr>
      </w:pPr>
      <w:r>
        <w:rPr>
          <w:lang w:eastAsia="en-US" w:bidi="ar-SA"/>
        </w:rPr>
        <w:t xml:space="preserve">Данный вариант развития системы теплоснабжения </w:t>
      </w:r>
      <w:r w:rsidR="00956178">
        <w:rPr>
          <w:lang w:eastAsia="en-US" w:bidi="ar-SA"/>
        </w:rPr>
        <w:t>рассматривается по следующим направлениям:</w:t>
      </w:r>
    </w:p>
    <w:p w14:paraId="73DF07F4" w14:textId="1F8000DF" w:rsidR="00A0583D" w:rsidRDefault="00956178" w:rsidP="00956178">
      <w:pPr>
        <w:pStyle w:val="a6"/>
        <w:numPr>
          <w:ilvl w:val="0"/>
          <w:numId w:val="30"/>
        </w:numPr>
        <w:rPr>
          <w:lang w:eastAsia="en-US" w:bidi="ar-SA"/>
        </w:rPr>
      </w:pPr>
      <w:r>
        <w:rPr>
          <w:lang w:eastAsia="en-US" w:bidi="ar-SA"/>
        </w:rPr>
        <w:t>Осуществление модерниза</w:t>
      </w:r>
      <w:r w:rsidR="00C901D0">
        <w:rPr>
          <w:lang w:eastAsia="en-US" w:bidi="ar-SA"/>
        </w:rPr>
        <w:t>ции источников тепловой энергии.</w:t>
      </w:r>
    </w:p>
    <w:p w14:paraId="2724C43E" w14:textId="3E17B6E0" w:rsidR="00AD13D0" w:rsidRDefault="00956178" w:rsidP="00956178">
      <w:pPr>
        <w:pStyle w:val="a6"/>
        <w:numPr>
          <w:ilvl w:val="0"/>
          <w:numId w:val="30"/>
        </w:numPr>
        <w:rPr>
          <w:lang w:eastAsia="en-US" w:bidi="ar-SA"/>
        </w:rPr>
      </w:pPr>
      <w:r>
        <w:rPr>
          <w:lang w:eastAsia="en-US" w:bidi="ar-SA"/>
        </w:rPr>
        <w:t xml:space="preserve">Строительство и реконструкция тепловых сетей. </w:t>
      </w:r>
    </w:p>
    <w:p w14:paraId="69B1B06D" w14:textId="2A240D23" w:rsidR="00017EF7" w:rsidRDefault="005F7A00" w:rsidP="00017EF7">
      <w:pPr>
        <w:rPr>
          <w:lang w:eastAsia="en-US" w:bidi="ar-SA"/>
        </w:rPr>
      </w:pPr>
      <w:r>
        <w:rPr>
          <w:lang w:eastAsia="en-US" w:bidi="ar-SA"/>
        </w:rPr>
        <w:t xml:space="preserve">Таким образом, согласно 1 варианту развития, на источниках теплоснабжения предусматриваются следующие мероприятия: </w:t>
      </w:r>
    </w:p>
    <w:p w14:paraId="26BCAA61" w14:textId="77777777" w:rsidR="00AA5A02" w:rsidRDefault="00AA5A02" w:rsidP="00017EF7">
      <w:pPr>
        <w:rPr>
          <w:b/>
          <w:lang w:eastAsia="en-US" w:bidi="ar-SA"/>
        </w:rPr>
      </w:pPr>
    </w:p>
    <w:p w14:paraId="4418C86A" w14:textId="413198B8" w:rsidR="005F7A00" w:rsidRPr="005F7A00" w:rsidRDefault="005F7A00" w:rsidP="00AA5A02">
      <w:pPr>
        <w:keepNext/>
        <w:keepLines/>
        <w:rPr>
          <w:b/>
          <w:lang w:eastAsia="en-US" w:bidi="ar-SA"/>
        </w:rPr>
      </w:pPr>
      <w:r w:rsidRPr="005F7A00">
        <w:rPr>
          <w:b/>
          <w:lang w:eastAsia="en-US" w:bidi="ar-SA"/>
        </w:rPr>
        <w:lastRenderedPageBreak/>
        <w:t xml:space="preserve">ТЭЦ </w:t>
      </w:r>
      <w:r>
        <w:rPr>
          <w:b/>
          <w:lang w:eastAsia="en-US" w:bidi="ar-SA"/>
        </w:rPr>
        <w:t>АО «РИР»</w:t>
      </w:r>
    </w:p>
    <w:p w14:paraId="7723B0E7" w14:textId="77777777" w:rsidR="00C901D0" w:rsidRDefault="005F7A00" w:rsidP="009D0D4E">
      <w:r>
        <w:t>Для ТЭЦ</w:t>
      </w:r>
      <w:r w:rsidRPr="005F7A00">
        <w:t xml:space="preserve"> АО «РИР»</w:t>
      </w:r>
      <w:r>
        <w:t xml:space="preserve"> оба варианта имеют одинаковые мероприятия, при которых сохраняется вид потребляемого топлива, выполняется установка нового водогрейного котла и мероприятий по запуску генерации электрической энергии. </w:t>
      </w:r>
    </w:p>
    <w:p w14:paraId="44F7F2F9" w14:textId="3B52EB8F" w:rsidR="005F7A00" w:rsidRDefault="005F7A00" w:rsidP="009D0D4E">
      <w:r>
        <w:t>В состав основных мероприятий по ТЭЦ</w:t>
      </w:r>
      <w:r w:rsidR="00261802">
        <w:t xml:space="preserve"> АО «РИР»</w:t>
      </w:r>
      <w:r>
        <w:t xml:space="preserve"> г. Глазов входят:</w:t>
      </w:r>
    </w:p>
    <w:p w14:paraId="57907B10" w14:textId="77777777" w:rsidR="00F6678F" w:rsidRPr="00F6678F" w:rsidRDefault="00F6678F" w:rsidP="00F6678F">
      <w:pPr>
        <w:pStyle w:val="a6"/>
        <w:numPr>
          <w:ilvl w:val="0"/>
          <w:numId w:val="41"/>
        </w:numPr>
      </w:pPr>
      <w:r w:rsidRPr="00F6678F">
        <w:t>реконструкция водогрейного котла ВК-16 с переводом на топливный режим «газ»;</w:t>
      </w:r>
    </w:p>
    <w:p w14:paraId="5CCDFE76" w14:textId="77777777" w:rsidR="00F6678F" w:rsidRPr="00F6678F" w:rsidRDefault="00F6678F" w:rsidP="00F6678F">
      <w:pPr>
        <w:pStyle w:val="a6"/>
        <w:numPr>
          <w:ilvl w:val="0"/>
          <w:numId w:val="41"/>
        </w:numPr>
      </w:pPr>
      <w:r w:rsidRPr="00F6678F">
        <w:rPr>
          <w:bCs/>
        </w:rPr>
        <w:t>строительство узла подкисления сырой воды;</w:t>
      </w:r>
    </w:p>
    <w:p w14:paraId="65A7D30D" w14:textId="77777777" w:rsidR="00F6678F" w:rsidRPr="00F6678F" w:rsidRDefault="00F6678F" w:rsidP="00F6678F">
      <w:pPr>
        <w:pStyle w:val="a6"/>
        <w:numPr>
          <w:ilvl w:val="0"/>
          <w:numId w:val="41"/>
        </w:numPr>
      </w:pPr>
      <w:r w:rsidRPr="00F6678F">
        <w:rPr>
          <w:bCs/>
        </w:rPr>
        <w:t>модернизации САУ газовой турбины SGT-600;</w:t>
      </w:r>
    </w:p>
    <w:p w14:paraId="72587FEC" w14:textId="77777777" w:rsidR="00F6678F" w:rsidRPr="00F6678F" w:rsidRDefault="00F6678F" w:rsidP="00F6678F">
      <w:pPr>
        <w:pStyle w:val="a6"/>
        <w:numPr>
          <w:ilvl w:val="0"/>
          <w:numId w:val="41"/>
        </w:numPr>
      </w:pPr>
      <w:r w:rsidRPr="00F6678F">
        <w:rPr>
          <w:bCs/>
        </w:rPr>
        <w:t>капитальный ремонт паровой турбины ДК-2/120 ст.  № 6;</w:t>
      </w:r>
    </w:p>
    <w:p w14:paraId="483077A5" w14:textId="77777777" w:rsidR="00F6678F" w:rsidRPr="00F6678F" w:rsidRDefault="00F6678F" w:rsidP="00F6678F">
      <w:pPr>
        <w:pStyle w:val="a6"/>
        <w:numPr>
          <w:ilvl w:val="0"/>
          <w:numId w:val="41"/>
        </w:numPr>
      </w:pPr>
      <w:r w:rsidRPr="00F6678F">
        <w:t xml:space="preserve">реконструкция </w:t>
      </w:r>
      <w:proofErr w:type="spellStart"/>
      <w:r w:rsidRPr="00F6678F">
        <w:t>котлоагрегата</w:t>
      </w:r>
      <w:proofErr w:type="spellEnd"/>
      <w:r w:rsidRPr="00F6678F">
        <w:t xml:space="preserve"> ст.№10 с переводом на топливный режим "газ";</w:t>
      </w:r>
    </w:p>
    <w:p w14:paraId="066AD8F9" w14:textId="77777777" w:rsidR="00F6678F" w:rsidRPr="00F6678F" w:rsidRDefault="00F6678F" w:rsidP="00F6678F">
      <w:pPr>
        <w:pStyle w:val="a6"/>
        <w:numPr>
          <w:ilvl w:val="0"/>
          <w:numId w:val="41"/>
        </w:numPr>
      </w:pPr>
      <w:r w:rsidRPr="00F6678F">
        <w:t>реконструкция главного парового коллектора;</w:t>
      </w:r>
    </w:p>
    <w:p w14:paraId="4C128EBD" w14:textId="77777777" w:rsidR="00F6678F" w:rsidRPr="00F6678F" w:rsidRDefault="00F6678F" w:rsidP="00F6678F">
      <w:pPr>
        <w:pStyle w:val="a6"/>
        <w:numPr>
          <w:ilvl w:val="0"/>
          <w:numId w:val="41"/>
        </w:numPr>
      </w:pPr>
      <w:r w:rsidRPr="00F6678F">
        <w:t>реконструкция бака- нейтрализатора;</w:t>
      </w:r>
    </w:p>
    <w:p w14:paraId="7EFAD108" w14:textId="77777777" w:rsidR="00F6678F" w:rsidRPr="00F6678F" w:rsidRDefault="00F6678F" w:rsidP="00F6678F">
      <w:pPr>
        <w:pStyle w:val="a6"/>
        <w:numPr>
          <w:ilvl w:val="0"/>
          <w:numId w:val="41"/>
        </w:numPr>
        <w:rPr>
          <w:szCs w:val="26"/>
        </w:rPr>
      </w:pPr>
      <w:r w:rsidRPr="00F6678F">
        <w:rPr>
          <w:szCs w:val="26"/>
        </w:rPr>
        <w:t xml:space="preserve">реконструкция трубопровода </w:t>
      </w:r>
      <w:proofErr w:type="spellStart"/>
      <w:r w:rsidRPr="00F6678F">
        <w:rPr>
          <w:szCs w:val="26"/>
        </w:rPr>
        <w:t>химочищенной</w:t>
      </w:r>
      <w:proofErr w:type="spellEnd"/>
      <w:r w:rsidRPr="00F6678F">
        <w:rPr>
          <w:szCs w:val="26"/>
        </w:rPr>
        <w:t xml:space="preserve"> воды;</w:t>
      </w:r>
    </w:p>
    <w:p w14:paraId="77322114" w14:textId="77777777" w:rsidR="00F6678F" w:rsidRPr="00F6678F" w:rsidRDefault="00F6678F" w:rsidP="00F6678F">
      <w:pPr>
        <w:pStyle w:val="a6"/>
        <w:numPr>
          <w:ilvl w:val="0"/>
          <w:numId w:val="41"/>
        </w:numPr>
        <w:rPr>
          <w:szCs w:val="26"/>
        </w:rPr>
      </w:pPr>
      <w:r w:rsidRPr="00F6678F">
        <w:rPr>
          <w:szCs w:val="26"/>
        </w:rPr>
        <w:t xml:space="preserve">реконструкция трубопровода </w:t>
      </w:r>
      <w:proofErr w:type="spellStart"/>
      <w:r w:rsidRPr="00F6678F">
        <w:rPr>
          <w:szCs w:val="26"/>
        </w:rPr>
        <w:t>декарбонизированной</w:t>
      </w:r>
      <w:proofErr w:type="spellEnd"/>
      <w:r w:rsidRPr="00F6678F">
        <w:rPr>
          <w:szCs w:val="26"/>
        </w:rPr>
        <w:t xml:space="preserve"> воды </w:t>
      </w:r>
    </w:p>
    <w:p w14:paraId="592C0229" w14:textId="77777777" w:rsidR="00F6678F" w:rsidRPr="00F6678F" w:rsidRDefault="00F6678F" w:rsidP="00F6678F">
      <w:pPr>
        <w:pStyle w:val="a6"/>
        <w:numPr>
          <w:ilvl w:val="0"/>
          <w:numId w:val="41"/>
        </w:numPr>
        <w:rPr>
          <w:szCs w:val="26"/>
        </w:rPr>
      </w:pPr>
      <w:r w:rsidRPr="00F6678F">
        <w:rPr>
          <w:szCs w:val="26"/>
        </w:rPr>
        <w:t>реконструкция трубопровода осветленной воды;</w:t>
      </w:r>
    </w:p>
    <w:p w14:paraId="085BCF84" w14:textId="77777777" w:rsidR="00F6678F" w:rsidRPr="00F6678F" w:rsidRDefault="00F6678F" w:rsidP="00F6678F">
      <w:pPr>
        <w:pStyle w:val="a6"/>
        <w:numPr>
          <w:ilvl w:val="0"/>
          <w:numId w:val="41"/>
        </w:numPr>
        <w:rPr>
          <w:szCs w:val="26"/>
        </w:rPr>
      </w:pPr>
      <w:r w:rsidRPr="00F6678F">
        <w:rPr>
          <w:szCs w:val="26"/>
        </w:rPr>
        <w:t>реконструкция насосов раствора соли с обвязкой;</w:t>
      </w:r>
    </w:p>
    <w:p w14:paraId="4534AEA7" w14:textId="26ADF913" w:rsidR="00F6678F" w:rsidRPr="00F6678F" w:rsidRDefault="00F6678F" w:rsidP="00F6678F">
      <w:pPr>
        <w:pStyle w:val="a6"/>
        <w:numPr>
          <w:ilvl w:val="0"/>
          <w:numId w:val="41"/>
        </w:numPr>
      </w:pPr>
      <w:r w:rsidRPr="00F6678F">
        <w:t>реконструкция дымовой трубы №</w:t>
      </w:r>
      <w:r>
        <w:t xml:space="preserve"> </w:t>
      </w:r>
      <w:r w:rsidRPr="00F6678F">
        <w:t>3;</w:t>
      </w:r>
    </w:p>
    <w:p w14:paraId="111D233F" w14:textId="77777777" w:rsidR="00F6678F" w:rsidRPr="00F6678F" w:rsidRDefault="00F6678F" w:rsidP="00F6678F">
      <w:pPr>
        <w:pStyle w:val="a6"/>
        <w:numPr>
          <w:ilvl w:val="0"/>
          <w:numId w:val="41"/>
        </w:numPr>
      </w:pPr>
      <w:r w:rsidRPr="00F6678F">
        <w:t>реконструкция сетевых насосов с применением частотного регулирования;</w:t>
      </w:r>
    </w:p>
    <w:p w14:paraId="25DDF4EA" w14:textId="77777777" w:rsidR="00F6678F" w:rsidRPr="00F6678F" w:rsidRDefault="00F6678F" w:rsidP="00F6678F">
      <w:pPr>
        <w:pStyle w:val="a6"/>
        <w:numPr>
          <w:ilvl w:val="0"/>
          <w:numId w:val="41"/>
        </w:numPr>
      </w:pPr>
      <w:r w:rsidRPr="00F6678F">
        <w:rPr>
          <w:szCs w:val="26"/>
        </w:rPr>
        <w:t>реконструкция ТДО к/а №11-15 с применением ЧРП;</w:t>
      </w:r>
    </w:p>
    <w:p w14:paraId="4F09845B" w14:textId="77777777" w:rsidR="00F6678F" w:rsidRPr="00F6678F" w:rsidRDefault="00F6678F" w:rsidP="00F6678F">
      <w:pPr>
        <w:pStyle w:val="a6"/>
        <w:numPr>
          <w:ilvl w:val="0"/>
          <w:numId w:val="41"/>
        </w:numPr>
        <w:rPr>
          <w:szCs w:val="26"/>
        </w:rPr>
      </w:pPr>
      <w:r w:rsidRPr="00F6678F">
        <w:rPr>
          <w:szCs w:val="26"/>
        </w:rPr>
        <w:t xml:space="preserve"> модернизация ГТУ GT10B с заменой направляющих аппаратов №№ 1;2, и камеры сгорания (</w:t>
      </w:r>
      <w:proofErr w:type="spellStart"/>
      <w:r w:rsidRPr="00F6678F">
        <w:rPr>
          <w:szCs w:val="26"/>
        </w:rPr>
        <w:t>Глазовской</w:t>
      </w:r>
      <w:proofErr w:type="spellEnd"/>
      <w:r w:rsidRPr="00F6678F">
        <w:rPr>
          <w:szCs w:val="26"/>
        </w:rPr>
        <w:t xml:space="preserve"> ТЭЦ ПГУ) </w:t>
      </w:r>
    </w:p>
    <w:p w14:paraId="33C4E1F2" w14:textId="4F9D7D8A" w:rsidR="005F7A00" w:rsidRPr="005F7A00" w:rsidRDefault="005F7A00" w:rsidP="006B400D">
      <w:pPr>
        <w:rPr>
          <w:lang w:bidi="ar-SA"/>
        </w:rPr>
      </w:pPr>
      <w:r>
        <w:rPr>
          <w:lang w:bidi="ar-SA"/>
        </w:rPr>
        <w:t>Срок реализации мероприятий</w:t>
      </w:r>
      <w:r w:rsidR="00262348">
        <w:rPr>
          <w:lang w:bidi="ar-SA"/>
        </w:rPr>
        <w:t xml:space="preserve"> –</w:t>
      </w:r>
      <w:r>
        <w:rPr>
          <w:lang w:bidi="ar-SA"/>
        </w:rPr>
        <w:t xml:space="preserve"> </w:t>
      </w:r>
      <w:r w:rsidR="00F6678F">
        <w:rPr>
          <w:lang w:bidi="ar-SA"/>
        </w:rPr>
        <w:t>в период 2021</w:t>
      </w:r>
      <w:r w:rsidR="00262348">
        <w:rPr>
          <w:lang w:bidi="ar-SA"/>
        </w:rPr>
        <w:t xml:space="preserve"> – 2025 годы</w:t>
      </w:r>
      <w:r>
        <w:rPr>
          <w:lang w:bidi="ar-SA"/>
        </w:rPr>
        <w:t>.</w:t>
      </w:r>
    </w:p>
    <w:p w14:paraId="724AC1E4" w14:textId="4FBAB798" w:rsidR="00017EF7" w:rsidRDefault="00017EF7">
      <w:pPr>
        <w:widowControl w:val="0"/>
        <w:spacing w:line="240" w:lineRule="auto"/>
        <w:ind w:firstLine="0"/>
        <w:jc w:val="left"/>
        <w:rPr>
          <w:b/>
          <w:lang w:eastAsia="en-US" w:bidi="ar-SA"/>
        </w:rPr>
      </w:pPr>
    </w:p>
    <w:p w14:paraId="4D7AD927" w14:textId="269C8183" w:rsidR="00AD1169" w:rsidRDefault="003B6D2D" w:rsidP="00AD1169">
      <w:pPr>
        <w:keepNext/>
        <w:keepLines/>
      </w:pPr>
      <w:r>
        <w:rPr>
          <w:b/>
          <w:lang w:eastAsia="en-US" w:bidi="ar-SA"/>
        </w:rPr>
        <w:t>Котельная</w:t>
      </w:r>
      <w:r w:rsidR="00AD1169">
        <w:rPr>
          <w:b/>
          <w:lang w:eastAsia="en-US" w:bidi="ar-SA"/>
        </w:rPr>
        <w:t>,</w:t>
      </w:r>
      <w:r w:rsidR="006B400D">
        <w:rPr>
          <w:b/>
          <w:lang w:eastAsia="en-US" w:bidi="ar-SA"/>
        </w:rPr>
        <w:t xml:space="preserve"> </w:t>
      </w:r>
      <w:r w:rsidR="00AD1169" w:rsidRPr="00AD1169">
        <w:rPr>
          <w:b/>
        </w:rPr>
        <w:t>Куйбышева, д. 77</w:t>
      </w:r>
      <w:r w:rsidR="00AD1169">
        <w:rPr>
          <w:b/>
        </w:rPr>
        <w:t>.</w:t>
      </w:r>
      <w:r w:rsidR="00AD1169">
        <w:t xml:space="preserve"> </w:t>
      </w:r>
    </w:p>
    <w:p w14:paraId="319BEC43" w14:textId="4A5BABD4" w:rsidR="00840A0C" w:rsidRDefault="00840A0C" w:rsidP="00AD1169">
      <w:pPr>
        <w:keepNext/>
        <w:keepLines/>
      </w:pPr>
      <w:r>
        <w:t>В н</w:t>
      </w:r>
      <w:r w:rsidR="003B6D2D">
        <w:t>астоящий момент, на котельной</w:t>
      </w:r>
      <w:r w:rsidR="00AD1169">
        <w:t>, ул.</w:t>
      </w:r>
      <w:r>
        <w:t xml:space="preserve"> </w:t>
      </w:r>
      <w:r w:rsidR="00AD1169">
        <w:t xml:space="preserve">Куйбышева, д. 77 </w:t>
      </w:r>
      <w:r>
        <w:t xml:space="preserve"> уже сейчас существует дефицит располагаемой тепловой мощности «нетто» при аварийном выводе самого мощного котла (</w:t>
      </w:r>
      <w:r w:rsidRPr="00240A40">
        <w:t>КВ-Г-7,56-150</w:t>
      </w:r>
      <w:r>
        <w:t>, в</w:t>
      </w:r>
      <w:r w:rsidRPr="00240A40">
        <w:t>одогрейный</w:t>
      </w:r>
      <w:r>
        <w:t xml:space="preserve">, мощностью 6,5 Гкал/ч), который составляет минус </w:t>
      </w:r>
      <w:r w:rsidR="00C901D0">
        <w:t>4,83</w:t>
      </w:r>
      <w:r>
        <w:t> Гкал/</w:t>
      </w:r>
      <w:proofErr w:type="gramStart"/>
      <w:r>
        <w:t>ч</w:t>
      </w:r>
      <w:proofErr w:type="gramEnd"/>
      <w:r>
        <w:t xml:space="preserve">. </w:t>
      </w:r>
    </w:p>
    <w:p w14:paraId="6A2ADA33" w14:textId="7557D596" w:rsidR="00840A0C" w:rsidRDefault="00840A0C" w:rsidP="00840A0C">
      <w:pPr>
        <w:rPr>
          <w:szCs w:val="26"/>
        </w:rPr>
      </w:pPr>
      <w:r w:rsidRPr="00C465A8">
        <w:rPr>
          <w:lang w:eastAsia="en-US" w:bidi="ar-SA"/>
        </w:rPr>
        <w:t>В связи с этим, в 1-м и 2-м варианте мастер-плана, на котельной запл</w:t>
      </w:r>
      <w:r w:rsidR="007A75E5" w:rsidRPr="00C465A8">
        <w:rPr>
          <w:lang w:eastAsia="en-US" w:bidi="ar-SA"/>
        </w:rPr>
        <w:t>анированы</w:t>
      </w:r>
      <w:r w:rsidRPr="00C465A8">
        <w:rPr>
          <w:lang w:eastAsia="en-US" w:bidi="ar-SA"/>
        </w:rPr>
        <w:t xml:space="preserve"> следующие </w:t>
      </w:r>
      <w:r w:rsidRPr="00C465A8">
        <w:rPr>
          <w:szCs w:val="26"/>
        </w:rPr>
        <w:t>мероприятия:</w:t>
      </w:r>
    </w:p>
    <w:p w14:paraId="4690D9D2" w14:textId="3E012076" w:rsidR="00C465A8" w:rsidRDefault="00C465A8" w:rsidP="00840A0C">
      <w:pPr>
        <w:rPr>
          <w:szCs w:val="26"/>
        </w:rPr>
      </w:pPr>
      <w:r>
        <w:rPr>
          <w:szCs w:val="26"/>
        </w:rPr>
        <w:t>- проектные работы;</w:t>
      </w:r>
    </w:p>
    <w:p w14:paraId="119F1BE3" w14:textId="5EC3D283" w:rsidR="00C465A8" w:rsidRPr="00C465A8" w:rsidRDefault="00C465A8" w:rsidP="00840A0C">
      <w:pPr>
        <w:rPr>
          <w:szCs w:val="26"/>
        </w:rPr>
      </w:pPr>
      <w:r w:rsidRPr="00C465A8">
        <w:rPr>
          <w:szCs w:val="26"/>
        </w:rPr>
        <w:t>- строительство модуля котельной с учетом подвода коммуникаций;</w:t>
      </w:r>
    </w:p>
    <w:p w14:paraId="4C3EEE78" w14:textId="74B8A7CC" w:rsidR="00C465A8" w:rsidRPr="00C465A8" w:rsidRDefault="00C465A8" w:rsidP="00840A0C">
      <w:pPr>
        <w:rPr>
          <w:szCs w:val="26"/>
        </w:rPr>
      </w:pPr>
      <w:r w:rsidRPr="00C465A8">
        <w:rPr>
          <w:szCs w:val="26"/>
        </w:rPr>
        <w:lastRenderedPageBreak/>
        <w:t xml:space="preserve">- поставка и установка оборудования (котел </w:t>
      </w:r>
      <w:r w:rsidRPr="00C465A8">
        <w:rPr>
          <w:szCs w:val="26"/>
          <w:lang w:val="en-US"/>
        </w:rPr>
        <w:t>RSD</w:t>
      </w:r>
      <w:r w:rsidRPr="00C465A8">
        <w:rPr>
          <w:szCs w:val="26"/>
        </w:rPr>
        <w:t xml:space="preserve"> 6000 с дутьевой горелкой – 3шт, котел </w:t>
      </w:r>
      <w:r w:rsidRPr="00C465A8">
        <w:rPr>
          <w:szCs w:val="26"/>
          <w:lang w:val="en-US"/>
        </w:rPr>
        <w:t>RSD</w:t>
      </w:r>
      <w:r w:rsidRPr="00C465A8">
        <w:rPr>
          <w:szCs w:val="26"/>
        </w:rPr>
        <w:t xml:space="preserve"> 2500 с дутьевой горелкой (ГВС) – 1 </w:t>
      </w:r>
      <w:proofErr w:type="spellStart"/>
      <w:r w:rsidRPr="00C465A8">
        <w:rPr>
          <w:szCs w:val="26"/>
        </w:rPr>
        <w:t>шт</w:t>
      </w:r>
      <w:proofErr w:type="spellEnd"/>
      <w:r w:rsidRPr="00C465A8">
        <w:rPr>
          <w:szCs w:val="26"/>
        </w:rPr>
        <w:t>)</w:t>
      </w:r>
    </w:p>
    <w:p w14:paraId="5EF14D23" w14:textId="753E9E01" w:rsidR="00C465A8" w:rsidRPr="00C465A8" w:rsidRDefault="00C465A8" w:rsidP="00840A0C">
      <w:pPr>
        <w:rPr>
          <w:color w:val="000000"/>
          <w:szCs w:val="26"/>
        </w:rPr>
      </w:pPr>
      <w:r w:rsidRPr="00C465A8">
        <w:rPr>
          <w:szCs w:val="26"/>
        </w:rPr>
        <w:t xml:space="preserve">- </w:t>
      </w:r>
      <w:r w:rsidRPr="00C465A8">
        <w:rPr>
          <w:color w:val="000000"/>
          <w:szCs w:val="26"/>
        </w:rPr>
        <w:t>замена сетевых насосов;</w:t>
      </w:r>
    </w:p>
    <w:p w14:paraId="0C2B53E8" w14:textId="57E7E47D" w:rsidR="00C465A8" w:rsidRPr="00C465A8" w:rsidRDefault="00C465A8" w:rsidP="00840A0C">
      <w:pPr>
        <w:rPr>
          <w:szCs w:val="26"/>
        </w:rPr>
      </w:pPr>
      <w:r w:rsidRPr="00C465A8">
        <w:rPr>
          <w:color w:val="000000"/>
          <w:szCs w:val="26"/>
        </w:rPr>
        <w:t xml:space="preserve">- </w:t>
      </w:r>
      <w:r>
        <w:rPr>
          <w:szCs w:val="26"/>
        </w:rPr>
        <w:t>з</w:t>
      </w:r>
      <w:r w:rsidRPr="00C465A8">
        <w:rPr>
          <w:szCs w:val="26"/>
        </w:rPr>
        <w:t>амена насоса рабочей воды;</w:t>
      </w:r>
    </w:p>
    <w:p w14:paraId="0497955D" w14:textId="7B05030E" w:rsidR="00C465A8" w:rsidRPr="00C465A8" w:rsidRDefault="00C465A8" w:rsidP="00840A0C">
      <w:pPr>
        <w:rPr>
          <w:szCs w:val="26"/>
        </w:rPr>
      </w:pPr>
      <w:r w:rsidRPr="00C465A8">
        <w:rPr>
          <w:szCs w:val="26"/>
        </w:rPr>
        <w:t xml:space="preserve">- </w:t>
      </w:r>
      <w:r>
        <w:rPr>
          <w:szCs w:val="26"/>
        </w:rPr>
        <w:t>з</w:t>
      </w:r>
      <w:r w:rsidRPr="00C465A8">
        <w:rPr>
          <w:szCs w:val="26"/>
        </w:rPr>
        <w:t>амена сетевого насоса  режима летней циркуляции;</w:t>
      </w:r>
    </w:p>
    <w:p w14:paraId="41DBA65E" w14:textId="343C9AF5" w:rsidR="00C465A8" w:rsidRPr="00C465A8" w:rsidRDefault="00C465A8" w:rsidP="00840A0C">
      <w:pPr>
        <w:rPr>
          <w:szCs w:val="26"/>
        </w:rPr>
      </w:pPr>
      <w:r w:rsidRPr="00C465A8">
        <w:rPr>
          <w:szCs w:val="26"/>
        </w:rPr>
        <w:t xml:space="preserve">- </w:t>
      </w:r>
      <w:r>
        <w:rPr>
          <w:szCs w:val="26"/>
        </w:rPr>
        <w:t>з</w:t>
      </w:r>
      <w:r w:rsidRPr="00C465A8">
        <w:rPr>
          <w:szCs w:val="26"/>
        </w:rPr>
        <w:t>амена конвективного пучка котла №4 (КВ-Г-7,56-150);</w:t>
      </w:r>
    </w:p>
    <w:p w14:paraId="08B1B035" w14:textId="0F922492" w:rsidR="00C465A8" w:rsidRPr="00C465A8" w:rsidRDefault="00C465A8" w:rsidP="00840A0C">
      <w:pPr>
        <w:rPr>
          <w:szCs w:val="26"/>
        </w:rPr>
      </w:pPr>
      <w:r>
        <w:rPr>
          <w:szCs w:val="26"/>
        </w:rPr>
        <w:t>-з</w:t>
      </w:r>
      <w:r w:rsidRPr="00C465A8">
        <w:rPr>
          <w:szCs w:val="26"/>
        </w:rPr>
        <w:t>амена конвективного пучка котла №3 (КВ-Г-7,56-150);</w:t>
      </w:r>
    </w:p>
    <w:p w14:paraId="1551174F" w14:textId="11A49105" w:rsidR="00C465A8" w:rsidRPr="00C465A8" w:rsidRDefault="00C465A8" w:rsidP="00840A0C">
      <w:pPr>
        <w:rPr>
          <w:szCs w:val="26"/>
        </w:rPr>
      </w:pPr>
      <w:r w:rsidRPr="00C465A8">
        <w:rPr>
          <w:szCs w:val="26"/>
        </w:rPr>
        <w:t xml:space="preserve">- </w:t>
      </w:r>
      <w:r>
        <w:rPr>
          <w:szCs w:val="26"/>
        </w:rPr>
        <w:t>п</w:t>
      </w:r>
      <w:r w:rsidRPr="00C465A8">
        <w:rPr>
          <w:szCs w:val="26"/>
        </w:rPr>
        <w:t>усконаладочные работы, ввод в эксплуатацию.</w:t>
      </w:r>
    </w:p>
    <w:p w14:paraId="2338A44F" w14:textId="29711D9F" w:rsidR="00840A0C" w:rsidRDefault="00840A0C" w:rsidP="00840A0C">
      <w:pPr>
        <w:rPr>
          <w:szCs w:val="26"/>
        </w:rPr>
      </w:pPr>
      <w:r w:rsidRPr="00C465A8">
        <w:rPr>
          <w:szCs w:val="26"/>
        </w:rPr>
        <w:t xml:space="preserve">Срок реализации </w:t>
      </w:r>
      <w:r w:rsidR="006B400D" w:rsidRPr="00C465A8">
        <w:rPr>
          <w:szCs w:val="26"/>
        </w:rPr>
        <w:t xml:space="preserve">данных </w:t>
      </w:r>
      <w:r w:rsidR="00C465A8" w:rsidRPr="00C465A8">
        <w:rPr>
          <w:szCs w:val="26"/>
        </w:rPr>
        <w:t>мероприятий – 2023-2025</w:t>
      </w:r>
      <w:r w:rsidRPr="00C465A8">
        <w:rPr>
          <w:szCs w:val="26"/>
        </w:rPr>
        <w:t xml:space="preserve"> год</w:t>
      </w:r>
      <w:r w:rsidR="00C465A8" w:rsidRPr="00C465A8">
        <w:rPr>
          <w:szCs w:val="26"/>
        </w:rPr>
        <w:t>ы</w:t>
      </w:r>
      <w:r w:rsidRPr="00C465A8">
        <w:rPr>
          <w:szCs w:val="26"/>
        </w:rPr>
        <w:t>.</w:t>
      </w:r>
    </w:p>
    <w:p w14:paraId="19BDAFFD" w14:textId="2C193340" w:rsidR="009B49F8" w:rsidRDefault="007A75E5" w:rsidP="009B49F8">
      <w:pPr>
        <w:rPr>
          <w:lang w:eastAsia="en-US" w:bidi="ar-SA"/>
        </w:rPr>
      </w:pPr>
      <w:r>
        <w:rPr>
          <w:lang w:eastAsia="en-US" w:bidi="ar-SA"/>
        </w:rPr>
        <w:t xml:space="preserve">После реализации вышеуказанных мероприятий и устранения </w:t>
      </w:r>
      <w:r>
        <w:t>дефицита располагаемой тепловой мощности «нетто» при аварийном выводе самого мощного котла, в</w:t>
      </w:r>
      <w:r w:rsidR="00277B68">
        <w:rPr>
          <w:lang w:eastAsia="en-US" w:bidi="ar-SA"/>
        </w:rPr>
        <w:t xml:space="preserve"> </w:t>
      </w:r>
      <w:r>
        <w:rPr>
          <w:lang w:eastAsia="en-US" w:bidi="ar-SA"/>
        </w:rPr>
        <w:t>1-м</w:t>
      </w:r>
      <w:r w:rsidR="00277B68">
        <w:rPr>
          <w:lang w:eastAsia="en-US" w:bidi="ar-SA"/>
        </w:rPr>
        <w:t xml:space="preserve"> варианте предусматривается переключение </w:t>
      </w:r>
      <w:r>
        <w:rPr>
          <w:lang w:eastAsia="en-US" w:bidi="ar-SA"/>
        </w:rPr>
        <w:t>всей тепловой</w:t>
      </w:r>
      <w:r w:rsidR="00277B68">
        <w:rPr>
          <w:lang w:eastAsia="en-US" w:bidi="ar-SA"/>
        </w:rPr>
        <w:t xml:space="preserve"> нагрузк</w:t>
      </w:r>
      <w:r>
        <w:rPr>
          <w:lang w:eastAsia="en-US" w:bidi="ar-SA"/>
        </w:rPr>
        <w:t>и</w:t>
      </w:r>
      <w:r w:rsidR="00277B68">
        <w:rPr>
          <w:lang w:eastAsia="en-US" w:bidi="ar-SA"/>
        </w:rPr>
        <w:t xml:space="preserve"> потребителей на ТЭЦ</w:t>
      </w:r>
      <w:r w:rsidR="009B49F8">
        <w:rPr>
          <w:lang w:eastAsia="en-US" w:bidi="ar-SA"/>
        </w:rPr>
        <w:t xml:space="preserve"> АО «РИР»</w:t>
      </w:r>
      <w:r w:rsidR="00277B68">
        <w:rPr>
          <w:lang w:eastAsia="en-US" w:bidi="ar-SA"/>
        </w:rPr>
        <w:t>.</w:t>
      </w:r>
      <w:r w:rsidR="009B49F8">
        <w:rPr>
          <w:lang w:eastAsia="en-US" w:bidi="ar-SA"/>
        </w:rPr>
        <w:t xml:space="preserve"> После переключения нагрузки котел</w:t>
      </w:r>
      <w:r w:rsidR="00C465A8">
        <w:rPr>
          <w:lang w:eastAsia="en-US" w:bidi="ar-SA"/>
        </w:rPr>
        <w:t>ьная выводится из эксплуатации.</w:t>
      </w:r>
    </w:p>
    <w:p w14:paraId="7E80CF6E" w14:textId="77777777" w:rsidR="00AA5A02" w:rsidRDefault="00AA5A02" w:rsidP="009B49F8">
      <w:pPr>
        <w:rPr>
          <w:lang w:eastAsia="en-US" w:bidi="ar-SA"/>
        </w:rPr>
      </w:pPr>
    </w:p>
    <w:p w14:paraId="129D0B9D" w14:textId="55D279EE" w:rsidR="009B49F8" w:rsidRPr="005F7A00" w:rsidRDefault="009B49F8" w:rsidP="00AA5A02">
      <w:pPr>
        <w:keepNext/>
        <w:keepLines/>
        <w:rPr>
          <w:b/>
          <w:lang w:eastAsia="en-US" w:bidi="ar-SA"/>
        </w:rPr>
      </w:pPr>
      <w:r>
        <w:rPr>
          <w:b/>
          <w:lang w:eastAsia="en-US" w:bidi="ar-SA"/>
        </w:rPr>
        <w:t>Котельная АО «</w:t>
      </w:r>
      <w:proofErr w:type="spellStart"/>
      <w:r>
        <w:rPr>
          <w:b/>
          <w:lang w:eastAsia="en-US" w:bidi="ar-SA"/>
        </w:rPr>
        <w:t>Реммаш</w:t>
      </w:r>
      <w:proofErr w:type="spellEnd"/>
      <w:r>
        <w:rPr>
          <w:b/>
          <w:lang w:eastAsia="en-US" w:bidi="ar-SA"/>
        </w:rPr>
        <w:t xml:space="preserve">» </w:t>
      </w:r>
    </w:p>
    <w:p w14:paraId="7551D33E" w14:textId="756707F5" w:rsidR="009B49F8" w:rsidRDefault="009B49F8" w:rsidP="009B49F8">
      <w:pPr>
        <w:rPr>
          <w:lang w:eastAsia="en-US" w:bidi="ar-SA"/>
        </w:rPr>
      </w:pPr>
      <w:r>
        <w:rPr>
          <w:lang w:eastAsia="en-US" w:bidi="ar-SA"/>
        </w:rPr>
        <w:t>В 1</w:t>
      </w:r>
      <w:r w:rsidR="006B400D">
        <w:rPr>
          <w:lang w:eastAsia="en-US" w:bidi="ar-SA"/>
        </w:rPr>
        <w:t>-м</w:t>
      </w:r>
      <w:r>
        <w:rPr>
          <w:lang w:eastAsia="en-US" w:bidi="ar-SA"/>
        </w:rPr>
        <w:t xml:space="preserve"> варианте предусматривается переключение </w:t>
      </w:r>
      <w:r w:rsidR="006B400D">
        <w:rPr>
          <w:lang w:eastAsia="en-US" w:bidi="ar-SA"/>
        </w:rPr>
        <w:t>всей тепловой</w:t>
      </w:r>
      <w:r>
        <w:rPr>
          <w:lang w:eastAsia="en-US" w:bidi="ar-SA"/>
        </w:rPr>
        <w:t xml:space="preserve"> нагрузк</w:t>
      </w:r>
      <w:r w:rsidR="006B400D">
        <w:rPr>
          <w:lang w:eastAsia="en-US" w:bidi="ar-SA"/>
        </w:rPr>
        <w:t>и</w:t>
      </w:r>
      <w:r>
        <w:rPr>
          <w:lang w:eastAsia="en-US" w:bidi="ar-SA"/>
        </w:rPr>
        <w:t xml:space="preserve"> потребителей</w:t>
      </w:r>
      <w:r w:rsidR="006B400D">
        <w:rPr>
          <w:lang w:eastAsia="en-US" w:bidi="ar-SA"/>
        </w:rPr>
        <w:t xml:space="preserve"> города</w:t>
      </w:r>
      <w:r>
        <w:rPr>
          <w:lang w:eastAsia="en-US" w:bidi="ar-SA"/>
        </w:rPr>
        <w:t xml:space="preserve"> от котельной АО «</w:t>
      </w:r>
      <w:proofErr w:type="spellStart"/>
      <w:r>
        <w:rPr>
          <w:lang w:eastAsia="en-US" w:bidi="ar-SA"/>
        </w:rPr>
        <w:t>Реммаш</w:t>
      </w:r>
      <w:proofErr w:type="spellEnd"/>
      <w:r>
        <w:rPr>
          <w:lang w:eastAsia="en-US" w:bidi="ar-SA"/>
        </w:rPr>
        <w:t>» на ТЭЦ АО «РИР». После переключения нагрузки</w:t>
      </w:r>
      <w:r w:rsidR="006B400D">
        <w:rPr>
          <w:lang w:eastAsia="en-US" w:bidi="ar-SA"/>
        </w:rPr>
        <w:t>,</w:t>
      </w:r>
      <w:r>
        <w:rPr>
          <w:lang w:eastAsia="en-US" w:bidi="ar-SA"/>
        </w:rPr>
        <w:t xml:space="preserve"> котельная продолжает обеспечивать тепловой энергией завод АО «</w:t>
      </w:r>
      <w:proofErr w:type="spellStart"/>
      <w:r>
        <w:rPr>
          <w:lang w:eastAsia="en-US" w:bidi="ar-SA"/>
        </w:rPr>
        <w:t>Реммаш</w:t>
      </w:r>
      <w:proofErr w:type="spellEnd"/>
      <w:r>
        <w:rPr>
          <w:lang w:eastAsia="en-US" w:bidi="ar-SA"/>
        </w:rPr>
        <w:t xml:space="preserve">». </w:t>
      </w:r>
    </w:p>
    <w:p w14:paraId="31B0D562" w14:textId="77777777" w:rsidR="00AA5A02" w:rsidRDefault="00AA5A02" w:rsidP="009B49F8">
      <w:pPr>
        <w:rPr>
          <w:lang w:eastAsia="en-US" w:bidi="ar-SA"/>
        </w:rPr>
      </w:pPr>
    </w:p>
    <w:p w14:paraId="1A6C36CB" w14:textId="07E08DC7" w:rsidR="009B49F8" w:rsidRDefault="009B49F8" w:rsidP="00AA5A02">
      <w:pPr>
        <w:keepNext/>
        <w:keepLines/>
        <w:rPr>
          <w:b/>
          <w:lang w:eastAsia="en-US" w:bidi="ar-SA"/>
        </w:rPr>
      </w:pPr>
      <w:r w:rsidRPr="009B49F8">
        <w:rPr>
          <w:b/>
          <w:lang w:eastAsia="en-US" w:bidi="ar-SA"/>
        </w:rPr>
        <w:t xml:space="preserve">Котельная </w:t>
      </w:r>
      <w:r w:rsidR="00C901D0">
        <w:rPr>
          <w:b/>
          <w:lang w:eastAsia="en-US" w:bidi="ar-SA"/>
        </w:rPr>
        <w:t>№</w:t>
      </w:r>
      <w:r w:rsidR="00F41FFE">
        <w:rPr>
          <w:b/>
          <w:lang w:eastAsia="en-US" w:bidi="ar-SA"/>
        </w:rPr>
        <w:t xml:space="preserve"> </w:t>
      </w:r>
      <w:r w:rsidR="003B6D2D">
        <w:rPr>
          <w:b/>
          <w:lang w:eastAsia="en-US" w:bidi="ar-SA"/>
        </w:rPr>
        <w:t xml:space="preserve">3 </w:t>
      </w:r>
      <w:r w:rsidR="006B400D">
        <w:rPr>
          <w:b/>
          <w:lang w:eastAsia="en-US" w:bidi="ar-SA"/>
        </w:rPr>
        <w:t>ООО «</w:t>
      </w:r>
      <w:proofErr w:type="spellStart"/>
      <w:r w:rsidR="006B400D">
        <w:rPr>
          <w:b/>
          <w:lang w:eastAsia="en-US" w:bidi="ar-SA"/>
        </w:rPr>
        <w:t>КомЭнерго</w:t>
      </w:r>
      <w:proofErr w:type="spellEnd"/>
      <w:r w:rsidR="006B400D">
        <w:rPr>
          <w:b/>
          <w:lang w:eastAsia="en-US" w:bidi="ar-SA"/>
        </w:rPr>
        <w:t>»</w:t>
      </w:r>
    </w:p>
    <w:p w14:paraId="141C84A2" w14:textId="0A453980" w:rsidR="00C901D0" w:rsidRDefault="00C901D0" w:rsidP="00C901D0">
      <w:pPr>
        <w:rPr>
          <w:lang w:eastAsia="en-US" w:bidi="ar-SA"/>
        </w:rPr>
      </w:pPr>
      <w:r w:rsidRPr="00C901D0">
        <w:rPr>
          <w:lang w:eastAsia="en-US" w:bidi="ar-SA"/>
        </w:rPr>
        <w:t xml:space="preserve">Для </w:t>
      </w:r>
      <w:r>
        <w:rPr>
          <w:lang w:eastAsia="en-US" w:bidi="ar-SA"/>
        </w:rPr>
        <w:t>котельной №</w:t>
      </w:r>
      <w:r w:rsidRPr="00C901D0">
        <w:rPr>
          <w:lang w:eastAsia="en-US" w:bidi="ar-SA"/>
        </w:rPr>
        <w:t>3 ООО «</w:t>
      </w:r>
      <w:proofErr w:type="spellStart"/>
      <w:r w:rsidRPr="00C901D0">
        <w:rPr>
          <w:lang w:eastAsia="en-US" w:bidi="ar-SA"/>
        </w:rPr>
        <w:t>КомЭнерго</w:t>
      </w:r>
      <w:proofErr w:type="spellEnd"/>
      <w:r w:rsidRPr="00C901D0">
        <w:rPr>
          <w:lang w:eastAsia="en-US" w:bidi="ar-SA"/>
        </w:rPr>
        <w:t>» оба варианта имеют одинаковые мероприятия</w:t>
      </w:r>
      <w:r>
        <w:rPr>
          <w:lang w:eastAsia="en-US" w:bidi="ar-SA"/>
        </w:rPr>
        <w:t>.</w:t>
      </w:r>
    </w:p>
    <w:p w14:paraId="7D719EEA" w14:textId="5C1644D5" w:rsidR="00C901D0" w:rsidRDefault="00C901D0" w:rsidP="00C901D0">
      <w:r>
        <w:t xml:space="preserve">В состав основных мероприятий по </w:t>
      </w:r>
      <w:r>
        <w:rPr>
          <w:lang w:eastAsia="en-US" w:bidi="ar-SA"/>
        </w:rPr>
        <w:t>котельной №3  ООО </w:t>
      </w:r>
      <w:r w:rsidRPr="00C901D0">
        <w:rPr>
          <w:lang w:eastAsia="en-US" w:bidi="ar-SA"/>
        </w:rPr>
        <w:t>«</w:t>
      </w:r>
      <w:proofErr w:type="spellStart"/>
      <w:r w:rsidRPr="00C901D0">
        <w:rPr>
          <w:lang w:eastAsia="en-US" w:bidi="ar-SA"/>
        </w:rPr>
        <w:t>КомЭнерго</w:t>
      </w:r>
      <w:proofErr w:type="spellEnd"/>
      <w:r w:rsidRPr="00C901D0">
        <w:rPr>
          <w:lang w:eastAsia="en-US" w:bidi="ar-SA"/>
        </w:rPr>
        <w:t>»</w:t>
      </w:r>
      <w:r>
        <w:t xml:space="preserve"> входят:</w:t>
      </w:r>
    </w:p>
    <w:p w14:paraId="22F5AD47" w14:textId="21CE7D7E" w:rsidR="00C901D0" w:rsidRDefault="00C901D0" w:rsidP="00C901D0">
      <w:pPr>
        <w:pStyle w:val="a6"/>
        <w:numPr>
          <w:ilvl w:val="0"/>
          <w:numId w:val="41"/>
        </w:numPr>
      </w:pPr>
      <w:r>
        <w:t>замена водогрейн</w:t>
      </w:r>
      <w:r w:rsidR="005721D5">
        <w:t>ых</w:t>
      </w:r>
      <w:r>
        <w:t xml:space="preserve"> к/а ДКВР-6,5-13</w:t>
      </w:r>
      <w:r w:rsidRPr="00C901D0">
        <w:t>, ст.</w:t>
      </w:r>
      <w:r>
        <w:t>№</w:t>
      </w:r>
      <w:r w:rsidR="005721D5">
        <w:t>№</w:t>
      </w:r>
      <w:r w:rsidRPr="00C901D0">
        <w:t>1</w:t>
      </w:r>
      <w:r w:rsidR="005721D5">
        <w:t>,2,3</w:t>
      </w:r>
      <w:r>
        <w:t xml:space="preserve"> на водогрейны</w:t>
      </w:r>
      <w:r w:rsidR="005721D5">
        <w:t>е</w:t>
      </w:r>
      <w:r>
        <w:t xml:space="preserve"> к/а ICI </w:t>
      </w:r>
      <w:proofErr w:type="spellStart"/>
      <w:r>
        <w:t>Caldaie</w:t>
      </w:r>
      <w:proofErr w:type="spellEnd"/>
      <w:r>
        <w:t xml:space="preserve"> TNX 7000;</w:t>
      </w:r>
    </w:p>
    <w:p w14:paraId="78F1F7C2" w14:textId="1A5123EC" w:rsidR="00C901D0" w:rsidRDefault="00C901D0" w:rsidP="00C901D0">
      <w:pPr>
        <w:pStyle w:val="a6"/>
        <w:numPr>
          <w:ilvl w:val="0"/>
          <w:numId w:val="41"/>
        </w:numPr>
      </w:pPr>
      <w:r>
        <w:t>замена паро</w:t>
      </w:r>
      <w:r w:rsidR="005721D5">
        <w:t xml:space="preserve">вых </w:t>
      </w:r>
      <w:r>
        <w:t>к/а ДКВР-6,5-13</w:t>
      </w:r>
      <w:r w:rsidRPr="00C901D0">
        <w:t>, ст.№</w:t>
      </w:r>
      <w:r w:rsidR="005721D5">
        <w:t>№4,5,6 на аналогичные</w:t>
      </w:r>
      <w:r>
        <w:t>;</w:t>
      </w:r>
    </w:p>
    <w:p w14:paraId="4EE773C0" w14:textId="70114B43" w:rsidR="00C901D0" w:rsidRDefault="00C901D0" w:rsidP="005721D5">
      <w:pPr>
        <w:pStyle w:val="a6"/>
        <w:numPr>
          <w:ilvl w:val="0"/>
          <w:numId w:val="41"/>
        </w:numPr>
      </w:pPr>
      <w:r>
        <w:t>у</w:t>
      </w:r>
      <w:r w:rsidRPr="00C901D0">
        <w:t>становка дополнительного модуля водоподготовки ВПУ-20 м³/ч</w:t>
      </w:r>
      <w:r>
        <w:t xml:space="preserve"> в связи с приростом тепловой нагрузки.</w:t>
      </w:r>
      <w:r w:rsidR="005721D5">
        <w:t xml:space="preserve"> </w:t>
      </w:r>
    </w:p>
    <w:p w14:paraId="3D0AD40F" w14:textId="293C7C83" w:rsidR="005721D5" w:rsidRPr="005F7A00" w:rsidRDefault="005721D5" w:rsidP="005721D5">
      <w:pPr>
        <w:rPr>
          <w:lang w:eastAsia="en-US" w:bidi="ar-SA"/>
        </w:rPr>
      </w:pPr>
      <w:r>
        <w:rPr>
          <w:lang w:eastAsia="en-US" w:bidi="ar-SA"/>
        </w:rPr>
        <w:t>Срок реализации мероприятий – в период 2021 – 2027 годы.</w:t>
      </w:r>
    </w:p>
    <w:p w14:paraId="46B117FC" w14:textId="7FF518C2" w:rsidR="004A71AE" w:rsidRDefault="004A71AE" w:rsidP="009B49F8">
      <w:pPr>
        <w:rPr>
          <w:lang w:eastAsia="en-US" w:bidi="ar-SA"/>
        </w:rPr>
      </w:pPr>
      <w:r>
        <w:rPr>
          <w:lang w:eastAsia="en-US" w:bidi="ar-SA"/>
        </w:rPr>
        <w:t>Сводный перечень мероприятий по источникам тепловой энергии, согласно первому варианту мастер-плана, представлен в таблице ниже.</w:t>
      </w:r>
    </w:p>
    <w:p w14:paraId="4A39A892" w14:textId="675961EC" w:rsidR="004A71AE" w:rsidRDefault="004A71AE" w:rsidP="004A71AE">
      <w:pPr>
        <w:pStyle w:val="af4"/>
      </w:pPr>
      <w:r w:rsidRPr="00712664">
        <w:lastRenderedPageBreak/>
        <w:t xml:space="preserve">Таблица </w:t>
      </w:r>
      <w:r w:rsidRPr="00712664">
        <w:fldChar w:fldCharType="begin"/>
      </w:r>
      <w:r w:rsidRPr="00712664">
        <w:instrText xml:space="preserve"> SEQ Таблица \* ARABIC </w:instrText>
      </w:r>
      <w:r w:rsidRPr="00712664">
        <w:fldChar w:fldCharType="separate"/>
      </w:r>
      <w:r w:rsidR="007D572B">
        <w:rPr>
          <w:noProof/>
        </w:rPr>
        <w:t>4</w:t>
      </w:r>
      <w:r w:rsidRPr="00712664">
        <w:fldChar w:fldCharType="end"/>
      </w:r>
      <w:r w:rsidRPr="00712664">
        <w:t xml:space="preserve">. </w:t>
      </w:r>
      <w:r>
        <w:t>Мероприятия по источникам тепловой энергии, согласно варианту</w:t>
      </w:r>
      <w:r w:rsidR="0060019C">
        <w:t xml:space="preserve"> </w:t>
      </w:r>
      <w:r>
        <w:t xml:space="preserve"> №</w:t>
      </w:r>
      <w:r w:rsidR="0060019C">
        <w:t xml:space="preserve"> </w:t>
      </w:r>
      <w:r>
        <w:t>1</w:t>
      </w:r>
    </w:p>
    <w:tbl>
      <w:tblPr>
        <w:tblW w:w="5000" w:type="pct"/>
        <w:tblLook w:val="04A0" w:firstRow="1" w:lastRow="0" w:firstColumn="1" w:lastColumn="0" w:noHBand="0" w:noVBand="1"/>
      </w:tblPr>
      <w:tblGrid>
        <w:gridCol w:w="780"/>
        <w:gridCol w:w="5114"/>
        <w:gridCol w:w="1983"/>
        <w:gridCol w:w="1981"/>
      </w:tblGrid>
      <w:tr w:rsidR="005721D5" w:rsidRPr="005721D5" w14:paraId="255FAF21" w14:textId="77777777" w:rsidTr="005721D5">
        <w:trPr>
          <w:trHeight w:val="20"/>
          <w:tblHeader/>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EB5A2"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 п/п</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62BAF6D2"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Мероприятие</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399BB094"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Плановый год начала реализации</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24D1F2E3"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Плановый год завершения реализации</w:t>
            </w:r>
          </w:p>
        </w:tc>
      </w:tr>
      <w:tr w:rsidR="005721D5" w:rsidRPr="005721D5" w14:paraId="3AEDDCA7"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62CE5576"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1</w:t>
            </w:r>
          </w:p>
        </w:tc>
        <w:tc>
          <w:tcPr>
            <w:tcW w:w="2594" w:type="pct"/>
            <w:tcBorders>
              <w:top w:val="nil"/>
              <w:left w:val="nil"/>
              <w:bottom w:val="single" w:sz="4" w:space="0" w:color="auto"/>
              <w:right w:val="single" w:sz="4" w:space="0" w:color="auto"/>
            </w:tcBorders>
            <w:shd w:val="clear" w:color="auto" w:fill="auto"/>
            <w:vAlign w:val="center"/>
            <w:hideMark/>
          </w:tcPr>
          <w:p w14:paraId="20B16CDB" w14:textId="77777777" w:rsidR="005721D5" w:rsidRPr="005721D5" w:rsidRDefault="005721D5" w:rsidP="005721D5">
            <w:pPr>
              <w:autoSpaceDE/>
              <w:autoSpaceDN/>
              <w:spacing w:line="240" w:lineRule="auto"/>
              <w:ind w:firstLine="0"/>
              <w:jc w:val="left"/>
              <w:rPr>
                <w:b/>
                <w:bCs/>
                <w:color w:val="000000"/>
                <w:sz w:val="18"/>
                <w:szCs w:val="18"/>
                <w:lang w:bidi="ar-SA"/>
              </w:rPr>
            </w:pPr>
            <w:r w:rsidRPr="005721D5">
              <w:rPr>
                <w:b/>
                <w:bCs/>
                <w:color w:val="000000"/>
                <w:sz w:val="18"/>
                <w:szCs w:val="18"/>
                <w:lang w:bidi="ar-SA"/>
              </w:rPr>
              <w:t xml:space="preserve">Группа 1. Строительство, реконструкция или модернизация объектов в целях подключения потребителей, в </w:t>
            </w:r>
            <w:proofErr w:type="spellStart"/>
            <w:r w:rsidRPr="005721D5">
              <w:rPr>
                <w:b/>
                <w:bCs/>
                <w:color w:val="000000"/>
                <w:sz w:val="18"/>
                <w:szCs w:val="18"/>
                <w:lang w:bidi="ar-SA"/>
              </w:rPr>
              <w:t>т.ч</w:t>
            </w:r>
            <w:proofErr w:type="spellEnd"/>
            <w:r w:rsidRPr="005721D5">
              <w:rPr>
                <w:b/>
                <w:bCs/>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51A9D0FE"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 </w:t>
            </w:r>
          </w:p>
        </w:tc>
        <w:tc>
          <w:tcPr>
            <w:tcW w:w="1006" w:type="pct"/>
            <w:tcBorders>
              <w:top w:val="nil"/>
              <w:left w:val="nil"/>
              <w:bottom w:val="single" w:sz="4" w:space="0" w:color="auto"/>
              <w:right w:val="single" w:sz="4" w:space="0" w:color="auto"/>
            </w:tcBorders>
            <w:shd w:val="clear" w:color="auto" w:fill="auto"/>
            <w:vAlign w:val="center"/>
            <w:hideMark/>
          </w:tcPr>
          <w:p w14:paraId="7AC38C6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 </w:t>
            </w:r>
          </w:p>
        </w:tc>
      </w:tr>
      <w:tr w:rsidR="005721D5" w:rsidRPr="005721D5" w14:paraId="663B5980" w14:textId="77777777" w:rsidTr="005721D5">
        <w:trPr>
          <w:trHeight w:val="20"/>
        </w:trPr>
        <w:tc>
          <w:tcPr>
            <w:tcW w:w="395" w:type="pct"/>
            <w:tcBorders>
              <w:top w:val="nil"/>
              <w:left w:val="single" w:sz="4" w:space="0" w:color="auto"/>
              <w:bottom w:val="double" w:sz="6" w:space="0" w:color="auto"/>
              <w:right w:val="single" w:sz="4" w:space="0" w:color="auto"/>
            </w:tcBorders>
            <w:shd w:val="clear" w:color="auto" w:fill="auto"/>
            <w:vAlign w:val="center"/>
            <w:hideMark/>
          </w:tcPr>
          <w:p w14:paraId="5236C41D"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1.1</w:t>
            </w:r>
          </w:p>
        </w:tc>
        <w:tc>
          <w:tcPr>
            <w:tcW w:w="2594" w:type="pct"/>
            <w:tcBorders>
              <w:top w:val="nil"/>
              <w:left w:val="nil"/>
              <w:bottom w:val="double" w:sz="6" w:space="0" w:color="auto"/>
              <w:right w:val="single" w:sz="4" w:space="0" w:color="auto"/>
            </w:tcBorders>
            <w:shd w:val="clear" w:color="auto" w:fill="auto"/>
            <w:vAlign w:val="center"/>
            <w:hideMark/>
          </w:tcPr>
          <w:p w14:paraId="1A0E7763"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Реконструкция ВК-1 с установкой </w:t>
            </w:r>
            <w:proofErr w:type="spellStart"/>
            <w:r w:rsidRPr="005721D5">
              <w:rPr>
                <w:color w:val="000000"/>
                <w:sz w:val="18"/>
                <w:szCs w:val="18"/>
                <w:lang w:bidi="ar-SA"/>
              </w:rPr>
              <w:t>водогорейного</w:t>
            </w:r>
            <w:proofErr w:type="spellEnd"/>
            <w:r w:rsidRPr="005721D5">
              <w:rPr>
                <w:color w:val="000000"/>
                <w:sz w:val="18"/>
                <w:szCs w:val="18"/>
                <w:lang w:bidi="ar-SA"/>
              </w:rPr>
              <w:t xml:space="preserve"> котла</w:t>
            </w:r>
          </w:p>
        </w:tc>
        <w:tc>
          <w:tcPr>
            <w:tcW w:w="1006" w:type="pct"/>
            <w:tcBorders>
              <w:top w:val="nil"/>
              <w:left w:val="nil"/>
              <w:bottom w:val="double" w:sz="6" w:space="0" w:color="auto"/>
              <w:right w:val="single" w:sz="4" w:space="0" w:color="auto"/>
            </w:tcBorders>
            <w:shd w:val="clear" w:color="auto" w:fill="auto"/>
            <w:vAlign w:val="center"/>
            <w:hideMark/>
          </w:tcPr>
          <w:p w14:paraId="3806C53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c>
          <w:tcPr>
            <w:tcW w:w="1006" w:type="pct"/>
            <w:tcBorders>
              <w:top w:val="nil"/>
              <w:left w:val="nil"/>
              <w:bottom w:val="double" w:sz="6" w:space="0" w:color="auto"/>
              <w:right w:val="single" w:sz="4" w:space="0" w:color="auto"/>
            </w:tcBorders>
            <w:shd w:val="clear" w:color="auto" w:fill="auto"/>
            <w:vAlign w:val="center"/>
            <w:hideMark/>
          </w:tcPr>
          <w:p w14:paraId="76C7B36D"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5721D5" w:rsidRPr="005721D5" w14:paraId="4FDAC246"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0DE57BEA"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2</w:t>
            </w:r>
          </w:p>
        </w:tc>
        <w:tc>
          <w:tcPr>
            <w:tcW w:w="2594" w:type="pct"/>
            <w:tcBorders>
              <w:top w:val="nil"/>
              <w:left w:val="nil"/>
              <w:bottom w:val="single" w:sz="4" w:space="0" w:color="auto"/>
              <w:right w:val="single" w:sz="4" w:space="0" w:color="auto"/>
            </w:tcBorders>
            <w:shd w:val="clear" w:color="auto" w:fill="auto"/>
            <w:vAlign w:val="center"/>
            <w:hideMark/>
          </w:tcPr>
          <w:p w14:paraId="37CF6F83" w14:textId="77777777" w:rsidR="005721D5" w:rsidRPr="005721D5" w:rsidRDefault="005721D5" w:rsidP="005721D5">
            <w:pPr>
              <w:autoSpaceDE/>
              <w:autoSpaceDN/>
              <w:spacing w:line="240" w:lineRule="auto"/>
              <w:ind w:firstLine="0"/>
              <w:jc w:val="left"/>
              <w:rPr>
                <w:b/>
                <w:bCs/>
                <w:color w:val="000000"/>
                <w:sz w:val="18"/>
                <w:szCs w:val="18"/>
                <w:lang w:bidi="ar-SA"/>
              </w:rPr>
            </w:pPr>
            <w:r w:rsidRPr="005721D5">
              <w:rPr>
                <w:b/>
                <w:bCs/>
                <w:color w:val="000000"/>
                <w:sz w:val="18"/>
                <w:szCs w:val="18"/>
                <w:lang w:bidi="ar-SA"/>
              </w:rPr>
              <w:t xml:space="preserve">Группа 2.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 в </w:t>
            </w:r>
            <w:proofErr w:type="spellStart"/>
            <w:r w:rsidRPr="005721D5">
              <w:rPr>
                <w:b/>
                <w:bCs/>
                <w:color w:val="000000"/>
                <w:sz w:val="18"/>
                <w:szCs w:val="18"/>
                <w:lang w:bidi="ar-SA"/>
              </w:rPr>
              <w:t>т.ч</w:t>
            </w:r>
            <w:proofErr w:type="spellEnd"/>
            <w:r w:rsidRPr="005721D5">
              <w:rPr>
                <w:b/>
                <w:bCs/>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2BF5D493"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 </w:t>
            </w:r>
          </w:p>
        </w:tc>
        <w:tc>
          <w:tcPr>
            <w:tcW w:w="1006" w:type="pct"/>
            <w:tcBorders>
              <w:top w:val="nil"/>
              <w:left w:val="nil"/>
              <w:bottom w:val="single" w:sz="4" w:space="0" w:color="auto"/>
              <w:right w:val="single" w:sz="4" w:space="0" w:color="auto"/>
            </w:tcBorders>
            <w:shd w:val="clear" w:color="auto" w:fill="auto"/>
            <w:vAlign w:val="center"/>
            <w:hideMark/>
          </w:tcPr>
          <w:p w14:paraId="10E8D908"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 </w:t>
            </w:r>
          </w:p>
        </w:tc>
      </w:tr>
      <w:tr w:rsidR="005721D5" w:rsidRPr="005721D5" w14:paraId="2FD37220" w14:textId="77777777" w:rsidTr="005721D5">
        <w:trPr>
          <w:trHeight w:val="20"/>
        </w:trPr>
        <w:tc>
          <w:tcPr>
            <w:tcW w:w="395" w:type="pct"/>
            <w:tcBorders>
              <w:top w:val="nil"/>
              <w:left w:val="single" w:sz="4" w:space="0" w:color="auto"/>
              <w:bottom w:val="double" w:sz="6" w:space="0" w:color="auto"/>
              <w:right w:val="single" w:sz="4" w:space="0" w:color="auto"/>
            </w:tcBorders>
            <w:shd w:val="clear" w:color="auto" w:fill="auto"/>
            <w:vAlign w:val="center"/>
            <w:hideMark/>
          </w:tcPr>
          <w:p w14:paraId="165BE46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2.1</w:t>
            </w:r>
          </w:p>
        </w:tc>
        <w:tc>
          <w:tcPr>
            <w:tcW w:w="2594" w:type="pct"/>
            <w:tcBorders>
              <w:top w:val="nil"/>
              <w:left w:val="nil"/>
              <w:bottom w:val="double" w:sz="6" w:space="0" w:color="auto"/>
              <w:right w:val="single" w:sz="4" w:space="0" w:color="auto"/>
            </w:tcBorders>
            <w:shd w:val="clear" w:color="auto" w:fill="auto"/>
            <w:vAlign w:val="center"/>
            <w:hideMark/>
          </w:tcPr>
          <w:p w14:paraId="5E5514C2"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Реконструкция к/а № 21 с заменой конвективной части</w:t>
            </w:r>
          </w:p>
        </w:tc>
        <w:tc>
          <w:tcPr>
            <w:tcW w:w="1006" w:type="pct"/>
            <w:tcBorders>
              <w:top w:val="nil"/>
              <w:left w:val="nil"/>
              <w:bottom w:val="double" w:sz="6" w:space="0" w:color="auto"/>
              <w:right w:val="single" w:sz="4" w:space="0" w:color="auto"/>
            </w:tcBorders>
            <w:shd w:val="clear" w:color="auto" w:fill="auto"/>
            <w:vAlign w:val="center"/>
            <w:hideMark/>
          </w:tcPr>
          <w:p w14:paraId="010A472C"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6" w:type="pct"/>
            <w:tcBorders>
              <w:top w:val="nil"/>
              <w:left w:val="nil"/>
              <w:bottom w:val="double" w:sz="6" w:space="0" w:color="auto"/>
              <w:right w:val="single" w:sz="4" w:space="0" w:color="auto"/>
            </w:tcBorders>
            <w:shd w:val="clear" w:color="auto" w:fill="auto"/>
            <w:vAlign w:val="center"/>
            <w:hideMark/>
          </w:tcPr>
          <w:p w14:paraId="02591DA8"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r>
      <w:tr w:rsidR="005721D5" w:rsidRPr="005721D5" w14:paraId="5FEC526F"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5DCE0E86"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3</w:t>
            </w:r>
          </w:p>
        </w:tc>
        <w:tc>
          <w:tcPr>
            <w:tcW w:w="2594" w:type="pct"/>
            <w:tcBorders>
              <w:top w:val="nil"/>
              <w:left w:val="nil"/>
              <w:bottom w:val="single" w:sz="4" w:space="0" w:color="auto"/>
              <w:right w:val="single" w:sz="4" w:space="0" w:color="auto"/>
            </w:tcBorders>
            <w:shd w:val="clear" w:color="auto" w:fill="auto"/>
            <w:vAlign w:val="center"/>
            <w:hideMark/>
          </w:tcPr>
          <w:p w14:paraId="45101484" w14:textId="77777777" w:rsidR="005721D5" w:rsidRPr="005721D5" w:rsidRDefault="005721D5" w:rsidP="005721D5">
            <w:pPr>
              <w:autoSpaceDE/>
              <w:autoSpaceDN/>
              <w:spacing w:line="240" w:lineRule="auto"/>
              <w:ind w:firstLine="0"/>
              <w:jc w:val="left"/>
              <w:rPr>
                <w:b/>
                <w:bCs/>
                <w:color w:val="000000"/>
                <w:sz w:val="18"/>
                <w:szCs w:val="18"/>
                <w:lang w:bidi="ar-SA"/>
              </w:rPr>
            </w:pPr>
            <w:r w:rsidRPr="005721D5">
              <w:rPr>
                <w:b/>
                <w:bCs/>
                <w:color w:val="000000"/>
                <w:sz w:val="18"/>
                <w:szCs w:val="18"/>
                <w:lang w:bidi="ar-SA"/>
              </w:rPr>
              <w:t xml:space="preserve">Группа 3.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теплоснабжения, повышение эффективности работы систем централизованного теплоснабжения, в </w:t>
            </w:r>
            <w:proofErr w:type="spellStart"/>
            <w:r w:rsidRPr="005721D5">
              <w:rPr>
                <w:b/>
                <w:bCs/>
                <w:color w:val="000000"/>
                <w:sz w:val="18"/>
                <w:szCs w:val="18"/>
                <w:lang w:bidi="ar-SA"/>
              </w:rPr>
              <w:t>т.ч</w:t>
            </w:r>
            <w:proofErr w:type="spellEnd"/>
            <w:r w:rsidRPr="005721D5">
              <w:rPr>
                <w:b/>
                <w:bCs/>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14EFE86B"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 </w:t>
            </w:r>
          </w:p>
        </w:tc>
        <w:tc>
          <w:tcPr>
            <w:tcW w:w="1006" w:type="pct"/>
            <w:tcBorders>
              <w:top w:val="nil"/>
              <w:left w:val="nil"/>
              <w:bottom w:val="single" w:sz="4" w:space="0" w:color="auto"/>
              <w:right w:val="single" w:sz="4" w:space="0" w:color="auto"/>
            </w:tcBorders>
            <w:shd w:val="clear" w:color="auto" w:fill="auto"/>
            <w:vAlign w:val="center"/>
            <w:hideMark/>
          </w:tcPr>
          <w:p w14:paraId="52B409E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 </w:t>
            </w:r>
          </w:p>
        </w:tc>
      </w:tr>
      <w:tr w:rsidR="005721D5" w:rsidRPr="005721D5" w14:paraId="452C505E"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082347AA"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3.1</w:t>
            </w:r>
          </w:p>
        </w:tc>
        <w:tc>
          <w:tcPr>
            <w:tcW w:w="2594" w:type="pct"/>
            <w:tcBorders>
              <w:top w:val="nil"/>
              <w:left w:val="nil"/>
              <w:bottom w:val="single" w:sz="4" w:space="0" w:color="auto"/>
              <w:right w:val="single" w:sz="4" w:space="0" w:color="auto"/>
            </w:tcBorders>
            <w:shd w:val="clear" w:color="auto" w:fill="auto"/>
            <w:vAlign w:val="center"/>
            <w:hideMark/>
          </w:tcPr>
          <w:p w14:paraId="4C810858"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Реконструкция участка резервного топлива (мазута) филиала АО РИР в городе Глазове</w:t>
            </w:r>
          </w:p>
        </w:tc>
        <w:tc>
          <w:tcPr>
            <w:tcW w:w="1006" w:type="pct"/>
            <w:tcBorders>
              <w:top w:val="nil"/>
              <w:left w:val="nil"/>
              <w:bottom w:val="single" w:sz="4" w:space="0" w:color="auto"/>
              <w:right w:val="single" w:sz="4" w:space="0" w:color="auto"/>
            </w:tcBorders>
            <w:shd w:val="clear" w:color="auto" w:fill="auto"/>
            <w:vAlign w:val="center"/>
            <w:hideMark/>
          </w:tcPr>
          <w:p w14:paraId="0D29EBAB"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6" w:type="pct"/>
            <w:tcBorders>
              <w:top w:val="nil"/>
              <w:left w:val="nil"/>
              <w:bottom w:val="single" w:sz="4" w:space="0" w:color="auto"/>
              <w:right w:val="single" w:sz="4" w:space="0" w:color="auto"/>
            </w:tcBorders>
            <w:shd w:val="clear" w:color="auto" w:fill="auto"/>
            <w:vAlign w:val="center"/>
            <w:hideMark/>
          </w:tcPr>
          <w:p w14:paraId="1C42AE7A"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r>
      <w:tr w:rsidR="005721D5" w:rsidRPr="005721D5" w14:paraId="637A80B1"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5013FC0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3.2</w:t>
            </w:r>
          </w:p>
        </w:tc>
        <w:tc>
          <w:tcPr>
            <w:tcW w:w="2594" w:type="pct"/>
            <w:tcBorders>
              <w:top w:val="nil"/>
              <w:left w:val="nil"/>
              <w:bottom w:val="single" w:sz="4" w:space="0" w:color="auto"/>
              <w:right w:val="single" w:sz="4" w:space="0" w:color="auto"/>
            </w:tcBorders>
            <w:shd w:val="clear" w:color="auto" w:fill="auto"/>
            <w:vAlign w:val="center"/>
            <w:hideMark/>
          </w:tcPr>
          <w:p w14:paraId="29B80570"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Реконструкция дымовой трубы №3</w:t>
            </w:r>
          </w:p>
        </w:tc>
        <w:tc>
          <w:tcPr>
            <w:tcW w:w="1006" w:type="pct"/>
            <w:tcBorders>
              <w:top w:val="nil"/>
              <w:left w:val="nil"/>
              <w:bottom w:val="single" w:sz="4" w:space="0" w:color="auto"/>
              <w:right w:val="single" w:sz="4" w:space="0" w:color="auto"/>
            </w:tcBorders>
            <w:shd w:val="clear" w:color="auto" w:fill="auto"/>
            <w:vAlign w:val="center"/>
            <w:hideMark/>
          </w:tcPr>
          <w:p w14:paraId="13B5675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2020</w:t>
            </w:r>
          </w:p>
        </w:tc>
        <w:tc>
          <w:tcPr>
            <w:tcW w:w="1006" w:type="pct"/>
            <w:tcBorders>
              <w:top w:val="nil"/>
              <w:left w:val="nil"/>
              <w:bottom w:val="single" w:sz="4" w:space="0" w:color="auto"/>
              <w:right w:val="single" w:sz="4" w:space="0" w:color="auto"/>
            </w:tcBorders>
            <w:shd w:val="clear" w:color="auto" w:fill="auto"/>
            <w:vAlign w:val="center"/>
            <w:hideMark/>
          </w:tcPr>
          <w:p w14:paraId="314948CC"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r>
      <w:tr w:rsidR="005721D5" w:rsidRPr="005721D5" w14:paraId="0DFE3605"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6DA7E42F"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3.3</w:t>
            </w:r>
          </w:p>
        </w:tc>
        <w:tc>
          <w:tcPr>
            <w:tcW w:w="2594" w:type="pct"/>
            <w:tcBorders>
              <w:top w:val="nil"/>
              <w:left w:val="nil"/>
              <w:bottom w:val="single" w:sz="4" w:space="0" w:color="auto"/>
              <w:right w:val="single" w:sz="4" w:space="0" w:color="auto"/>
            </w:tcBorders>
            <w:shd w:val="clear" w:color="auto" w:fill="auto"/>
            <w:vAlign w:val="center"/>
            <w:hideMark/>
          </w:tcPr>
          <w:p w14:paraId="5CE9CFC4"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Установка </w:t>
            </w:r>
            <w:proofErr w:type="spellStart"/>
            <w:r w:rsidRPr="005721D5">
              <w:rPr>
                <w:color w:val="000000"/>
                <w:sz w:val="18"/>
                <w:szCs w:val="18"/>
                <w:lang w:bidi="ar-SA"/>
              </w:rPr>
              <w:t>энергэффективных</w:t>
            </w:r>
            <w:proofErr w:type="spellEnd"/>
            <w:r w:rsidRPr="005721D5">
              <w:rPr>
                <w:color w:val="000000"/>
                <w:sz w:val="18"/>
                <w:szCs w:val="18"/>
                <w:lang w:bidi="ar-SA"/>
              </w:rPr>
              <w:t xml:space="preserve"> сетевых насосов</w:t>
            </w:r>
          </w:p>
        </w:tc>
        <w:tc>
          <w:tcPr>
            <w:tcW w:w="1006" w:type="pct"/>
            <w:tcBorders>
              <w:top w:val="nil"/>
              <w:left w:val="nil"/>
              <w:bottom w:val="single" w:sz="4" w:space="0" w:color="auto"/>
              <w:right w:val="single" w:sz="4" w:space="0" w:color="auto"/>
            </w:tcBorders>
            <w:shd w:val="clear" w:color="auto" w:fill="auto"/>
            <w:vAlign w:val="center"/>
            <w:hideMark/>
          </w:tcPr>
          <w:p w14:paraId="10D4733D"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6" w:type="pct"/>
            <w:tcBorders>
              <w:top w:val="nil"/>
              <w:left w:val="nil"/>
              <w:bottom w:val="single" w:sz="4" w:space="0" w:color="auto"/>
              <w:right w:val="single" w:sz="4" w:space="0" w:color="auto"/>
            </w:tcBorders>
            <w:shd w:val="clear" w:color="auto" w:fill="auto"/>
            <w:vAlign w:val="center"/>
            <w:hideMark/>
          </w:tcPr>
          <w:p w14:paraId="4155A74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r>
      <w:tr w:rsidR="005721D5" w:rsidRPr="005721D5" w14:paraId="255BB1D2"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6C6B0347"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3.4</w:t>
            </w:r>
          </w:p>
        </w:tc>
        <w:tc>
          <w:tcPr>
            <w:tcW w:w="2594" w:type="pct"/>
            <w:tcBorders>
              <w:top w:val="nil"/>
              <w:left w:val="nil"/>
              <w:bottom w:val="single" w:sz="4" w:space="0" w:color="auto"/>
              <w:right w:val="single" w:sz="4" w:space="0" w:color="auto"/>
            </w:tcBorders>
            <w:shd w:val="clear" w:color="auto" w:fill="auto"/>
            <w:vAlign w:val="center"/>
            <w:hideMark/>
          </w:tcPr>
          <w:p w14:paraId="6069B41A"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Установка </w:t>
            </w:r>
            <w:proofErr w:type="spellStart"/>
            <w:r w:rsidRPr="005721D5">
              <w:rPr>
                <w:color w:val="000000"/>
                <w:sz w:val="18"/>
                <w:szCs w:val="18"/>
                <w:lang w:bidi="ar-SA"/>
              </w:rPr>
              <w:t>энергэффективных</w:t>
            </w:r>
            <w:proofErr w:type="spellEnd"/>
            <w:r w:rsidRPr="005721D5">
              <w:rPr>
                <w:color w:val="000000"/>
                <w:sz w:val="18"/>
                <w:szCs w:val="18"/>
                <w:lang w:bidi="ar-SA"/>
              </w:rPr>
              <w:t xml:space="preserve"> производственных насосов</w:t>
            </w:r>
          </w:p>
        </w:tc>
        <w:tc>
          <w:tcPr>
            <w:tcW w:w="1006" w:type="pct"/>
            <w:tcBorders>
              <w:top w:val="nil"/>
              <w:left w:val="nil"/>
              <w:bottom w:val="single" w:sz="4" w:space="0" w:color="auto"/>
              <w:right w:val="single" w:sz="4" w:space="0" w:color="auto"/>
            </w:tcBorders>
            <w:shd w:val="clear" w:color="auto" w:fill="auto"/>
            <w:vAlign w:val="center"/>
            <w:hideMark/>
          </w:tcPr>
          <w:p w14:paraId="522F2648"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6" w:type="pct"/>
            <w:tcBorders>
              <w:top w:val="nil"/>
              <w:left w:val="nil"/>
              <w:bottom w:val="single" w:sz="4" w:space="0" w:color="auto"/>
              <w:right w:val="single" w:sz="4" w:space="0" w:color="auto"/>
            </w:tcBorders>
            <w:shd w:val="clear" w:color="auto" w:fill="auto"/>
            <w:vAlign w:val="center"/>
            <w:hideMark/>
          </w:tcPr>
          <w:p w14:paraId="75DC740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r>
      <w:tr w:rsidR="005721D5" w:rsidRPr="005721D5" w14:paraId="3A4575B0"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49C17C36"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3.5</w:t>
            </w:r>
          </w:p>
        </w:tc>
        <w:tc>
          <w:tcPr>
            <w:tcW w:w="2594" w:type="pct"/>
            <w:tcBorders>
              <w:top w:val="nil"/>
              <w:left w:val="nil"/>
              <w:bottom w:val="single" w:sz="4" w:space="0" w:color="auto"/>
              <w:right w:val="single" w:sz="4" w:space="0" w:color="auto"/>
            </w:tcBorders>
            <w:shd w:val="clear" w:color="auto" w:fill="auto"/>
            <w:vAlign w:val="center"/>
            <w:hideMark/>
          </w:tcPr>
          <w:p w14:paraId="1EC702EE"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Модернизация узла подпитки теплосети</w:t>
            </w:r>
          </w:p>
        </w:tc>
        <w:tc>
          <w:tcPr>
            <w:tcW w:w="1006" w:type="pct"/>
            <w:tcBorders>
              <w:top w:val="nil"/>
              <w:left w:val="nil"/>
              <w:bottom w:val="single" w:sz="4" w:space="0" w:color="auto"/>
              <w:right w:val="single" w:sz="4" w:space="0" w:color="auto"/>
            </w:tcBorders>
            <w:shd w:val="clear" w:color="auto" w:fill="auto"/>
            <w:vAlign w:val="center"/>
            <w:hideMark/>
          </w:tcPr>
          <w:p w14:paraId="53C819BC"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6" w:type="pct"/>
            <w:tcBorders>
              <w:top w:val="nil"/>
              <w:left w:val="nil"/>
              <w:bottom w:val="single" w:sz="4" w:space="0" w:color="auto"/>
              <w:right w:val="single" w:sz="4" w:space="0" w:color="auto"/>
            </w:tcBorders>
            <w:shd w:val="clear" w:color="auto" w:fill="auto"/>
            <w:vAlign w:val="center"/>
            <w:hideMark/>
          </w:tcPr>
          <w:p w14:paraId="3E9020C2"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5721D5" w:rsidRPr="005721D5" w14:paraId="6A356A3F"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15C0B828"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3.6</w:t>
            </w:r>
          </w:p>
        </w:tc>
        <w:tc>
          <w:tcPr>
            <w:tcW w:w="2594" w:type="pct"/>
            <w:tcBorders>
              <w:top w:val="nil"/>
              <w:left w:val="nil"/>
              <w:bottom w:val="single" w:sz="4" w:space="0" w:color="auto"/>
              <w:right w:val="single" w:sz="4" w:space="0" w:color="auto"/>
            </w:tcBorders>
            <w:shd w:val="clear" w:color="auto" w:fill="auto"/>
            <w:vAlign w:val="center"/>
            <w:hideMark/>
          </w:tcPr>
          <w:p w14:paraId="1D659A7E"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Монтаж системы регулирования потоков в деаэраторах котловой воды</w:t>
            </w:r>
          </w:p>
        </w:tc>
        <w:tc>
          <w:tcPr>
            <w:tcW w:w="1006" w:type="pct"/>
            <w:tcBorders>
              <w:top w:val="nil"/>
              <w:left w:val="nil"/>
              <w:bottom w:val="single" w:sz="4" w:space="0" w:color="auto"/>
              <w:right w:val="single" w:sz="4" w:space="0" w:color="auto"/>
            </w:tcBorders>
            <w:shd w:val="clear" w:color="auto" w:fill="auto"/>
            <w:vAlign w:val="center"/>
            <w:hideMark/>
          </w:tcPr>
          <w:p w14:paraId="5DE4A3F2"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6" w:type="pct"/>
            <w:tcBorders>
              <w:top w:val="nil"/>
              <w:left w:val="nil"/>
              <w:bottom w:val="single" w:sz="4" w:space="0" w:color="auto"/>
              <w:right w:val="single" w:sz="4" w:space="0" w:color="auto"/>
            </w:tcBorders>
            <w:shd w:val="clear" w:color="auto" w:fill="auto"/>
            <w:vAlign w:val="center"/>
            <w:hideMark/>
          </w:tcPr>
          <w:p w14:paraId="2772626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5721D5" w:rsidRPr="005721D5" w14:paraId="3FDFBB34"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1E39DD83"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3.7</w:t>
            </w:r>
          </w:p>
        </w:tc>
        <w:tc>
          <w:tcPr>
            <w:tcW w:w="2594" w:type="pct"/>
            <w:tcBorders>
              <w:top w:val="nil"/>
              <w:left w:val="nil"/>
              <w:bottom w:val="single" w:sz="4" w:space="0" w:color="auto"/>
              <w:right w:val="single" w:sz="4" w:space="0" w:color="auto"/>
            </w:tcBorders>
            <w:shd w:val="clear" w:color="auto" w:fill="auto"/>
            <w:vAlign w:val="center"/>
            <w:hideMark/>
          </w:tcPr>
          <w:p w14:paraId="2CF3B046"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Модернизация к/а №11-15 с применением ЧРП на ТДО</w:t>
            </w:r>
          </w:p>
        </w:tc>
        <w:tc>
          <w:tcPr>
            <w:tcW w:w="1006" w:type="pct"/>
            <w:tcBorders>
              <w:top w:val="nil"/>
              <w:left w:val="nil"/>
              <w:bottom w:val="single" w:sz="4" w:space="0" w:color="auto"/>
              <w:right w:val="single" w:sz="4" w:space="0" w:color="auto"/>
            </w:tcBorders>
            <w:shd w:val="clear" w:color="auto" w:fill="auto"/>
            <w:vAlign w:val="center"/>
            <w:hideMark/>
          </w:tcPr>
          <w:p w14:paraId="1BBE446D"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6" w:type="pct"/>
            <w:tcBorders>
              <w:top w:val="nil"/>
              <w:left w:val="nil"/>
              <w:bottom w:val="single" w:sz="4" w:space="0" w:color="auto"/>
              <w:right w:val="single" w:sz="4" w:space="0" w:color="auto"/>
            </w:tcBorders>
            <w:shd w:val="clear" w:color="auto" w:fill="auto"/>
            <w:vAlign w:val="center"/>
            <w:hideMark/>
          </w:tcPr>
          <w:p w14:paraId="6D53B8A6"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5721D5" w:rsidRPr="005721D5" w14:paraId="6A577D5B"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051DA052"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3.8</w:t>
            </w:r>
          </w:p>
        </w:tc>
        <w:tc>
          <w:tcPr>
            <w:tcW w:w="2594" w:type="pct"/>
            <w:tcBorders>
              <w:top w:val="nil"/>
              <w:left w:val="nil"/>
              <w:bottom w:val="single" w:sz="4" w:space="0" w:color="auto"/>
              <w:right w:val="single" w:sz="4" w:space="0" w:color="auto"/>
            </w:tcBorders>
            <w:shd w:val="clear" w:color="auto" w:fill="auto"/>
            <w:vAlign w:val="center"/>
            <w:hideMark/>
          </w:tcPr>
          <w:p w14:paraId="5C9C28E1"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Техническое перевооружение ГТУ</w:t>
            </w:r>
          </w:p>
        </w:tc>
        <w:tc>
          <w:tcPr>
            <w:tcW w:w="1006" w:type="pct"/>
            <w:tcBorders>
              <w:top w:val="nil"/>
              <w:left w:val="nil"/>
              <w:bottom w:val="single" w:sz="4" w:space="0" w:color="auto"/>
              <w:right w:val="single" w:sz="4" w:space="0" w:color="auto"/>
            </w:tcBorders>
            <w:shd w:val="clear" w:color="auto" w:fill="auto"/>
            <w:vAlign w:val="center"/>
            <w:hideMark/>
          </w:tcPr>
          <w:p w14:paraId="6DD9175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2024</w:t>
            </w:r>
          </w:p>
        </w:tc>
        <w:tc>
          <w:tcPr>
            <w:tcW w:w="1006" w:type="pct"/>
            <w:tcBorders>
              <w:top w:val="nil"/>
              <w:left w:val="nil"/>
              <w:bottom w:val="single" w:sz="4" w:space="0" w:color="auto"/>
              <w:right w:val="single" w:sz="4" w:space="0" w:color="auto"/>
            </w:tcBorders>
            <w:shd w:val="clear" w:color="auto" w:fill="auto"/>
            <w:vAlign w:val="center"/>
            <w:hideMark/>
          </w:tcPr>
          <w:p w14:paraId="3C60D85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2024</w:t>
            </w:r>
          </w:p>
        </w:tc>
      </w:tr>
      <w:tr w:rsidR="005721D5" w:rsidRPr="005721D5" w14:paraId="0DCDAEEF"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3970F569"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3.9</w:t>
            </w:r>
          </w:p>
        </w:tc>
        <w:tc>
          <w:tcPr>
            <w:tcW w:w="2594" w:type="pct"/>
            <w:tcBorders>
              <w:top w:val="nil"/>
              <w:left w:val="nil"/>
              <w:bottom w:val="single" w:sz="4" w:space="0" w:color="auto"/>
              <w:right w:val="single" w:sz="4" w:space="0" w:color="auto"/>
            </w:tcBorders>
            <w:shd w:val="clear" w:color="auto" w:fill="auto"/>
            <w:vAlign w:val="center"/>
            <w:hideMark/>
          </w:tcPr>
          <w:p w14:paraId="3D837F75"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Монтаж средств  и оборудования АСУТП </w:t>
            </w:r>
            <w:proofErr w:type="spellStart"/>
            <w:r w:rsidRPr="005721D5">
              <w:rPr>
                <w:color w:val="000000"/>
                <w:sz w:val="18"/>
                <w:szCs w:val="18"/>
                <w:lang w:bidi="ar-SA"/>
              </w:rPr>
              <w:t>котлоагрегатов</w:t>
            </w:r>
            <w:proofErr w:type="spellEnd"/>
            <w:r w:rsidRPr="005721D5">
              <w:rPr>
                <w:color w:val="000000"/>
                <w:sz w:val="18"/>
                <w:szCs w:val="18"/>
                <w:lang w:bidi="ar-SA"/>
              </w:rPr>
              <w:t xml:space="preserve"> ЦКТИ-75 </w:t>
            </w:r>
          </w:p>
        </w:tc>
        <w:tc>
          <w:tcPr>
            <w:tcW w:w="1006" w:type="pct"/>
            <w:tcBorders>
              <w:top w:val="nil"/>
              <w:left w:val="nil"/>
              <w:bottom w:val="single" w:sz="4" w:space="0" w:color="auto"/>
              <w:right w:val="single" w:sz="4" w:space="0" w:color="auto"/>
            </w:tcBorders>
            <w:shd w:val="clear" w:color="auto" w:fill="auto"/>
            <w:vAlign w:val="center"/>
            <w:hideMark/>
          </w:tcPr>
          <w:p w14:paraId="78BD7BD3"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6" w:type="pct"/>
            <w:tcBorders>
              <w:top w:val="nil"/>
              <w:left w:val="nil"/>
              <w:bottom w:val="single" w:sz="4" w:space="0" w:color="auto"/>
              <w:right w:val="single" w:sz="4" w:space="0" w:color="auto"/>
            </w:tcBorders>
            <w:shd w:val="clear" w:color="auto" w:fill="auto"/>
            <w:vAlign w:val="center"/>
            <w:hideMark/>
          </w:tcPr>
          <w:p w14:paraId="1844431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r>
      <w:tr w:rsidR="005721D5" w:rsidRPr="005721D5" w14:paraId="0D41BF4D" w14:textId="77777777" w:rsidTr="005721D5">
        <w:trPr>
          <w:trHeight w:val="20"/>
        </w:trPr>
        <w:tc>
          <w:tcPr>
            <w:tcW w:w="395" w:type="pct"/>
            <w:tcBorders>
              <w:top w:val="nil"/>
              <w:left w:val="single" w:sz="4" w:space="0" w:color="auto"/>
              <w:bottom w:val="double" w:sz="6" w:space="0" w:color="auto"/>
              <w:right w:val="single" w:sz="4" w:space="0" w:color="auto"/>
            </w:tcBorders>
            <w:shd w:val="clear" w:color="auto" w:fill="auto"/>
            <w:vAlign w:val="center"/>
            <w:hideMark/>
          </w:tcPr>
          <w:p w14:paraId="26BCAC7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3.10</w:t>
            </w:r>
          </w:p>
        </w:tc>
        <w:tc>
          <w:tcPr>
            <w:tcW w:w="2594" w:type="pct"/>
            <w:tcBorders>
              <w:top w:val="nil"/>
              <w:left w:val="nil"/>
              <w:bottom w:val="double" w:sz="6" w:space="0" w:color="auto"/>
              <w:right w:val="single" w:sz="4" w:space="0" w:color="auto"/>
            </w:tcBorders>
            <w:shd w:val="clear" w:color="auto" w:fill="auto"/>
            <w:vAlign w:val="center"/>
            <w:hideMark/>
          </w:tcPr>
          <w:p w14:paraId="2F302592"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Рекуперативный подогрев ВК-2. </w:t>
            </w:r>
          </w:p>
        </w:tc>
        <w:tc>
          <w:tcPr>
            <w:tcW w:w="1006" w:type="pct"/>
            <w:tcBorders>
              <w:top w:val="nil"/>
              <w:left w:val="nil"/>
              <w:bottom w:val="double" w:sz="6" w:space="0" w:color="auto"/>
              <w:right w:val="single" w:sz="4" w:space="0" w:color="auto"/>
            </w:tcBorders>
            <w:shd w:val="clear" w:color="auto" w:fill="auto"/>
            <w:vAlign w:val="center"/>
            <w:hideMark/>
          </w:tcPr>
          <w:p w14:paraId="651E268E"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2024</w:t>
            </w:r>
          </w:p>
        </w:tc>
        <w:tc>
          <w:tcPr>
            <w:tcW w:w="1006" w:type="pct"/>
            <w:tcBorders>
              <w:top w:val="nil"/>
              <w:left w:val="nil"/>
              <w:bottom w:val="double" w:sz="6" w:space="0" w:color="auto"/>
              <w:right w:val="single" w:sz="4" w:space="0" w:color="auto"/>
            </w:tcBorders>
            <w:shd w:val="clear" w:color="auto" w:fill="auto"/>
            <w:vAlign w:val="center"/>
            <w:hideMark/>
          </w:tcPr>
          <w:p w14:paraId="50BA1197"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2025</w:t>
            </w:r>
          </w:p>
        </w:tc>
      </w:tr>
      <w:tr w:rsidR="005721D5" w:rsidRPr="005721D5" w14:paraId="1D1E2033"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2E54A09A"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4</w:t>
            </w:r>
          </w:p>
        </w:tc>
        <w:tc>
          <w:tcPr>
            <w:tcW w:w="2594" w:type="pct"/>
            <w:tcBorders>
              <w:top w:val="nil"/>
              <w:left w:val="nil"/>
              <w:bottom w:val="single" w:sz="4" w:space="0" w:color="auto"/>
              <w:right w:val="single" w:sz="4" w:space="0" w:color="auto"/>
            </w:tcBorders>
            <w:shd w:val="clear" w:color="auto" w:fill="auto"/>
            <w:vAlign w:val="center"/>
            <w:hideMark/>
          </w:tcPr>
          <w:p w14:paraId="7FA1ED30" w14:textId="6D8A103B" w:rsidR="005721D5" w:rsidRPr="005721D5" w:rsidRDefault="005721D5" w:rsidP="009F7152">
            <w:pPr>
              <w:autoSpaceDE/>
              <w:autoSpaceDN/>
              <w:spacing w:line="240" w:lineRule="auto"/>
              <w:ind w:firstLine="0"/>
              <w:jc w:val="left"/>
              <w:rPr>
                <w:b/>
                <w:bCs/>
                <w:color w:val="000000"/>
                <w:sz w:val="18"/>
                <w:szCs w:val="18"/>
                <w:lang w:bidi="ar-SA"/>
              </w:rPr>
            </w:pPr>
            <w:r w:rsidRPr="005721D5">
              <w:rPr>
                <w:b/>
                <w:bCs/>
                <w:color w:val="000000"/>
                <w:sz w:val="18"/>
                <w:szCs w:val="18"/>
                <w:lang w:bidi="ar-SA"/>
              </w:rPr>
              <w:t>Техниче</w:t>
            </w:r>
            <w:r w:rsidR="003B6D2D">
              <w:rPr>
                <w:b/>
                <w:bCs/>
                <w:color w:val="000000"/>
                <w:sz w:val="18"/>
                <w:szCs w:val="18"/>
                <w:lang w:bidi="ar-SA"/>
              </w:rPr>
              <w:t>ское перевооружение котельной</w:t>
            </w:r>
            <w:r w:rsidRPr="005721D5">
              <w:rPr>
                <w:b/>
                <w:bCs/>
                <w:color w:val="000000"/>
                <w:sz w:val="18"/>
                <w:szCs w:val="18"/>
                <w:lang w:bidi="ar-SA"/>
              </w:rPr>
              <w:t xml:space="preserve"> </w:t>
            </w:r>
            <w:r w:rsidR="009F7152">
              <w:rPr>
                <w:b/>
                <w:bCs/>
                <w:color w:val="000000"/>
                <w:sz w:val="18"/>
                <w:szCs w:val="18"/>
                <w:lang w:bidi="ar-SA"/>
              </w:rPr>
              <w:t>ООО «Свет</w:t>
            </w:r>
            <w:r w:rsidRPr="005721D5">
              <w:rPr>
                <w:b/>
                <w:bCs/>
                <w:color w:val="000000"/>
                <w:sz w:val="18"/>
                <w:szCs w:val="18"/>
                <w:lang w:bidi="ar-SA"/>
              </w:rPr>
              <w:t xml:space="preserve">», ул. Куйбышева, д. 77, в </w:t>
            </w:r>
            <w:proofErr w:type="spellStart"/>
            <w:r w:rsidRPr="005721D5">
              <w:rPr>
                <w:b/>
                <w:bCs/>
                <w:color w:val="000000"/>
                <w:sz w:val="18"/>
                <w:szCs w:val="18"/>
                <w:lang w:bidi="ar-SA"/>
              </w:rPr>
              <w:t>т.ч</w:t>
            </w:r>
            <w:proofErr w:type="spellEnd"/>
            <w:r w:rsidRPr="005721D5">
              <w:rPr>
                <w:b/>
                <w:bCs/>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021541F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 </w:t>
            </w:r>
          </w:p>
        </w:tc>
        <w:tc>
          <w:tcPr>
            <w:tcW w:w="1006" w:type="pct"/>
            <w:tcBorders>
              <w:top w:val="nil"/>
              <w:left w:val="nil"/>
              <w:bottom w:val="single" w:sz="4" w:space="0" w:color="auto"/>
              <w:right w:val="single" w:sz="4" w:space="0" w:color="auto"/>
            </w:tcBorders>
            <w:shd w:val="clear" w:color="auto" w:fill="auto"/>
            <w:vAlign w:val="center"/>
            <w:hideMark/>
          </w:tcPr>
          <w:p w14:paraId="048FD655"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 </w:t>
            </w:r>
          </w:p>
        </w:tc>
      </w:tr>
      <w:tr w:rsidR="005721D5" w:rsidRPr="005721D5" w14:paraId="082E5321" w14:textId="77777777" w:rsidTr="008A3A70">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27C5FA2B"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4.1</w:t>
            </w:r>
          </w:p>
        </w:tc>
        <w:tc>
          <w:tcPr>
            <w:tcW w:w="2594" w:type="pct"/>
            <w:tcBorders>
              <w:top w:val="nil"/>
              <w:left w:val="nil"/>
              <w:bottom w:val="single" w:sz="4" w:space="0" w:color="auto"/>
              <w:right w:val="single" w:sz="4" w:space="0" w:color="auto"/>
            </w:tcBorders>
            <w:shd w:val="clear" w:color="auto" w:fill="auto"/>
            <w:vAlign w:val="center"/>
          </w:tcPr>
          <w:p w14:paraId="711B104F" w14:textId="02948A03" w:rsidR="005721D5" w:rsidRPr="008A3A70" w:rsidRDefault="008A3A70" w:rsidP="005721D5">
            <w:pPr>
              <w:autoSpaceDE/>
              <w:autoSpaceDN/>
              <w:spacing w:line="240" w:lineRule="auto"/>
              <w:ind w:firstLine="0"/>
              <w:jc w:val="left"/>
              <w:rPr>
                <w:color w:val="000000"/>
                <w:sz w:val="18"/>
                <w:szCs w:val="18"/>
                <w:highlight w:val="yellow"/>
                <w:lang w:bidi="ar-SA"/>
              </w:rPr>
            </w:pPr>
            <w:r w:rsidRPr="00DB7D26">
              <w:rPr>
                <w:sz w:val="20"/>
                <w:szCs w:val="20"/>
              </w:rPr>
              <w:t>Проектные работы</w:t>
            </w:r>
          </w:p>
        </w:tc>
        <w:tc>
          <w:tcPr>
            <w:tcW w:w="1006" w:type="pct"/>
            <w:tcBorders>
              <w:top w:val="nil"/>
              <w:left w:val="nil"/>
              <w:bottom w:val="single" w:sz="4" w:space="0" w:color="auto"/>
              <w:right w:val="single" w:sz="4" w:space="0" w:color="auto"/>
            </w:tcBorders>
            <w:shd w:val="clear" w:color="auto" w:fill="auto"/>
            <w:vAlign w:val="center"/>
            <w:hideMark/>
          </w:tcPr>
          <w:p w14:paraId="364D903D" w14:textId="1B4C3C79" w:rsidR="005721D5" w:rsidRPr="005721D5" w:rsidRDefault="008A3A70" w:rsidP="005721D5">
            <w:pPr>
              <w:autoSpaceDE/>
              <w:autoSpaceDN/>
              <w:spacing w:line="240" w:lineRule="auto"/>
              <w:ind w:firstLine="0"/>
              <w:jc w:val="center"/>
              <w:rPr>
                <w:color w:val="000000"/>
                <w:sz w:val="18"/>
                <w:szCs w:val="18"/>
                <w:lang w:bidi="ar-SA"/>
              </w:rPr>
            </w:pPr>
            <w:r>
              <w:rPr>
                <w:color w:val="000000"/>
                <w:sz w:val="18"/>
                <w:szCs w:val="18"/>
                <w:lang w:bidi="ar-SA"/>
              </w:rPr>
              <w:t>2023</w:t>
            </w:r>
          </w:p>
        </w:tc>
        <w:tc>
          <w:tcPr>
            <w:tcW w:w="1006" w:type="pct"/>
            <w:tcBorders>
              <w:top w:val="nil"/>
              <w:left w:val="nil"/>
              <w:bottom w:val="single" w:sz="4" w:space="0" w:color="auto"/>
              <w:right w:val="single" w:sz="4" w:space="0" w:color="auto"/>
            </w:tcBorders>
            <w:shd w:val="clear" w:color="auto" w:fill="auto"/>
            <w:vAlign w:val="center"/>
            <w:hideMark/>
          </w:tcPr>
          <w:p w14:paraId="58A334D2" w14:textId="1FB19877" w:rsidR="005721D5" w:rsidRPr="005721D5" w:rsidRDefault="008A3A70" w:rsidP="005721D5">
            <w:pPr>
              <w:autoSpaceDE/>
              <w:autoSpaceDN/>
              <w:spacing w:line="240" w:lineRule="auto"/>
              <w:ind w:firstLine="0"/>
              <w:jc w:val="center"/>
              <w:rPr>
                <w:color w:val="000000"/>
                <w:sz w:val="18"/>
                <w:szCs w:val="18"/>
                <w:lang w:bidi="ar-SA"/>
              </w:rPr>
            </w:pPr>
            <w:r>
              <w:rPr>
                <w:color w:val="000000"/>
                <w:sz w:val="18"/>
                <w:szCs w:val="18"/>
                <w:lang w:bidi="ar-SA"/>
              </w:rPr>
              <w:t>2023</w:t>
            </w:r>
          </w:p>
        </w:tc>
      </w:tr>
      <w:tr w:rsidR="005721D5" w:rsidRPr="005721D5" w14:paraId="7DE97258" w14:textId="77777777" w:rsidTr="008A3A70">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7437CF9C"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4.2</w:t>
            </w:r>
          </w:p>
        </w:tc>
        <w:tc>
          <w:tcPr>
            <w:tcW w:w="2594" w:type="pct"/>
            <w:tcBorders>
              <w:top w:val="nil"/>
              <w:left w:val="nil"/>
              <w:bottom w:val="single" w:sz="4" w:space="0" w:color="auto"/>
              <w:right w:val="single" w:sz="4" w:space="0" w:color="auto"/>
            </w:tcBorders>
            <w:shd w:val="clear" w:color="auto" w:fill="auto"/>
            <w:vAlign w:val="center"/>
          </w:tcPr>
          <w:p w14:paraId="1C247D79" w14:textId="7DBE5823" w:rsidR="005721D5" w:rsidRPr="008A3A70" w:rsidRDefault="008A3A70" w:rsidP="005721D5">
            <w:pPr>
              <w:autoSpaceDE/>
              <w:autoSpaceDN/>
              <w:spacing w:line="240" w:lineRule="auto"/>
              <w:ind w:firstLine="0"/>
              <w:jc w:val="left"/>
              <w:rPr>
                <w:color w:val="000000"/>
                <w:sz w:val="18"/>
                <w:szCs w:val="18"/>
                <w:highlight w:val="yellow"/>
                <w:lang w:bidi="ar-SA"/>
              </w:rPr>
            </w:pPr>
            <w:r w:rsidRPr="00DB7D26">
              <w:rPr>
                <w:sz w:val="20"/>
                <w:szCs w:val="20"/>
              </w:rPr>
              <w:t>Строительство модуля котельной с учетом подвода коммуникаций</w:t>
            </w:r>
          </w:p>
        </w:tc>
        <w:tc>
          <w:tcPr>
            <w:tcW w:w="1006" w:type="pct"/>
            <w:tcBorders>
              <w:top w:val="nil"/>
              <w:left w:val="nil"/>
              <w:bottom w:val="single" w:sz="4" w:space="0" w:color="auto"/>
              <w:right w:val="single" w:sz="4" w:space="0" w:color="auto"/>
            </w:tcBorders>
            <w:shd w:val="clear" w:color="auto" w:fill="auto"/>
            <w:vAlign w:val="center"/>
            <w:hideMark/>
          </w:tcPr>
          <w:p w14:paraId="3EEE50B7" w14:textId="03AFE138" w:rsidR="005721D5" w:rsidRPr="005721D5" w:rsidRDefault="008A3A70" w:rsidP="005721D5">
            <w:pPr>
              <w:autoSpaceDE/>
              <w:autoSpaceDN/>
              <w:spacing w:line="240" w:lineRule="auto"/>
              <w:ind w:firstLine="0"/>
              <w:jc w:val="center"/>
              <w:rPr>
                <w:color w:val="000000"/>
                <w:sz w:val="18"/>
                <w:szCs w:val="18"/>
                <w:lang w:bidi="ar-SA"/>
              </w:rPr>
            </w:pPr>
            <w:r>
              <w:rPr>
                <w:color w:val="000000"/>
                <w:sz w:val="18"/>
                <w:szCs w:val="18"/>
                <w:lang w:bidi="ar-SA"/>
              </w:rPr>
              <w:t>2023</w:t>
            </w:r>
          </w:p>
        </w:tc>
        <w:tc>
          <w:tcPr>
            <w:tcW w:w="1006" w:type="pct"/>
            <w:tcBorders>
              <w:top w:val="nil"/>
              <w:left w:val="nil"/>
              <w:bottom w:val="single" w:sz="4" w:space="0" w:color="auto"/>
              <w:right w:val="single" w:sz="4" w:space="0" w:color="auto"/>
            </w:tcBorders>
            <w:shd w:val="clear" w:color="auto" w:fill="auto"/>
            <w:vAlign w:val="center"/>
            <w:hideMark/>
          </w:tcPr>
          <w:p w14:paraId="579B5A70" w14:textId="72CDAC3E" w:rsidR="005721D5" w:rsidRPr="005721D5" w:rsidRDefault="008A3A70" w:rsidP="005721D5">
            <w:pPr>
              <w:autoSpaceDE/>
              <w:autoSpaceDN/>
              <w:spacing w:line="240" w:lineRule="auto"/>
              <w:ind w:firstLine="0"/>
              <w:jc w:val="center"/>
              <w:rPr>
                <w:color w:val="000000"/>
                <w:sz w:val="18"/>
                <w:szCs w:val="18"/>
                <w:lang w:bidi="ar-SA"/>
              </w:rPr>
            </w:pPr>
            <w:r>
              <w:rPr>
                <w:color w:val="000000"/>
                <w:sz w:val="18"/>
                <w:szCs w:val="18"/>
                <w:lang w:bidi="ar-SA"/>
              </w:rPr>
              <w:t>2024</w:t>
            </w:r>
          </w:p>
        </w:tc>
      </w:tr>
      <w:tr w:rsidR="005721D5" w:rsidRPr="005721D5" w14:paraId="0076C8A5" w14:textId="77777777" w:rsidTr="008A3A70">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7FD49D3D"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4.3</w:t>
            </w:r>
          </w:p>
        </w:tc>
        <w:tc>
          <w:tcPr>
            <w:tcW w:w="2594" w:type="pct"/>
            <w:tcBorders>
              <w:top w:val="nil"/>
              <w:left w:val="nil"/>
              <w:bottom w:val="single" w:sz="4" w:space="0" w:color="auto"/>
              <w:right w:val="single" w:sz="4" w:space="0" w:color="auto"/>
            </w:tcBorders>
            <w:shd w:val="clear" w:color="auto" w:fill="auto"/>
            <w:vAlign w:val="center"/>
          </w:tcPr>
          <w:p w14:paraId="1AA1365B" w14:textId="4F3BF3AF" w:rsidR="005721D5" w:rsidRPr="008A3A70" w:rsidRDefault="008A3A70" w:rsidP="005721D5">
            <w:pPr>
              <w:autoSpaceDE/>
              <w:autoSpaceDN/>
              <w:spacing w:line="240" w:lineRule="auto"/>
              <w:ind w:firstLine="0"/>
              <w:jc w:val="left"/>
              <w:rPr>
                <w:color w:val="000000"/>
                <w:sz w:val="18"/>
                <w:szCs w:val="18"/>
                <w:highlight w:val="yellow"/>
                <w:lang w:bidi="ar-SA"/>
              </w:rPr>
            </w:pPr>
            <w:r w:rsidRPr="00DB7D26">
              <w:rPr>
                <w:sz w:val="20"/>
                <w:szCs w:val="20"/>
              </w:rPr>
              <w:t xml:space="preserve">Поставка и установка оборудования (котел </w:t>
            </w:r>
            <w:r w:rsidRPr="00DB7D26">
              <w:rPr>
                <w:sz w:val="20"/>
                <w:szCs w:val="20"/>
                <w:lang w:val="en-US"/>
              </w:rPr>
              <w:t>RSD</w:t>
            </w:r>
            <w:r w:rsidRPr="00DB7D26">
              <w:rPr>
                <w:sz w:val="20"/>
                <w:szCs w:val="20"/>
              </w:rPr>
              <w:t xml:space="preserve"> 6000 с дутьевой горелкой – 3шт, котел </w:t>
            </w:r>
            <w:r w:rsidRPr="00DB7D26">
              <w:rPr>
                <w:sz w:val="20"/>
                <w:szCs w:val="20"/>
                <w:lang w:val="en-US"/>
              </w:rPr>
              <w:t>RSD</w:t>
            </w:r>
            <w:r w:rsidRPr="00DB7D26">
              <w:rPr>
                <w:sz w:val="20"/>
                <w:szCs w:val="20"/>
              </w:rPr>
              <w:t xml:space="preserve"> 2500 с дутьевой горелкой </w:t>
            </w:r>
            <w:r>
              <w:rPr>
                <w:sz w:val="20"/>
                <w:szCs w:val="20"/>
              </w:rPr>
              <w:t xml:space="preserve">(ГВС) </w:t>
            </w:r>
            <w:r w:rsidRPr="00DB7D26">
              <w:rPr>
                <w:sz w:val="20"/>
                <w:szCs w:val="20"/>
              </w:rPr>
              <w:t xml:space="preserve">– 1 </w:t>
            </w:r>
            <w:proofErr w:type="spellStart"/>
            <w:r w:rsidRPr="00DB7D26">
              <w:rPr>
                <w:sz w:val="20"/>
                <w:szCs w:val="20"/>
              </w:rPr>
              <w:t>шт</w:t>
            </w:r>
            <w:proofErr w:type="spellEnd"/>
            <w:r w:rsidRPr="00DB7D26">
              <w:rPr>
                <w:sz w:val="20"/>
                <w:szCs w:val="20"/>
              </w:rPr>
              <w:t>)</w:t>
            </w:r>
          </w:p>
        </w:tc>
        <w:tc>
          <w:tcPr>
            <w:tcW w:w="1006" w:type="pct"/>
            <w:tcBorders>
              <w:top w:val="nil"/>
              <w:left w:val="nil"/>
              <w:bottom w:val="single" w:sz="4" w:space="0" w:color="auto"/>
              <w:right w:val="single" w:sz="4" w:space="0" w:color="auto"/>
            </w:tcBorders>
            <w:shd w:val="clear" w:color="auto" w:fill="auto"/>
            <w:vAlign w:val="center"/>
            <w:hideMark/>
          </w:tcPr>
          <w:p w14:paraId="35AF0B04" w14:textId="32DDD027" w:rsidR="005721D5" w:rsidRPr="005721D5" w:rsidRDefault="008A3A70" w:rsidP="005721D5">
            <w:pPr>
              <w:autoSpaceDE/>
              <w:autoSpaceDN/>
              <w:spacing w:line="240" w:lineRule="auto"/>
              <w:ind w:firstLine="0"/>
              <w:jc w:val="center"/>
              <w:rPr>
                <w:color w:val="000000"/>
                <w:sz w:val="18"/>
                <w:szCs w:val="18"/>
                <w:lang w:bidi="ar-SA"/>
              </w:rPr>
            </w:pPr>
            <w:r>
              <w:rPr>
                <w:color w:val="000000"/>
                <w:sz w:val="18"/>
                <w:szCs w:val="18"/>
                <w:lang w:bidi="ar-SA"/>
              </w:rPr>
              <w:t>2023</w:t>
            </w:r>
          </w:p>
        </w:tc>
        <w:tc>
          <w:tcPr>
            <w:tcW w:w="1006" w:type="pct"/>
            <w:tcBorders>
              <w:top w:val="nil"/>
              <w:left w:val="nil"/>
              <w:bottom w:val="single" w:sz="4" w:space="0" w:color="auto"/>
              <w:right w:val="single" w:sz="4" w:space="0" w:color="auto"/>
            </w:tcBorders>
            <w:shd w:val="clear" w:color="auto" w:fill="auto"/>
            <w:vAlign w:val="center"/>
            <w:hideMark/>
          </w:tcPr>
          <w:p w14:paraId="174656A5" w14:textId="6C15BC46" w:rsidR="005721D5" w:rsidRPr="005721D5" w:rsidRDefault="008A3A70" w:rsidP="005721D5">
            <w:pPr>
              <w:autoSpaceDE/>
              <w:autoSpaceDN/>
              <w:spacing w:line="240" w:lineRule="auto"/>
              <w:ind w:firstLine="0"/>
              <w:jc w:val="center"/>
              <w:rPr>
                <w:color w:val="000000"/>
                <w:sz w:val="18"/>
                <w:szCs w:val="18"/>
                <w:lang w:bidi="ar-SA"/>
              </w:rPr>
            </w:pPr>
            <w:r>
              <w:rPr>
                <w:color w:val="000000"/>
                <w:sz w:val="18"/>
                <w:szCs w:val="18"/>
                <w:lang w:bidi="ar-SA"/>
              </w:rPr>
              <w:t>2024</w:t>
            </w:r>
          </w:p>
        </w:tc>
      </w:tr>
      <w:tr w:rsidR="005721D5" w:rsidRPr="005721D5" w14:paraId="52B471D9" w14:textId="77777777" w:rsidTr="008A3A70">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67FC071B"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4.4</w:t>
            </w:r>
          </w:p>
        </w:tc>
        <w:tc>
          <w:tcPr>
            <w:tcW w:w="2594" w:type="pct"/>
            <w:tcBorders>
              <w:top w:val="nil"/>
              <w:left w:val="nil"/>
              <w:bottom w:val="single" w:sz="4" w:space="0" w:color="auto"/>
              <w:right w:val="single" w:sz="4" w:space="0" w:color="auto"/>
            </w:tcBorders>
            <w:shd w:val="clear" w:color="auto" w:fill="auto"/>
            <w:vAlign w:val="center"/>
          </w:tcPr>
          <w:p w14:paraId="4AA9743F" w14:textId="1A265948" w:rsidR="005721D5" w:rsidRPr="008A3A70" w:rsidRDefault="008A3A70" w:rsidP="005721D5">
            <w:pPr>
              <w:autoSpaceDE/>
              <w:autoSpaceDN/>
              <w:spacing w:line="240" w:lineRule="auto"/>
              <w:ind w:firstLine="0"/>
              <w:jc w:val="left"/>
              <w:rPr>
                <w:color w:val="000000"/>
                <w:sz w:val="18"/>
                <w:szCs w:val="18"/>
                <w:highlight w:val="yellow"/>
                <w:lang w:bidi="ar-SA"/>
              </w:rPr>
            </w:pPr>
            <w:r>
              <w:rPr>
                <w:color w:val="000000"/>
                <w:sz w:val="20"/>
                <w:szCs w:val="20"/>
              </w:rPr>
              <w:t xml:space="preserve">Замена сетевых насосов. </w:t>
            </w:r>
            <w:r w:rsidRPr="00DB7D26">
              <w:rPr>
                <w:sz w:val="20"/>
                <w:szCs w:val="20"/>
              </w:rPr>
              <w:t>Замена насоса рабочей воды</w:t>
            </w:r>
            <w:r>
              <w:rPr>
                <w:sz w:val="20"/>
                <w:szCs w:val="20"/>
              </w:rPr>
              <w:t>. Замена сетевого насоса  режима летней</w:t>
            </w:r>
            <w:r w:rsidRPr="00DB7D26">
              <w:rPr>
                <w:sz w:val="20"/>
                <w:szCs w:val="20"/>
              </w:rPr>
              <w:t xml:space="preserve"> циркуляции</w:t>
            </w:r>
            <w:r>
              <w:rPr>
                <w:sz w:val="20"/>
                <w:szCs w:val="20"/>
              </w:rPr>
              <w:t>.</w:t>
            </w:r>
          </w:p>
        </w:tc>
        <w:tc>
          <w:tcPr>
            <w:tcW w:w="1006" w:type="pct"/>
            <w:tcBorders>
              <w:top w:val="nil"/>
              <w:left w:val="nil"/>
              <w:bottom w:val="single" w:sz="4" w:space="0" w:color="auto"/>
              <w:right w:val="single" w:sz="4" w:space="0" w:color="auto"/>
            </w:tcBorders>
            <w:shd w:val="clear" w:color="auto" w:fill="auto"/>
            <w:vAlign w:val="center"/>
            <w:hideMark/>
          </w:tcPr>
          <w:p w14:paraId="61DD673B" w14:textId="41337548" w:rsidR="005721D5" w:rsidRPr="005721D5" w:rsidRDefault="009F4CA6" w:rsidP="005721D5">
            <w:pPr>
              <w:autoSpaceDE/>
              <w:autoSpaceDN/>
              <w:spacing w:line="240" w:lineRule="auto"/>
              <w:ind w:firstLine="0"/>
              <w:jc w:val="center"/>
              <w:rPr>
                <w:color w:val="000000"/>
                <w:sz w:val="18"/>
                <w:szCs w:val="18"/>
                <w:lang w:bidi="ar-SA"/>
              </w:rPr>
            </w:pPr>
            <w:r>
              <w:rPr>
                <w:color w:val="000000"/>
                <w:sz w:val="18"/>
                <w:szCs w:val="18"/>
                <w:lang w:bidi="ar-SA"/>
              </w:rPr>
              <w:t>2023</w:t>
            </w:r>
          </w:p>
        </w:tc>
        <w:tc>
          <w:tcPr>
            <w:tcW w:w="1006" w:type="pct"/>
            <w:tcBorders>
              <w:top w:val="nil"/>
              <w:left w:val="nil"/>
              <w:bottom w:val="single" w:sz="4" w:space="0" w:color="auto"/>
              <w:right w:val="single" w:sz="4" w:space="0" w:color="auto"/>
            </w:tcBorders>
            <w:shd w:val="clear" w:color="auto" w:fill="auto"/>
            <w:vAlign w:val="center"/>
            <w:hideMark/>
          </w:tcPr>
          <w:p w14:paraId="05CE342E" w14:textId="23323CCC" w:rsidR="005721D5" w:rsidRPr="005721D5" w:rsidRDefault="009F4CA6" w:rsidP="005721D5">
            <w:pPr>
              <w:autoSpaceDE/>
              <w:autoSpaceDN/>
              <w:spacing w:line="240" w:lineRule="auto"/>
              <w:ind w:firstLine="0"/>
              <w:jc w:val="center"/>
              <w:rPr>
                <w:color w:val="000000"/>
                <w:sz w:val="18"/>
                <w:szCs w:val="18"/>
                <w:lang w:bidi="ar-SA"/>
              </w:rPr>
            </w:pPr>
            <w:r>
              <w:rPr>
                <w:color w:val="000000"/>
                <w:sz w:val="18"/>
                <w:szCs w:val="18"/>
                <w:lang w:bidi="ar-SA"/>
              </w:rPr>
              <w:t>2024</w:t>
            </w:r>
          </w:p>
        </w:tc>
      </w:tr>
      <w:tr w:rsidR="005721D5" w:rsidRPr="005721D5" w14:paraId="796C863E" w14:textId="77777777" w:rsidTr="008A3A70">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6F8060F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4.5</w:t>
            </w:r>
          </w:p>
        </w:tc>
        <w:tc>
          <w:tcPr>
            <w:tcW w:w="2594" w:type="pct"/>
            <w:tcBorders>
              <w:top w:val="nil"/>
              <w:left w:val="nil"/>
              <w:bottom w:val="single" w:sz="4" w:space="0" w:color="auto"/>
              <w:right w:val="single" w:sz="4" w:space="0" w:color="auto"/>
            </w:tcBorders>
            <w:shd w:val="clear" w:color="auto" w:fill="auto"/>
            <w:vAlign w:val="center"/>
          </w:tcPr>
          <w:p w14:paraId="2B1469A7" w14:textId="61F83178" w:rsidR="005721D5" w:rsidRPr="008A3A70" w:rsidRDefault="008A3A70" w:rsidP="005721D5">
            <w:pPr>
              <w:autoSpaceDE/>
              <w:autoSpaceDN/>
              <w:spacing w:line="240" w:lineRule="auto"/>
              <w:ind w:firstLine="0"/>
              <w:jc w:val="left"/>
              <w:rPr>
                <w:color w:val="000000"/>
                <w:sz w:val="18"/>
                <w:szCs w:val="18"/>
                <w:highlight w:val="yellow"/>
                <w:lang w:bidi="ar-SA"/>
              </w:rPr>
            </w:pPr>
            <w:r w:rsidRPr="00DB7D26">
              <w:rPr>
                <w:sz w:val="20"/>
                <w:szCs w:val="20"/>
              </w:rPr>
              <w:t>Замена конвективного пучка котла №4 (КВ-Г-7,56-150)</w:t>
            </w:r>
            <w:r>
              <w:rPr>
                <w:sz w:val="20"/>
                <w:szCs w:val="20"/>
              </w:rPr>
              <w:t xml:space="preserve">. </w:t>
            </w:r>
            <w:r w:rsidRPr="00DB7D26">
              <w:rPr>
                <w:sz w:val="20"/>
                <w:szCs w:val="20"/>
              </w:rPr>
              <w:t>Зам</w:t>
            </w:r>
            <w:r>
              <w:rPr>
                <w:sz w:val="20"/>
                <w:szCs w:val="20"/>
              </w:rPr>
              <w:t>ена конвективного пучка котла №3</w:t>
            </w:r>
            <w:r w:rsidRPr="00DB7D26">
              <w:rPr>
                <w:sz w:val="20"/>
                <w:szCs w:val="20"/>
              </w:rPr>
              <w:t xml:space="preserve"> (КВ-Г-7,56-150)</w:t>
            </w:r>
            <w:r>
              <w:rPr>
                <w:sz w:val="20"/>
                <w:szCs w:val="20"/>
              </w:rPr>
              <w:t>.</w:t>
            </w:r>
          </w:p>
        </w:tc>
        <w:tc>
          <w:tcPr>
            <w:tcW w:w="1006" w:type="pct"/>
            <w:tcBorders>
              <w:top w:val="nil"/>
              <w:left w:val="nil"/>
              <w:bottom w:val="single" w:sz="4" w:space="0" w:color="auto"/>
              <w:right w:val="single" w:sz="4" w:space="0" w:color="auto"/>
            </w:tcBorders>
            <w:shd w:val="clear" w:color="auto" w:fill="auto"/>
            <w:vAlign w:val="center"/>
            <w:hideMark/>
          </w:tcPr>
          <w:p w14:paraId="4925ECA1" w14:textId="61F9198A" w:rsidR="005721D5" w:rsidRPr="005721D5" w:rsidRDefault="009F4CA6" w:rsidP="005721D5">
            <w:pPr>
              <w:autoSpaceDE/>
              <w:autoSpaceDN/>
              <w:spacing w:line="240" w:lineRule="auto"/>
              <w:ind w:firstLine="0"/>
              <w:jc w:val="center"/>
              <w:rPr>
                <w:color w:val="000000"/>
                <w:sz w:val="18"/>
                <w:szCs w:val="18"/>
                <w:lang w:bidi="ar-SA"/>
              </w:rPr>
            </w:pPr>
            <w:r>
              <w:rPr>
                <w:color w:val="000000"/>
                <w:sz w:val="18"/>
                <w:szCs w:val="18"/>
                <w:lang w:bidi="ar-SA"/>
              </w:rPr>
              <w:t>2023</w:t>
            </w:r>
          </w:p>
        </w:tc>
        <w:tc>
          <w:tcPr>
            <w:tcW w:w="1006" w:type="pct"/>
            <w:tcBorders>
              <w:top w:val="nil"/>
              <w:left w:val="nil"/>
              <w:bottom w:val="single" w:sz="4" w:space="0" w:color="auto"/>
              <w:right w:val="single" w:sz="4" w:space="0" w:color="auto"/>
            </w:tcBorders>
            <w:shd w:val="clear" w:color="auto" w:fill="auto"/>
            <w:vAlign w:val="center"/>
            <w:hideMark/>
          </w:tcPr>
          <w:p w14:paraId="4EF3C8D6" w14:textId="09E463B6" w:rsidR="005721D5" w:rsidRPr="005721D5" w:rsidRDefault="009F4CA6" w:rsidP="005721D5">
            <w:pPr>
              <w:autoSpaceDE/>
              <w:autoSpaceDN/>
              <w:spacing w:line="240" w:lineRule="auto"/>
              <w:ind w:firstLine="0"/>
              <w:jc w:val="center"/>
              <w:rPr>
                <w:color w:val="000000"/>
                <w:sz w:val="18"/>
                <w:szCs w:val="18"/>
                <w:lang w:bidi="ar-SA"/>
              </w:rPr>
            </w:pPr>
            <w:r>
              <w:rPr>
                <w:color w:val="000000"/>
                <w:sz w:val="18"/>
                <w:szCs w:val="18"/>
                <w:lang w:bidi="ar-SA"/>
              </w:rPr>
              <w:t>2024</w:t>
            </w:r>
          </w:p>
        </w:tc>
      </w:tr>
      <w:tr w:rsidR="005721D5" w:rsidRPr="005721D5" w14:paraId="506D7C99" w14:textId="77777777" w:rsidTr="008A3A70">
        <w:trPr>
          <w:trHeight w:val="20"/>
        </w:trPr>
        <w:tc>
          <w:tcPr>
            <w:tcW w:w="395" w:type="pct"/>
            <w:tcBorders>
              <w:top w:val="nil"/>
              <w:left w:val="single" w:sz="4" w:space="0" w:color="auto"/>
              <w:bottom w:val="double" w:sz="6" w:space="0" w:color="auto"/>
              <w:right w:val="single" w:sz="4" w:space="0" w:color="auto"/>
            </w:tcBorders>
            <w:shd w:val="clear" w:color="auto" w:fill="auto"/>
            <w:vAlign w:val="center"/>
            <w:hideMark/>
          </w:tcPr>
          <w:p w14:paraId="5366E3D2"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4.6</w:t>
            </w:r>
          </w:p>
        </w:tc>
        <w:tc>
          <w:tcPr>
            <w:tcW w:w="2594" w:type="pct"/>
            <w:tcBorders>
              <w:top w:val="nil"/>
              <w:left w:val="nil"/>
              <w:bottom w:val="double" w:sz="6" w:space="0" w:color="auto"/>
              <w:right w:val="single" w:sz="4" w:space="0" w:color="auto"/>
            </w:tcBorders>
            <w:shd w:val="clear" w:color="auto" w:fill="auto"/>
            <w:vAlign w:val="center"/>
          </w:tcPr>
          <w:p w14:paraId="2D3ECD53" w14:textId="1A034C80" w:rsidR="005721D5" w:rsidRPr="008A3A70" w:rsidRDefault="008A3A70" w:rsidP="00DB3FCA">
            <w:pPr>
              <w:autoSpaceDE/>
              <w:autoSpaceDN/>
              <w:spacing w:line="240" w:lineRule="auto"/>
              <w:ind w:firstLine="0"/>
              <w:jc w:val="left"/>
              <w:rPr>
                <w:color w:val="000000"/>
                <w:sz w:val="18"/>
                <w:szCs w:val="18"/>
                <w:highlight w:val="yellow"/>
                <w:lang w:bidi="ar-SA"/>
              </w:rPr>
            </w:pPr>
            <w:r w:rsidRPr="00DB7D26">
              <w:rPr>
                <w:sz w:val="20"/>
                <w:szCs w:val="20"/>
              </w:rPr>
              <w:t>Пусконаладочные работы</w:t>
            </w:r>
            <w:r>
              <w:rPr>
                <w:sz w:val="20"/>
                <w:szCs w:val="20"/>
              </w:rPr>
              <w:t>, ввод в эксплуатацию</w:t>
            </w:r>
          </w:p>
        </w:tc>
        <w:tc>
          <w:tcPr>
            <w:tcW w:w="1006" w:type="pct"/>
            <w:tcBorders>
              <w:top w:val="nil"/>
              <w:left w:val="nil"/>
              <w:bottom w:val="double" w:sz="6" w:space="0" w:color="auto"/>
              <w:right w:val="single" w:sz="4" w:space="0" w:color="auto"/>
            </w:tcBorders>
            <w:shd w:val="clear" w:color="auto" w:fill="auto"/>
            <w:vAlign w:val="center"/>
            <w:hideMark/>
          </w:tcPr>
          <w:p w14:paraId="5D57C16B" w14:textId="58F05ACE" w:rsidR="005721D5" w:rsidRPr="005721D5" w:rsidRDefault="009F4CA6" w:rsidP="005721D5">
            <w:pPr>
              <w:autoSpaceDE/>
              <w:autoSpaceDN/>
              <w:spacing w:line="240" w:lineRule="auto"/>
              <w:ind w:firstLine="0"/>
              <w:jc w:val="center"/>
              <w:rPr>
                <w:color w:val="000000"/>
                <w:sz w:val="18"/>
                <w:szCs w:val="18"/>
                <w:lang w:bidi="ar-SA"/>
              </w:rPr>
            </w:pPr>
            <w:r>
              <w:rPr>
                <w:color w:val="000000"/>
                <w:sz w:val="18"/>
                <w:szCs w:val="18"/>
                <w:lang w:bidi="ar-SA"/>
              </w:rPr>
              <w:t>2024</w:t>
            </w:r>
          </w:p>
        </w:tc>
        <w:tc>
          <w:tcPr>
            <w:tcW w:w="1006" w:type="pct"/>
            <w:tcBorders>
              <w:top w:val="nil"/>
              <w:left w:val="nil"/>
              <w:bottom w:val="double" w:sz="6" w:space="0" w:color="auto"/>
              <w:right w:val="single" w:sz="4" w:space="0" w:color="auto"/>
            </w:tcBorders>
            <w:shd w:val="clear" w:color="auto" w:fill="auto"/>
            <w:vAlign w:val="center"/>
            <w:hideMark/>
          </w:tcPr>
          <w:p w14:paraId="0AA3FEAA" w14:textId="7CCEE3A0" w:rsidR="005721D5" w:rsidRPr="005721D5" w:rsidRDefault="009F4CA6" w:rsidP="005721D5">
            <w:pPr>
              <w:autoSpaceDE/>
              <w:autoSpaceDN/>
              <w:spacing w:line="240" w:lineRule="auto"/>
              <w:ind w:firstLine="0"/>
              <w:jc w:val="center"/>
              <w:rPr>
                <w:color w:val="000000"/>
                <w:sz w:val="18"/>
                <w:szCs w:val="18"/>
                <w:lang w:bidi="ar-SA"/>
              </w:rPr>
            </w:pPr>
            <w:r>
              <w:rPr>
                <w:color w:val="000000"/>
                <w:sz w:val="18"/>
                <w:szCs w:val="18"/>
                <w:lang w:bidi="ar-SA"/>
              </w:rPr>
              <w:t>2025</w:t>
            </w:r>
          </w:p>
        </w:tc>
      </w:tr>
      <w:tr w:rsidR="005721D5" w:rsidRPr="005721D5" w14:paraId="1C065EDC"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1351E64E"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5</w:t>
            </w:r>
          </w:p>
        </w:tc>
        <w:tc>
          <w:tcPr>
            <w:tcW w:w="2594" w:type="pct"/>
            <w:tcBorders>
              <w:top w:val="nil"/>
              <w:left w:val="nil"/>
              <w:bottom w:val="single" w:sz="4" w:space="0" w:color="auto"/>
              <w:right w:val="single" w:sz="4" w:space="0" w:color="auto"/>
            </w:tcBorders>
            <w:shd w:val="clear" w:color="auto" w:fill="auto"/>
            <w:vAlign w:val="center"/>
            <w:hideMark/>
          </w:tcPr>
          <w:p w14:paraId="47FD0751" w14:textId="707A3F7B" w:rsidR="005721D5" w:rsidRPr="005721D5" w:rsidRDefault="005721D5" w:rsidP="005721D5">
            <w:pPr>
              <w:autoSpaceDE/>
              <w:autoSpaceDN/>
              <w:spacing w:line="240" w:lineRule="auto"/>
              <w:ind w:firstLine="0"/>
              <w:jc w:val="left"/>
              <w:rPr>
                <w:b/>
                <w:bCs/>
                <w:color w:val="000000"/>
                <w:sz w:val="18"/>
                <w:szCs w:val="18"/>
                <w:lang w:bidi="ar-SA"/>
              </w:rPr>
            </w:pPr>
            <w:r w:rsidRPr="005721D5">
              <w:rPr>
                <w:b/>
                <w:bCs/>
                <w:color w:val="000000"/>
                <w:sz w:val="18"/>
                <w:szCs w:val="18"/>
                <w:lang w:bidi="ar-SA"/>
              </w:rPr>
              <w:t>Техническое перевоор</w:t>
            </w:r>
            <w:r w:rsidR="003B6D2D">
              <w:rPr>
                <w:b/>
                <w:bCs/>
                <w:color w:val="000000"/>
                <w:sz w:val="18"/>
                <w:szCs w:val="18"/>
                <w:lang w:bidi="ar-SA"/>
              </w:rPr>
              <w:t>ужение котельной №3</w:t>
            </w:r>
            <w:r w:rsidRPr="005721D5">
              <w:rPr>
                <w:b/>
                <w:bCs/>
                <w:color w:val="000000"/>
                <w:sz w:val="18"/>
                <w:szCs w:val="18"/>
                <w:lang w:bidi="ar-SA"/>
              </w:rPr>
              <w:t xml:space="preserve"> ООО «</w:t>
            </w:r>
            <w:proofErr w:type="spellStart"/>
            <w:r w:rsidRPr="005721D5">
              <w:rPr>
                <w:b/>
                <w:bCs/>
                <w:color w:val="000000"/>
                <w:sz w:val="18"/>
                <w:szCs w:val="18"/>
                <w:lang w:bidi="ar-SA"/>
              </w:rPr>
              <w:t>КомЭнерго</w:t>
            </w:r>
            <w:proofErr w:type="spellEnd"/>
            <w:r w:rsidRPr="005721D5">
              <w:rPr>
                <w:b/>
                <w:bCs/>
                <w:color w:val="000000"/>
                <w:sz w:val="18"/>
                <w:szCs w:val="18"/>
                <w:lang w:bidi="ar-SA"/>
              </w:rPr>
              <w:t xml:space="preserve">», ул. Удмуртская, д. 63, в </w:t>
            </w:r>
            <w:proofErr w:type="spellStart"/>
            <w:r w:rsidRPr="005721D5">
              <w:rPr>
                <w:b/>
                <w:bCs/>
                <w:color w:val="000000"/>
                <w:sz w:val="18"/>
                <w:szCs w:val="18"/>
                <w:lang w:bidi="ar-SA"/>
              </w:rPr>
              <w:t>т.ч</w:t>
            </w:r>
            <w:proofErr w:type="spellEnd"/>
            <w:r w:rsidRPr="005721D5">
              <w:rPr>
                <w:b/>
                <w:bCs/>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510E851E"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 </w:t>
            </w:r>
          </w:p>
        </w:tc>
        <w:tc>
          <w:tcPr>
            <w:tcW w:w="1006" w:type="pct"/>
            <w:tcBorders>
              <w:top w:val="nil"/>
              <w:left w:val="nil"/>
              <w:bottom w:val="single" w:sz="4" w:space="0" w:color="auto"/>
              <w:right w:val="single" w:sz="4" w:space="0" w:color="auto"/>
            </w:tcBorders>
            <w:shd w:val="clear" w:color="auto" w:fill="auto"/>
            <w:vAlign w:val="center"/>
            <w:hideMark/>
          </w:tcPr>
          <w:p w14:paraId="3515AFCF"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 </w:t>
            </w:r>
          </w:p>
        </w:tc>
      </w:tr>
      <w:tr w:rsidR="005721D5" w:rsidRPr="005721D5" w14:paraId="319BF837"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3B71DC6A"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5.1</w:t>
            </w:r>
          </w:p>
        </w:tc>
        <w:tc>
          <w:tcPr>
            <w:tcW w:w="2594" w:type="pct"/>
            <w:tcBorders>
              <w:top w:val="nil"/>
              <w:left w:val="nil"/>
              <w:bottom w:val="single" w:sz="4" w:space="0" w:color="auto"/>
              <w:right w:val="single" w:sz="4" w:space="0" w:color="auto"/>
            </w:tcBorders>
            <w:shd w:val="clear" w:color="auto" w:fill="auto"/>
            <w:vAlign w:val="center"/>
            <w:hideMark/>
          </w:tcPr>
          <w:p w14:paraId="1A2194B8"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Замена </w:t>
            </w:r>
            <w:proofErr w:type="gramStart"/>
            <w:r w:rsidRPr="005721D5">
              <w:rPr>
                <w:color w:val="000000"/>
                <w:sz w:val="18"/>
                <w:szCs w:val="18"/>
                <w:lang w:bidi="ar-SA"/>
              </w:rPr>
              <w:t>к</w:t>
            </w:r>
            <w:proofErr w:type="gramEnd"/>
            <w:r w:rsidRPr="005721D5">
              <w:rPr>
                <w:color w:val="000000"/>
                <w:sz w:val="18"/>
                <w:szCs w:val="18"/>
                <w:lang w:bidi="ar-SA"/>
              </w:rPr>
              <w:t>/а ДКВР-6,5-13 , ст.№1 (</w:t>
            </w:r>
            <w:proofErr w:type="spellStart"/>
            <w:r w:rsidRPr="005721D5">
              <w:rPr>
                <w:color w:val="000000"/>
                <w:sz w:val="18"/>
                <w:szCs w:val="18"/>
                <w:lang w:bidi="ar-SA"/>
              </w:rPr>
              <w:t>водогр</w:t>
            </w:r>
            <w:proofErr w:type="spell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155311E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6" w:type="pct"/>
            <w:tcBorders>
              <w:top w:val="nil"/>
              <w:left w:val="nil"/>
              <w:bottom w:val="single" w:sz="4" w:space="0" w:color="auto"/>
              <w:right w:val="single" w:sz="4" w:space="0" w:color="auto"/>
            </w:tcBorders>
            <w:shd w:val="clear" w:color="auto" w:fill="auto"/>
            <w:vAlign w:val="center"/>
            <w:hideMark/>
          </w:tcPr>
          <w:p w14:paraId="2EE21066"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r>
      <w:tr w:rsidR="005721D5" w:rsidRPr="005721D5" w14:paraId="221E8D85"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478E23AE"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5.2</w:t>
            </w:r>
          </w:p>
        </w:tc>
        <w:tc>
          <w:tcPr>
            <w:tcW w:w="2594" w:type="pct"/>
            <w:tcBorders>
              <w:top w:val="nil"/>
              <w:left w:val="nil"/>
              <w:bottom w:val="single" w:sz="4" w:space="0" w:color="auto"/>
              <w:right w:val="single" w:sz="4" w:space="0" w:color="auto"/>
            </w:tcBorders>
            <w:shd w:val="clear" w:color="auto" w:fill="auto"/>
            <w:vAlign w:val="center"/>
            <w:hideMark/>
          </w:tcPr>
          <w:p w14:paraId="32FBB1EA"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Замена </w:t>
            </w:r>
            <w:proofErr w:type="gramStart"/>
            <w:r w:rsidRPr="005721D5">
              <w:rPr>
                <w:color w:val="000000"/>
                <w:sz w:val="18"/>
                <w:szCs w:val="18"/>
                <w:lang w:bidi="ar-SA"/>
              </w:rPr>
              <w:t>к</w:t>
            </w:r>
            <w:proofErr w:type="gramEnd"/>
            <w:r w:rsidRPr="005721D5">
              <w:rPr>
                <w:color w:val="000000"/>
                <w:sz w:val="18"/>
                <w:szCs w:val="18"/>
                <w:lang w:bidi="ar-SA"/>
              </w:rPr>
              <w:t>/а ДКВР-6,5-13 , ст.№2 (</w:t>
            </w:r>
            <w:proofErr w:type="spellStart"/>
            <w:r w:rsidRPr="005721D5">
              <w:rPr>
                <w:color w:val="000000"/>
                <w:sz w:val="18"/>
                <w:szCs w:val="18"/>
                <w:lang w:bidi="ar-SA"/>
              </w:rPr>
              <w:t>водогр</w:t>
            </w:r>
            <w:proofErr w:type="spell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7CE52077"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6" w:type="pct"/>
            <w:tcBorders>
              <w:top w:val="nil"/>
              <w:left w:val="nil"/>
              <w:bottom w:val="single" w:sz="4" w:space="0" w:color="auto"/>
              <w:right w:val="single" w:sz="4" w:space="0" w:color="auto"/>
            </w:tcBorders>
            <w:shd w:val="clear" w:color="auto" w:fill="auto"/>
            <w:vAlign w:val="center"/>
            <w:hideMark/>
          </w:tcPr>
          <w:p w14:paraId="7D1B79DA"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5721D5" w:rsidRPr="005721D5" w14:paraId="1ECC5662"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0927DB65"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5.3</w:t>
            </w:r>
          </w:p>
        </w:tc>
        <w:tc>
          <w:tcPr>
            <w:tcW w:w="2594" w:type="pct"/>
            <w:tcBorders>
              <w:top w:val="nil"/>
              <w:left w:val="nil"/>
              <w:bottom w:val="single" w:sz="4" w:space="0" w:color="auto"/>
              <w:right w:val="single" w:sz="4" w:space="0" w:color="auto"/>
            </w:tcBorders>
            <w:shd w:val="clear" w:color="auto" w:fill="auto"/>
            <w:vAlign w:val="center"/>
            <w:hideMark/>
          </w:tcPr>
          <w:p w14:paraId="59186E62"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Замена </w:t>
            </w:r>
            <w:proofErr w:type="gramStart"/>
            <w:r w:rsidRPr="005721D5">
              <w:rPr>
                <w:color w:val="000000"/>
                <w:sz w:val="18"/>
                <w:szCs w:val="18"/>
                <w:lang w:bidi="ar-SA"/>
              </w:rPr>
              <w:t>к</w:t>
            </w:r>
            <w:proofErr w:type="gramEnd"/>
            <w:r w:rsidRPr="005721D5">
              <w:rPr>
                <w:color w:val="000000"/>
                <w:sz w:val="18"/>
                <w:szCs w:val="18"/>
                <w:lang w:bidi="ar-SA"/>
              </w:rPr>
              <w:t>/а ДКВР-6,5-13 , ст.№3 (</w:t>
            </w:r>
            <w:proofErr w:type="spellStart"/>
            <w:r w:rsidRPr="005721D5">
              <w:rPr>
                <w:color w:val="000000"/>
                <w:sz w:val="18"/>
                <w:szCs w:val="18"/>
                <w:lang w:bidi="ar-SA"/>
              </w:rPr>
              <w:t>водогр</w:t>
            </w:r>
            <w:proofErr w:type="spell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194F8463"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6" w:type="pct"/>
            <w:tcBorders>
              <w:top w:val="nil"/>
              <w:left w:val="nil"/>
              <w:bottom w:val="single" w:sz="4" w:space="0" w:color="auto"/>
              <w:right w:val="single" w:sz="4" w:space="0" w:color="auto"/>
            </w:tcBorders>
            <w:shd w:val="clear" w:color="auto" w:fill="auto"/>
            <w:vAlign w:val="center"/>
            <w:hideMark/>
          </w:tcPr>
          <w:p w14:paraId="1A969B3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5721D5" w:rsidRPr="005721D5" w14:paraId="2154159A"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201AAE3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5.4</w:t>
            </w:r>
          </w:p>
        </w:tc>
        <w:tc>
          <w:tcPr>
            <w:tcW w:w="2594" w:type="pct"/>
            <w:tcBorders>
              <w:top w:val="nil"/>
              <w:left w:val="nil"/>
              <w:bottom w:val="single" w:sz="4" w:space="0" w:color="auto"/>
              <w:right w:val="single" w:sz="4" w:space="0" w:color="auto"/>
            </w:tcBorders>
            <w:shd w:val="clear" w:color="auto" w:fill="auto"/>
            <w:vAlign w:val="center"/>
            <w:hideMark/>
          </w:tcPr>
          <w:p w14:paraId="3A99574E"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Замена к/а ДКВР-6,5-13 , ст.№4 (</w:t>
            </w:r>
            <w:proofErr w:type="gramStart"/>
            <w:r w:rsidRPr="005721D5">
              <w:rPr>
                <w:color w:val="000000"/>
                <w:sz w:val="18"/>
                <w:szCs w:val="18"/>
                <w:lang w:bidi="ar-SA"/>
              </w:rPr>
              <w:t>паровой</w:t>
            </w:r>
            <w:proofErr w:type="gram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27B72C72"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6" w:type="pct"/>
            <w:tcBorders>
              <w:top w:val="nil"/>
              <w:left w:val="nil"/>
              <w:bottom w:val="single" w:sz="4" w:space="0" w:color="auto"/>
              <w:right w:val="single" w:sz="4" w:space="0" w:color="auto"/>
            </w:tcBorders>
            <w:shd w:val="clear" w:color="auto" w:fill="auto"/>
            <w:vAlign w:val="center"/>
            <w:hideMark/>
          </w:tcPr>
          <w:p w14:paraId="3930D47A"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5721D5" w:rsidRPr="005721D5" w14:paraId="5CDFA2A3"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31CD8126"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5.5</w:t>
            </w:r>
          </w:p>
        </w:tc>
        <w:tc>
          <w:tcPr>
            <w:tcW w:w="2594" w:type="pct"/>
            <w:tcBorders>
              <w:top w:val="nil"/>
              <w:left w:val="nil"/>
              <w:bottom w:val="single" w:sz="4" w:space="0" w:color="auto"/>
              <w:right w:val="single" w:sz="4" w:space="0" w:color="auto"/>
            </w:tcBorders>
            <w:shd w:val="clear" w:color="auto" w:fill="auto"/>
            <w:vAlign w:val="center"/>
            <w:hideMark/>
          </w:tcPr>
          <w:p w14:paraId="33E05E3B"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Замена к/а ДКВР-6,5-13 , ст.№5 (</w:t>
            </w:r>
            <w:proofErr w:type="gramStart"/>
            <w:r w:rsidRPr="005721D5">
              <w:rPr>
                <w:color w:val="000000"/>
                <w:sz w:val="18"/>
                <w:szCs w:val="18"/>
                <w:lang w:bidi="ar-SA"/>
              </w:rPr>
              <w:t>паровой</w:t>
            </w:r>
            <w:proofErr w:type="gram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418BC597"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6" w:type="pct"/>
            <w:tcBorders>
              <w:top w:val="nil"/>
              <w:left w:val="nil"/>
              <w:bottom w:val="single" w:sz="4" w:space="0" w:color="auto"/>
              <w:right w:val="single" w:sz="4" w:space="0" w:color="auto"/>
            </w:tcBorders>
            <w:shd w:val="clear" w:color="auto" w:fill="auto"/>
            <w:vAlign w:val="center"/>
            <w:hideMark/>
          </w:tcPr>
          <w:p w14:paraId="2A2808A0"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r>
      <w:tr w:rsidR="005721D5" w:rsidRPr="005721D5" w14:paraId="0864064D"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0A6F301E"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5.6</w:t>
            </w:r>
          </w:p>
        </w:tc>
        <w:tc>
          <w:tcPr>
            <w:tcW w:w="2594" w:type="pct"/>
            <w:tcBorders>
              <w:top w:val="nil"/>
              <w:left w:val="nil"/>
              <w:bottom w:val="single" w:sz="4" w:space="0" w:color="auto"/>
              <w:right w:val="single" w:sz="4" w:space="0" w:color="auto"/>
            </w:tcBorders>
            <w:shd w:val="clear" w:color="auto" w:fill="auto"/>
            <w:vAlign w:val="center"/>
            <w:hideMark/>
          </w:tcPr>
          <w:p w14:paraId="6695ADC3"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Замена к/а ДКВР-6,5-13 , ст.№6 (</w:t>
            </w:r>
            <w:proofErr w:type="gramStart"/>
            <w:r w:rsidRPr="005721D5">
              <w:rPr>
                <w:color w:val="000000"/>
                <w:sz w:val="18"/>
                <w:szCs w:val="18"/>
                <w:lang w:bidi="ar-SA"/>
              </w:rPr>
              <w:t>паровой</w:t>
            </w:r>
            <w:proofErr w:type="gram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1737FAE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2020</w:t>
            </w:r>
          </w:p>
        </w:tc>
        <w:tc>
          <w:tcPr>
            <w:tcW w:w="1006" w:type="pct"/>
            <w:tcBorders>
              <w:top w:val="nil"/>
              <w:left w:val="nil"/>
              <w:bottom w:val="single" w:sz="4" w:space="0" w:color="auto"/>
              <w:right w:val="single" w:sz="4" w:space="0" w:color="auto"/>
            </w:tcBorders>
            <w:shd w:val="clear" w:color="auto" w:fill="auto"/>
            <w:vAlign w:val="center"/>
            <w:hideMark/>
          </w:tcPr>
          <w:p w14:paraId="59A0C9A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r>
      <w:tr w:rsidR="005721D5" w:rsidRPr="005721D5" w14:paraId="3FDA1B1C" w14:textId="77777777" w:rsidTr="005721D5">
        <w:trPr>
          <w:trHeight w:val="20"/>
        </w:trPr>
        <w:tc>
          <w:tcPr>
            <w:tcW w:w="395" w:type="pct"/>
            <w:tcBorders>
              <w:top w:val="nil"/>
              <w:left w:val="single" w:sz="4" w:space="0" w:color="auto"/>
              <w:bottom w:val="single" w:sz="4" w:space="0" w:color="auto"/>
              <w:right w:val="single" w:sz="4" w:space="0" w:color="auto"/>
            </w:tcBorders>
            <w:shd w:val="clear" w:color="auto" w:fill="auto"/>
            <w:vAlign w:val="center"/>
            <w:hideMark/>
          </w:tcPr>
          <w:p w14:paraId="00525F2A"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5.7</w:t>
            </w:r>
          </w:p>
        </w:tc>
        <w:tc>
          <w:tcPr>
            <w:tcW w:w="2594" w:type="pct"/>
            <w:tcBorders>
              <w:top w:val="nil"/>
              <w:left w:val="nil"/>
              <w:bottom w:val="single" w:sz="4" w:space="0" w:color="auto"/>
              <w:right w:val="single" w:sz="4" w:space="0" w:color="auto"/>
            </w:tcBorders>
            <w:shd w:val="clear" w:color="auto" w:fill="auto"/>
            <w:vAlign w:val="center"/>
            <w:hideMark/>
          </w:tcPr>
          <w:p w14:paraId="731981A8"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Установка дополнительного модуля водоподготовки ВПУ-20 м³/ч</w:t>
            </w:r>
          </w:p>
        </w:tc>
        <w:tc>
          <w:tcPr>
            <w:tcW w:w="1006" w:type="pct"/>
            <w:tcBorders>
              <w:top w:val="nil"/>
              <w:left w:val="nil"/>
              <w:bottom w:val="single" w:sz="4" w:space="0" w:color="auto"/>
              <w:right w:val="single" w:sz="4" w:space="0" w:color="auto"/>
            </w:tcBorders>
            <w:shd w:val="clear" w:color="auto" w:fill="auto"/>
            <w:vAlign w:val="center"/>
            <w:hideMark/>
          </w:tcPr>
          <w:p w14:paraId="348FFB1A"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2026</w:t>
            </w:r>
          </w:p>
        </w:tc>
        <w:tc>
          <w:tcPr>
            <w:tcW w:w="1006" w:type="pct"/>
            <w:tcBorders>
              <w:top w:val="nil"/>
              <w:left w:val="nil"/>
              <w:bottom w:val="single" w:sz="4" w:space="0" w:color="auto"/>
              <w:right w:val="single" w:sz="4" w:space="0" w:color="auto"/>
            </w:tcBorders>
            <w:shd w:val="clear" w:color="auto" w:fill="auto"/>
            <w:vAlign w:val="center"/>
            <w:hideMark/>
          </w:tcPr>
          <w:p w14:paraId="12A0DA0F"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2027</w:t>
            </w:r>
          </w:p>
        </w:tc>
      </w:tr>
    </w:tbl>
    <w:p w14:paraId="274F78F5" w14:textId="77777777" w:rsidR="00262348" w:rsidRDefault="00262348" w:rsidP="00585F35">
      <w:pPr>
        <w:rPr>
          <w:lang w:eastAsia="en-US" w:bidi="ar-SA"/>
        </w:rPr>
      </w:pPr>
    </w:p>
    <w:p w14:paraId="15D755A9" w14:textId="496B88C5" w:rsidR="009B49F8" w:rsidRDefault="00262348" w:rsidP="00262348">
      <w:pPr>
        <w:rPr>
          <w:lang w:eastAsia="en-US" w:bidi="ar-SA"/>
        </w:rPr>
      </w:pPr>
      <w:r>
        <w:rPr>
          <w:lang w:eastAsia="en-US" w:bidi="ar-SA"/>
        </w:rPr>
        <w:t>Согласно 1 варианта развития, на тепловых сетях предусматриваются следующие мероприятия:</w:t>
      </w:r>
    </w:p>
    <w:p w14:paraId="50F779A5" w14:textId="3265B36A" w:rsidR="00262348" w:rsidRDefault="00F97BAA" w:rsidP="00AA5A02">
      <w:pPr>
        <w:pStyle w:val="a6"/>
        <w:numPr>
          <w:ilvl w:val="0"/>
          <w:numId w:val="42"/>
        </w:numPr>
        <w:rPr>
          <w:lang w:eastAsia="en-US" w:bidi="ar-SA"/>
        </w:rPr>
      </w:pPr>
      <w:r>
        <w:rPr>
          <w:lang w:eastAsia="en-US" w:bidi="ar-SA"/>
        </w:rPr>
        <w:t>с</w:t>
      </w:r>
      <w:r w:rsidR="00262348" w:rsidRPr="00262348">
        <w:rPr>
          <w:lang w:eastAsia="en-US" w:bidi="ar-SA"/>
        </w:rPr>
        <w:t>троительство тепловых сетей для подключения перспективных</w:t>
      </w:r>
      <w:r w:rsidR="00262348">
        <w:rPr>
          <w:lang w:eastAsia="en-US" w:bidi="ar-SA"/>
        </w:rPr>
        <w:t xml:space="preserve"> потребителей;</w:t>
      </w:r>
    </w:p>
    <w:p w14:paraId="2C92D5EF" w14:textId="349D00E4" w:rsidR="005721D5" w:rsidRDefault="005721D5" w:rsidP="005721D5">
      <w:pPr>
        <w:pStyle w:val="a6"/>
        <w:numPr>
          <w:ilvl w:val="0"/>
          <w:numId w:val="42"/>
        </w:numPr>
        <w:rPr>
          <w:lang w:eastAsia="en-US" w:bidi="ar-SA"/>
        </w:rPr>
      </w:pPr>
      <w:r>
        <w:rPr>
          <w:lang w:eastAsia="en-US" w:bidi="ar-SA"/>
        </w:rPr>
        <w:lastRenderedPageBreak/>
        <w:t>р</w:t>
      </w:r>
      <w:r w:rsidRPr="00262348">
        <w:rPr>
          <w:lang w:eastAsia="en-US" w:bidi="ar-SA"/>
        </w:rPr>
        <w:t>еконструкция тепловых сетей с увеличением диаметров трубопроводов для подключения перспективных</w:t>
      </w:r>
      <w:r>
        <w:rPr>
          <w:lang w:eastAsia="en-US" w:bidi="ar-SA"/>
        </w:rPr>
        <w:t xml:space="preserve"> потребителей;</w:t>
      </w:r>
    </w:p>
    <w:p w14:paraId="4AC6A4EA" w14:textId="53AD1409" w:rsidR="006C79D7" w:rsidRDefault="006C79D7" w:rsidP="006C79D7">
      <w:pPr>
        <w:pStyle w:val="a6"/>
        <w:numPr>
          <w:ilvl w:val="0"/>
          <w:numId w:val="42"/>
        </w:numPr>
        <w:rPr>
          <w:lang w:eastAsia="en-US" w:bidi="ar-SA"/>
        </w:rPr>
      </w:pPr>
      <w:r>
        <w:rPr>
          <w:lang w:eastAsia="en-US" w:bidi="ar-SA"/>
        </w:rPr>
        <w:t>с</w:t>
      </w:r>
      <w:r w:rsidRPr="00262348">
        <w:rPr>
          <w:lang w:eastAsia="en-US" w:bidi="ar-SA"/>
        </w:rPr>
        <w:t xml:space="preserve">троительство тепловых сетей для </w:t>
      </w:r>
      <w:r w:rsidRPr="006C79D7">
        <w:rPr>
          <w:lang w:eastAsia="en-US" w:bidi="ar-SA"/>
        </w:rPr>
        <w:t>повышения надежности и резервирования систем теплоснабжения</w:t>
      </w:r>
      <w:r>
        <w:rPr>
          <w:lang w:eastAsia="en-US" w:bidi="ar-SA"/>
        </w:rPr>
        <w:t>;</w:t>
      </w:r>
    </w:p>
    <w:p w14:paraId="017E2D97" w14:textId="55480672" w:rsidR="00262348" w:rsidRDefault="00F97BAA" w:rsidP="00AA5A02">
      <w:pPr>
        <w:pStyle w:val="a6"/>
        <w:numPr>
          <w:ilvl w:val="0"/>
          <w:numId w:val="42"/>
        </w:numPr>
        <w:rPr>
          <w:lang w:eastAsia="en-US" w:bidi="ar-SA"/>
        </w:rPr>
      </w:pPr>
      <w:r>
        <w:rPr>
          <w:lang w:eastAsia="en-US" w:bidi="ar-SA"/>
        </w:rPr>
        <w:t>р</w:t>
      </w:r>
      <w:r w:rsidR="00262348" w:rsidRPr="00262348">
        <w:rPr>
          <w:lang w:eastAsia="en-US" w:bidi="ar-SA"/>
        </w:rPr>
        <w:t>еконструкция тепловых сетей с увеличением диаметров трубопроводов для обеспечения нормативных гидравлических режимов</w:t>
      </w:r>
      <w:r>
        <w:rPr>
          <w:lang w:eastAsia="en-US" w:bidi="ar-SA"/>
        </w:rPr>
        <w:t>, и создания единой системы теплоснабжения</w:t>
      </w:r>
      <w:r w:rsidR="00262348">
        <w:rPr>
          <w:lang w:eastAsia="en-US" w:bidi="ar-SA"/>
        </w:rPr>
        <w:t>;</w:t>
      </w:r>
    </w:p>
    <w:p w14:paraId="4815622C" w14:textId="36B08E89" w:rsidR="0020341A" w:rsidRDefault="00010933" w:rsidP="00AA5A02">
      <w:pPr>
        <w:pStyle w:val="a6"/>
        <w:numPr>
          <w:ilvl w:val="0"/>
          <w:numId w:val="42"/>
        </w:numPr>
        <w:rPr>
          <w:lang w:eastAsia="en-US" w:bidi="ar-SA"/>
        </w:rPr>
      </w:pPr>
      <w:r>
        <w:rPr>
          <w:lang w:eastAsia="en-US" w:bidi="ar-SA"/>
        </w:rPr>
        <w:t xml:space="preserve">замена </w:t>
      </w:r>
      <w:r w:rsidRPr="00010933">
        <w:rPr>
          <w:lang w:eastAsia="en-US" w:bidi="ar-SA"/>
        </w:rPr>
        <w:t>тепловых сетей в связи с превышением нормативного срока эксплуатации:</w:t>
      </w:r>
    </w:p>
    <w:p w14:paraId="1554FD3C" w14:textId="474CAC13" w:rsidR="00262348" w:rsidRDefault="00010933" w:rsidP="00AA5A02">
      <w:pPr>
        <w:pStyle w:val="a6"/>
        <w:numPr>
          <w:ilvl w:val="0"/>
          <w:numId w:val="42"/>
        </w:numPr>
        <w:rPr>
          <w:lang w:eastAsia="en-US" w:bidi="ar-SA"/>
        </w:rPr>
      </w:pPr>
      <w:r>
        <w:rPr>
          <w:lang w:eastAsia="en-US" w:bidi="ar-SA"/>
        </w:rPr>
        <w:t xml:space="preserve">создание системы </w:t>
      </w:r>
      <w:r w:rsidRPr="00010933">
        <w:rPr>
          <w:lang w:eastAsia="en-US" w:bidi="ar-SA"/>
        </w:rPr>
        <w:t>диспетчеризации и передачи данных потребления тепловой энергии и теплоносителя (ГВС) в тепловых сетях</w:t>
      </w:r>
      <w:r w:rsidR="008F4ADA">
        <w:rPr>
          <w:lang w:eastAsia="en-US" w:bidi="ar-SA"/>
        </w:rPr>
        <w:t>;</w:t>
      </w:r>
    </w:p>
    <w:p w14:paraId="1E65D427" w14:textId="63723855" w:rsidR="00010933" w:rsidRDefault="00010933" w:rsidP="00AA5A02">
      <w:pPr>
        <w:pStyle w:val="a6"/>
        <w:numPr>
          <w:ilvl w:val="0"/>
          <w:numId w:val="42"/>
        </w:numPr>
        <w:rPr>
          <w:lang w:eastAsia="en-US" w:bidi="ar-SA"/>
        </w:rPr>
      </w:pPr>
      <w:r>
        <w:rPr>
          <w:lang w:eastAsia="en-US" w:bidi="ar-SA"/>
        </w:rPr>
        <w:t>у</w:t>
      </w:r>
      <w:r w:rsidRPr="00010933">
        <w:rPr>
          <w:lang w:eastAsia="en-US" w:bidi="ar-SA"/>
        </w:rPr>
        <w:t>становка узлов учета тепловой энергии (УУТЭ) у потребителей г. Глазов</w:t>
      </w:r>
      <w:r>
        <w:rPr>
          <w:lang w:eastAsia="en-US" w:bidi="ar-SA"/>
        </w:rPr>
        <w:t>;</w:t>
      </w:r>
    </w:p>
    <w:p w14:paraId="07990177" w14:textId="3818CA53" w:rsidR="008F4ADA" w:rsidRDefault="00F97BAA" w:rsidP="00AA5A02">
      <w:pPr>
        <w:pStyle w:val="a6"/>
        <w:numPr>
          <w:ilvl w:val="0"/>
          <w:numId w:val="42"/>
        </w:numPr>
        <w:rPr>
          <w:lang w:eastAsia="en-US" w:bidi="ar-SA"/>
        </w:rPr>
      </w:pPr>
      <w:r>
        <w:rPr>
          <w:lang w:eastAsia="en-US" w:bidi="ar-SA"/>
        </w:rPr>
        <w:t>с</w:t>
      </w:r>
      <w:r w:rsidR="008F4ADA">
        <w:rPr>
          <w:lang w:eastAsia="en-US" w:bidi="ar-SA"/>
        </w:rPr>
        <w:t xml:space="preserve">троительство </w:t>
      </w:r>
      <w:r w:rsidR="005721D5">
        <w:rPr>
          <w:lang w:eastAsia="en-US" w:bidi="ar-SA"/>
        </w:rPr>
        <w:t>насосной</w:t>
      </w:r>
      <w:r>
        <w:rPr>
          <w:lang w:eastAsia="en-US" w:bidi="ar-SA"/>
        </w:rPr>
        <w:t xml:space="preserve"> </w:t>
      </w:r>
      <w:proofErr w:type="spellStart"/>
      <w:r>
        <w:rPr>
          <w:lang w:eastAsia="en-US" w:bidi="ar-SA"/>
        </w:rPr>
        <w:t>повысительн</w:t>
      </w:r>
      <w:r w:rsidR="005721D5">
        <w:rPr>
          <w:lang w:eastAsia="en-US" w:bidi="ar-SA"/>
        </w:rPr>
        <w:t>ой</w:t>
      </w:r>
      <w:proofErr w:type="spellEnd"/>
      <w:r>
        <w:rPr>
          <w:lang w:eastAsia="en-US" w:bidi="ar-SA"/>
        </w:rPr>
        <w:t xml:space="preserve"> станций</w:t>
      </w:r>
      <w:r w:rsidR="008F4ADA">
        <w:rPr>
          <w:lang w:eastAsia="en-US" w:bidi="ar-SA"/>
        </w:rPr>
        <w:t>.</w:t>
      </w:r>
    </w:p>
    <w:p w14:paraId="4BF56CA3" w14:textId="181E2F31" w:rsidR="008F4ADA" w:rsidRPr="00262348" w:rsidRDefault="008F4ADA" w:rsidP="00603885">
      <w:pPr>
        <w:rPr>
          <w:lang w:eastAsia="en-US" w:bidi="ar-SA"/>
        </w:rPr>
      </w:pPr>
      <w:r>
        <w:rPr>
          <w:lang w:eastAsia="en-US" w:bidi="ar-SA"/>
        </w:rPr>
        <w:t>Полный перечень мероприятий на тепловых сетях г. Глазов</w:t>
      </w:r>
      <w:r w:rsidR="0011272F">
        <w:rPr>
          <w:lang w:eastAsia="en-US" w:bidi="ar-SA"/>
        </w:rPr>
        <w:t>, согласно первому варианту мастер-плана,</w:t>
      </w:r>
      <w:r>
        <w:rPr>
          <w:lang w:eastAsia="en-US" w:bidi="ar-SA"/>
        </w:rPr>
        <w:t xml:space="preserve"> представлен в таблице ниже.</w:t>
      </w:r>
    </w:p>
    <w:p w14:paraId="7F83EE5D" w14:textId="1ACD4535" w:rsidR="008F4ADA" w:rsidRDefault="008F4ADA" w:rsidP="00AA5A02">
      <w:pPr>
        <w:pStyle w:val="af4"/>
      </w:pPr>
      <w:r w:rsidRPr="00712664">
        <w:t xml:space="preserve">Таблица </w:t>
      </w:r>
      <w:r w:rsidRPr="00712664">
        <w:fldChar w:fldCharType="begin"/>
      </w:r>
      <w:r w:rsidRPr="00712664">
        <w:instrText xml:space="preserve"> SEQ Таблица \* ARABIC </w:instrText>
      </w:r>
      <w:r w:rsidRPr="00712664">
        <w:fldChar w:fldCharType="separate"/>
      </w:r>
      <w:r w:rsidR="007D572B">
        <w:rPr>
          <w:noProof/>
        </w:rPr>
        <w:t>5</w:t>
      </w:r>
      <w:r w:rsidRPr="00712664">
        <w:fldChar w:fldCharType="end"/>
      </w:r>
      <w:r w:rsidRPr="00712664">
        <w:t xml:space="preserve">. </w:t>
      </w:r>
      <w:r>
        <w:t>Мероприятия на тепловых сетях г. Глазо</w:t>
      </w:r>
      <w:r w:rsidR="004A71AE">
        <w:t>в, согласно</w:t>
      </w:r>
      <w:r w:rsidR="00D134D5">
        <w:t xml:space="preserve"> варианту </w:t>
      </w:r>
      <w:r w:rsidR="004A71AE">
        <w:t>№</w:t>
      </w:r>
      <w:r w:rsidR="00B02E81">
        <w:t xml:space="preserve"> </w:t>
      </w:r>
      <w:r w:rsidR="00D134D5">
        <w:t>1</w:t>
      </w:r>
    </w:p>
    <w:tbl>
      <w:tblPr>
        <w:tblW w:w="5000" w:type="pct"/>
        <w:tblLook w:val="04A0" w:firstRow="1" w:lastRow="0" w:firstColumn="1" w:lastColumn="0" w:noHBand="0" w:noVBand="1"/>
      </w:tblPr>
      <w:tblGrid>
        <w:gridCol w:w="719"/>
        <w:gridCol w:w="5990"/>
        <w:gridCol w:w="1556"/>
        <w:gridCol w:w="1593"/>
      </w:tblGrid>
      <w:tr w:rsidR="002E67A1" w:rsidRPr="002E67A1" w14:paraId="3E70B01A" w14:textId="77777777" w:rsidTr="00AA4907">
        <w:trPr>
          <w:trHeight w:val="20"/>
          <w:tblHeader/>
        </w:trPr>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357F58"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 п/п</w:t>
            </w:r>
          </w:p>
        </w:tc>
        <w:tc>
          <w:tcPr>
            <w:tcW w:w="3038" w:type="pct"/>
            <w:tcBorders>
              <w:top w:val="single" w:sz="4" w:space="0" w:color="auto"/>
              <w:left w:val="nil"/>
              <w:bottom w:val="single" w:sz="4" w:space="0" w:color="auto"/>
              <w:right w:val="single" w:sz="4" w:space="0" w:color="auto"/>
            </w:tcBorders>
            <w:shd w:val="clear" w:color="auto" w:fill="auto"/>
            <w:vAlign w:val="center"/>
            <w:hideMark/>
          </w:tcPr>
          <w:p w14:paraId="1F62F3A4"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Мероприятие</w:t>
            </w:r>
          </w:p>
        </w:tc>
        <w:tc>
          <w:tcPr>
            <w:tcW w:w="789" w:type="pct"/>
            <w:tcBorders>
              <w:top w:val="single" w:sz="4" w:space="0" w:color="auto"/>
              <w:left w:val="nil"/>
              <w:bottom w:val="single" w:sz="4" w:space="0" w:color="auto"/>
              <w:right w:val="single" w:sz="4" w:space="0" w:color="auto"/>
            </w:tcBorders>
            <w:shd w:val="clear" w:color="auto" w:fill="auto"/>
            <w:vAlign w:val="center"/>
            <w:hideMark/>
          </w:tcPr>
          <w:p w14:paraId="3229958D"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Плановый год начала реализации</w:t>
            </w:r>
          </w:p>
        </w:tc>
        <w:tc>
          <w:tcPr>
            <w:tcW w:w="808" w:type="pct"/>
            <w:tcBorders>
              <w:top w:val="single" w:sz="4" w:space="0" w:color="auto"/>
              <w:left w:val="nil"/>
              <w:bottom w:val="single" w:sz="4" w:space="0" w:color="auto"/>
              <w:right w:val="single" w:sz="4" w:space="0" w:color="auto"/>
            </w:tcBorders>
            <w:shd w:val="clear" w:color="auto" w:fill="auto"/>
            <w:vAlign w:val="center"/>
            <w:hideMark/>
          </w:tcPr>
          <w:p w14:paraId="005B0237"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Плановый год завершения реализации</w:t>
            </w:r>
          </w:p>
        </w:tc>
      </w:tr>
      <w:tr w:rsidR="002E67A1" w:rsidRPr="002E67A1" w14:paraId="2A20B732"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0420B12A"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1</w:t>
            </w:r>
          </w:p>
        </w:tc>
        <w:tc>
          <w:tcPr>
            <w:tcW w:w="3038" w:type="pct"/>
            <w:tcBorders>
              <w:top w:val="nil"/>
              <w:left w:val="nil"/>
              <w:bottom w:val="single" w:sz="4" w:space="0" w:color="auto"/>
              <w:right w:val="single" w:sz="4" w:space="0" w:color="auto"/>
            </w:tcBorders>
            <w:shd w:val="clear" w:color="auto" w:fill="auto"/>
            <w:vAlign w:val="center"/>
            <w:hideMark/>
          </w:tcPr>
          <w:p w14:paraId="75394057" w14:textId="77777777" w:rsidR="002E67A1" w:rsidRPr="002E67A1" w:rsidRDefault="002E67A1" w:rsidP="002E67A1">
            <w:pPr>
              <w:autoSpaceDE/>
              <w:autoSpaceDN/>
              <w:spacing w:line="240" w:lineRule="auto"/>
              <w:ind w:firstLine="0"/>
              <w:jc w:val="left"/>
              <w:rPr>
                <w:b/>
                <w:bCs/>
                <w:color w:val="000000"/>
                <w:sz w:val="18"/>
                <w:szCs w:val="18"/>
                <w:lang w:bidi="ar-SA"/>
              </w:rPr>
            </w:pPr>
            <w:r w:rsidRPr="002E67A1">
              <w:rPr>
                <w:b/>
                <w:bCs/>
                <w:color w:val="000000"/>
                <w:sz w:val="18"/>
                <w:szCs w:val="18"/>
                <w:lang w:bidi="ar-SA"/>
              </w:rPr>
              <w:t xml:space="preserve">Строительство тепловых сетей для подключения перспективных потребителей г. Глазов, в </w:t>
            </w:r>
            <w:proofErr w:type="spellStart"/>
            <w:r w:rsidRPr="002E67A1">
              <w:rPr>
                <w:b/>
                <w:bCs/>
                <w:color w:val="000000"/>
                <w:sz w:val="18"/>
                <w:szCs w:val="18"/>
                <w:lang w:bidi="ar-SA"/>
              </w:rPr>
              <w:t>т.ч</w:t>
            </w:r>
            <w:proofErr w:type="spellEnd"/>
            <w:r w:rsidRPr="002E67A1">
              <w:rPr>
                <w:b/>
                <w:bCs/>
                <w:color w:val="000000"/>
                <w:sz w:val="18"/>
                <w:szCs w:val="18"/>
                <w:lang w:bidi="ar-SA"/>
              </w:rPr>
              <w:t>.:</w:t>
            </w:r>
          </w:p>
        </w:tc>
        <w:tc>
          <w:tcPr>
            <w:tcW w:w="789" w:type="pct"/>
            <w:tcBorders>
              <w:top w:val="nil"/>
              <w:left w:val="nil"/>
              <w:bottom w:val="single" w:sz="4" w:space="0" w:color="auto"/>
              <w:right w:val="single" w:sz="4" w:space="0" w:color="auto"/>
            </w:tcBorders>
            <w:shd w:val="clear" w:color="auto" w:fill="auto"/>
            <w:vAlign w:val="center"/>
            <w:hideMark/>
          </w:tcPr>
          <w:p w14:paraId="306650A1"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 </w:t>
            </w:r>
          </w:p>
        </w:tc>
        <w:tc>
          <w:tcPr>
            <w:tcW w:w="808" w:type="pct"/>
            <w:tcBorders>
              <w:top w:val="nil"/>
              <w:left w:val="nil"/>
              <w:bottom w:val="single" w:sz="4" w:space="0" w:color="auto"/>
              <w:right w:val="single" w:sz="4" w:space="0" w:color="auto"/>
            </w:tcBorders>
            <w:shd w:val="clear" w:color="auto" w:fill="auto"/>
            <w:vAlign w:val="center"/>
            <w:hideMark/>
          </w:tcPr>
          <w:p w14:paraId="602FF040"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 </w:t>
            </w:r>
          </w:p>
        </w:tc>
      </w:tr>
      <w:tr w:rsidR="002E67A1" w:rsidRPr="002E67A1" w14:paraId="165714B3"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4420BAE0"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1.1</w:t>
            </w:r>
          </w:p>
        </w:tc>
        <w:tc>
          <w:tcPr>
            <w:tcW w:w="3038" w:type="pct"/>
            <w:tcBorders>
              <w:top w:val="nil"/>
              <w:left w:val="nil"/>
              <w:bottom w:val="single" w:sz="4" w:space="0" w:color="auto"/>
              <w:right w:val="single" w:sz="4" w:space="0" w:color="auto"/>
            </w:tcBorders>
            <w:shd w:val="clear" w:color="auto" w:fill="auto"/>
            <w:vAlign w:val="center"/>
            <w:hideMark/>
          </w:tcPr>
          <w:p w14:paraId="36AE08AE" w14:textId="77777777" w:rsidR="002E67A1" w:rsidRPr="002E67A1" w:rsidRDefault="002E67A1" w:rsidP="002E67A1">
            <w:pPr>
              <w:autoSpaceDE/>
              <w:autoSpaceDN/>
              <w:spacing w:line="240" w:lineRule="auto"/>
              <w:ind w:firstLine="0"/>
              <w:jc w:val="left"/>
              <w:rPr>
                <w:color w:val="000000"/>
                <w:sz w:val="18"/>
                <w:szCs w:val="18"/>
                <w:lang w:bidi="ar-SA"/>
              </w:rPr>
            </w:pPr>
            <w:r w:rsidRPr="002E67A1">
              <w:rPr>
                <w:color w:val="000000"/>
                <w:sz w:val="18"/>
                <w:szCs w:val="18"/>
                <w:lang w:bidi="ar-SA"/>
              </w:rPr>
              <w:t>СЦТС, ТЭЦ АО «РИР»</w:t>
            </w:r>
          </w:p>
        </w:tc>
        <w:tc>
          <w:tcPr>
            <w:tcW w:w="789" w:type="pct"/>
            <w:tcBorders>
              <w:top w:val="nil"/>
              <w:left w:val="nil"/>
              <w:bottom w:val="single" w:sz="4" w:space="0" w:color="auto"/>
              <w:right w:val="single" w:sz="4" w:space="0" w:color="auto"/>
            </w:tcBorders>
            <w:shd w:val="clear" w:color="auto" w:fill="auto"/>
            <w:vAlign w:val="center"/>
            <w:hideMark/>
          </w:tcPr>
          <w:p w14:paraId="4D8FC4DD"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2020</w:t>
            </w:r>
          </w:p>
        </w:tc>
        <w:tc>
          <w:tcPr>
            <w:tcW w:w="808" w:type="pct"/>
            <w:tcBorders>
              <w:top w:val="nil"/>
              <w:left w:val="nil"/>
              <w:bottom w:val="single" w:sz="4" w:space="0" w:color="auto"/>
              <w:right w:val="single" w:sz="4" w:space="0" w:color="auto"/>
            </w:tcBorders>
            <w:shd w:val="clear" w:color="auto" w:fill="auto"/>
            <w:vAlign w:val="center"/>
            <w:hideMark/>
          </w:tcPr>
          <w:p w14:paraId="1F804155"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2029</w:t>
            </w:r>
          </w:p>
        </w:tc>
      </w:tr>
      <w:tr w:rsidR="002E67A1" w:rsidRPr="002E67A1" w14:paraId="5FC1C315" w14:textId="77777777" w:rsidTr="00AA4907">
        <w:trPr>
          <w:trHeight w:val="20"/>
        </w:trPr>
        <w:tc>
          <w:tcPr>
            <w:tcW w:w="365" w:type="pct"/>
            <w:tcBorders>
              <w:top w:val="nil"/>
              <w:left w:val="single" w:sz="4" w:space="0" w:color="auto"/>
              <w:bottom w:val="double" w:sz="6" w:space="0" w:color="auto"/>
              <w:right w:val="single" w:sz="4" w:space="0" w:color="auto"/>
            </w:tcBorders>
            <w:shd w:val="clear" w:color="auto" w:fill="auto"/>
            <w:vAlign w:val="center"/>
            <w:hideMark/>
          </w:tcPr>
          <w:p w14:paraId="25C1E10F"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1.2</w:t>
            </w:r>
          </w:p>
        </w:tc>
        <w:tc>
          <w:tcPr>
            <w:tcW w:w="3038" w:type="pct"/>
            <w:tcBorders>
              <w:top w:val="nil"/>
              <w:left w:val="nil"/>
              <w:bottom w:val="double" w:sz="6" w:space="0" w:color="auto"/>
              <w:right w:val="single" w:sz="4" w:space="0" w:color="auto"/>
            </w:tcBorders>
            <w:shd w:val="clear" w:color="auto" w:fill="auto"/>
            <w:vAlign w:val="center"/>
            <w:hideMark/>
          </w:tcPr>
          <w:p w14:paraId="19E3C19C" w14:textId="14347AC3" w:rsidR="002E67A1" w:rsidRPr="002E67A1" w:rsidRDefault="002E67A1" w:rsidP="00B4009B">
            <w:pPr>
              <w:autoSpaceDE/>
              <w:autoSpaceDN/>
              <w:spacing w:line="240" w:lineRule="auto"/>
              <w:ind w:firstLine="0"/>
              <w:jc w:val="left"/>
              <w:rPr>
                <w:color w:val="000000"/>
                <w:sz w:val="18"/>
                <w:szCs w:val="18"/>
                <w:lang w:bidi="ar-SA"/>
              </w:rPr>
            </w:pPr>
            <w:r w:rsidRPr="002E67A1">
              <w:rPr>
                <w:color w:val="000000"/>
                <w:sz w:val="18"/>
                <w:szCs w:val="18"/>
                <w:lang w:bidi="ar-SA"/>
              </w:rPr>
              <w:t>СЦТС, Котельная №3 ООО «</w:t>
            </w:r>
            <w:proofErr w:type="spellStart"/>
            <w:r w:rsidRPr="002E67A1">
              <w:rPr>
                <w:color w:val="000000"/>
                <w:sz w:val="18"/>
                <w:szCs w:val="18"/>
                <w:lang w:bidi="ar-SA"/>
              </w:rPr>
              <w:t>КомЭнерго</w:t>
            </w:r>
            <w:proofErr w:type="spellEnd"/>
            <w:r w:rsidRPr="002E67A1">
              <w:rPr>
                <w:color w:val="000000"/>
                <w:sz w:val="18"/>
                <w:szCs w:val="18"/>
                <w:lang w:bidi="ar-SA"/>
              </w:rPr>
              <w:t>»</w:t>
            </w:r>
          </w:p>
        </w:tc>
        <w:tc>
          <w:tcPr>
            <w:tcW w:w="789" w:type="pct"/>
            <w:tcBorders>
              <w:top w:val="nil"/>
              <w:left w:val="nil"/>
              <w:bottom w:val="double" w:sz="6" w:space="0" w:color="auto"/>
              <w:right w:val="single" w:sz="4" w:space="0" w:color="auto"/>
            </w:tcBorders>
            <w:shd w:val="clear" w:color="auto" w:fill="auto"/>
            <w:vAlign w:val="center"/>
            <w:hideMark/>
          </w:tcPr>
          <w:p w14:paraId="51874A3F"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2020</w:t>
            </w:r>
          </w:p>
        </w:tc>
        <w:tc>
          <w:tcPr>
            <w:tcW w:w="808" w:type="pct"/>
            <w:tcBorders>
              <w:top w:val="nil"/>
              <w:left w:val="nil"/>
              <w:bottom w:val="double" w:sz="6" w:space="0" w:color="auto"/>
              <w:right w:val="single" w:sz="4" w:space="0" w:color="auto"/>
            </w:tcBorders>
            <w:shd w:val="clear" w:color="auto" w:fill="auto"/>
            <w:vAlign w:val="center"/>
            <w:hideMark/>
          </w:tcPr>
          <w:p w14:paraId="4E384527"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2028</w:t>
            </w:r>
          </w:p>
        </w:tc>
      </w:tr>
      <w:tr w:rsidR="002E67A1" w:rsidRPr="002E67A1" w14:paraId="24B538C4"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2765D545"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2</w:t>
            </w:r>
          </w:p>
        </w:tc>
        <w:tc>
          <w:tcPr>
            <w:tcW w:w="3038" w:type="pct"/>
            <w:tcBorders>
              <w:top w:val="nil"/>
              <w:left w:val="nil"/>
              <w:bottom w:val="single" w:sz="4" w:space="0" w:color="auto"/>
              <w:right w:val="single" w:sz="4" w:space="0" w:color="auto"/>
            </w:tcBorders>
            <w:shd w:val="clear" w:color="auto" w:fill="auto"/>
            <w:vAlign w:val="center"/>
            <w:hideMark/>
          </w:tcPr>
          <w:p w14:paraId="08B38D57" w14:textId="77777777" w:rsidR="002E67A1" w:rsidRPr="002E67A1" w:rsidRDefault="002E67A1" w:rsidP="002E67A1">
            <w:pPr>
              <w:autoSpaceDE/>
              <w:autoSpaceDN/>
              <w:spacing w:line="240" w:lineRule="auto"/>
              <w:ind w:firstLine="0"/>
              <w:jc w:val="left"/>
              <w:rPr>
                <w:b/>
                <w:bCs/>
                <w:color w:val="000000"/>
                <w:sz w:val="18"/>
                <w:szCs w:val="18"/>
                <w:lang w:bidi="ar-SA"/>
              </w:rPr>
            </w:pPr>
            <w:r w:rsidRPr="002E67A1">
              <w:rPr>
                <w:b/>
                <w:bCs/>
                <w:color w:val="000000"/>
                <w:sz w:val="18"/>
                <w:szCs w:val="18"/>
                <w:lang w:bidi="ar-SA"/>
              </w:rPr>
              <w:t xml:space="preserve">Реконструкция тепловых сетей с увеличением диаметров трубопроводов для подключения перспективных потребителей г. Глазов, в </w:t>
            </w:r>
            <w:proofErr w:type="spellStart"/>
            <w:r w:rsidRPr="002E67A1">
              <w:rPr>
                <w:b/>
                <w:bCs/>
                <w:color w:val="000000"/>
                <w:sz w:val="18"/>
                <w:szCs w:val="18"/>
                <w:lang w:bidi="ar-SA"/>
              </w:rPr>
              <w:t>т.ч</w:t>
            </w:r>
            <w:proofErr w:type="spellEnd"/>
            <w:r w:rsidRPr="002E67A1">
              <w:rPr>
                <w:b/>
                <w:bCs/>
                <w:color w:val="000000"/>
                <w:sz w:val="18"/>
                <w:szCs w:val="18"/>
                <w:lang w:bidi="ar-SA"/>
              </w:rPr>
              <w:t>.:</w:t>
            </w:r>
          </w:p>
        </w:tc>
        <w:tc>
          <w:tcPr>
            <w:tcW w:w="789" w:type="pct"/>
            <w:tcBorders>
              <w:top w:val="nil"/>
              <w:left w:val="nil"/>
              <w:bottom w:val="single" w:sz="4" w:space="0" w:color="auto"/>
              <w:right w:val="single" w:sz="4" w:space="0" w:color="auto"/>
            </w:tcBorders>
            <w:shd w:val="clear" w:color="auto" w:fill="auto"/>
            <w:vAlign w:val="center"/>
            <w:hideMark/>
          </w:tcPr>
          <w:p w14:paraId="6B41EAD7"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 </w:t>
            </w:r>
          </w:p>
        </w:tc>
        <w:tc>
          <w:tcPr>
            <w:tcW w:w="808" w:type="pct"/>
            <w:tcBorders>
              <w:top w:val="nil"/>
              <w:left w:val="nil"/>
              <w:bottom w:val="single" w:sz="4" w:space="0" w:color="auto"/>
              <w:right w:val="single" w:sz="4" w:space="0" w:color="auto"/>
            </w:tcBorders>
            <w:shd w:val="clear" w:color="auto" w:fill="auto"/>
            <w:vAlign w:val="center"/>
            <w:hideMark/>
          </w:tcPr>
          <w:p w14:paraId="5ADB28B3"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 </w:t>
            </w:r>
          </w:p>
        </w:tc>
      </w:tr>
      <w:tr w:rsidR="002E67A1" w:rsidRPr="002E67A1" w14:paraId="6D9A85A9"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574F7398"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2.1</w:t>
            </w:r>
          </w:p>
        </w:tc>
        <w:tc>
          <w:tcPr>
            <w:tcW w:w="3038" w:type="pct"/>
            <w:tcBorders>
              <w:top w:val="nil"/>
              <w:left w:val="nil"/>
              <w:bottom w:val="single" w:sz="4" w:space="0" w:color="auto"/>
              <w:right w:val="single" w:sz="4" w:space="0" w:color="auto"/>
            </w:tcBorders>
            <w:shd w:val="clear" w:color="auto" w:fill="auto"/>
            <w:vAlign w:val="center"/>
            <w:hideMark/>
          </w:tcPr>
          <w:p w14:paraId="1E12777F" w14:textId="77777777" w:rsidR="002E67A1" w:rsidRPr="002E67A1" w:rsidRDefault="002E67A1" w:rsidP="002E67A1">
            <w:pPr>
              <w:autoSpaceDE/>
              <w:autoSpaceDN/>
              <w:spacing w:line="240" w:lineRule="auto"/>
              <w:ind w:firstLine="0"/>
              <w:jc w:val="left"/>
              <w:rPr>
                <w:color w:val="000000"/>
                <w:sz w:val="18"/>
                <w:szCs w:val="18"/>
                <w:lang w:bidi="ar-SA"/>
              </w:rPr>
            </w:pPr>
            <w:r w:rsidRPr="002E67A1">
              <w:rPr>
                <w:color w:val="000000"/>
                <w:sz w:val="18"/>
                <w:szCs w:val="18"/>
                <w:lang w:bidi="ar-SA"/>
              </w:rPr>
              <w:t>СЦТС, ТЭЦ АО «РИР»</w:t>
            </w:r>
          </w:p>
        </w:tc>
        <w:tc>
          <w:tcPr>
            <w:tcW w:w="789" w:type="pct"/>
            <w:tcBorders>
              <w:top w:val="nil"/>
              <w:left w:val="nil"/>
              <w:bottom w:val="single" w:sz="4" w:space="0" w:color="auto"/>
              <w:right w:val="single" w:sz="4" w:space="0" w:color="auto"/>
            </w:tcBorders>
            <w:shd w:val="clear" w:color="auto" w:fill="auto"/>
            <w:vAlign w:val="center"/>
            <w:hideMark/>
          </w:tcPr>
          <w:p w14:paraId="457EFE7B"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2020</w:t>
            </w:r>
          </w:p>
        </w:tc>
        <w:tc>
          <w:tcPr>
            <w:tcW w:w="808" w:type="pct"/>
            <w:tcBorders>
              <w:top w:val="nil"/>
              <w:left w:val="nil"/>
              <w:bottom w:val="single" w:sz="4" w:space="0" w:color="auto"/>
              <w:right w:val="single" w:sz="4" w:space="0" w:color="auto"/>
            </w:tcBorders>
            <w:shd w:val="clear" w:color="auto" w:fill="auto"/>
            <w:vAlign w:val="center"/>
            <w:hideMark/>
          </w:tcPr>
          <w:p w14:paraId="33F58921"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2029</w:t>
            </w:r>
          </w:p>
        </w:tc>
      </w:tr>
      <w:tr w:rsidR="002E67A1" w:rsidRPr="002E67A1" w14:paraId="7BAF1869" w14:textId="77777777" w:rsidTr="00AA4907">
        <w:trPr>
          <w:trHeight w:val="20"/>
        </w:trPr>
        <w:tc>
          <w:tcPr>
            <w:tcW w:w="365" w:type="pct"/>
            <w:tcBorders>
              <w:top w:val="nil"/>
              <w:left w:val="single" w:sz="4" w:space="0" w:color="auto"/>
              <w:bottom w:val="double" w:sz="6" w:space="0" w:color="auto"/>
              <w:right w:val="single" w:sz="4" w:space="0" w:color="auto"/>
            </w:tcBorders>
            <w:shd w:val="clear" w:color="auto" w:fill="auto"/>
            <w:vAlign w:val="center"/>
            <w:hideMark/>
          </w:tcPr>
          <w:p w14:paraId="5C0699F5"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2.2</w:t>
            </w:r>
          </w:p>
        </w:tc>
        <w:tc>
          <w:tcPr>
            <w:tcW w:w="3038" w:type="pct"/>
            <w:tcBorders>
              <w:top w:val="nil"/>
              <w:left w:val="nil"/>
              <w:bottom w:val="double" w:sz="6" w:space="0" w:color="auto"/>
              <w:right w:val="single" w:sz="4" w:space="0" w:color="auto"/>
            </w:tcBorders>
            <w:shd w:val="clear" w:color="auto" w:fill="auto"/>
            <w:vAlign w:val="center"/>
            <w:hideMark/>
          </w:tcPr>
          <w:p w14:paraId="044D25B2" w14:textId="03DFDC5C" w:rsidR="002E67A1" w:rsidRPr="002E67A1" w:rsidRDefault="002E67A1" w:rsidP="00B4009B">
            <w:pPr>
              <w:autoSpaceDE/>
              <w:autoSpaceDN/>
              <w:spacing w:line="240" w:lineRule="auto"/>
              <w:ind w:firstLine="0"/>
              <w:jc w:val="left"/>
              <w:rPr>
                <w:color w:val="000000"/>
                <w:sz w:val="18"/>
                <w:szCs w:val="18"/>
                <w:lang w:bidi="ar-SA"/>
              </w:rPr>
            </w:pPr>
            <w:r w:rsidRPr="002E67A1">
              <w:rPr>
                <w:color w:val="000000"/>
                <w:sz w:val="18"/>
                <w:szCs w:val="18"/>
                <w:lang w:bidi="ar-SA"/>
              </w:rPr>
              <w:t>СЦТС, Котельная №3 ООО «</w:t>
            </w:r>
            <w:proofErr w:type="spellStart"/>
            <w:r w:rsidRPr="002E67A1">
              <w:rPr>
                <w:color w:val="000000"/>
                <w:sz w:val="18"/>
                <w:szCs w:val="18"/>
                <w:lang w:bidi="ar-SA"/>
              </w:rPr>
              <w:t>КомЭнерго</w:t>
            </w:r>
            <w:proofErr w:type="spellEnd"/>
            <w:r w:rsidRPr="002E67A1">
              <w:rPr>
                <w:color w:val="000000"/>
                <w:sz w:val="18"/>
                <w:szCs w:val="18"/>
                <w:lang w:bidi="ar-SA"/>
              </w:rPr>
              <w:t>»</w:t>
            </w:r>
          </w:p>
        </w:tc>
        <w:tc>
          <w:tcPr>
            <w:tcW w:w="789" w:type="pct"/>
            <w:tcBorders>
              <w:top w:val="nil"/>
              <w:left w:val="nil"/>
              <w:bottom w:val="double" w:sz="6" w:space="0" w:color="auto"/>
              <w:right w:val="single" w:sz="4" w:space="0" w:color="auto"/>
            </w:tcBorders>
            <w:shd w:val="clear" w:color="auto" w:fill="auto"/>
            <w:vAlign w:val="center"/>
            <w:hideMark/>
          </w:tcPr>
          <w:p w14:paraId="1EABE167"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2020</w:t>
            </w:r>
          </w:p>
        </w:tc>
        <w:tc>
          <w:tcPr>
            <w:tcW w:w="808" w:type="pct"/>
            <w:tcBorders>
              <w:top w:val="nil"/>
              <w:left w:val="nil"/>
              <w:bottom w:val="double" w:sz="6" w:space="0" w:color="auto"/>
              <w:right w:val="single" w:sz="4" w:space="0" w:color="auto"/>
            </w:tcBorders>
            <w:shd w:val="clear" w:color="auto" w:fill="auto"/>
            <w:vAlign w:val="center"/>
            <w:hideMark/>
          </w:tcPr>
          <w:p w14:paraId="42F2E7B0" w14:textId="77777777" w:rsidR="002E67A1" w:rsidRPr="002E67A1" w:rsidRDefault="002E67A1" w:rsidP="002E67A1">
            <w:pPr>
              <w:autoSpaceDE/>
              <w:autoSpaceDN/>
              <w:spacing w:line="240" w:lineRule="auto"/>
              <w:ind w:firstLine="0"/>
              <w:jc w:val="center"/>
              <w:rPr>
                <w:color w:val="000000"/>
                <w:sz w:val="18"/>
                <w:szCs w:val="18"/>
                <w:lang w:bidi="ar-SA"/>
              </w:rPr>
            </w:pPr>
            <w:r w:rsidRPr="002E67A1">
              <w:rPr>
                <w:color w:val="000000"/>
                <w:sz w:val="18"/>
                <w:szCs w:val="18"/>
                <w:lang w:bidi="ar-SA"/>
              </w:rPr>
              <w:t>2028</w:t>
            </w:r>
          </w:p>
        </w:tc>
      </w:tr>
      <w:tr w:rsidR="002E67A1" w:rsidRPr="002E67A1" w14:paraId="5D286160"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07486D4F"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3</w:t>
            </w:r>
          </w:p>
        </w:tc>
        <w:tc>
          <w:tcPr>
            <w:tcW w:w="3038" w:type="pct"/>
            <w:tcBorders>
              <w:top w:val="nil"/>
              <w:left w:val="nil"/>
              <w:bottom w:val="single" w:sz="4" w:space="0" w:color="auto"/>
              <w:right w:val="single" w:sz="4" w:space="0" w:color="auto"/>
            </w:tcBorders>
            <w:shd w:val="clear" w:color="auto" w:fill="auto"/>
            <w:vAlign w:val="center"/>
            <w:hideMark/>
          </w:tcPr>
          <w:p w14:paraId="0096183D" w14:textId="77777777" w:rsidR="002E67A1" w:rsidRPr="002E67A1" w:rsidRDefault="002E67A1" w:rsidP="002E67A1">
            <w:pPr>
              <w:autoSpaceDE/>
              <w:autoSpaceDN/>
              <w:spacing w:line="240" w:lineRule="auto"/>
              <w:ind w:firstLine="0"/>
              <w:jc w:val="left"/>
              <w:rPr>
                <w:b/>
                <w:bCs/>
                <w:color w:val="000000"/>
                <w:sz w:val="18"/>
                <w:szCs w:val="18"/>
                <w:lang w:bidi="ar-SA"/>
              </w:rPr>
            </w:pPr>
            <w:r w:rsidRPr="002E67A1">
              <w:rPr>
                <w:b/>
                <w:bCs/>
                <w:color w:val="000000"/>
                <w:sz w:val="18"/>
                <w:szCs w:val="18"/>
                <w:lang w:bidi="ar-SA"/>
              </w:rPr>
              <w:t xml:space="preserve">Первоочередные мероприятия по реконструкции\строительству\диспетчеризации, в </w:t>
            </w:r>
            <w:proofErr w:type="spellStart"/>
            <w:r w:rsidRPr="002E67A1">
              <w:rPr>
                <w:b/>
                <w:bCs/>
                <w:color w:val="000000"/>
                <w:sz w:val="18"/>
                <w:szCs w:val="18"/>
                <w:lang w:bidi="ar-SA"/>
              </w:rPr>
              <w:t>т.ч</w:t>
            </w:r>
            <w:proofErr w:type="spellEnd"/>
            <w:r w:rsidRPr="002E67A1">
              <w:rPr>
                <w:b/>
                <w:bCs/>
                <w:color w:val="000000"/>
                <w:sz w:val="18"/>
                <w:szCs w:val="18"/>
                <w:lang w:bidi="ar-SA"/>
              </w:rPr>
              <w:t>.:</w:t>
            </w:r>
          </w:p>
        </w:tc>
        <w:tc>
          <w:tcPr>
            <w:tcW w:w="789" w:type="pct"/>
            <w:tcBorders>
              <w:top w:val="nil"/>
              <w:left w:val="nil"/>
              <w:bottom w:val="single" w:sz="4" w:space="0" w:color="auto"/>
              <w:right w:val="single" w:sz="4" w:space="0" w:color="auto"/>
            </w:tcBorders>
            <w:shd w:val="clear" w:color="auto" w:fill="auto"/>
            <w:vAlign w:val="center"/>
            <w:hideMark/>
          </w:tcPr>
          <w:p w14:paraId="192C99E7"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 </w:t>
            </w:r>
          </w:p>
        </w:tc>
        <w:tc>
          <w:tcPr>
            <w:tcW w:w="808" w:type="pct"/>
            <w:tcBorders>
              <w:top w:val="nil"/>
              <w:left w:val="nil"/>
              <w:bottom w:val="single" w:sz="4" w:space="0" w:color="auto"/>
              <w:right w:val="single" w:sz="4" w:space="0" w:color="auto"/>
            </w:tcBorders>
            <w:shd w:val="clear" w:color="auto" w:fill="auto"/>
            <w:vAlign w:val="center"/>
            <w:hideMark/>
          </w:tcPr>
          <w:p w14:paraId="5F19002B" w14:textId="77777777" w:rsidR="002E67A1" w:rsidRPr="002E67A1" w:rsidRDefault="002E67A1"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 </w:t>
            </w:r>
          </w:p>
        </w:tc>
      </w:tr>
      <w:tr w:rsidR="00AA4907" w:rsidRPr="002E67A1" w14:paraId="1715E997"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712C89AC" w14:textId="77777777" w:rsidR="00AA4907" w:rsidRPr="002E67A1" w:rsidRDefault="00AA4907" w:rsidP="002E67A1">
            <w:pPr>
              <w:autoSpaceDE/>
              <w:autoSpaceDN/>
              <w:spacing w:line="240" w:lineRule="auto"/>
              <w:ind w:firstLine="0"/>
              <w:jc w:val="center"/>
              <w:rPr>
                <w:color w:val="000000"/>
                <w:sz w:val="18"/>
                <w:szCs w:val="18"/>
                <w:lang w:bidi="ar-SA"/>
              </w:rPr>
            </w:pPr>
            <w:r w:rsidRPr="002E67A1">
              <w:rPr>
                <w:color w:val="000000"/>
                <w:sz w:val="18"/>
                <w:szCs w:val="18"/>
                <w:lang w:bidi="ar-SA"/>
              </w:rPr>
              <w:t>3.1</w:t>
            </w:r>
          </w:p>
        </w:tc>
        <w:tc>
          <w:tcPr>
            <w:tcW w:w="3038" w:type="pct"/>
            <w:tcBorders>
              <w:top w:val="nil"/>
              <w:left w:val="nil"/>
              <w:bottom w:val="single" w:sz="4" w:space="0" w:color="auto"/>
              <w:right w:val="single" w:sz="4" w:space="0" w:color="auto"/>
            </w:tcBorders>
            <w:shd w:val="clear" w:color="auto" w:fill="auto"/>
            <w:vAlign w:val="center"/>
            <w:hideMark/>
          </w:tcPr>
          <w:p w14:paraId="54AA779B" w14:textId="1723B26C" w:rsidR="00AA4907" w:rsidRPr="002E67A1" w:rsidRDefault="0058244E" w:rsidP="002E67A1">
            <w:pPr>
              <w:autoSpaceDE/>
              <w:autoSpaceDN/>
              <w:spacing w:line="240" w:lineRule="auto"/>
              <w:ind w:firstLine="0"/>
              <w:jc w:val="left"/>
              <w:rPr>
                <w:color w:val="000000"/>
                <w:sz w:val="18"/>
                <w:szCs w:val="18"/>
                <w:lang w:bidi="ar-SA"/>
              </w:rPr>
            </w:pPr>
            <w:r>
              <w:rPr>
                <w:b/>
                <w:bCs/>
                <w:color w:val="000000"/>
                <w:sz w:val="20"/>
                <w:szCs w:val="20"/>
                <w:lang w:bidi="ar-SA"/>
              </w:rPr>
              <w:t>Строительство</w:t>
            </w:r>
            <w:r w:rsidR="001465B7">
              <w:rPr>
                <w:b/>
                <w:bCs/>
                <w:color w:val="000000"/>
                <w:sz w:val="20"/>
                <w:szCs w:val="20"/>
                <w:lang w:bidi="ar-SA"/>
              </w:rPr>
              <w:t xml:space="preserve"> </w:t>
            </w:r>
            <w:r w:rsidR="00AA4907" w:rsidRPr="00676916">
              <w:rPr>
                <w:b/>
                <w:bCs/>
                <w:color w:val="000000"/>
                <w:sz w:val="20"/>
                <w:szCs w:val="20"/>
                <w:lang w:bidi="ar-SA"/>
              </w:rPr>
              <w:t>объектов недвижимого имущества тепловых сетей для повышения надежности и резервирования систем теплоснабжения</w:t>
            </w:r>
          </w:p>
        </w:tc>
        <w:tc>
          <w:tcPr>
            <w:tcW w:w="789" w:type="pct"/>
            <w:tcBorders>
              <w:top w:val="nil"/>
              <w:left w:val="nil"/>
              <w:bottom w:val="single" w:sz="4" w:space="0" w:color="auto"/>
              <w:right w:val="single" w:sz="4" w:space="0" w:color="auto"/>
            </w:tcBorders>
            <w:shd w:val="clear" w:color="auto" w:fill="auto"/>
            <w:vAlign w:val="center"/>
            <w:hideMark/>
          </w:tcPr>
          <w:p w14:paraId="2ABB5358" w14:textId="77777777" w:rsidR="00AA4907" w:rsidRPr="002E67A1" w:rsidRDefault="00AA4907" w:rsidP="002E67A1">
            <w:pPr>
              <w:autoSpaceDE/>
              <w:autoSpaceDN/>
              <w:spacing w:line="240" w:lineRule="auto"/>
              <w:ind w:firstLine="0"/>
              <w:jc w:val="center"/>
              <w:rPr>
                <w:color w:val="000000"/>
                <w:sz w:val="18"/>
                <w:szCs w:val="18"/>
                <w:lang w:bidi="ar-SA"/>
              </w:rPr>
            </w:pPr>
            <w:r w:rsidRPr="002E67A1">
              <w:rPr>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6F792F3B" w14:textId="776641A5" w:rsidR="00AA4907" w:rsidRPr="00DB3FCA" w:rsidRDefault="00F6678F" w:rsidP="002E67A1">
            <w:pPr>
              <w:autoSpaceDE/>
              <w:autoSpaceDN/>
              <w:spacing w:line="240" w:lineRule="auto"/>
              <w:ind w:firstLine="0"/>
              <w:jc w:val="center"/>
              <w:rPr>
                <w:sz w:val="18"/>
                <w:szCs w:val="18"/>
                <w:lang w:bidi="ar-SA"/>
              </w:rPr>
            </w:pPr>
            <w:r>
              <w:rPr>
                <w:sz w:val="18"/>
                <w:szCs w:val="18"/>
                <w:lang w:bidi="ar-SA"/>
              </w:rPr>
              <w:t>2030</w:t>
            </w:r>
          </w:p>
        </w:tc>
      </w:tr>
      <w:tr w:rsidR="00AA4907" w:rsidRPr="002E67A1" w14:paraId="43C91096"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3EAF02C6" w14:textId="77777777" w:rsidR="00AA4907" w:rsidRPr="002E67A1" w:rsidRDefault="00AA4907"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3.1.1</w:t>
            </w:r>
          </w:p>
        </w:tc>
        <w:tc>
          <w:tcPr>
            <w:tcW w:w="3038" w:type="pct"/>
            <w:tcBorders>
              <w:top w:val="nil"/>
              <w:left w:val="nil"/>
              <w:bottom w:val="single" w:sz="4" w:space="0" w:color="auto"/>
              <w:right w:val="single" w:sz="4" w:space="0" w:color="auto"/>
            </w:tcBorders>
            <w:shd w:val="clear" w:color="auto" w:fill="auto"/>
            <w:vAlign w:val="center"/>
            <w:hideMark/>
          </w:tcPr>
          <w:p w14:paraId="5B0A3341" w14:textId="4A0D5307" w:rsidR="00AA4907" w:rsidRPr="002E67A1" w:rsidRDefault="00AA4907" w:rsidP="002E67A1">
            <w:pPr>
              <w:autoSpaceDE/>
              <w:autoSpaceDN/>
              <w:spacing w:line="240" w:lineRule="auto"/>
              <w:ind w:firstLine="0"/>
              <w:jc w:val="left"/>
              <w:rPr>
                <w:i/>
                <w:iCs/>
                <w:color w:val="000000"/>
                <w:sz w:val="18"/>
                <w:szCs w:val="18"/>
                <w:lang w:bidi="ar-SA"/>
              </w:rPr>
            </w:pPr>
            <w:r w:rsidRPr="00676916">
              <w:rPr>
                <w:color w:val="000000"/>
                <w:sz w:val="20"/>
                <w:szCs w:val="20"/>
                <w:lang w:bidi="ar-SA"/>
              </w:rPr>
              <w:t>Строительство теплотрассы от ТК-51а переход через проезжую часть ул. С</w:t>
            </w:r>
            <w:r w:rsidR="009C0F06">
              <w:rPr>
                <w:color w:val="000000"/>
                <w:sz w:val="20"/>
                <w:szCs w:val="20"/>
                <w:lang w:bidi="ar-SA"/>
              </w:rPr>
              <w:t>оветской в районе д. 36 и 37/30</w:t>
            </w:r>
            <w:r w:rsidRPr="00676916">
              <w:rPr>
                <w:color w:val="000000"/>
                <w:sz w:val="20"/>
                <w:szCs w:val="20"/>
                <w:lang w:bidi="ar-SA"/>
              </w:rPr>
              <w:t xml:space="preserve"> ТК-51а (+камера (между ТК-94 и ТК-95) Ду-100мм, L=0,12 км (подземная канальная прокладка с теплоизоляцией из ППУ) </w:t>
            </w:r>
          </w:p>
        </w:tc>
        <w:tc>
          <w:tcPr>
            <w:tcW w:w="789" w:type="pct"/>
            <w:tcBorders>
              <w:top w:val="nil"/>
              <w:left w:val="nil"/>
              <w:bottom w:val="single" w:sz="4" w:space="0" w:color="auto"/>
              <w:right w:val="single" w:sz="4" w:space="0" w:color="auto"/>
            </w:tcBorders>
            <w:shd w:val="clear" w:color="auto" w:fill="auto"/>
            <w:vAlign w:val="center"/>
            <w:hideMark/>
          </w:tcPr>
          <w:p w14:paraId="315D2FD6" w14:textId="77777777" w:rsidR="00AA4907" w:rsidRPr="002E67A1" w:rsidRDefault="00AA4907"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5F00FBCF" w14:textId="0CE4D38A" w:rsidR="00AA4907" w:rsidRPr="00DB3FCA" w:rsidRDefault="00AA4907" w:rsidP="002E67A1">
            <w:pPr>
              <w:autoSpaceDE/>
              <w:autoSpaceDN/>
              <w:spacing w:line="240" w:lineRule="auto"/>
              <w:ind w:firstLine="0"/>
              <w:jc w:val="center"/>
              <w:rPr>
                <w:i/>
                <w:iCs/>
                <w:sz w:val="18"/>
                <w:szCs w:val="18"/>
                <w:lang w:bidi="ar-SA"/>
              </w:rPr>
            </w:pPr>
            <w:r w:rsidRPr="00DB3FCA">
              <w:rPr>
                <w:i/>
                <w:iCs/>
                <w:sz w:val="18"/>
                <w:szCs w:val="18"/>
                <w:lang w:bidi="ar-SA"/>
              </w:rPr>
              <w:t>202</w:t>
            </w:r>
            <w:r w:rsidR="001357D4" w:rsidRPr="00DB3FCA">
              <w:rPr>
                <w:i/>
                <w:iCs/>
                <w:sz w:val="18"/>
                <w:szCs w:val="18"/>
                <w:lang w:bidi="ar-SA"/>
              </w:rPr>
              <w:t>2</w:t>
            </w:r>
          </w:p>
        </w:tc>
      </w:tr>
      <w:tr w:rsidR="00AA4907" w:rsidRPr="002E67A1" w14:paraId="772E2F14"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138E22E9" w14:textId="77777777" w:rsidR="00AA4907" w:rsidRPr="002E67A1" w:rsidRDefault="00AA4907"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3.1.2</w:t>
            </w:r>
          </w:p>
        </w:tc>
        <w:tc>
          <w:tcPr>
            <w:tcW w:w="3038" w:type="pct"/>
            <w:tcBorders>
              <w:top w:val="nil"/>
              <w:left w:val="nil"/>
              <w:bottom w:val="single" w:sz="4" w:space="0" w:color="auto"/>
              <w:right w:val="single" w:sz="4" w:space="0" w:color="auto"/>
            </w:tcBorders>
            <w:shd w:val="clear" w:color="auto" w:fill="auto"/>
            <w:vAlign w:val="center"/>
            <w:hideMark/>
          </w:tcPr>
          <w:p w14:paraId="4EDE0502" w14:textId="07CE1F61" w:rsidR="00AA4907" w:rsidRPr="002E67A1" w:rsidRDefault="00AA4907" w:rsidP="002E67A1">
            <w:pPr>
              <w:autoSpaceDE/>
              <w:autoSpaceDN/>
              <w:spacing w:line="240" w:lineRule="auto"/>
              <w:ind w:firstLine="0"/>
              <w:jc w:val="left"/>
              <w:rPr>
                <w:i/>
                <w:iCs/>
                <w:color w:val="000000"/>
                <w:sz w:val="18"/>
                <w:szCs w:val="18"/>
                <w:lang w:bidi="ar-SA"/>
              </w:rPr>
            </w:pPr>
            <w:r w:rsidRPr="00676916">
              <w:rPr>
                <w:color w:val="000000"/>
                <w:sz w:val="20"/>
                <w:szCs w:val="20"/>
                <w:lang w:bidi="ar-SA"/>
              </w:rPr>
              <w:t xml:space="preserve">Строительство теплотрассы от ТК-58а до ТК-24а Ø200 мм, L-0,1 км (подземная канальная прокладка с теплоизоляцией из ППУ) -переход через проезжую часть ул. Республиканской в районе д. 22 </w:t>
            </w:r>
          </w:p>
        </w:tc>
        <w:tc>
          <w:tcPr>
            <w:tcW w:w="789" w:type="pct"/>
            <w:tcBorders>
              <w:top w:val="nil"/>
              <w:left w:val="nil"/>
              <w:bottom w:val="single" w:sz="4" w:space="0" w:color="auto"/>
              <w:right w:val="single" w:sz="4" w:space="0" w:color="auto"/>
            </w:tcBorders>
            <w:shd w:val="clear" w:color="auto" w:fill="auto"/>
            <w:vAlign w:val="center"/>
            <w:hideMark/>
          </w:tcPr>
          <w:p w14:paraId="3672F8B1" w14:textId="77777777" w:rsidR="00AA4907" w:rsidRPr="002E67A1" w:rsidRDefault="00AA4907"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73BB6568" w14:textId="56951D1C" w:rsidR="00AA4907" w:rsidRPr="00F41FFE" w:rsidRDefault="00AA4907" w:rsidP="002E67A1">
            <w:pPr>
              <w:autoSpaceDE/>
              <w:autoSpaceDN/>
              <w:spacing w:line="240" w:lineRule="auto"/>
              <w:ind w:firstLine="0"/>
              <w:jc w:val="center"/>
              <w:rPr>
                <w:i/>
                <w:iCs/>
                <w:sz w:val="18"/>
                <w:szCs w:val="18"/>
                <w:lang w:bidi="ar-SA"/>
              </w:rPr>
            </w:pPr>
            <w:r w:rsidRPr="00F41FFE">
              <w:rPr>
                <w:i/>
                <w:iCs/>
                <w:sz w:val="18"/>
                <w:szCs w:val="18"/>
                <w:lang w:bidi="ar-SA"/>
              </w:rPr>
              <w:t>202</w:t>
            </w:r>
            <w:r w:rsidR="008E7F8D" w:rsidRPr="00F41FFE">
              <w:rPr>
                <w:i/>
                <w:iCs/>
                <w:sz w:val="18"/>
                <w:szCs w:val="18"/>
                <w:lang w:bidi="ar-SA"/>
              </w:rPr>
              <w:t>3</w:t>
            </w:r>
          </w:p>
        </w:tc>
      </w:tr>
      <w:tr w:rsidR="00AA4907" w:rsidRPr="002E67A1" w14:paraId="367BAD5A"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41D10C79" w14:textId="77777777" w:rsidR="00AA4907" w:rsidRPr="002E67A1" w:rsidRDefault="00AA4907"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3.1.3</w:t>
            </w:r>
          </w:p>
        </w:tc>
        <w:tc>
          <w:tcPr>
            <w:tcW w:w="3038" w:type="pct"/>
            <w:tcBorders>
              <w:top w:val="nil"/>
              <w:left w:val="nil"/>
              <w:bottom w:val="single" w:sz="4" w:space="0" w:color="auto"/>
              <w:right w:val="single" w:sz="4" w:space="0" w:color="auto"/>
            </w:tcBorders>
            <w:shd w:val="clear" w:color="auto" w:fill="auto"/>
            <w:vAlign w:val="center"/>
            <w:hideMark/>
          </w:tcPr>
          <w:p w14:paraId="0BD861B1" w14:textId="6DFBFDA8" w:rsidR="00AA4907" w:rsidRPr="002E67A1" w:rsidRDefault="00AA4907" w:rsidP="002E67A1">
            <w:pPr>
              <w:autoSpaceDE/>
              <w:autoSpaceDN/>
              <w:spacing w:line="240" w:lineRule="auto"/>
              <w:ind w:firstLine="0"/>
              <w:jc w:val="left"/>
              <w:rPr>
                <w:i/>
                <w:iCs/>
                <w:color w:val="000000"/>
                <w:sz w:val="18"/>
                <w:szCs w:val="18"/>
                <w:lang w:bidi="ar-SA"/>
              </w:rPr>
            </w:pPr>
            <w:r w:rsidRPr="00676916">
              <w:rPr>
                <w:color w:val="000000"/>
                <w:sz w:val="20"/>
                <w:szCs w:val="20"/>
                <w:lang w:bidi="ar-SA"/>
              </w:rPr>
              <w:t>Строительство теплотрассы от ТК-509 до ТК-618 Ø100 мм, L-0,1 км (подземная канальная прокладка с теплоизоляцией из ППУ) через внутриквартальные проезды в районе ул. Чепецкая, 3 </w:t>
            </w:r>
          </w:p>
        </w:tc>
        <w:tc>
          <w:tcPr>
            <w:tcW w:w="789" w:type="pct"/>
            <w:tcBorders>
              <w:top w:val="nil"/>
              <w:left w:val="nil"/>
              <w:bottom w:val="single" w:sz="4" w:space="0" w:color="auto"/>
              <w:right w:val="single" w:sz="4" w:space="0" w:color="auto"/>
            </w:tcBorders>
            <w:shd w:val="clear" w:color="auto" w:fill="auto"/>
            <w:vAlign w:val="center"/>
            <w:hideMark/>
          </w:tcPr>
          <w:p w14:paraId="07286DB7" w14:textId="77777777" w:rsidR="00AA4907" w:rsidRPr="002E67A1" w:rsidRDefault="00AA4907"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3505B19D" w14:textId="307FD7DA" w:rsidR="00AA4907" w:rsidRPr="00F41FFE" w:rsidRDefault="001357D4" w:rsidP="002E67A1">
            <w:pPr>
              <w:autoSpaceDE/>
              <w:autoSpaceDN/>
              <w:spacing w:line="240" w:lineRule="auto"/>
              <w:ind w:firstLine="0"/>
              <w:jc w:val="center"/>
              <w:rPr>
                <w:i/>
                <w:iCs/>
                <w:sz w:val="18"/>
                <w:szCs w:val="18"/>
                <w:lang w:bidi="ar-SA"/>
              </w:rPr>
            </w:pPr>
            <w:r w:rsidRPr="00F41FFE">
              <w:rPr>
                <w:i/>
                <w:iCs/>
                <w:sz w:val="18"/>
                <w:szCs w:val="18"/>
                <w:lang w:bidi="ar-SA"/>
              </w:rPr>
              <w:t>202</w:t>
            </w:r>
            <w:r w:rsidR="008E7F8D" w:rsidRPr="00F41FFE">
              <w:rPr>
                <w:i/>
                <w:iCs/>
                <w:sz w:val="18"/>
                <w:szCs w:val="18"/>
                <w:lang w:bidi="ar-SA"/>
              </w:rPr>
              <w:t>3</w:t>
            </w:r>
          </w:p>
        </w:tc>
      </w:tr>
      <w:tr w:rsidR="00145E05" w:rsidRPr="002E67A1" w14:paraId="580AB8AD"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tcPr>
          <w:p w14:paraId="568010EC" w14:textId="6D9B5E2F"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t>3.1.4</w:t>
            </w:r>
          </w:p>
        </w:tc>
        <w:tc>
          <w:tcPr>
            <w:tcW w:w="3038" w:type="pct"/>
            <w:tcBorders>
              <w:top w:val="nil"/>
              <w:left w:val="nil"/>
              <w:bottom w:val="single" w:sz="4" w:space="0" w:color="auto"/>
              <w:right w:val="single" w:sz="4" w:space="0" w:color="auto"/>
            </w:tcBorders>
            <w:shd w:val="clear" w:color="auto" w:fill="auto"/>
            <w:vAlign w:val="center"/>
          </w:tcPr>
          <w:p w14:paraId="0A160D32" w14:textId="2DB38B9F" w:rsidR="00145E05" w:rsidRPr="00145E05" w:rsidRDefault="00145E05" w:rsidP="002E67A1">
            <w:pPr>
              <w:autoSpaceDE/>
              <w:autoSpaceDN/>
              <w:spacing w:line="240" w:lineRule="auto"/>
              <w:ind w:firstLine="0"/>
              <w:jc w:val="left"/>
              <w:rPr>
                <w:color w:val="000000"/>
                <w:sz w:val="20"/>
                <w:szCs w:val="20"/>
                <w:lang w:bidi="ar-SA"/>
              </w:rPr>
            </w:pPr>
            <w:r w:rsidRPr="00145E05">
              <w:rPr>
                <w:iCs/>
                <w:color w:val="000000" w:themeColor="text1"/>
                <w:sz w:val="20"/>
                <w:szCs w:val="20"/>
                <w:lang w:eastAsia="ar-SA" w:bidi="ar-SA"/>
              </w:rPr>
              <w:t>Строительство перемычек между магистральными теплотрассами ул.</w:t>
            </w:r>
            <w:r>
              <w:rPr>
                <w:iCs/>
                <w:color w:val="000000" w:themeColor="text1"/>
                <w:sz w:val="20"/>
                <w:szCs w:val="20"/>
                <w:lang w:eastAsia="ar-SA" w:bidi="ar-SA"/>
              </w:rPr>
              <w:t xml:space="preserve"> </w:t>
            </w:r>
            <w:r w:rsidRPr="00145E05">
              <w:rPr>
                <w:iCs/>
                <w:color w:val="000000" w:themeColor="text1"/>
                <w:sz w:val="20"/>
                <w:szCs w:val="20"/>
                <w:lang w:eastAsia="ar-SA" w:bidi="ar-SA"/>
              </w:rPr>
              <w:t>К.</w:t>
            </w:r>
            <w:r>
              <w:rPr>
                <w:iCs/>
                <w:color w:val="000000" w:themeColor="text1"/>
                <w:sz w:val="20"/>
                <w:szCs w:val="20"/>
                <w:lang w:eastAsia="ar-SA" w:bidi="ar-SA"/>
              </w:rPr>
              <w:t xml:space="preserve"> </w:t>
            </w:r>
            <w:r w:rsidRPr="00145E05">
              <w:rPr>
                <w:iCs/>
                <w:color w:val="000000" w:themeColor="text1"/>
                <w:sz w:val="20"/>
                <w:szCs w:val="20"/>
                <w:lang w:eastAsia="ar-SA" w:bidi="ar-SA"/>
              </w:rPr>
              <w:t>Маркса и ул.</w:t>
            </w:r>
            <w:r>
              <w:rPr>
                <w:iCs/>
                <w:color w:val="000000" w:themeColor="text1"/>
                <w:sz w:val="20"/>
                <w:szCs w:val="20"/>
                <w:lang w:eastAsia="ar-SA" w:bidi="ar-SA"/>
              </w:rPr>
              <w:t xml:space="preserve"> </w:t>
            </w:r>
            <w:r w:rsidRPr="00145E05">
              <w:rPr>
                <w:iCs/>
                <w:color w:val="000000" w:themeColor="text1"/>
                <w:sz w:val="20"/>
                <w:szCs w:val="20"/>
                <w:lang w:eastAsia="ar-SA" w:bidi="ar-SA"/>
              </w:rPr>
              <w:t>Буден</w:t>
            </w:r>
            <w:r>
              <w:rPr>
                <w:iCs/>
                <w:color w:val="000000" w:themeColor="text1"/>
                <w:sz w:val="20"/>
                <w:szCs w:val="20"/>
                <w:lang w:eastAsia="ar-SA" w:bidi="ar-SA"/>
              </w:rPr>
              <w:t>н</w:t>
            </w:r>
            <w:r w:rsidRPr="00145E05">
              <w:rPr>
                <w:iCs/>
                <w:color w:val="000000" w:themeColor="text1"/>
                <w:sz w:val="20"/>
                <w:szCs w:val="20"/>
                <w:lang w:eastAsia="ar-SA" w:bidi="ar-SA"/>
              </w:rPr>
              <w:t>ого</w:t>
            </w:r>
          </w:p>
        </w:tc>
        <w:tc>
          <w:tcPr>
            <w:tcW w:w="789" w:type="pct"/>
            <w:tcBorders>
              <w:top w:val="nil"/>
              <w:left w:val="nil"/>
              <w:bottom w:val="single" w:sz="4" w:space="0" w:color="auto"/>
              <w:right w:val="single" w:sz="4" w:space="0" w:color="auto"/>
            </w:tcBorders>
            <w:shd w:val="clear" w:color="auto" w:fill="auto"/>
            <w:vAlign w:val="center"/>
          </w:tcPr>
          <w:p w14:paraId="0B04FA61" w14:textId="0F555DFD"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t>2028</w:t>
            </w:r>
          </w:p>
        </w:tc>
        <w:tc>
          <w:tcPr>
            <w:tcW w:w="808" w:type="pct"/>
            <w:tcBorders>
              <w:top w:val="nil"/>
              <w:left w:val="nil"/>
              <w:bottom w:val="single" w:sz="4" w:space="0" w:color="auto"/>
              <w:right w:val="single" w:sz="4" w:space="0" w:color="auto"/>
            </w:tcBorders>
            <w:shd w:val="clear" w:color="auto" w:fill="auto"/>
            <w:vAlign w:val="center"/>
          </w:tcPr>
          <w:p w14:paraId="59060C17" w14:textId="59037166" w:rsidR="00145E05" w:rsidRPr="00F41FFE" w:rsidRDefault="00145E05" w:rsidP="002E67A1">
            <w:pPr>
              <w:autoSpaceDE/>
              <w:autoSpaceDN/>
              <w:spacing w:line="240" w:lineRule="auto"/>
              <w:ind w:firstLine="0"/>
              <w:jc w:val="center"/>
              <w:rPr>
                <w:i/>
                <w:iCs/>
                <w:sz w:val="18"/>
                <w:szCs w:val="18"/>
                <w:lang w:bidi="ar-SA"/>
              </w:rPr>
            </w:pPr>
            <w:r>
              <w:rPr>
                <w:i/>
                <w:iCs/>
                <w:sz w:val="18"/>
                <w:szCs w:val="18"/>
                <w:lang w:bidi="ar-SA"/>
              </w:rPr>
              <w:t>2030</w:t>
            </w:r>
          </w:p>
        </w:tc>
      </w:tr>
      <w:tr w:rsidR="00145E05" w:rsidRPr="002E67A1" w14:paraId="40032784"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tcPr>
          <w:p w14:paraId="6E9BE2B5" w14:textId="7C792716"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t>3.1.5</w:t>
            </w:r>
          </w:p>
        </w:tc>
        <w:tc>
          <w:tcPr>
            <w:tcW w:w="3038" w:type="pct"/>
            <w:tcBorders>
              <w:top w:val="nil"/>
              <w:left w:val="nil"/>
              <w:bottom w:val="single" w:sz="4" w:space="0" w:color="auto"/>
              <w:right w:val="single" w:sz="4" w:space="0" w:color="auto"/>
            </w:tcBorders>
            <w:shd w:val="clear" w:color="auto" w:fill="auto"/>
            <w:vAlign w:val="center"/>
          </w:tcPr>
          <w:p w14:paraId="6D55371B" w14:textId="428D2C9F" w:rsidR="00145E05" w:rsidRPr="00145E05" w:rsidRDefault="00145E05" w:rsidP="002E67A1">
            <w:pPr>
              <w:autoSpaceDE/>
              <w:autoSpaceDN/>
              <w:spacing w:line="240" w:lineRule="auto"/>
              <w:ind w:firstLine="0"/>
              <w:jc w:val="left"/>
              <w:rPr>
                <w:color w:val="000000"/>
                <w:sz w:val="20"/>
                <w:szCs w:val="20"/>
                <w:lang w:bidi="ar-SA"/>
              </w:rPr>
            </w:pPr>
            <w:r w:rsidRPr="00145E05">
              <w:rPr>
                <w:iCs/>
                <w:color w:val="000000" w:themeColor="text1"/>
                <w:sz w:val="20"/>
                <w:szCs w:val="20"/>
                <w:lang w:eastAsia="ar-SA" w:bidi="ar-SA"/>
              </w:rPr>
              <w:t>Строительство сетей теплоснабжения в районе Левобережье 2 (ул.</w:t>
            </w:r>
            <w:r>
              <w:rPr>
                <w:iCs/>
                <w:color w:val="000000" w:themeColor="text1"/>
                <w:sz w:val="20"/>
                <w:szCs w:val="20"/>
                <w:lang w:eastAsia="ar-SA" w:bidi="ar-SA"/>
              </w:rPr>
              <w:t xml:space="preserve"> </w:t>
            </w:r>
            <w:r w:rsidRPr="00145E05">
              <w:rPr>
                <w:iCs/>
                <w:color w:val="000000" w:themeColor="text1"/>
                <w:sz w:val="20"/>
                <w:szCs w:val="20"/>
                <w:lang w:eastAsia="ar-SA" w:bidi="ar-SA"/>
              </w:rPr>
              <w:t>Толстого - ул.</w:t>
            </w:r>
            <w:r>
              <w:rPr>
                <w:iCs/>
                <w:color w:val="000000" w:themeColor="text1"/>
                <w:sz w:val="20"/>
                <w:szCs w:val="20"/>
                <w:lang w:eastAsia="ar-SA" w:bidi="ar-SA"/>
              </w:rPr>
              <w:t xml:space="preserve"> </w:t>
            </w:r>
            <w:r w:rsidRPr="00145E05">
              <w:rPr>
                <w:iCs/>
                <w:color w:val="000000" w:themeColor="text1"/>
                <w:sz w:val="20"/>
                <w:szCs w:val="20"/>
                <w:lang w:eastAsia="ar-SA" w:bidi="ar-SA"/>
              </w:rPr>
              <w:t>Пехтина - ул.</w:t>
            </w:r>
            <w:r>
              <w:rPr>
                <w:iCs/>
                <w:color w:val="000000" w:themeColor="text1"/>
                <w:sz w:val="20"/>
                <w:szCs w:val="20"/>
                <w:lang w:eastAsia="ar-SA" w:bidi="ar-SA"/>
              </w:rPr>
              <w:t xml:space="preserve"> </w:t>
            </w:r>
            <w:r w:rsidRPr="00145E05">
              <w:rPr>
                <w:iCs/>
                <w:color w:val="000000" w:themeColor="text1"/>
                <w:sz w:val="20"/>
                <w:szCs w:val="20"/>
                <w:lang w:eastAsia="ar-SA" w:bidi="ar-SA"/>
              </w:rPr>
              <w:t>Сибирская)</w:t>
            </w:r>
          </w:p>
        </w:tc>
        <w:tc>
          <w:tcPr>
            <w:tcW w:w="789" w:type="pct"/>
            <w:tcBorders>
              <w:top w:val="nil"/>
              <w:left w:val="nil"/>
              <w:bottom w:val="single" w:sz="4" w:space="0" w:color="auto"/>
              <w:right w:val="single" w:sz="4" w:space="0" w:color="auto"/>
            </w:tcBorders>
            <w:shd w:val="clear" w:color="auto" w:fill="auto"/>
            <w:vAlign w:val="center"/>
          </w:tcPr>
          <w:p w14:paraId="793002A9" w14:textId="7C4984E6"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t>2028</w:t>
            </w:r>
          </w:p>
        </w:tc>
        <w:tc>
          <w:tcPr>
            <w:tcW w:w="808" w:type="pct"/>
            <w:tcBorders>
              <w:top w:val="nil"/>
              <w:left w:val="nil"/>
              <w:bottom w:val="single" w:sz="4" w:space="0" w:color="auto"/>
              <w:right w:val="single" w:sz="4" w:space="0" w:color="auto"/>
            </w:tcBorders>
            <w:shd w:val="clear" w:color="auto" w:fill="auto"/>
            <w:vAlign w:val="center"/>
          </w:tcPr>
          <w:p w14:paraId="41E31756" w14:textId="2B7C5E59" w:rsidR="00145E05" w:rsidRPr="00F41FFE" w:rsidRDefault="00145E05" w:rsidP="002E67A1">
            <w:pPr>
              <w:autoSpaceDE/>
              <w:autoSpaceDN/>
              <w:spacing w:line="240" w:lineRule="auto"/>
              <w:ind w:firstLine="0"/>
              <w:jc w:val="center"/>
              <w:rPr>
                <w:i/>
                <w:iCs/>
                <w:sz w:val="18"/>
                <w:szCs w:val="18"/>
                <w:lang w:bidi="ar-SA"/>
              </w:rPr>
            </w:pPr>
            <w:r>
              <w:rPr>
                <w:i/>
                <w:iCs/>
                <w:sz w:val="18"/>
                <w:szCs w:val="18"/>
                <w:lang w:bidi="ar-SA"/>
              </w:rPr>
              <w:t>2030</w:t>
            </w:r>
          </w:p>
        </w:tc>
      </w:tr>
      <w:tr w:rsidR="00145E05" w:rsidRPr="002E67A1" w14:paraId="5B78833F"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tcPr>
          <w:p w14:paraId="540FD4A9" w14:textId="4EDD6B0E"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t>3.1.6</w:t>
            </w:r>
          </w:p>
        </w:tc>
        <w:tc>
          <w:tcPr>
            <w:tcW w:w="3038" w:type="pct"/>
            <w:tcBorders>
              <w:top w:val="nil"/>
              <w:left w:val="nil"/>
              <w:bottom w:val="single" w:sz="4" w:space="0" w:color="auto"/>
              <w:right w:val="single" w:sz="4" w:space="0" w:color="auto"/>
            </w:tcBorders>
            <w:shd w:val="clear" w:color="auto" w:fill="auto"/>
            <w:vAlign w:val="center"/>
          </w:tcPr>
          <w:p w14:paraId="7E5E2BD6" w14:textId="476FF916" w:rsidR="00145E05" w:rsidRPr="00145E05" w:rsidRDefault="00145E05" w:rsidP="002E67A1">
            <w:pPr>
              <w:autoSpaceDE/>
              <w:autoSpaceDN/>
              <w:spacing w:line="240" w:lineRule="auto"/>
              <w:ind w:firstLine="0"/>
              <w:jc w:val="left"/>
              <w:rPr>
                <w:color w:val="000000"/>
                <w:sz w:val="20"/>
                <w:szCs w:val="20"/>
                <w:lang w:bidi="ar-SA"/>
              </w:rPr>
            </w:pPr>
            <w:r w:rsidRPr="00145E05">
              <w:rPr>
                <w:iCs/>
                <w:color w:val="000000" w:themeColor="text1"/>
                <w:sz w:val="20"/>
                <w:szCs w:val="20"/>
                <w:lang w:eastAsia="ar-SA" w:bidi="ar-SA"/>
              </w:rPr>
              <w:t>Строительство сетей теплоснабжения в районе Левобережье 2 (ул.</w:t>
            </w:r>
            <w:r>
              <w:rPr>
                <w:iCs/>
                <w:color w:val="000000" w:themeColor="text1"/>
                <w:sz w:val="20"/>
                <w:szCs w:val="20"/>
                <w:lang w:eastAsia="ar-SA" w:bidi="ar-SA"/>
              </w:rPr>
              <w:t xml:space="preserve"> </w:t>
            </w:r>
            <w:r w:rsidRPr="00145E05">
              <w:rPr>
                <w:iCs/>
                <w:color w:val="000000" w:themeColor="text1"/>
                <w:sz w:val="20"/>
                <w:szCs w:val="20"/>
                <w:lang w:eastAsia="ar-SA" w:bidi="ar-SA"/>
              </w:rPr>
              <w:t>К.</w:t>
            </w:r>
            <w:r>
              <w:rPr>
                <w:iCs/>
                <w:color w:val="000000" w:themeColor="text1"/>
                <w:sz w:val="20"/>
                <w:szCs w:val="20"/>
                <w:lang w:eastAsia="ar-SA" w:bidi="ar-SA"/>
              </w:rPr>
              <w:t xml:space="preserve"> </w:t>
            </w:r>
            <w:r w:rsidRPr="00145E05">
              <w:rPr>
                <w:iCs/>
                <w:color w:val="000000" w:themeColor="text1"/>
                <w:sz w:val="20"/>
                <w:szCs w:val="20"/>
                <w:lang w:eastAsia="ar-SA" w:bidi="ar-SA"/>
              </w:rPr>
              <w:t>Маркса - ул.</w:t>
            </w:r>
            <w:r>
              <w:rPr>
                <w:iCs/>
                <w:color w:val="000000" w:themeColor="text1"/>
                <w:sz w:val="20"/>
                <w:szCs w:val="20"/>
                <w:lang w:eastAsia="ar-SA" w:bidi="ar-SA"/>
              </w:rPr>
              <w:t xml:space="preserve"> </w:t>
            </w:r>
            <w:r w:rsidRPr="00145E05">
              <w:rPr>
                <w:iCs/>
                <w:color w:val="000000" w:themeColor="text1"/>
                <w:sz w:val="20"/>
                <w:szCs w:val="20"/>
                <w:lang w:eastAsia="ar-SA" w:bidi="ar-SA"/>
              </w:rPr>
              <w:t>Пехтина)</w:t>
            </w:r>
          </w:p>
        </w:tc>
        <w:tc>
          <w:tcPr>
            <w:tcW w:w="789" w:type="pct"/>
            <w:tcBorders>
              <w:top w:val="nil"/>
              <w:left w:val="nil"/>
              <w:bottom w:val="single" w:sz="4" w:space="0" w:color="auto"/>
              <w:right w:val="single" w:sz="4" w:space="0" w:color="auto"/>
            </w:tcBorders>
            <w:shd w:val="clear" w:color="auto" w:fill="auto"/>
            <w:vAlign w:val="center"/>
          </w:tcPr>
          <w:p w14:paraId="7DC4A5C7" w14:textId="5F09675A"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t>2028</w:t>
            </w:r>
          </w:p>
        </w:tc>
        <w:tc>
          <w:tcPr>
            <w:tcW w:w="808" w:type="pct"/>
            <w:tcBorders>
              <w:top w:val="nil"/>
              <w:left w:val="nil"/>
              <w:bottom w:val="single" w:sz="4" w:space="0" w:color="auto"/>
              <w:right w:val="single" w:sz="4" w:space="0" w:color="auto"/>
            </w:tcBorders>
            <w:shd w:val="clear" w:color="auto" w:fill="auto"/>
            <w:vAlign w:val="center"/>
          </w:tcPr>
          <w:p w14:paraId="7C18B8DA" w14:textId="06CED28C" w:rsidR="00145E05" w:rsidRPr="00F41FFE" w:rsidRDefault="00145E05" w:rsidP="002E67A1">
            <w:pPr>
              <w:autoSpaceDE/>
              <w:autoSpaceDN/>
              <w:spacing w:line="240" w:lineRule="auto"/>
              <w:ind w:firstLine="0"/>
              <w:jc w:val="center"/>
              <w:rPr>
                <w:i/>
                <w:iCs/>
                <w:sz w:val="18"/>
                <w:szCs w:val="18"/>
                <w:lang w:bidi="ar-SA"/>
              </w:rPr>
            </w:pPr>
            <w:r>
              <w:rPr>
                <w:i/>
                <w:iCs/>
                <w:sz w:val="18"/>
                <w:szCs w:val="18"/>
                <w:lang w:bidi="ar-SA"/>
              </w:rPr>
              <w:t>2030</w:t>
            </w:r>
          </w:p>
        </w:tc>
      </w:tr>
      <w:tr w:rsidR="00145E05" w:rsidRPr="002E67A1" w14:paraId="2D142A41"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tcPr>
          <w:p w14:paraId="6374C8C4" w14:textId="53D1489E"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t>3.1.7</w:t>
            </w:r>
          </w:p>
        </w:tc>
        <w:tc>
          <w:tcPr>
            <w:tcW w:w="3038" w:type="pct"/>
            <w:tcBorders>
              <w:top w:val="nil"/>
              <w:left w:val="nil"/>
              <w:bottom w:val="single" w:sz="4" w:space="0" w:color="auto"/>
              <w:right w:val="single" w:sz="4" w:space="0" w:color="auto"/>
            </w:tcBorders>
            <w:shd w:val="clear" w:color="auto" w:fill="auto"/>
            <w:vAlign w:val="center"/>
          </w:tcPr>
          <w:p w14:paraId="1246E77D" w14:textId="58CF27E5" w:rsidR="00145E05" w:rsidRPr="00676916" w:rsidRDefault="0058244E" w:rsidP="002E67A1">
            <w:pPr>
              <w:autoSpaceDE/>
              <w:autoSpaceDN/>
              <w:spacing w:line="240" w:lineRule="auto"/>
              <w:ind w:firstLine="0"/>
              <w:jc w:val="left"/>
              <w:rPr>
                <w:color w:val="000000"/>
                <w:sz w:val="20"/>
                <w:szCs w:val="20"/>
                <w:lang w:bidi="ar-SA"/>
              </w:rPr>
            </w:pPr>
            <w:r>
              <w:rPr>
                <w:color w:val="000000"/>
                <w:sz w:val="20"/>
                <w:szCs w:val="20"/>
                <w:lang w:bidi="ar-SA"/>
              </w:rPr>
              <w:t>Строительство</w:t>
            </w:r>
            <w:r w:rsidR="00145E05">
              <w:rPr>
                <w:color w:val="000000"/>
                <w:sz w:val="20"/>
                <w:szCs w:val="20"/>
                <w:lang w:bidi="ar-SA"/>
              </w:rPr>
              <w:t xml:space="preserve"> сети теплоснабжения от Уз 905 </w:t>
            </w:r>
            <w:proofErr w:type="spellStart"/>
            <w:r w:rsidR="00145E05">
              <w:rPr>
                <w:color w:val="000000"/>
                <w:sz w:val="20"/>
                <w:szCs w:val="20"/>
                <w:lang w:bidi="ar-SA"/>
              </w:rPr>
              <w:t>Химмашевское</w:t>
            </w:r>
            <w:proofErr w:type="spellEnd"/>
            <w:r w:rsidR="00145E05">
              <w:rPr>
                <w:color w:val="000000"/>
                <w:sz w:val="20"/>
                <w:szCs w:val="20"/>
                <w:lang w:bidi="ar-SA"/>
              </w:rPr>
              <w:t xml:space="preserve"> </w:t>
            </w:r>
            <w:r w:rsidR="00145E05">
              <w:rPr>
                <w:color w:val="000000"/>
                <w:sz w:val="20"/>
                <w:szCs w:val="20"/>
                <w:lang w:bidi="ar-SA"/>
              </w:rPr>
              <w:lastRenderedPageBreak/>
              <w:t>шоссе до Уз 911 ул. Техническая 2Ду400</w:t>
            </w:r>
          </w:p>
        </w:tc>
        <w:tc>
          <w:tcPr>
            <w:tcW w:w="789" w:type="pct"/>
            <w:tcBorders>
              <w:top w:val="nil"/>
              <w:left w:val="nil"/>
              <w:bottom w:val="single" w:sz="4" w:space="0" w:color="auto"/>
              <w:right w:val="single" w:sz="4" w:space="0" w:color="auto"/>
            </w:tcBorders>
            <w:shd w:val="clear" w:color="auto" w:fill="auto"/>
            <w:vAlign w:val="center"/>
          </w:tcPr>
          <w:p w14:paraId="452B698C" w14:textId="38F71FB2"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lastRenderedPageBreak/>
              <w:t>2025</w:t>
            </w:r>
          </w:p>
        </w:tc>
        <w:tc>
          <w:tcPr>
            <w:tcW w:w="808" w:type="pct"/>
            <w:tcBorders>
              <w:top w:val="nil"/>
              <w:left w:val="nil"/>
              <w:bottom w:val="single" w:sz="4" w:space="0" w:color="auto"/>
              <w:right w:val="single" w:sz="4" w:space="0" w:color="auto"/>
            </w:tcBorders>
            <w:shd w:val="clear" w:color="auto" w:fill="auto"/>
            <w:vAlign w:val="center"/>
          </w:tcPr>
          <w:p w14:paraId="2D7CF01C" w14:textId="7B87C6F4" w:rsidR="00145E05" w:rsidRPr="00F41FFE" w:rsidRDefault="00145E05" w:rsidP="002E67A1">
            <w:pPr>
              <w:autoSpaceDE/>
              <w:autoSpaceDN/>
              <w:spacing w:line="240" w:lineRule="auto"/>
              <w:ind w:firstLine="0"/>
              <w:jc w:val="center"/>
              <w:rPr>
                <w:i/>
                <w:iCs/>
                <w:sz w:val="18"/>
                <w:szCs w:val="18"/>
                <w:lang w:bidi="ar-SA"/>
              </w:rPr>
            </w:pPr>
            <w:r>
              <w:rPr>
                <w:i/>
                <w:iCs/>
                <w:sz w:val="18"/>
                <w:szCs w:val="18"/>
                <w:lang w:bidi="ar-SA"/>
              </w:rPr>
              <w:t>2027</w:t>
            </w:r>
          </w:p>
        </w:tc>
      </w:tr>
      <w:tr w:rsidR="00145E05" w:rsidRPr="002E67A1" w14:paraId="3500B00A"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41B61CF4"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lastRenderedPageBreak/>
              <w:t>3.2</w:t>
            </w:r>
          </w:p>
        </w:tc>
        <w:tc>
          <w:tcPr>
            <w:tcW w:w="3038" w:type="pct"/>
            <w:tcBorders>
              <w:top w:val="nil"/>
              <w:left w:val="nil"/>
              <w:bottom w:val="single" w:sz="4" w:space="0" w:color="auto"/>
              <w:right w:val="single" w:sz="4" w:space="0" w:color="auto"/>
            </w:tcBorders>
            <w:shd w:val="clear" w:color="auto" w:fill="auto"/>
            <w:vAlign w:val="center"/>
          </w:tcPr>
          <w:p w14:paraId="02818C85" w14:textId="364A1429" w:rsidR="00145E05" w:rsidRPr="002E67A1" w:rsidRDefault="00145E05" w:rsidP="00AD1169">
            <w:pPr>
              <w:autoSpaceDE/>
              <w:autoSpaceDN/>
              <w:spacing w:line="240" w:lineRule="auto"/>
              <w:ind w:firstLine="0"/>
              <w:jc w:val="left"/>
              <w:rPr>
                <w:color w:val="000000"/>
                <w:sz w:val="18"/>
                <w:szCs w:val="18"/>
                <w:lang w:bidi="ar-SA"/>
              </w:rPr>
            </w:pPr>
            <w:r w:rsidRPr="00676916">
              <w:rPr>
                <w:b/>
                <w:bCs/>
                <w:color w:val="000000"/>
                <w:sz w:val="20"/>
                <w:szCs w:val="20"/>
                <w:lang w:bidi="ar-SA"/>
              </w:rPr>
              <w:t xml:space="preserve">Строительство объектов недвижимого имущества тепловых сетей для переключения тепловых нагрузок потребителей от котельных </w:t>
            </w:r>
            <w:r>
              <w:rPr>
                <w:b/>
                <w:bCs/>
                <w:color w:val="000000"/>
                <w:sz w:val="20"/>
                <w:szCs w:val="20"/>
                <w:lang w:bidi="ar-SA"/>
              </w:rPr>
              <w:t xml:space="preserve">по </w:t>
            </w:r>
            <w:r w:rsidRPr="00AD1169">
              <w:rPr>
                <w:b/>
                <w:sz w:val="20"/>
                <w:szCs w:val="20"/>
              </w:rPr>
              <w:t>ул. Куйбышева, д. 77</w:t>
            </w:r>
            <w:r>
              <w:rPr>
                <w:b/>
                <w:sz w:val="20"/>
                <w:szCs w:val="20"/>
              </w:rPr>
              <w:t xml:space="preserve"> и </w:t>
            </w:r>
            <w:r w:rsidRPr="00676916">
              <w:rPr>
                <w:b/>
                <w:bCs/>
                <w:color w:val="000000"/>
                <w:sz w:val="20"/>
                <w:szCs w:val="20"/>
                <w:lang w:bidi="ar-SA"/>
              </w:rPr>
              <w:t>АО «</w:t>
            </w:r>
            <w:proofErr w:type="spellStart"/>
            <w:r w:rsidRPr="00676916">
              <w:rPr>
                <w:b/>
                <w:bCs/>
                <w:color w:val="000000"/>
                <w:sz w:val="20"/>
                <w:szCs w:val="20"/>
                <w:lang w:bidi="ar-SA"/>
              </w:rPr>
              <w:t>Реммаш</w:t>
            </w:r>
            <w:proofErr w:type="spellEnd"/>
            <w:r w:rsidRPr="00676916">
              <w:rPr>
                <w:b/>
                <w:bCs/>
                <w:color w:val="000000"/>
                <w:sz w:val="20"/>
                <w:szCs w:val="20"/>
                <w:lang w:bidi="ar-SA"/>
              </w:rPr>
              <w:t>» на ТЭЦ АО «РИР»</w:t>
            </w:r>
          </w:p>
        </w:tc>
        <w:tc>
          <w:tcPr>
            <w:tcW w:w="789" w:type="pct"/>
            <w:tcBorders>
              <w:top w:val="nil"/>
              <w:left w:val="nil"/>
              <w:bottom w:val="single" w:sz="4" w:space="0" w:color="auto"/>
              <w:right w:val="single" w:sz="4" w:space="0" w:color="auto"/>
            </w:tcBorders>
            <w:shd w:val="clear" w:color="auto" w:fill="auto"/>
            <w:vAlign w:val="center"/>
            <w:hideMark/>
          </w:tcPr>
          <w:p w14:paraId="3EF86F8E"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5BDC7EFE" w14:textId="5B337606" w:rsidR="00145E05" w:rsidRPr="002E67A1" w:rsidRDefault="00675467" w:rsidP="002E67A1">
            <w:pPr>
              <w:autoSpaceDE/>
              <w:autoSpaceDN/>
              <w:spacing w:line="240" w:lineRule="auto"/>
              <w:ind w:firstLine="0"/>
              <w:jc w:val="center"/>
              <w:rPr>
                <w:color w:val="000000"/>
                <w:sz w:val="18"/>
                <w:szCs w:val="18"/>
                <w:lang w:bidi="ar-SA"/>
              </w:rPr>
            </w:pPr>
            <w:r>
              <w:rPr>
                <w:color w:val="000000"/>
                <w:sz w:val="18"/>
                <w:szCs w:val="18"/>
                <w:lang w:bidi="ar-SA"/>
              </w:rPr>
              <w:t>2025</w:t>
            </w:r>
          </w:p>
        </w:tc>
      </w:tr>
      <w:tr w:rsidR="00145E05" w:rsidRPr="002E67A1" w14:paraId="38A6E8D1"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766E3A55"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3.2.1</w:t>
            </w:r>
          </w:p>
        </w:tc>
        <w:tc>
          <w:tcPr>
            <w:tcW w:w="3038" w:type="pct"/>
            <w:tcBorders>
              <w:top w:val="nil"/>
              <w:left w:val="nil"/>
              <w:bottom w:val="single" w:sz="4" w:space="0" w:color="auto"/>
              <w:right w:val="single" w:sz="4" w:space="0" w:color="auto"/>
            </w:tcBorders>
            <w:shd w:val="clear" w:color="auto" w:fill="auto"/>
            <w:vAlign w:val="center"/>
          </w:tcPr>
          <w:p w14:paraId="7DC0D2C0" w14:textId="5F533601" w:rsidR="00145E05" w:rsidRPr="002E67A1" w:rsidRDefault="00145E05" w:rsidP="002E67A1">
            <w:pPr>
              <w:autoSpaceDE/>
              <w:autoSpaceDN/>
              <w:spacing w:line="240" w:lineRule="auto"/>
              <w:ind w:firstLine="0"/>
              <w:jc w:val="left"/>
              <w:rPr>
                <w:i/>
                <w:iCs/>
                <w:color w:val="000000"/>
                <w:sz w:val="18"/>
                <w:szCs w:val="18"/>
                <w:lang w:bidi="ar-SA"/>
              </w:rPr>
            </w:pPr>
            <w:r w:rsidRPr="00676916">
              <w:rPr>
                <w:color w:val="000000"/>
                <w:sz w:val="20"/>
                <w:szCs w:val="20"/>
                <w:lang w:bidi="ar-SA"/>
              </w:rPr>
              <w:t>Строительст</w:t>
            </w:r>
            <w:r>
              <w:rPr>
                <w:color w:val="000000"/>
                <w:sz w:val="20"/>
                <w:szCs w:val="20"/>
                <w:lang w:bidi="ar-SA"/>
              </w:rPr>
              <w:t>во теплотрассы от ТК-1070 ул. Ф. Васильева д.1 до Уз</w:t>
            </w:r>
            <w:r w:rsidRPr="00676916">
              <w:rPr>
                <w:color w:val="000000"/>
                <w:sz w:val="20"/>
                <w:szCs w:val="20"/>
                <w:lang w:bidi="ar-SA"/>
              </w:rPr>
              <w:t xml:space="preserve">-1010 ул. Драгунова д.50., L-0,6 км, Ду200 (подземная канальная прокладка с теплоизоляцией из ППУ). </w:t>
            </w:r>
          </w:p>
        </w:tc>
        <w:tc>
          <w:tcPr>
            <w:tcW w:w="789" w:type="pct"/>
            <w:tcBorders>
              <w:top w:val="nil"/>
              <w:left w:val="nil"/>
              <w:bottom w:val="single" w:sz="4" w:space="0" w:color="auto"/>
              <w:right w:val="single" w:sz="4" w:space="0" w:color="auto"/>
            </w:tcBorders>
            <w:shd w:val="clear" w:color="auto" w:fill="auto"/>
            <w:vAlign w:val="center"/>
            <w:hideMark/>
          </w:tcPr>
          <w:p w14:paraId="696203F6"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703EEA14" w14:textId="4B3249F2" w:rsidR="00145E05" w:rsidRPr="002E67A1" w:rsidRDefault="00675467" w:rsidP="002E67A1">
            <w:pPr>
              <w:autoSpaceDE/>
              <w:autoSpaceDN/>
              <w:spacing w:line="240" w:lineRule="auto"/>
              <w:ind w:firstLine="0"/>
              <w:jc w:val="center"/>
              <w:rPr>
                <w:i/>
                <w:iCs/>
                <w:color w:val="000000"/>
                <w:sz w:val="18"/>
                <w:szCs w:val="18"/>
                <w:lang w:bidi="ar-SA"/>
              </w:rPr>
            </w:pPr>
            <w:r>
              <w:rPr>
                <w:i/>
                <w:iCs/>
                <w:color w:val="000000"/>
                <w:sz w:val="18"/>
                <w:szCs w:val="18"/>
                <w:lang w:bidi="ar-SA"/>
              </w:rPr>
              <w:t>2024</w:t>
            </w:r>
          </w:p>
        </w:tc>
      </w:tr>
      <w:tr w:rsidR="00145E05" w:rsidRPr="002E67A1" w14:paraId="4AFEF766"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763E74F6"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3.2.2</w:t>
            </w:r>
          </w:p>
        </w:tc>
        <w:tc>
          <w:tcPr>
            <w:tcW w:w="3038" w:type="pct"/>
            <w:tcBorders>
              <w:top w:val="nil"/>
              <w:left w:val="nil"/>
              <w:bottom w:val="single" w:sz="4" w:space="0" w:color="auto"/>
              <w:right w:val="single" w:sz="4" w:space="0" w:color="auto"/>
            </w:tcBorders>
            <w:shd w:val="clear" w:color="auto" w:fill="auto"/>
            <w:vAlign w:val="center"/>
          </w:tcPr>
          <w:p w14:paraId="5519F5CE" w14:textId="3C318F00" w:rsidR="00145E05" w:rsidRPr="00464EDA" w:rsidRDefault="00145E05" w:rsidP="00464EDA">
            <w:pPr>
              <w:autoSpaceDE/>
              <w:autoSpaceDN/>
              <w:spacing w:line="240" w:lineRule="auto"/>
              <w:ind w:firstLine="0"/>
              <w:jc w:val="left"/>
              <w:rPr>
                <w:i/>
                <w:iCs/>
                <w:sz w:val="18"/>
                <w:szCs w:val="18"/>
                <w:lang w:bidi="ar-SA"/>
              </w:rPr>
            </w:pPr>
            <w:r w:rsidRPr="00464EDA">
              <w:rPr>
                <w:sz w:val="20"/>
                <w:szCs w:val="20"/>
                <w:lang w:bidi="ar-SA"/>
              </w:rPr>
              <w:t xml:space="preserve">Строительство теплотрассы над железной дорогой </w:t>
            </w:r>
          </w:p>
        </w:tc>
        <w:tc>
          <w:tcPr>
            <w:tcW w:w="789" w:type="pct"/>
            <w:tcBorders>
              <w:top w:val="nil"/>
              <w:left w:val="nil"/>
              <w:bottom w:val="single" w:sz="4" w:space="0" w:color="auto"/>
              <w:right w:val="single" w:sz="4" w:space="0" w:color="auto"/>
            </w:tcBorders>
            <w:shd w:val="clear" w:color="auto" w:fill="auto"/>
            <w:vAlign w:val="center"/>
            <w:hideMark/>
          </w:tcPr>
          <w:p w14:paraId="5FF7C42A" w14:textId="15F402E9"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3F2D616A" w14:textId="02DAB1B9" w:rsidR="00145E05" w:rsidRPr="002E67A1" w:rsidRDefault="00F6678F" w:rsidP="002E67A1">
            <w:pPr>
              <w:autoSpaceDE/>
              <w:autoSpaceDN/>
              <w:spacing w:line="240" w:lineRule="auto"/>
              <w:ind w:firstLine="0"/>
              <w:jc w:val="center"/>
              <w:rPr>
                <w:i/>
                <w:iCs/>
                <w:color w:val="000000"/>
                <w:sz w:val="18"/>
                <w:szCs w:val="18"/>
                <w:lang w:bidi="ar-SA"/>
              </w:rPr>
            </w:pPr>
            <w:r>
              <w:rPr>
                <w:i/>
                <w:iCs/>
                <w:color w:val="000000"/>
                <w:sz w:val="18"/>
                <w:szCs w:val="18"/>
                <w:lang w:bidi="ar-SA"/>
              </w:rPr>
              <w:t>2025</w:t>
            </w:r>
          </w:p>
        </w:tc>
      </w:tr>
      <w:tr w:rsidR="00145E05" w:rsidRPr="002E67A1" w14:paraId="43A15CD5"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3265E05E"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3.2.3</w:t>
            </w:r>
          </w:p>
        </w:tc>
        <w:tc>
          <w:tcPr>
            <w:tcW w:w="3038" w:type="pct"/>
            <w:tcBorders>
              <w:top w:val="nil"/>
              <w:left w:val="nil"/>
              <w:bottom w:val="single" w:sz="4" w:space="0" w:color="auto"/>
              <w:right w:val="single" w:sz="4" w:space="0" w:color="auto"/>
            </w:tcBorders>
            <w:shd w:val="clear" w:color="auto" w:fill="auto"/>
            <w:vAlign w:val="center"/>
          </w:tcPr>
          <w:p w14:paraId="095D4799" w14:textId="3E91CA58" w:rsidR="00145E05" w:rsidRPr="002E67A1" w:rsidRDefault="00145E05" w:rsidP="002E67A1">
            <w:pPr>
              <w:autoSpaceDE/>
              <w:autoSpaceDN/>
              <w:spacing w:line="240" w:lineRule="auto"/>
              <w:ind w:firstLine="0"/>
              <w:jc w:val="left"/>
              <w:rPr>
                <w:i/>
                <w:iCs/>
                <w:color w:val="000000"/>
                <w:sz w:val="18"/>
                <w:szCs w:val="18"/>
                <w:lang w:bidi="ar-SA"/>
              </w:rPr>
            </w:pPr>
            <w:r w:rsidRPr="00676916">
              <w:rPr>
                <w:color w:val="000000"/>
                <w:sz w:val="20"/>
                <w:szCs w:val="20"/>
                <w:lang w:bidi="ar-SA"/>
              </w:rPr>
              <w:t xml:space="preserve">Строительство теплотрассы от УЗ-805/2 до УЗ-1173а, L=1,5 км, Ду350 (подземная </w:t>
            </w:r>
            <w:proofErr w:type="spellStart"/>
            <w:r w:rsidRPr="00676916">
              <w:rPr>
                <w:color w:val="000000"/>
                <w:sz w:val="20"/>
                <w:szCs w:val="20"/>
                <w:lang w:bidi="ar-SA"/>
              </w:rPr>
              <w:t>бесканальная</w:t>
            </w:r>
            <w:proofErr w:type="spellEnd"/>
            <w:r w:rsidRPr="00676916">
              <w:rPr>
                <w:color w:val="000000"/>
                <w:sz w:val="20"/>
                <w:szCs w:val="20"/>
                <w:lang w:bidi="ar-SA"/>
              </w:rPr>
              <w:t xml:space="preserve"> прокладка с теплоизоляцией из ППУ)  </w:t>
            </w:r>
          </w:p>
        </w:tc>
        <w:tc>
          <w:tcPr>
            <w:tcW w:w="789" w:type="pct"/>
            <w:tcBorders>
              <w:top w:val="nil"/>
              <w:left w:val="nil"/>
              <w:bottom w:val="single" w:sz="4" w:space="0" w:color="auto"/>
              <w:right w:val="single" w:sz="4" w:space="0" w:color="auto"/>
            </w:tcBorders>
            <w:shd w:val="clear" w:color="auto" w:fill="auto"/>
            <w:vAlign w:val="center"/>
            <w:hideMark/>
          </w:tcPr>
          <w:p w14:paraId="5A907D11"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741ACFC3" w14:textId="5252D111" w:rsidR="00145E05" w:rsidRPr="002E67A1" w:rsidRDefault="00675467" w:rsidP="002E67A1">
            <w:pPr>
              <w:autoSpaceDE/>
              <w:autoSpaceDN/>
              <w:spacing w:line="240" w:lineRule="auto"/>
              <w:ind w:firstLine="0"/>
              <w:jc w:val="center"/>
              <w:rPr>
                <w:i/>
                <w:iCs/>
                <w:color w:val="000000"/>
                <w:sz w:val="18"/>
                <w:szCs w:val="18"/>
                <w:lang w:bidi="ar-SA"/>
              </w:rPr>
            </w:pPr>
            <w:r>
              <w:rPr>
                <w:i/>
                <w:iCs/>
                <w:color w:val="000000"/>
                <w:sz w:val="18"/>
                <w:szCs w:val="18"/>
                <w:lang w:bidi="ar-SA"/>
              </w:rPr>
              <w:t>2025</w:t>
            </w:r>
          </w:p>
        </w:tc>
      </w:tr>
      <w:tr w:rsidR="00145E05" w:rsidRPr="002E67A1" w14:paraId="568AE10D"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20732DEC"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3.3</w:t>
            </w:r>
          </w:p>
        </w:tc>
        <w:tc>
          <w:tcPr>
            <w:tcW w:w="3038" w:type="pct"/>
            <w:tcBorders>
              <w:top w:val="nil"/>
              <w:left w:val="nil"/>
              <w:bottom w:val="single" w:sz="4" w:space="0" w:color="auto"/>
              <w:right w:val="single" w:sz="4" w:space="0" w:color="auto"/>
            </w:tcBorders>
            <w:shd w:val="clear" w:color="auto" w:fill="auto"/>
            <w:vAlign w:val="center"/>
          </w:tcPr>
          <w:p w14:paraId="7DB588B4" w14:textId="272BBF1D" w:rsidR="00145E05" w:rsidRPr="002E67A1" w:rsidRDefault="00145E05" w:rsidP="002E67A1">
            <w:pPr>
              <w:autoSpaceDE/>
              <w:autoSpaceDN/>
              <w:spacing w:line="240" w:lineRule="auto"/>
              <w:ind w:firstLine="0"/>
              <w:jc w:val="left"/>
              <w:rPr>
                <w:color w:val="000000"/>
                <w:sz w:val="18"/>
                <w:szCs w:val="18"/>
                <w:lang w:bidi="ar-SA"/>
              </w:rPr>
            </w:pPr>
            <w:r w:rsidRPr="00911B04">
              <w:rPr>
                <w:b/>
                <w:bCs/>
                <w:sz w:val="20"/>
                <w:szCs w:val="20"/>
              </w:rPr>
              <w:t xml:space="preserve">Комплексная реконструкция объектов недвижимого имущества с кадастровыми номерами 18:28:000000:3059, 18:28:000000:3087, 18:28:000000:3107, 18:28:000000:3079, 18:28:000000:498, 18:28:000000:3085, 18:28:000000:3113, 18:28:000000:3055, 18:28:000000:3062, </w:t>
            </w:r>
            <w:r w:rsidRPr="00911B04">
              <w:rPr>
                <w:b/>
                <w:sz w:val="20"/>
                <w:szCs w:val="20"/>
              </w:rPr>
              <w:t>18:28:000000:3104, 18:28:000000:2745, 18:28:000000:7888,</w:t>
            </w:r>
            <w:r w:rsidRPr="00911B04">
              <w:rPr>
                <w:b/>
                <w:bCs/>
                <w:sz w:val="20"/>
                <w:szCs w:val="20"/>
              </w:rPr>
              <w:t xml:space="preserve"> </w:t>
            </w:r>
            <w:r w:rsidRPr="00911B04">
              <w:rPr>
                <w:b/>
                <w:bCs/>
                <w:sz w:val="20"/>
                <w:szCs w:val="20"/>
                <w:u w:val="single"/>
              </w:rPr>
              <w:t>в связи с превышением нормативного срока эксплуатации</w:t>
            </w:r>
          </w:p>
        </w:tc>
        <w:tc>
          <w:tcPr>
            <w:tcW w:w="789" w:type="pct"/>
            <w:tcBorders>
              <w:top w:val="nil"/>
              <w:left w:val="nil"/>
              <w:bottom w:val="single" w:sz="4" w:space="0" w:color="auto"/>
              <w:right w:val="single" w:sz="4" w:space="0" w:color="auto"/>
            </w:tcBorders>
            <w:shd w:val="clear" w:color="auto" w:fill="auto"/>
            <w:vAlign w:val="center"/>
            <w:hideMark/>
          </w:tcPr>
          <w:p w14:paraId="384A56A7"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16EB28DA" w14:textId="542E6C9B" w:rsidR="00145E05" w:rsidRPr="002E67A1" w:rsidRDefault="00E03BAC" w:rsidP="002E67A1">
            <w:pPr>
              <w:autoSpaceDE/>
              <w:autoSpaceDN/>
              <w:spacing w:line="240" w:lineRule="auto"/>
              <w:ind w:firstLine="0"/>
              <w:jc w:val="center"/>
              <w:rPr>
                <w:color w:val="000000"/>
                <w:sz w:val="18"/>
                <w:szCs w:val="18"/>
                <w:lang w:bidi="ar-SA"/>
              </w:rPr>
            </w:pPr>
            <w:r>
              <w:rPr>
                <w:color w:val="000000"/>
                <w:sz w:val="18"/>
                <w:szCs w:val="18"/>
                <w:lang w:bidi="ar-SA"/>
              </w:rPr>
              <w:t>2030</w:t>
            </w:r>
          </w:p>
        </w:tc>
      </w:tr>
      <w:tr w:rsidR="00145E05" w:rsidRPr="002E67A1" w14:paraId="3C4F1821"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28E88FDB"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3.3.1</w:t>
            </w:r>
          </w:p>
        </w:tc>
        <w:tc>
          <w:tcPr>
            <w:tcW w:w="3038" w:type="pct"/>
            <w:tcBorders>
              <w:top w:val="nil"/>
              <w:left w:val="nil"/>
              <w:bottom w:val="single" w:sz="4" w:space="0" w:color="auto"/>
              <w:right w:val="single" w:sz="4" w:space="0" w:color="auto"/>
            </w:tcBorders>
            <w:shd w:val="clear" w:color="auto" w:fill="auto"/>
          </w:tcPr>
          <w:p w14:paraId="7CE3A01E" w14:textId="33889A6A" w:rsidR="00145E05" w:rsidRPr="006A35B9" w:rsidRDefault="00145E05" w:rsidP="002E67A1">
            <w:pPr>
              <w:autoSpaceDE/>
              <w:autoSpaceDN/>
              <w:spacing w:line="240" w:lineRule="auto"/>
              <w:ind w:firstLine="0"/>
              <w:jc w:val="left"/>
              <w:rPr>
                <w:sz w:val="20"/>
                <w:szCs w:val="20"/>
              </w:rPr>
            </w:pPr>
            <w:r>
              <w:rPr>
                <w:sz w:val="20"/>
                <w:szCs w:val="20"/>
              </w:rPr>
              <w:t xml:space="preserve">Реконструкция объекта соглашения «Магистральная теплосеть от ТК-399 до ТК-710 протяженностью 2010,0 м» </w:t>
            </w:r>
            <w:r w:rsidRPr="00F41FFE">
              <w:rPr>
                <w:sz w:val="20"/>
                <w:szCs w:val="20"/>
              </w:rPr>
              <w:t xml:space="preserve">(участок теплотрассы от ТК-402 до ТК-710 (ул. Кирова) (подземная </w:t>
            </w:r>
            <w:r>
              <w:rPr>
                <w:sz w:val="20"/>
                <w:szCs w:val="20"/>
              </w:rPr>
              <w:t>прокладка с заменой теплоизоляции на ППУ)</w:t>
            </w:r>
          </w:p>
        </w:tc>
        <w:tc>
          <w:tcPr>
            <w:tcW w:w="789" w:type="pct"/>
            <w:tcBorders>
              <w:top w:val="nil"/>
              <w:left w:val="nil"/>
              <w:bottom w:val="single" w:sz="4" w:space="0" w:color="auto"/>
              <w:right w:val="single" w:sz="4" w:space="0" w:color="auto"/>
            </w:tcBorders>
            <w:shd w:val="clear" w:color="auto" w:fill="auto"/>
            <w:vAlign w:val="center"/>
            <w:hideMark/>
          </w:tcPr>
          <w:p w14:paraId="43829DC1"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04EABC86" w14:textId="34E34D61"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2027</w:t>
            </w:r>
          </w:p>
        </w:tc>
      </w:tr>
      <w:tr w:rsidR="00145E05" w:rsidRPr="002E67A1" w14:paraId="1DBAD814"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415D6D59"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3.3.2</w:t>
            </w:r>
          </w:p>
        </w:tc>
        <w:tc>
          <w:tcPr>
            <w:tcW w:w="3038" w:type="pct"/>
            <w:tcBorders>
              <w:top w:val="nil"/>
              <w:left w:val="nil"/>
              <w:bottom w:val="single" w:sz="4" w:space="0" w:color="auto"/>
              <w:right w:val="single" w:sz="4" w:space="0" w:color="auto"/>
            </w:tcBorders>
            <w:shd w:val="clear" w:color="auto" w:fill="auto"/>
          </w:tcPr>
          <w:p w14:paraId="3838D47C" w14:textId="281E7A9F" w:rsidR="00145E05" w:rsidRPr="00E12DC6" w:rsidRDefault="00145E05" w:rsidP="002E67A1">
            <w:pPr>
              <w:autoSpaceDE/>
              <w:autoSpaceDN/>
              <w:spacing w:line="240" w:lineRule="auto"/>
              <w:ind w:firstLine="0"/>
              <w:jc w:val="left"/>
              <w:rPr>
                <w:sz w:val="20"/>
                <w:szCs w:val="20"/>
              </w:rPr>
            </w:pPr>
            <w:r>
              <w:rPr>
                <w:sz w:val="20"/>
                <w:szCs w:val="20"/>
              </w:rPr>
              <w:t xml:space="preserve">Реконструкция объекта соглашения «Магистральная теплосеть 2 </w:t>
            </w:r>
            <w:proofErr w:type="spellStart"/>
            <w:r>
              <w:rPr>
                <w:sz w:val="20"/>
                <w:szCs w:val="20"/>
              </w:rPr>
              <w:t>Ду</w:t>
            </w:r>
            <w:proofErr w:type="spellEnd"/>
            <w:r>
              <w:rPr>
                <w:sz w:val="20"/>
                <w:szCs w:val="20"/>
              </w:rPr>
              <w:t xml:space="preserve"> 500 мм от ТК-710 до ТК-733 </w:t>
            </w:r>
            <w:proofErr w:type="spellStart"/>
            <w:r>
              <w:rPr>
                <w:sz w:val="20"/>
                <w:szCs w:val="20"/>
              </w:rPr>
              <w:t>прот</w:t>
            </w:r>
            <w:proofErr w:type="spellEnd"/>
            <w:r>
              <w:rPr>
                <w:sz w:val="20"/>
                <w:szCs w:val="20"/>
              </w:rPr>
              <w:t>. 1456 м» (участок теплотрассы от ТК-710 (ул. Кирова) до ТК-733 (ул. Мира) (подземная прокладка с заменой теплоизоляции на ППУ) с отводящими теплотрассами)</w:t>
            </w:r>
          </w:p>
        </w:tc>
        <w:tc>
          <w:tcPr>
            <w:tcW w:w="789" w:type="pct"/>
            <w:tcBorders>
              <w:top w:val="nil"/>
              <w:left w:val="nil"/>
              <w:bottom w:val="single" w:sz="4" w:space="0" w:color="auto"/>
              <w:right w:val="single" w:sz="4" w:space="0" w:color="auto"/>
            </w:tcBorders>
            <w:shd w:val="clear" w:color="auto" w:fill="auto"/>
            <w:vAlign w:val="center"/>
            <w:hideMark/>
          </w:tcPr>
          <w:p w14:paraId="773C7B20"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664C71E9" w14:textId="204D1EE5"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2025</w:t>
            </w:r>
          </w:p>
        </w:tc>
      </w:tr>
      <w:tr w:rsidR="00145E05" w:rsidRPr="002E67A1" w14:paraId="5695F4A4"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24004857"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3.3.3</w:t>
            </w:r>
          </w:p>
        </w:tc>
        <w:tc>
          <w:tcPr>
            <w:tcW w:w="3038" w:type="pct"/>
            <w:tcBorders>
              <w:top w:val="nil"/>
              <w:left w:val="nil"/>
              <w:bottom w:val="single" w:sz="4" w:space="0" w:color="auto"/>
              <w:right w:val="single" w:sz="4" w:space="0" w:color="auto"/>
            </w:tcBorders>
            <w:shd w:val="clear" w:color="auto" w:fill="auto"/>
          </w:tcPr>
          <w:p w14:paraId="39E3F99D" w14:textId="1E543DDE" w:rsidR="00145E05" w:rsidRPr="00E12DC6" w:rsidRDefault="00145E05" w:rsidP="002E67A1">
            <w:pPr>
              <w:autoSpaceDE/>
              <w:autoSpaceDN/>
              <w:spacing w:line="240" w:lineRule="auto"/>
              <w:ind w:firstLine="0"/>
              <w:jc w:val="left"/>
              <w:rPr>
                <w:color w:val="000000"/>
                <w:sz w:val="20"/>
                <w:szCs w:val="20"/>
              </w:rPr>
            </w:pPr>
            <w:r>
              <w:rPr>
                <w:color w:val="000000"/>
                <w:sz w:val="20"/>
                <w:szCs w:val="20"/>
              </w:rPr>
              <w:t>Реконструкция объекта соглашения «Распределительная теплосеть от ТК-733 до ТК-185 протяженностью 851,58 м» (участок теплотрассы от ТК- 733 (ул. Кирова д.60) до ТК-173 (ул. Кирова д.74))</w:t>
            </w:r>
          </w:p>
        </w:tc>
        <w:tc>
          <w:tcPr>
            <w:tcW w:w="789" w:type="pct"/>
            <w:tcBorders>
              <w:top w:val="nil"/>
              <w:left w:val="nil"/>
              <w:bottom w:val="single" w:sz="4" w:space="0" w:color="auto"/>
              <w:right w:val="single" w:sz="4" w:space="0" w:color="auto"/>
            </w:tcBorders>
            <w:shd w:val="clear" w:color="auto" w:fill="auto"/>
            <w:vAlign w:val="center"/>
            <w:hideMark/>
          </w:tcPr>
          <w:p w14:paraId="79EBC4DD" w14:textId="70A0A0AA" w:rsidR="00145E05" w:rsidRPr="00675467" w:rsidRDefault="00145E05" w:rsidP="009104D3">
            <w:pPr>
              <w:autoSpaceDE/>
              <w:autoSpaceDN/>
              <w:spacing w:line="240" w:lineRule="auto"/>
              <w:ind w:firstLine="0"/>
              <w:jc w:val="center"/>
              <w:rPr>
                <w:i/>
                <w:color w:val="000000"/>
                <w:sz w:val="18"/>
              </w:rPr>
            </w:pPr>
            <w:r w:rsidRPr="002E67A1">
              <w:rPr>
                <w:i/>
                <w:iCs/>
                <w:color w:val="000000"/>
                <w:sz w:val="18"/>
                <w:szCs w:val="18"/>
                <w:lang w:bidi="ar-SA"/>
              </w:rPr>
              <w:t>202</w:t>
            </w:r>
            <w:r w:rsidR="00675467">
              <w:rPr>
                <w:i/>
                <w:iCs/>
                <w:color w:val="000000"/>
                <w:sz w:val="18"/>
                <w:szCs w:val="18"/>
                <w:lang w:bidi="ar-SA"/>
              </w:rPr>
              <w:t>1</w:t>
            </w:r>
          </w:p>
        </w:tc>
        <w:tc>
          <w:tcPr>
            <w:tcW w:w="808" w:type="pct"/>
            <w:tcBorders>
              <w:top w:val="nil"/>
              <w:left w:val="nil"/>
              <w:bottom w:val="single" w:sz="4" w:space="0" w:color="auto"/>
              <w:right w:val="single" w:sz="4" w:space="0" w:color="auto"/>
            </w:tcBorders>
            <w:shd w:val="clear" w:color="auto" w:fill="auto"/>
            <w:vAlign w:val="center"/>
            <w:hideMark/>
          </w:tcPr>
          <w:p w14:paraId="64EC4167" w14:textId="260AEC86" w:rsidR="00145E05" w:rsidRPr="0060019C" w:rsidRDefault="00145E05" w:rsidP="009104D3">
            <w:pPr>
              <w:autoSpaceDE/>
              <w:autoSpaceDN/>
              <w:spacing w:line="240" w:lineRule="auto"/>
              <w:ind w:firstLine="0"/>
              <w:jc w:val="center"/>
              <w:rPr>
                <w:i/>
                <w:color w:val="000000"/>
                <w:sz w:val="18"/>
                <w:lang w:val="en-US"/>
              </w:rPr>
            </w:pPr>
            <w:r>
              <w:rPr>
                <w:i/>
                <w:iCs/>
                <w:color w:val="000000"/>
                <w:sz w:val="18"/>
                <w:szCs w:val="18"/>
                <w:lang w:bidi="ar-SA"/>
              </w:rPr>
              <w:t>202</w:t>
            </w:r>
            <w:r>
              <w:rPr>
                <w:i/>
                <w:iCs/>
                <w:color w:val="000000"/>
                <w:sz w:val="18"/>
                <w:szCs w:val="18"/>
                <w:lang w:val="en-US" w:bidi="ar-SA"/>
              </w:rPr>
              <w:t>9</w:t>
            </w:r>
          </w:p>
        </w:tc>
      </w:tr>
      <w:tr w:rsidR="00145E05" w:rsidRPr="002E67A1" w14:paraId="2AC8C638"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51D72AD1"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3.3.4</w:t>
            </w:r>
          </w:p>
        </w:tc>
        <w:tc>
          <w:tcPr>
            <w:tcW w:w="3038" w:type="pct"/>
            <w:tcBorders>
              <w:top w:val="nil"/>
              <w:left w:val="nil"/>
              <w:bottom w:val="single" w:sz="4" w:space="0" w:color="auto"/>
              <w:right w:val="single" w:sz="4" w:space="0" w:color="auto"/>
            </w:tcBorders>
            <w:shd w:val="clear" w:color="auto" w:fill="auto"/>
          </w:tcPr>
          <w:p w14:paraId="46927BB4" w14:textId="1F432148" w:rsidR="00145E05" w:rsidRPr="002E67A1" w:rsidRDefault="00145E05" w:rsidP="002E67A1">
            <w:pPr>
              <w:autoSpaceDE/>
              <w:autoSpaceDN/>
              <w:spacing w:line="240" w:lineRule="auto"/>
              <w:ind w:firstLine="0"/>
              <w:jc w:val="left"/>
              <w:rPr>
                <w:i/>
                <w:iCs/>
                <w:color w:val="000000"/>
                <w:sz w:val="18"/>
                <w:szCs w:val="18"/>
                <w:lang w:bidi="ar-SA"/>
              </w:rPr>
            </w:pPr>
            <w:r>
              <w:rPr>
                <w:color w:val="000000"/>
                <w:sz w:val="20"/>
                <w:szCs w:val="20"/>
              </w:rPr>
              <w:t>Реконструкция объекта соглашения «Распределительная теплосеть от ТК-173 до ТК-178 протяженностью 325 м» (участок теплотрассы от ТК-173 (</w:t>
            </w:r>
            <w:proofErr w:type="spellStart"/>
            <w:r>
              <w:rPr>
                <w:color w:val="000000"/>
                <w:sz w:val="20"/>
                <w:szCs w:val="20"/>
              </w:rPr>
              <w:t>ул.Кирова</w:t>
            </w:r>
            <w:proofErr w:type="spellEnd"/>
            <w:r>
              <w:rPr>
                <w:color w:val="000000"/>
                <w:sz w:val="20"/>
                <w:szCs w:val="20"/>
              </w:rPr>
              <w:t>, 74) до ТК-174 (ул. Заречная)</w:t>
            </w:r>
          </w:p>
        </w:tc>
        <w:tc>
          <w:tcPr>
            <w:tcW w:w="789" w:type="pct"/>
            <w:tcBorders>
              <w:top w:val="nil"/>
              <w:left w:val="nil"/>
              <w:bottom w:val="single" w:sz="4" w:space="0" w:color="auto"/>
              <w:right w:val="single" w:sz="4" w:space="0" w:color="auto"/>
            </w:tcBorders>
            <w:shd w:val="clear" w:color="auto" w:fill="auto"/>
            <w:vAlign w:val="center"/>
            <w:hideMark/>
          </w:tcPr>
          <w:p w14:paraId="7CA071D1" w14:textId="0F6B460E" w:rsidR="00145E05" w:rsidRPr="002E67A1" w:rsidRDefault="00145E05" w:rsidP="00AA4907">
            <w:pPr>
              <w:autoSpaceDE/>
              <w:autoSpaceDN/>
              <w:spacing w:line="240" w:lineRule="auto"/>
              <w:ind w:firstLine="0"/>
              <w:jc w:val="center"/>
              <w:rPr>
                <w:i/>
                <w:iCs/>
                <w:color w:val="000000"/>
                <w:sz w:val="18"/>
                <w:szCs w:val="18"/>
                <w:lang w:bidi="ar-SA"/>
              </w:rPr>
            </w:pPr>
            <w:r w:rsidRPr="002E67A1">
              <w:rPr>
                <w:i/>
                <w:iCs/>
                <w:color w:val="000000"/>
                <w:sz w:val="18"/>
                <w:szCs w:val="18"/>
                <w:lang w:bidi="ar-SA"/>
              </w:rPr>
              <w:t>202</w:t>
            </w:r>
            <w:r w:rsidR="00675467">
              <w:rPr>
                <w:i/>
                <w:iCs/>
                <w:color w:val="000000"/>
                <w:sz w:val="18"/>
                <w:szCs w:val="18"/>
                <w:lang w:bidi="ar-SA"/>
              </w:rPr>
              <w:t>1</w:t>
            </w:r>
          </w:p>
        </w:tc>
        <w:tc>
          <w:tcPr>
            <w:tcW w:w="808" w:type="pct"/>
            <w:tcBorders>
              <w:top w:val="nil"/>
              <w:left w:val="nil"/>
              <w:bottom w:val="single" w:sz="4" w:space="0" w:color="auto"/>
              <w:right w:val="single" w:sz="4" w:space="0" w:color="auto"/>
            </w:tcBorders>
            <w:shd w:val="clear" w:color="auto" w:fill="auto"/>
            <w:vAlign w:val="center"/>
            <w:hideMark/>
          </w:tcPr>
          <w:p w14:paraId="323B5F6E" w14:textId="54DD070C"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2029</w:t>
            </w:r>
          </w:p>
        </w:tc>
      </w:tr>
      <w:tr w:rsidR="00145E05" w:rsidRPr="002E67A1" w14:paraId="2C0ECFE2"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73692237"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3.3.5</w:t>
            </w:r>
          </w:p>
        </w:tc>
        <w:tc>
          <w:tcPr>
            <w:tcW w:w="3038" w:type="pct"/>
            <w:tcBorders>
              <w:top w:val="nil"/>
              <w:left w:val="nil"/>
              <w:bottom w:val="single" w:sz="4" w:space="0" w:color="auto"/>
              <w:right w:val="single" w:sz="4" w:space="0" w:color="auto"/>
            </w:tcBorders>
            <w:shd w:val="clear" w:color="auto" w:fill="auto"/>
          </w:tcPr>
          <w:p w14:paraId="235289F3" w14:textId="72127EC9" w:rsidR="00145E05" w:rsidRPr="002E67A1" w:rsidRDefault="00145E05" w:rsidP="00E12DC6">
            <w:pPr>
              <w:autoSpaceDE/>
              <w:autoSpaceDN/>
              <w:spacing w:line="240" w:lineRule="auto"/>
              <w:ind w:firstLine="0"/>
              <w:jc w:val="left"/>
              <w:rPr>
                <w:i/>
                <w:iCs/>
                <w:color w:val="000000"/>
                <w:sz w:val="18"/>
                <w:szCs w:val="18"/>
                <w:lang w:bidi="ar-SA"/>
              </w:rPr>
            </w:pPr>
            <w:r w:rsidRPr="00911B04">
              <w:rPr>
                <w:color w:val="000000"/>
                <w:sz w:val="20"/>
                <w:szCs w:val="20"/>
              </w:rPr>
              <w:t xml:space="preserve">Реконструкция объекта соглашения «Магистральная теплосеть 2 диаметра 400 мм от </w:t>
            </w:r>
            <w:proofErr w:type="gramStart"/>
            <w:r w:rsidRPr="00911B04">
              <w:rPr>
                <w:color w:val="000000"/>
                <w:sz w:val="20"/>
                <w:szCs w:val="20"/>
              </w:rPr>
              <w:t>УЗ-А</w:t>
            </w:r>
            <w:proofErr w:type="gramEnd"/>
            <w:r w:rsidRPr="00911B04">
              <w:rPr>
                <w:color w:val="000000"/>
                <w:sz w:val="20"/>
                <w:szCs w:val="20"/>
              </w:rPr>
              <w:t xml:space="preserve"> до ТК 294 протяженностью 1518,85 м» (участок теплотрассы от ТК- 733 (ул. </w:t>
            </w:r>
            <w:r>
              <w:rPr>
                <w:color w:val="000000"/>
                <w:sz w:val="20"/>
                <w:szCs w:val="20"/>
              </w:rPr>
              <w:t>Мира д.28</w:t>
            </w:r>
            <w:r w:rsidRPr="00911B04">
              <w:rPr>
                <w:color w:val="000000"/>
                <w:sz w:val="20"/>
                <w:szCs w:val="20"/>
              </w:rPr>
              <w:t>) до ТК-165 (ул. Мира д.14))</w:t>
            </w:r>
          </w:p>
        </w:tc>
        <w:tc>
          <w:tcPr>
            <w:tcW w:w="789" w:type="pct"/>
            <w:tcBorders>
              <w:top w:val="nil"/>
              <w:left w:val="nil"/>
              <w:bottom w:val="single" w:sz="4" w:space="0" w:color="auto"/>
              <w:right w:val="single" w:sz="4" w:space="0" w:color="auto"/>
            </w:tcBorders>
            <w:shd w:val="clear" w:color="auto" w:fill="auto"/>
            <w:vAlign w:val="center"/>
            <w:hideMark/>
          </w:tcPr>
          <w:p w14:paraId="3082ED65" w14:textId="3A86B87D" w:rsidR="00145E05" w:rsidRPr="002E67A1" w:rsidRDefault="00675467" w:rsidP="002E67A1">
            <w:pPr>
              <w:autoSpaceDE/>
              <w:autoSpaceDN/>
              <w:spacing w:line="240" w:lineRule="auto"/>
              <w:ind w:firstLine="0"/>
              <w:jc w:val="center"/>
              <w:rPr>
                <w:i/>
                <w:iCs/>
                <w:color w:val="000000"/>
                <w:sz w:val="18"/>
                <w:szCs w:val="18"/>
                <w:lang w:bidi="ar-SA"/>
              </w:rPr>
            </w:pPr>
            <w:r>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29DA056C" w14:textId="29715D9F"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themeColor="text1"/>
                <w:sz w:val="18"/>
                <w:szCs w:val="18"/>
                <w:lang w:bidi="ar-SA"/>
              </w:rPr>
              <w:t>2029</w:t>
            </w:r>
          </w:p>
        </w:tc>
      </w:tr>
      <w:tr w:rsidR="00145E05" w:rsidRPr="002E67A1" w14:paraId="24D84152"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4F49EE29"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3.3.6</w:t>
            </w:r>
          </w:p>
        </w:tc>
        <w:tc>
          <w:tcPr>
            <w:tcW w:w="3038" w:type="pct"/>
            <w:tcBorders>
              <w:top w:val="nil"/>
              <w:left w:val="nil"/>
              <w:bottom w:val="single" w:sz="4" w:space="0" w:color="auto"/>
              <w:right w:val="single" w:sz="4" w:space="0" w:color="auto"/>
            </w:tcBorders>
            <w:shd w:val="clear" w:color="auto" w:fill="auto"/>
          </w:tcPr>
          <w:p w14:paraId="62428BA9" w14:textId="60D4BF1C" w:rsidR="00145E05" w:rsidRPr="002E67A1" w:rsidRDefault="00145E05" w:rsidP="002E67A1">
            <w:pPr>
              <w:autoSpaceDE/>
              <w:autoSpaceDN/>
              <w:spacing w:line="240" w:lineRule="auto"/>
              <w:ind w:firstLine="0"/>
              <w:jc w:val="left"/>
              <w:rPr>
                <w:i/>
                <w:iCs/>
                <w:color w:val="000000"/>
                <w:sz w:val="18"/>
                <w:szCs w:val="18"/>
                <w:lang w:bidi="ar-SA"/>
              </w:rPr>
            </w:pPr>
            <w:r w:rsidRPr="00911B04">
              <w:rPr>
                <w:color w:val="000000"/>
                <w:sz w:val="20"/>
                <w:szCs w:val="20"/>
              </w:rPr>
              <w:t xml:space="preserve">Реконструкция объекта соглашения «Магистральная теплосеть 2 диаметра 400 мм от </w:t>
            </w:r>
            <w:proofErr w:type="gramStart"/>
            <w:r w:rsidRPr="00911B04">
              <w:rPr>
                <w:color w:val="000000"/>
                <w:sz w:val="20"/>
                <w:szCs w:val="20"/>
              </w:rPr>
              <w:t>УЗ-А</w:t>
            </w:r>
            <w:proofErr w:type="gramEnd"/>
            <w:r w:rsidRPr="00911B04">
              <w:rPr>
                <w:color w:val="000000"/>
                <w:sz w:val="20"/>
                <w:szCs w:val="20"/>
              </w:rPr>
              <w:t xml:space="preserve"> до ТК 294 протяженностью 1518,85 м», «Распределительная теплосеть от ТК-294 до ТК-378 протяженностью 1583,54 м» (участок теплотрассы от ТК-733 до Уз.306 (ул. </w:t>
            </w:r>
            <w:proofErr w:type="spellStart"/>
            <w:r w:rsidRPr="00911B04">
              <w:rPr>
                <w:color w:val="000000"/>
                <w:sz w:val="20"/>
                <w:szCs w:val="20"/>
              </w:rPr>
              <w:t>Пряженникова</w:t>
            </w:r>
            <w:proofErr w:type="spellEnd"/>
            <w:r w:rsidRPr="00911B04">
              <w:rPr>
                <w:color w:val="000000"/>
                <w:sz w:val="20"/>
                <w:szCs w:val="20"/>
              </w:rPr>
              <w:t xml:space="preserve"> 6))</w:t>
            </w:r>
          </w:p>
        </w:tc>
        <w:tc>
          <w:tcPr>
            <w:tcW w:w="789" w:type="pct"/>
            <w:tcBorders>
              <w:top w:val="nil"/>
              <w:left w:val="nil"/>
              <w:bottom w:val="single" w:sz="4" w:space="0" w:color="auto"/>
              <w:right w:val="single" w:sz="4" w:space="0" w:color="auto"/>
            </w:tcBorders>
            <w:shd w:val="clear" w:color="auto" w:fill="auto"/>
            <w:vAlign w:val="center"/>
            <w:hideMark/>
          </w:tcPr>
          <w:p w14:paraId="2DF4BA65" w14:textId="33A511CF" w:rsidR="00145E05" w:rsidRPr="002E67A1" w:rsidRDefault="00675467" w:rsidP="002E67A1">
            <w:pPr>
              <w:autoSpaceDE/>
              <w:autoSpaceDN/>
              <w:spacing w:line="240" w:lineRule="auto"/>
              <w:ind w:firstLine="0"/>
              <w:jc w:val="center"/>
              <w:rPr>
                <w:i/>
                <w:iCs/>
                <w:color w:val="000000"/>
                <w:sz w:val="18"/>
                <w:szCs w:val="18"/>
                <w:lang w:bidi="ar-SA"/>
              </w:rPr>
            </w:pPr>
            <w:r>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209F9307" w14:textId="3351EC10"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2029</w:t>
            </w:r>
          </w:p>
        </w:tc>
      </w:tr>
      <w:tr w:rsidR="00145E05" w:rsidRPr="002E67A1" w14:paraId="44BB7CCB"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174EAF19"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3.3.7</w:t>
            </w:r>
          </w:p>
        </w:tc>
        <w:tc>
          <w:tcPr>
            <w:tcW w:w="3038" w:type="pct"/>
            <w:tcBorders>
              <w:top w:val="nil"/>
              <w:left w:val="nil"/>
              <w:bottom w:val="single" w:sz="4" w:space="0" w:color="auto"/>
              <w:right w:val="single" w:sz="4" w:space="0" w:color="auto"/>
            </w:tcBorders>
            <w:shd w:val="clear" w:color="auto" w:fill="auto"/>
          </w:tcPr>
          <w:p w14:paraId="40A0106C" w14:textId="5CB49107" w:rsidR="00145E05" w:rsidRPr="002E67A1" w:rsidRDefault="00145E05" w:rsidP="002E67A1">
            <w:pPr>
              <w:autoSpaceDE/>
              <w:autoSpaceDN/>
              <w:spacing w:line="240" w:lineRule="auto"/>
              <w:ind w:firstLine="0"/>
              <w:jc w:val="left"/>
              <w:rPr>
                <w:i/>
                <w:iCs/>
                <w:color w:val="000000"/>
                <w:sz w:val="18"/>
                <w:szCs w:val="18"/>
                <w:lang w:bidi="ar-SA"/>
              </w:rPr>
            </w:pPr>
            <w:r w:rsidRPr="00911B04">
              <w:rPr>
                <w:sz w:val="20"/>
                <w:szCs w:val="20"/>
              </w:rPr>
              <w:t>Реконструкция объекта соглашения «Распределительная теплосеть от ТК-96 до ТК-376 протяженностью 430,0 м» (участок от ТК-372 до ТК-375 Ø200 мм, L-0,0775 км (подземная прокладка с заменой теплоизоляции на ППУ))</w:t>
            </w:r>
          </w:p>
        </w:tc>
        <w:tc>
          <w:tcPr>
            <w:tcW w:w="789" w:type="pct"/>
            <w:tcBorders>
              <w:top w:val="nil"/>
              <w:left w:val="nil"/>
              <w:bottom w:val="single" w:sz="4" w:space="0" w:color="auto"/>
              <w:right w:val="single" w:sz="4" w:space="0" w:color="auto"/>
            </w:tcBorders>
            <w:shd w:val="clear" w:color="auto" w:fill="auto"/>
            <w:vAlign w:val="center"/>
            <w:hideMark/>
          </w:tcPr>
          <w:p w14:paraId="57A2DDDE" w14:textId="6C96821E" w:rsidR="00145E05" w:rsidRPr="002E67A1" w:rsidRDefault="00675467" w:rsidP="002E67A1">
            <w:pPr>
              <w:autoSpaceDE/>
              <w:autoSpaceDN/>
              <w:spacing w:line="240" w:lineRule="auto"/>
              <w:ind w:firstLine="0"/>
              <w:jc w:val="center"/>
              <w:rPr>
                <w:i/>
                <w:iCs/>
                <w:color w:val="000000"/>
                <w:sz w:val="18"/>
                <w:szCs w:val="18"/>
                <w:lang w:bidi="ar-SA"/>
              </w:rPr>
            </w:pPr>
            <w:r>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1E26774D" w14:textId="533D63DF"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2028</w:t>
            </w:r>
          </w:p>
        </w:tc>
      </w:tr>
      <w:tr w:rsidR="00145E05" w:rsidRPr="002E67A1" w14:paraId="23B4140C"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67AF5DF2"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3.3.8</w:t>
            </w:r>
          </w:p>
        </w:tc>
        <w:tc>
          <w:tcPr>
            <w:tcW w:w="3038" w:type="pct"/>
            <w:tcBorders>
              <w:top w:val="nil"/>
              <w:left w:val="nil"/>
              <w:bottom w:val="single" w:sz="4" w:space="0" w:color="auto"/>
              <w:right w:val="single" w:sz="4" w:space="0" w:color="auto"/>
            </w:tcBorders>
            <w:shd w:val="clear" w:color="auto" w:fill="auto"/>
          </w:tcPr>
          <w:p w14:paraId="4DB403D3" w14:textId="4D5AFDEC" w:rsidR="00145E05" w:rsidRPr="002E67A1" w:rsidRDefault="00145E05" w:rsidP="002E67A1">
            <w:pPr>
              <w:autoSpaceDE/>
              <w:autoSpaceDN/>
              <w:spacing w:line="240" w:lineRule="auto"/>
              <w:ind w:firstLine="0"/>
              <w:jc w:val="left"/>
              <w:rPr>
                <w:i/>
                <w:iCs/>
                <w:color w:val="000000"/>
                <w:sz w:val="18"/>
                <w:szCs w:val="18"/>
                <w:lang w:bidi="ar-SA"/>
              </w:rPr>
            </w:pPr>
            <w:r w:rsidRPr="00911B04">
              <w:rPr>
                <w:color w:val="000000"/>
                <w:sz w:val="20"/>
                <w:szCs w:val="20"/>
              </w:rPr>
              <w:t>Реконструкция объекта соглашения «Распределительная теплосеть от ТК-294 до ТК-378 протяженностью 1583,54 м» (участок от Уз</w:t>
            </w:r>
            <w:r>
              <w:rPr>
                <w:color w:val="000000"/>
                <w:sz w:val="20"/>
                <w:szCs w:val="20"/>
              </w:rPr>
              <w:t>-306 до ТК-310 Ø300 мм, L-0,0995</w:t>
            </w:r>
            <w:r w:rsidRPr="00911B04">
              <w:rPr>
                <w:color w:val="000000"/>
                <w:sz w:val="20"/>
                <w:szCs w:val="20"/>
              </w:rPr>
              <w:t xml:space="preserve"> км (подземная прокладка с заменой теплоизоляции на ППУ))</w:t>
            </w:r>
          </w:p>
        </w:tc>
        <w:tc>
          <w:tcPr>
            <w:tcW w:w="789" w:type="pct"/>
            <w:tcBorders>
              <w:top w:val="nil"/>
              <w:left w:val="nil"/>
              <w:bottom w:val="single" w:sz="4" w:space="0" w:color="auto"/>
              <w:right w:val="single" w:sz="4" w:space="0" w:color="auto"/>
            </w:tcBorders>
            <w:shd w:val="clear" w:color="auto" w:fill="auto"/>
            <w:vAlign w:val="center"/>
            <w:hideMark/>
          </w:tcPr>
          <w:p w14:paraId="0E03999C" w14:textId="4C41AC0F" w:rsidR="00145E05" w:rsidRPr="002E67A1" w:rsidRDefault="00675467" w:rsidP="002E67A1">
            <w:pPr>
              <w:autoSpaceDE/>
              <w:autoSpaceDN/>
              <w:spacing w:line="240" w:lineRule="auto"/>
              <w:ind w:firstLine="0"/>
              <w:jc w:val="center"/>
              <w:rPr>
                <w:i/>
                <w:iCs/>
                <w:color w:val="000000"/>
                <w:sz w:val="18"/>
                <w:szCs w:val="18"/>
                <w:lang w:bidi="ar-SA"/>
              </w:rPr>
            </w:pPr>
            <w:r>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3B28B4FD" w14:textId="575E0654"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2028</w:t>
            </w:r>
          </w:p>
        </w:tc>
      </w:tr>
      <w:tr w:rsidR="00145E05" w:rsidRPr="002E67A1" w14:paraId="1BC9E53C"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4E71C46F"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3.3.9</w:t>
            </w:r>
          </w:p>
        </w:tc>
        <w:tc>
          <w:tcPr>
            <w:tcW w:w="3038" w:type="pct"/>
            <w:tcBorders>
              <w:top w:val="nil"/>
              <w:left w:val="nil"/>
              <w:bottom w:val="single" w:sz="4" w:space="0" w:color="auto"/>
              <w:right w:val="single" w:sz="4" w:space="0" w:color="auto"/>
            </w:tcBorders>
            <w:shd w:val="clear" w:color="auto" w:fill="auto"/>
          </w:tcPr>
          <w:p w14:paraId="7D89B960" w14:textId="4891B797" w:rsidR="00145E05" w:rsidRPr="002E67A1" w:rsidRDefault="00145E05" w:rsidP="002E67A1">
            <w:pPr>
              <w:autoSpaceDE/>
              <w:autoSpaceDN/>
              <w:spacing w:line="240" w:lineRule="auto"/>
              <w:ind w:firstLine="0"/>
              <w:jc w:val="left"/>
              <w:rPr>
                <w:i/>
                <w:iCs/>
                <w:color w:val="000000"/>
                <w:sz w:val="18"/>
                <w:szCs w:val="18"/>
                <w:lang w:bidi="ar-SA"/>
              </w:rPr>
            </w:pPr>
            <w:r w:rsidRPr="00911B04">
              <w:rPr>
                <w:sz w:val="20"/>
                <w:szCs w:val="20"/>
              </w:rPr>
              <w:t>Реконструкция объекта соглашения «Магистральная теплосеть от УЗ-901 до УЗ-911а протяженностью 3990,81 м» (участок от ТК-907 до ТК-908 Ø400 мм, L-0,0481 км (подземная прокладка с заменой теплоизоляции на ППУ))</w:t>
            </w:r>
          </w:p>
        </w:tc>
        <w:tc>
          <w:tcPr>
            <w:tcW w:w="789" w:type="pct"/>
            <w:tcBorders>
              <w:top w:val="nil"/>
              <w:left w:val="nil"/>
              <w:bottom w:val="single" w:sz="4" w:space="0" w:color="auto"/>
              <w:right w:val="single" w:sz="4" w:space="0" w:color="auto"/>
            </w:tcBorders>
            <w:shd w:val="clear" w:color="auto" w:fill="auto"/>
            <w:vAlign w:val="center"/>
            <w:hideMark/>
          </w:tcPr>
          <w:p w14:paraId="27999D06" w14:textId="3FD1B079" w:rsidR="00145E05" w:rsidRPr="002E67A1" w:rsidRDefault="00675467" w:rsidP="002E67A1">
            <w:pPr>
              <w:autoSpaceDE/>
              <w:autoSpaceDN/>
              <w:spacing w:line="240" w:lineRule="auto"/>
              <w:ind w:firstLine="0"/>
              <w:jc w:val="center"/>
              <w:rPr>
                <w:i/>
                <w:iCs/>
                <w:color w:val="000000"/>
                <w:sz w:val="18"/>
                <w:szCs w:val="18"/>
                <w:lang w:bidi="ar-SA"/>
              </w:rPr>
            </w:pPr>
            <w:r>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4B29C07A" w14:textId="4E253F71"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2028</w:t>
            </w:r>
          </w:p>
        </w:tc>
      </w:tr>
      <w:tr w:rsidR="00145E05" w:rsidRPr="002E67A1" w14:paraId="12972821"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2B6BEB44"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3.3.10</w:t>
            </w:r>
          </w:p>
        </w:tc>
        <w:tc>
          <w:tcPr>
            <w:tcW w:w="3038" w:type="pct"/>
            <w:tcBorders>
              <w:top w:val="nil"/>
              <w:left w:val="nil"/>
              <w:bottom w:val="single" w:sz="4" w:space="0" w:color="auto"/>
              <w:right w:val="single" w:sz="4" w:space="0" w:color="auto"/>
            </w:tcBorders>
            <w:shd w:val="clear" w:color="auto" w:fill="auto"/>
          </w:tcPr>
          <w:p w14:paraId="662D5995" w14:textId="7F97A0A2" w:rsidR="00145E05" w:rsidRPr="002E67A1" w:rsidRDefault="00145E05" w:rsidP="00CB4EE4">
            <w:pPr>
              <w:autoSpaceDE/>
              <w:autoSpaceDN/>
              <w:spacing w:line="240" w:lineRule="auto"/>
              <w:ind w:firstLine="0"/>
              <w:jc w:val="left"/>
              <w:rPr>
                <w:i/>
                <w:iCs/>
                <w:color w:val="000000"/>
                <w:sz w:val="18"/>
                <w:szCs w:val="18"/>
                <w:lang w:bidi="ar-SA"/>
              </w:rPr>
            </w:pPr>
            <w:r>
              <w:rPr>
                <w:sz w:val="20"/>
                <w:szCs w:val="20"/>
              </w:rPr>
              <w:t xml:space="preserve">Реконструкция объектов соглашения «Распределительная теплосеть от ТК-620а до ТК-649 протяженность 1518,32 м», «Распределительная теплосеть от ТК-647 до ТК-679 протяженностью 605 м», </w:t>
            </w:r>
            <w:r w:rsidRPr="00086F71">
              <w:rPr>
                <w:sz w:val="20"/>
                <w:szCs w:val="20"/>
              </w:rPr>
              <w:t xml:space="preserve">«Распределительная теплосеть от ТК-670 до ТК-689 протяженностью 746 м» (участок теплотрассы от пл. </w:t>
            </w:r>
            <w:r w:rsidRPr="00086F71">
              <w:rPr>
                <w:sz w:val="20"/>
                <w:szCs w:val="20"/>
              </w:rPr>
              <w:lastRenderedPageBreak/>
              <w:t xml:space="preserve">Свободы д. 10а до ТК-683 ул. Буденного д.2 </w:t>
            </w:r>
            <w:r>
              <w:rPr>
                <w:sz w:val="20"/>
                <w:szCs w:val="20"/>
              </w:rPr>
              <w:t>(подземная канальная прокладка с заменой теплоизоляции на ППУ)</w:t>
            </w:r>
          </w:p>
        </w:tc>
        <w:tc>
          <w:tcPr>
            <w:tcW w:w="789" w:type="pct"/>
            <w:tcBorders>
              <w:top w:val="nil"/>
              <w:left w:val="nil"/>
              <w:bottom w:val="single" w:sz="4" w:space="0" w:color="auto"/>
              <w:right w:val="single" w:sz="4" w:space="0" w:color="auto"/>
            </w:tcBorders>
            <w:shd w:val="clear" w:color="auto" w:fill="auto"/>
            <w:vAlign w:val="center"/>
            <w:hideMark/>
          </w:tcPr>
          <w:p w14:paraId="74D286B6" w14:textId="0DF1FFBA"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lastRenderedPageBreak/>
              <w:t>2021</w:t>
            </w:r>
          </w:p>
        </w:tc>
        <w:tc>
          <w:tcPr>
            <w:tcW w:w="808" w:type="pct"/>
            <w:tcBorders>
              <w:top w:val="nil"/>
              <w:left w:val="nil"/>
              <w:bottom w:val="single" w:sz="4" w:space="0" w:color="auto"/>
              <w:right w:val="single" w:sz="4" w:space="0" w:color="auto"/>
            </w:tcBorders>
            <w:shd w:val="clear" w:color="auto" w:fill="auto"/>
            <w:vAlign w:val="center"/>
            <w:hideMark/>
          </w:tcPr>
          <w:p w14:paraId="4B86EF4D" w14:textId="1E5456EB"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2027</w:t>
            </w:r>
          </w:p>
        </w:tc>
      </w:tr>
      <w:tr w:rsidR="00145E05" w:rsidRPr="002E67A1" w14:paraId="42AF39E8"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4BEB3495"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lastRenderedPageBreak/>
              <w:t>3.3.11</w:t>
            </w:r>
          </w:p>
        </w:tc>
        <w:tc>
          <w:tcPr>
            <w:tcW w:w="3038" w:type="pct"/>
            <w:tcBorders>
              <w:top w:val="nil"/>
              <w:left w:val="nil"/>
              <w:bottom w:val="single" w:sz="4" w:space="0" w:color="auto"/>
              <w:right w:val="single" w:sz="4" w:space="0" w:color="auto"/>
            </w:tcBorders>
            <w:shd w:val="clear" w:color="auto" w:fill="auto"/>
          </w:tcPr>
          <w:p w14:paraId="194D139E" w14:textId="17CA69D4" w:rsidR="00145E05" w:rsidRPr="002E67A1" w:rsidRDefault="00145E05" w:rsidP="000F51E2">
            <w:pPr>
              <w:autoSpaceDE/>
              <w:autoSpaceDN/>
              <w:spacing w:line="240" w:lineRule="auto"/>
              <w:ind w:firstLine="0"/>
              <w:jc w:val="left"/>
              <w:rPr>
                <w:i/>
                <w:iCs/>
                <w:color w:val="000000"/>
                <w:sz w:val="18"/>
                <w:szCs w:val="18"/>
                <w:lang w:bidi="ar-SA"/>
              </w:rPr>
            </w:pPr>
            <w:r>
              <w:rPr>
                <w:sz w:val="20"/>
                <w:szCs w:val="20"/>
              </w:rPr>
              <w:t>Реконструкция объекта соглашения «Распределительная теплосеть от ТК-610б до ТК-640 протяженность 610,7 м» (участок теплотрассы от ТК-640 до ТК 662а ул. Сибирская д.22 (подземная канальная прокладка с заменой теплоизоляции на ППУ)</w:t>
            </w:r>
          </w:p>
        </w:tc>
        <w:tc>
          <w:tcPr>
            <w:tcW w:w="789" w:type="pct"/>
            <w:tcBorders>
              <w:top w:val="nil"/>
              <w:left w:val="nil"/>
              <w:bottom w:val="single" w:sz="4" w:space="0" w:color="auto"/>
              <w:right w:val="single" w:sz="4" w:space="0" w:color="auto"/>
            </w:tcBorders>
            <w:shd w:val="clear" w:color="auto" w:fill="auto"/>
            <w:vAlign w:val="center"/>
            <w:hideMark/>
          </w:tcPr>
          <w:p w14:paraId="3CF665EC" w14:textId="7F056B7E" w:rsidR="00145E05" w:rsidRPr="002E67A1" w:rsidRDefault="00675467" w:rsidP="002E67A1">
            <w:pPr>
              <w:autoSpaceDE/>
              <w:autoSpaceDN/>
              <w:spacing w:line="240" w:lineRule="auto"/>
              <w:ind w:firstLine="0"/>
              <w:jc w:val="center"/>
              <w:rPr>
                <w:i/>
                <w:iCs/>
                <w:color w:val="000000"/>
                <w:sz w:val="18"/>
                <w:szCs w:val="18"/>
                <w:lang w:bidi="ar-SA"/>
              </w:rPr>
            </w:pPr>
            <w:r>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53B0DA30" w14:textId="5337810E"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2029</w:t>
            </w:r>
          </w:p>
        </w:tc>
      </w:tr>
      <w:tr w:rsidR="00145E05" w:rsidRPr="002E67A1" w14:paraId="5CBA86F6"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tcPr>
          <w:p w14:paraId="0AB7D22E" w14:textId="0A268AD3"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t>3.3.12</w:t>
            </w:r>
          </w:p>
        </w:tc>
        <w:tc>
          <w:tcPr>
            <w:tcW w:w="3038" w:type="pct"/>
            <w:tcBorders>
              <w:top w:val="nil"/>
              <w:left w:val="nil"/>
              <w:bottom w:val="single" w:sz="4" w:space="0" w:color="auto"/>
              <w:right w:val="single" w:sz="4" w:space="0" w:color="auto"/>
            </w:tcBorders>
            <w:shd w:val="clear" w:color="auto" w:fill="auto"/>
          </w:tcPr>
          <w:p w14:paraId="4906E841" w14:textId="4E51964E" w:rsidR="00145E05" w:rsidRPr="002E67A1" w:rsidRDefault="00145E05" w:rsidP="002E67A1">
            <w:pPr>
              <w:autoSpaceDE/>
              <w:autoSpaceDN/>
              <w:spacing w:line="240" w:lineRule="auto"/>
              <w:ind w:firstLine="0"/>
              <w:jc w:val="left"/>
              <w:rPr>
                <w:i/>
                <w:iCs/>
                <w:color w:val="000000"/>
                <w:sz w:val="18"/>
                <w:szCs w:val="18"/>
                <w:lang w:bidi="ar-SA"/>
              </w:rPr>
            </w:pPr>
            <w:r>
              <w:rPr>
                <w:sz w:val="20"/>
                <w:szCs w:val="20"/>
              </w:rPr>
              <w:t>Реконструкция объекта соглашения «Распределительная теплосеть от УЗ-344 до УЗ-1137» (участок теплотрассы от Уз-1130 до ул. Пионерская Ду-200 мм (надземная прокладка с заменой теплоизоляции на ППУ). Надземная прокладка по Ж/Б опорам с компенсаторами над проездами)</w:t>
            </w:r>
          </w:p>
        </w:tc>
        <w:tc>
          <w:tcPr>
            <w:tcW w:w="789" w:type="pct"/>
            <w:tcBorders>
              <w:top w:val="nil"/>
              <w:left w:val="nil"/>
              <w:bottom w:val="single" w:sz="4" w:space="0" w:color="auto"/>
              <w:right w:val="single" w:sz="4" w:space="0" w:color="auto"/>
            </w:tcBorders>
            <w:shd w:val="clear" w:color="auto" w:fill="auto"/>
            <w:vAlign w:val="center"/>
          </w:tcPr>
          <w:p w14:paraId="2908F2A3" w14:textId="6BF7CB3D" w:rsidR="00145E05" w:rsidRPr="002E67A1" w:rsidRDefault="00675467" w:rsidP="002E67A1">
            <w:pPr>
              <w:autoSpaceDE/>
              <w:autoSpaceDN/>
              <w:spacing w:line="240" w:lineRule="auto"/>
              <w:ind w:firstLine="0"/>
              <w:jc w:val="center"/>
              <w:rPr>
                <w:i/>
                <w:iCs/>
                <w:color w:val="000000"/>
                <w:sz w:val="18"/>
                <w:szCs w:val="18"/>
                <w:lang w:bidi="ar-SA"/>
              </w:rPr>
            </w:pPr>
            <w:r>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tcPr>
          <w:p w14:paraId="575115B4" w14:textId="6C2E9CD4"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2028</w:t>
            </w:r>
          </w:p>
        </w:tc>
      </w:tr>
      <w:tr w:rsidR="00145E05" w:rsidRPr="002E67A1" w14:paraId="7AFBDCB1"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tcPr>
          <w:p w14:paraId="4092A420" w14:textId="105ED543"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t>3.3.13</w:t>
            </w:r>
          </w:p>
        </w:tc>
        <w:tc>
          <w:tcPr>
            <w:tcW w:w="3038" w:type="pct"/>
            <w:tcBorders>
              <w:top w:val="nil"/>
              <w:left w:val="nil"/>
              <w:bottom w:val="single" w:sz="4" w:space="0" w:color="auto"/>
              <w:right w:val="single" w:sz="4" w:space="0" w:color="auto"/>
            </w:tcBorders>
            <w:shd w:val="clear" w:color="auto" w:fill="auto"/>
          </w:tcPr>
          <w:p w14:paraId="54AF48E6" w14:textId="539A3DA9" w:rsidR="00145E05" w:rsidRPr="002E67A1" w:rsidRDefault="00145E05" w:rsidP="001955A8">
            <w:pPr>
              <w:autoSpaceDE/>
              <w:autoSpaceDN/>
              <w:spacing w:line="240" w:lineRule="auto"/>
              <w:ind w:firstLine="0"/>
              <w:jc w:val="left"/>
              <w:rPr>
                <w:i/>
                <w:iCs/>
                <w:color w:val="000000"/>
                <w:sz w:val="18"/>
                <w:szCs w:val="18"/>
                <w:lang w:bidi="ar-SA"/>
              </w:rPr>
            </w:pPr>
            <w:r>
              <w:rPr>
                <w:sz w:val="20"/>
                <w:szCs w:val="20"/>
              </w:rPr>
              <w:t xml:space="preserve">Реконструкция объекта соглашения «Магистральная теплосеть 2 диаметра 400 мм от УЗ-А до ТК 294 протяженностью 1518,85 м» (теплотрассы от Уз </w:t>
            </w:r>
            <w:proofErr w:type="gramStart"/>
            <w:r>
              <w:rPr>
                <w:sz w:val="20"/>
                <w:szCs w:val="20"/>
              </w:rPr>
              <w:t>А-</w:t>
            </w:r>
            <w:proofErr w:type="gramEnd"/>
            <w:r>
              <w:rPr>
                <w:sz w:val="20"/>
                <w:szCs w:val="20"/>
              </w:rPr>
              <w:t xml:space="preserve"> Уз Г (подземная канальная прокладка с заменой теплоизоляции на ППУ</w:t>
            </w:r>
            <w:r w:rsidRPr="00254758">
              <w:rPr>
                <w:sz w:val="20"/>
                <w:szCs w:val="20"/>
              </w:rPr>
              <w:t xml:space="preserve">) </w:t>
            </w:r>
            <w:r w:rsidRPr="00254758">
              <w:rPr>
                <w:color w:val="202124"/>
                <w:sz w:val="20"/>
                <w:szCs w:val="20"/>
                <w:shd w:val="clear" w:color="auto" w:fill="FFFFFF"/>
              </w:rPr>
              <w:t>Ø</w:t>
            </w:r>
            <w:r>
              <w:rPr>
                <w:color w:val="202124"/>
                <w:sz w:val="20"/>
                <w:szCs w:val="20"/>
                <w:shd w:val="clear" w:color="auto" w:fill="FFFFFF"/>
              </w:rPr>
              <w:t>400 мм с</w:t>
            </w:r>
            <w:r w:rsidRPr="00254758">
              <w:rPr>
                <w:color w:val="202124"/>
                <w:sz w:val="20"/>
                <w:szCs w:val="20"/>
                <w:shd w:val="clear" w:color="auto" w:fill="FFFFFF"/>
              </w:rPr>
              <w:t xml:space="preserve"> территории АО «ЧМЗ» проход</w:t>
            </w:r>
            <w:r>
              <w:rPr>
                <w:color w:val="202124"/>
                <w:sz w:val="20"/>
                <w:szCs w:val="20"/>
                <w:shd w:val="clear" w:color="auto" w:fill="FFFFFF"/>
              </w:rPr>
              <w:t xml:space="preserve"> под проезжей частью ул. </w:t>
            </w:r>
            <w:proofErr w:type="spellStart"/>
            <w:r>
              <w:rPr>
                <w:color w:val="202124"/>
                <w:sz w:val="20"/>
                <w:szCs w:val="20"/>
                <w:shd w:val="clear" w:color="auto" w:fill="FFFFFF"/>
              </w:rPr>
              <w:t>Т.Барамзиной</w:t>
            </w:r>
            <w:proofErr w:type="spellEnd"/>
            <w:r>
              <w:rPr>
                <w:color w:val="202124"/>
                <w:sz w:val="20"/>
                <w:szCs w:val="20"/>
                <w:shd w:val="clear" w:color="auto" w:fill="FFFFFF"/>
              </w:rPr>
              <w:t>)</w:t>
            </w:r>
          </w:p>
        </w:tc>
        <w:tc>
          <w:tcPr>
            <w:tcW w:w="789" w:type="pct"/>
            <w:tcBorders>
              <w:top w:val="nil"/>
              <w:left w:val="nil"/>
              <w:bottom w:val="single" w:sz="4" w:space="0" w:color="auto"/>
              <w:right w:val="single" w:sz="4" w:space="0" w:color="auto"/>
            </w:tcBorders>
            <w:shd w:val="clear" w:color="auto" w:fill="auto"/>
            <w:vAlign w:val="center"/>
          </w:tcPr>
          <w:p w14:paraId="638C8142" w14:textId="6ACB7DD3" w:rsidR="00145E05" w:rsidRPr="002E67A1" w:rsidRDefault="00675467" w:rsidP="002E67A1">
            <w:pPr>
              <w:autoSpaceDE/>
              <w:autoSpaceDN/>
              <w:spacing w:line="240" w:lineRule="auto"/>
              <w:ind w:firstLine="0"/>
              <w:jc w:val="center"/>
              <w:rPr>
                <w:i/>
                <w:iCs/>
                <w:color w:val="000000"/>
                <w:sz w:val="18"/>
                <w:szCs w:val="18"/>
                <w:lang w:bidi="ar-SA"/>
              </w:rPr>
            </w:pPr>
            <w:r>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tcPr>
          <w:p w14:paraId="2047BBC9" w14:textId="2E751E37"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2028</w:t>
            </w:r>
          </w:p>
        </w:tc>
      </w:tr>
      <w:tr w:rsidR="00145E05" w:rsidRPr="002E67A1" w14:paraId="50A56C71"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tcPr>
          <w:p w14:paraId="726A9913" w14:textId="5C07AEE6" w:rsidR="00145E05" w:rsidRPr="00086F71" w:rsidRDefault="00145E05" w:rsidP="002E67A1">
            <w:pPr>
              <w:autoSpaceDE/>
              <w:autoSpaceDN/>
              <w:spacing w:line="240" w:lineRule="auto"/>
              <w:ind w:firstLine="0"/>
              <w:jc w:val="center"/>
              <w:rPr>
                <w:sz w:val="18"/>
                <w:szCs w:val="18"/>
                <w:lang w:bidi="ar-SA"/>
              </w:rPr>
            </w:pPr>
            <w:r w:rsidRPr="00086F71">
              <w:rPr>
                <w:sz w:val="18"/>
                <w:szCs w:val="18"/>
                <w:lang w:bidi="ar-SA"/>
              </w:rPr>
              <w:t>3.3.14</w:t>
            </w:r>
          </w:p>
        </w:tc>
        <w:tc>
          <w:tcPr>
            <w:tcW w:w="3038" w:type="pct"/>
            <w:tcBorders>
              <w:top w:val="nil"/>
              <w:left w:val="nil"/>
              <w:bottom w:val="single" w:sz="4" w:space="0" w:color="auto"/>
              <w:right w:val="single" w:sz="4" w:space="0" w:color="auto"/>
            </w:tcBorders>
            <w:shd w:val="clear" w:color="auto" w:fill="auto"/>
            <w:vAlign w:val="center"/>
          </w:tcPr>
          <w:p w14:paraId="7E7F6569" w14:textId="4DD7DD14" w:rsidR="00145E05" w:rsidRPr="00086F71" w:rsidRDefault="00145E05" w:rsidP="002E67A1">
            <w:pPr>
              <w:autoSpaceDE/>
              <w:autoSpaceDN/>
              <w:spacing w:line="240" w:lineRule="auto"/>
              <w:ind w:firstLine="0"/>
              <w:jc w:val="left"/>
              <w:rPr>
                <w:b/>
                <w:bCs/>
                <w:iCs/>
                <w:sz w:val="20"/>
                <w:szCs w:val="20"/>
              </w:rPr>
            </w:pPr>
            <w:r w:rsidRPr="00086F71">
              <w:rPr>
                <w:iCs/>
                <w:sz w:val="20"/>
                <w:szCs w:val="20"/>
              </w:rPr>
              <w:t>Реконструкция объекта «Магистральная теплосеть диаметром 600 мм от ТК-710 до ТК-771 протяженностью 1658 м» (участок теплотрассы от ТК-759 до ТК-766 ул. К. Маркса)</w:t>
            </w:r>
          </w:p>
        </w:tc>
        <w:tc>
          <w:tcPr>
            <w:tcW w:w="789" w:type="pct"/>
            <w:tcBorders>
              <w:top w:val="nil"/>
              <w:left w:val="nil"/>
              <w:bottom w:val="single" w:sz="4" w:space="0" w:color="auto"/>
              <w:right w:val="single" w:sz="4" w:space="0" w:color="auto"/>
            </w:tcBorders>
            <w:shd w:val="clear" w:color="auto" w:fill="auto"/>
            <w:vAlign w:val="center"/>
          </w:tcPr>
          <w:p w14:paraId="7862628E" w14:textId="32B47183" w:rsidR="00145E05" w:rsidRPr="00086F71" w:rsidRDefault="00145E05" w:rsidP="002E67A1">
            <w:pPr>
              <w:autoSpaceDE/>
              <w:autoSpaceDN/>
              <w:spacing w:line="240" w:lineRule="auto"/>
              <w:ind w:firstLine="0"/>
              <w:jc w:val="center"/>
              <w:rPr>
                <w:sz w:val="18"/>
                <w:szCs w:val="18"/>
                <w:lang w:bidi="ar-SA"/>
              </w:rPr>
            </w:pPr>
            <w:r w:rsidRPr="00086F71">
              <w:rPr>
                <w:sz w:val="18"/>
                <w:szCs w:val="18"/>
                <w:lang w:bidi="ar-SA"/>
              </w:rPr>
              <w:t>2023</w:t>
            </w:r>
          </w:p>
        </w:tc>
        <w:tc>
          <w:tcPr>
            <w:tcW w:w="808" w:type="pct"/>
            <w:tcBorders>
              <w:top w:val="nil"/>
              <w:left w:val="nil"/>
              <w:bottom w:val="single" w:sz="4" w:space="0" w:color="auto"/>
              <w:right w:val="single" w:sz="4" w:space="0" w:color="auto"/>
            </w:tcBorders>
            <w:shd w:val="clear" w:color="auto" w:fill="auto"/>
            <w:vAlign w:val="center"/>
          </w:tcPr>
          <w:p w14:paraId="716BD3B3" w14:textId="03E589A0" w:rsidR="00145E05" w:rsidRPr="00086F71" w:rsidRDefault="00145E05" w:rsidP="002E67A1">
            <w:pPr>
              <w:autoSpaceDE/>
              <w:autoSpaceDN/>
              <w:spacing w:line="240" w:lineRule="auto"/>
              <w:ind w:firstLine="0"/>
              <w:jc w:val="center"/>
              <w:rPr>
                <w:sz w:val="18"/>
                <w:szCs w:val="18"/>
                <w:lang w:bidi="ar-SA"/>
              </w:rPr>
            </w:pPr>
            <w:r w:rsidRPr="00086F71">
              <w:rPr>
                <w:sz w:val="18"/>
                <w:szCs w:val="18"/>
                <w:lang w:bidi="ar-SA"/>
              </w:rPr>
              <w:t>2023</w:t>
            </w:r>
          </w:p>
        </w:tc>
      </w:tr>
      <w:tr w:rsidR="00E03BAC" w:rsidRPr="002E67A1" w14:paraId="0F07660F"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tcPr>
          <w:p w14:paraId="334D1DC5" w14:textId="29E3087F" w:rsidR="00E03BAC" w:rsidRPr="00086F71" w:rsidRDefault="00E03BAC" w:rsidP="002E67A1">
            <w:pPr>
              <w:autoSpaceDE/>
              <w:autoSpaceDN/>
              <w:spacing w:line="240" w:lineRule="auto"/>
              <w:ind w:firstLine="0"/>
              <w:jc w:val="center"/>
              <w:rPr>
                <w:sz w:val="18"/>
                <w:szCs w:val="18"/>
                <w:lang w:bidi="ar-SA"/>
              </w:rPr>
            </w:pPr>
            <w:r>
              <w:rPr>
                <w:sz w:val="18"/>
                <w:szCs w:val="18"/>
                <w:lang w:bidi="ar-SA"/>
              </w:rPr>
              <w:t>3.3.15</w:t>
            </w:r>
          </w:p>
        </w:tc>
        <w:tc>
          <w:tcPr>
            <w:tcW w:w="3038" w:type="pct"/>
            <w:tcBorders>
              <w:top w:val="nil"/>
              <w:left w:val="nil"/>
              <w:bottom w:val="single" w:sz="4" w:space="0" w:color="auto"/>
              <w:right w:val="single" w:sz="4" w:space="0" w:color="auto"/>
            </w:tcBorders>
            <w:shd w:val="clear" w:color="auto" w:fill="auto"/>
            <w:vAlign w:val="center"/>
          </w:tcPr>
          <w:p w14:paraId="307BEE7A" w14:textId="2CC80CB6" w:rsidR="00E03BAC" w:rsidRPr="00086F71" w:rsidRDefault="00E03BAC" w:rsidP="002E67A1">
            <w:pPr>
              <w:autoSpaceDE/>
              <w:autoSpaceDN/>
              <w:spacing w:line="240" w:lineRule="auto"/>
              <w:ind w:firstLine="0"/>
              <w:jc w:val="left"/>
              <w:rPr>
                <w:iCs/>
                <w:sz w:val="20"/>
                <w:szCs w:val="20"/>
              </w:rPr>
            </w:pPr>
            <w:r>
              <w:rPr>
                <w:iCs/>
                <w:sz w:val="20"/>
                <w:szCs w:val="20"/>
              </w:rPr>
              <w:t>Реконструкция теплотрассы от ТК-802 до ТК-806 по ул. Пехтина</w:t>
            </w:r>
          </w:p>
        </w:tc>
        <w:tc>
          <w:tcPr>
            <w:tcW w:w="789" w:type="pct"/>
            <w:tcBorders>
              <w:top w:val="nil"/>
              <w:left w:val="nil"/>
              <w:bottom w:val="single" w:sz="4" w:space="0" w:color="auto"/>
              <w:right w:val="single" w:sz="4" w:space="0" w:color="auto"/>
            </w:tcBorders>
            <w:shd w:val="clear" w:color="auto" w:fill="auto"/>
            <w:vAlign w:val="center"/>
          </w:tcPr>
          <w:p w14:paraId="1D7884FB" w14:textId="119C6375" w:rsidR="00E03BAC" w:rsidRPr="00086F71" w:rsidRDefault="00E03BAC" w:rsidP="002E67A1">
            <w:pPr>
              <w:autoSpaceDE/>
              <w:autoSpaceDN/>
              <w:spacing w:line="240" w:lineRule="auto"/>
              <w:ind w:firstLine="0"/>
              <w:jc w:val="center"/>
              <w:rPr>
                <w:sz w:val="18"/>
                <w:szCs w:val="18"/>
                <w:lang w:bidi="ar-SA"/>
              </w:rPr>
            </w:pPr>
            <w:r>
              <w:rPr>
                <w:sz w:val="18"/>
                <w:szCs w:val="18"/>
                <w:lang w:bidi="ar-SA"/>
              </w:rPr>
              <w:t>2028</w:t>
            </w:r>
          </w:p>
        </w:tc>
        <w:tc>
          <w:tcPr>
            <w:tcW w:w="808" w:type="pct"/>
            <w:tcBorders>
              <w:top w:val="nil"/>
              <w:left w:val="nil"/>
              <w:bottom w:val="single" w:sz="4" w:space="0" w:color="auto"/>
              <w:right w:val="single" w:sz="4" w:space="0" w:color="auto"/>
            </w:tcBorders>
            <w:shd w:val="clear" w:color="auto" w:fill="auto"/>
            <w:vAlign w:val="center"/>
          </w:tcPr>
          <w:p w14:paraId="33924FAD" w14:textId="37A041F7" w:rsidR="00E03BAC" w:rsidRPr="00086F71" w:rsidRDefault="00E03BAC" w:rsidP="002E67A1">
            <w:pPr>
              <w:autoSpaceDE/>
              <w:autoSpaceDN/>
              <w:spacing w:line="240" w:lineRule="auto"/>
              <w:ind w:firstLine="0"/>
              <w:jc w:val="center"/>
              <w:rPr>
                <w:sz w:val="18"/>
                <w:szCs w:val="18"/>
                <w:lang w:bidi="ar-SA"/>
              </w:rPr>
            </w:pPr>
            <w:r>
              <w:rPr>
                <w:sz w:val="18"/>
                <w:szCs w:val="18"/>
                <w:lang w:bidi="ar-SA"/>
              </w:rPr>
              <w:t>2030</w:t>
            </w:r>
          </w:p>
        </w:tc>
      </w:tr>
      <w:tr w:rsidR="00145E05" w:rsidRPr="002E67A1" w14:paraId="3DE010F2"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574D4449"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3.4</w:t>
            </w:r>
          </w:p>
        </w:tc>
        <w:tc>
          <w:tcPr>
            <w:tcW w:w="3038" w:type="pct"/>
            <w:tcBorders>
              <w:top w:val="nil"/>
              <w:left w:val="nil"/>
              <w:bottom w:val="single" w:sz="4" w:space="0" w:color="auto"/>
              <w:right w:val="single" w:sz="4" w:space="0" w:color="auto"/>
            </w:tcBorders>
            <w:shd w:val="clear" w:color="auto" w:fill="auto"/>
            <w:vAlign w:val="center"/>
            <w:hideMark/>
          </w:tcPr>
          <w:p w14:paraId="4A41778A" w14:textId="6FFE11FA" w:rsidR="00145E05" w:rsidRPr="002E67A1" w:rsidRDefault="00145E05" w:rsidP="002E67A1">
            <w:pPr>
              <w:autoSpaceDE/>
              <w:autoSpaceDN/>
              <w:spacing w:line="240" w:lineRule="auto"/>
              <w:ind w:firstLine="0"/>
              <w:jc w:val="left"/>
              <w:rPr>
                <w:color w:val="000000"/>
                <w:sz w:val="18"/>
                <w:szCs w:val="18"/>
                <w:lang w:bidi="ar-SA"/>
              </w:rPr>
            </w:pPr>
            <w:r w:rsidRPr="00C7008A">
              <w:rPr>
                <w:b/>
                <w:bCs/>
                <w:color w:val="000000"/>
                <w:sz w:val="20"/>
                <w:szCs w:val="20"/>
              </w:rPr>
              <w:t>Комплексная реконструкция объектов недвижимого имущества с кадастровыми номерами 18:28:000000:3092, 18:28:000000:3096, 18:28:000000:3094, 18:28:000000:3084, 18:28:000000:7888, 18:28:000000:3391</w:t>
            </w:r>
            <w:r>
              <w:rPr>
                <w:b/>
                <w:bCs/>
                <w:color w:val="000000"/>
                <w:sz w:val="20"/>
                <w:szCs w:val="20"/>
              </w:rPr>
              <w:t>,</w:t>
            </w:r>
            <w:r w:rsidRPr="00C7008A">
              <w:rPr>
                <w:b/>
                <w:bCs/>
                <w:sz w:val="20"/>
                <w:szCs w:val="20"/>
              </w:rPr>
              <w:t xml:space="preserve"> </w:t>
            </w:r>
            <w:r w:rsidRPr="00C7008A">
              <w:rPr>
                <w:b/>
                <w:bCs/>
                <w:color w:val="000000"/>
                <w:sz w:val="20"/>
                <w:szCs w:val="20"/>
                <w:u w:val="single"/>
              </w:rPr>
              <w:t>в связи с увеличением диаметра для обеспечения нормативных гидравлических режимов</w:t>
            </w:r>
          </w:p>
        </w:tc>
        <w:tc>
          <w:tcPr>
            <w:tcW w:w="789" w:type="pct"/>
            <w:tcBorders>
              <w:top w:val="nil"/>
              <w:left w:val="nil"/>
              <w:bottom w:val="single" w:sz="4" w:space="0" w:color="auto"/>
              <w:right w:val="single" w:sz="4" w:space="0" w:color="auto"/>
            </w:tcBorders>
            <w:shd w:val="clear" w:color="auto" w:fill="auto"/>
            <w:vAlign w:val="center"/>
            <w:hideMark/>
          </w:tcPr>
          <w:p w14:paraId="4C93CCDD"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5D270B0E"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2027</w:t>
            </w:r>
          </w:p>
        </w:tc>
      </w:tr>
      <w:tr w:rsidR="00145E05" w:rsidRPr="002E67A1" w14:paraId="4CCF2CAE"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57F6ED3A"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3.4.1</w:t>
            </w:r>
          </w:p>
        </w:tc>
        <w:tc>
          <w:tcPr>
            <w:tcW w:w="3038" w:type="pct"/>
            <w:tcBorders>
              <w:top w:val="nil"/>
              <w:left w:val="nil"/>
              <w:bottom w:val="single" w:sz="4" w:space="0" w:color="auto"/>
              <w:right w:val="single" w:sz="4" w:space="0" w:color="auto"/>
            </w:tcBorders>
            <w:shd w:val="clear" w:color="auto" w:fill="auto"/>
            <w:vAlign w:val="center"/>
            <w:hideMark/>
          </w:tcPr>
          <w:p w14:paraId="36F7B7B1" w14:textId="0735DC80" w:rsidR="00145E05" w:rsidRPr="002E67A1" w:rsidRDefault="00145E05" w:rsidP="002E67A1">
            <w:pPr>
              <w:autoSpaceDE/>
              <w:autoSpaceDN/>
              <w:spacing w:line="240" w:lineRule="auto"/>
              <w:ind w:firstLine="0"/>
              <w:jc w:val="left"/>
              <w:rPr>
                <w:i/>
                <w:iCs/>
                <w:color w:val="000000"/>
                <w:sz w:val="18"/>
                <w:szCs w:val="18"/>
                <w:lang w:bidi="ar-SA"/>
              </w:rPr>
            </w:pPr>
            <w:r w:rsidRPr="00C7008A">
              <w:rPr>
                <w:sz w:val="20"/>
                <w:szCs w:val="20"/>
              </w:rPr>
              <w:t>Реконструкция объектов соглашения «Распределительная теплосеть от ТК-670 до ТК-689 протяженностью 746 м», «Распределительная</w:t>
            </w:r>
            <w:r>
              <w:rPr>
                <w:sz w:val="20"/>
                <w:szCs w:val="20"/>
              </w:rPr>
              <w:t xml:space="preserve"> теплосеть от ТК-777 до ТК-690 п</w:t>
            </w:r>
            <w:r w:rsidRPr="00C7008A">
              <w:rPr>
                <w:sz w:val="20"/>
                <w:szCs w:val="20"/>
              </w:rPr>
              <w:t>ротяженностью 1023,3 м«</w:t>
            </w:r>
            <w:r>
              <w:rPr>
                <w:sz w:val="20"/>
                <w:szCs w:val="20"/>
              </w:rPr>
              <w:t xml:space="preserve"> (участок теплотрассы от  ТК-683</w:t>
            </w:r>
            <w:r w:rsidRPr="00C7008A">
              <w:rPr>
                <w:sz w:val="20"/>
                <w:szCs w:val="20"/>
              </w:rPr>
              <w:t xml:space="preserve"> ул. Буденного 1 до ТК-</w:t>
            </w:r>
            <w:r w:rsidRPr="00086F71">
              <w:rPr>
                <w:sz w:val="20"/>
                <w:szCs w:val="20"/>
              </w:rPr>
              <w:t xml:space="preserve">795 </w:t>
            </w:r>
            <w:r w:rsidRPr="00C7008A">
              <w:rPr>
                <w:sz w:val="20"/>
                <w:szCs w:val="20"/>
              </w:rPr>
              <w:t xml:space="preserve">ул. Пехтина 14 замена Ду-200мм на </w:t>
            </w:r>
            <w:r>
              <w:rPr>
                <w:sz w:val="20"/>
                <w:szCs w:val="20"/>
              </w:rPr>
              <w:t>Ду</w:t>
            </w:r>
            <w:r w:rsidRPr="00C7008A">
              <w:rPr>
                <w:sz w:val="20"/>
                <w:szCs w:val="20"/>
              </w:rPr>
              <w:t>250 мм (подземная канальная прокладка с заменой теплоизоляции на ППУ</w:t>
            </w:r>
            <w:proofErr w:type="gramStart"/>
            <w:r w:rsidRPr="00C7008A">
              <w:rPr>
                <w:sz w:val="20"/>
                <w:szCs w:val="20"/>
              </w:rPr>
              <w:t xml:space="preserve"> )</w:t>
            </w:r>
            <w:proofErr w:type="gramEnd"/>
            <w:r w:rsidRPr="00C7008A">
              <w:rPr>
                <w:sz w:val="20"/>
                <w:szCs w:val="20"/>
              </w:rPr>
              <w:t>)</w:t>
            </w:r>
          </w:p>
        </w:tc>
        <w:tc>
          <w:tcPr>
            <w:tcW w:w="789" w:type="pct"/>
            <w:tcBorders>
              <w:top w:val="nil"/>
              <w:left w:val="nil"/>
              <w:bottom w:val="single" w:sz="4" w:space="0" w:color="auto"/>
              <w:right w:val="single" w:sz="4" w:space="0" w:color="auto"/>
            </w:tcBorders>
            <w:shd w:val="clear" w:color="auto" w:fill="auto"/>
            <w:vAlign w:val="center"/>
            <w:hideMark/>
          </w:tcPr>
          <w:p w14:paraId="584ED12C"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62BB76F3" w14:textId="2A7A0000" w:rsidR="00145E05" w:rsidRPr="002E67A1" w:rsidRDefault="00145E05" w:rsidP="002E67A1">
            <w:pPr>
              <w:autoSpaceDE/>
              <w:autoSpaceDN/>
              <w:spacing w:line="240" w:lineRule="auto"/>
              <w:ind w:firstLine="0"/>
              <w:jc w:val="center"/>
              <w:rPr>
                <w:i/>
                <w:iCs/>
                <w:color w:val="000000"/>
                <w:sz w:val="18"/>
                <w:szCs w:val="18"/>
                <w:lang w:bidi="ar-SA"/>
              </w:rPr>
            </w:pPr>
            <w:r>
              <w:rPr>
                <w:i/>
                <w:iCs/>
                <w:color w:val="000000"/>
                <w:sz w:val="18"/>
                <w:szCs w:val="18"/>
                <w:lang w:bidi="ar-SA"/>
              </w:rPr>
              <w:t>2027</w:t>
            </w:r>
          </w:p>
        </w:tc>
      </w:tr>
      <w:tr w:rsidR="00145E05" w:rsidRPr="002E67A1" w14:paraId="44E36C96"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42F1F856"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3.4.2</w:t>
            </w:r>
          </w:p>
        </w:tc>
        <w:tc>
          <w:tcPr>
            <w:tcW w:w="3038" w:type="pct"/>
            <w:tcBorders>
              <w:top w:val="nil"/>
              <w:left w:val="nil"/>
              <w:bottom w:val="single" w:sz="4" w:space="0" w:color="auto"/>
              <w:right w:val="single" w:sz="4" w:space="0" w:color="auto"/>
            </w:tcBorders>
            <w:shd w:val="clear" w:color="auto" w:fill="auto"/>
            <w:vAlign w:val="center"/>
            <w:hideMark/>
          </w:tcPr>
          <w:p w14:paraId="57D0CF03" w14:textId="68B57CA3" w:rsidR="00145E05" w:rsidRPr="002E67A1" w:rsidRDefault="00145E05" w:rsidP="001955A8">
            <w:pPr>
              <w:autoSpaceDE/>
              <w:autoSpaceDN/>
              <w:spacing w:line="240" w:lineRule="auto"/>
              <w:ind w:firstLine="0"/>
              <w:jc w:val="left"/>
              <w:rPr>
                <w:i/>
                <w:iCs/>
                <w:color w:val="000000"/>
                <w:sz w:val="18"/>
                <w:szCs w:val="18"/>
                <w:lang w:bidi="ar-SA"/>
              </w:rPr>
            </w:pPr>
            <w:r w:rsidRPr="00C7008A">
              <w:rPr>
                <w:sz w:val="20"/>
                <w:szCs w:val="20"/>
              </w:rPr>
              <w:t>Реконструкция объектов соглашения «Распределительная теплосеть от ТК-319 до УЗ-325 протяженностью 1372,2 м», «Распределительная теплосеть от УЗ-325 до УЗ-345 протяженностью 1463 м</w:t>
            </w:r>
            <w:r>
              <w:rPr>
                <w:sz w:val="20"/>
                <w:szCs w:val="20"/>
              </w:rPr>
              <w:t>»</w:t>
            </w:r>
            <w:r w:rsidRPr="00C7008A">
              <w:rPr>
                <w:sz w:val="20"/>
                <w:szCs w:val="20"/>
              </w:rPr>
              <w:t>, «Распределительная теплосеть от УЗ-344 до  УЗ-1137</w:t>
            </w:r>
            <w:r>
              <w:rPr>
                <w:sz w:val="20"/>
                <w:szCs w:val="20"/>
              </w:rPr>
              <w:t>»</w:t>
            </w:r>
            <w:r w:rsidRPr="00C7008A">
              <w:rPr>
                <w:sz w:val="20"/>
                <w:szCs w:val="20"/>
              </w:rPr>
              <w:t xml:space="preserve"> </w:t>
            </w:r>
            <w:r>
              <w:rPr>
                <w:sz w:val="20"/>
                <w:szCs w:val="20"/>
              </w:rPr>
              <w:t>(</w:t>
            </w:r>
            <w:r w:rsidRPr="00C7008A">
              <w:rPr>
                <w:sz w:val="20"/>
                <w:szCs w:val="20"/>
              </w:rPr>
              <w:t>реконструкция теплотрассы от Уз-322 до Уз-325 (L-0,149 км), от Уз-325 до Уз-344 (L-1,39 км)</w:t>
            </w:r>
            <w:proofErr w:type="gramStart"/>
            <w:r w:rsidRPr="00C7008A">
              <w:rPr>
                <w:sz w:val="20"/>
                <w:szCs w:val="20"/>
              </w:rPr>
              <w:t>,о</w:t>
            </w:r>
            <w:proofErr w:type="gramEnd"/>
            <w:r w:rsidRPr="00C7008A">
              <w:rPr>
                <w:sz w:val="20"/>
                <w:szCs w:val="20"/>
              </w:rPr>
              <w:t>т Уз-344 до Уз-339 (L-0,333 км) замена Ду-200мм на Ду-300мм, с теплоизоляцией из ППУ)</w:t>
            </w:r>
          </w:p>
        </w:tc>
        <w:tc>
          <w:tcPr>
            <w:tcW w:w="789" w:type="pct"/>
            <w:tcBorders>
              <w:top w:val="nil"/>
              <w:left w:val="nil"/>
              <w:bottom w:val="single" w:sz="4" w:space="0" w:color="auto"/>
              <w:right w:val="single" w:sz="4" w:space="0" w:color="auto"/>
            </w:tcBorders>
            <w:shd w:val="clear" w:color="auto" w:fill="auto"/>
            <w:vAlign w:val="center"/>
            <w:hideMark/>
          </w:tcPr>
          <w:p w14:paraId="00A282C8" w14:textId="13EDDDFA" w:rsidR="00145E05" w:rsidRPr="002E67A1" w:rsidRDefault="00675467" w:rsidP="002E67A1">
            <w:pPr>
              <w:autoSpaceDE/>
              <w:autoSpaceDN/>
              <w:spacing w:line="240" w:lineRule="auto"/>
              <w:ind w:firstLine="0"/>
              <w:jc w:val="center"/>
              <w:rPr>
                <w:i/>
                <w:iCs/>
                <w:color w:val="000000"/>
                <w:sz w:val="18"/>
                <w:szCs w:val="18"/>
                <w:lang w:bidi="ar-SA"/>
              </w:rPr>
            </w:pPr>
            <w:r>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757FDA37" w14:textId="6C83F184" w:rsidR="00145E05" w:rsidRPr="002E67A1" w:rsidRDefault="00E03BAC" w:rsidP="002E67A1">
            <w:pPr>
              <w:autoSpaceDE/>
              <w:autoSpaceDN/>
              <w:spacing w:line="240" w:lineRule="auto"/>
              <w:ind w:firstLine="0"/>
              <w:jc w:val="center"/>
              <w:rPr>
                <w:i/>
                <w:iCs/>
                <w:color w:val="000000"/>
                <w:sz w:val="18"/>
                <w:szCs w:val="18"/>
                <w:lang w:bidi="ar-SA"/>
              </w:rPr>
            </w:pPr>
            <w:r>
              <w:rPr>
                <w:i/>
                <w:iCs/>
                <w:color w:val="000000"/>
                <w:sz w:val="18"/>
                <w:szCs w:val="18"/>
                <w:lang w:bidi="ar-SA"/>
              </w:rPr>
              <w:t>2029</w:t>
            </w:r>
          </w:p>
        </w:tc>
      </w:tr>
      <w:tr w:rsidR="00145E05" w:rsidRPr="002E67A1" w14:paraId="49752F34"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63C99E91"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3.4.3</w:t>
            </w:r>
          </w:p>
        </w:tc>
        <w:tc>
          <w:tcPr>
            <w:tcW w:w="3038" w:type="pct"/>
            <w:tcBorders>
              <w:top w:val="nil"/>
              <w:left w:val="nil"/>
              <w:bottom w:val="single" w:sz="4" w:space="0" w:color="auto"/>
              <w:right w:val="single" w:sz="4" w:space="0" w:color="auto"/>
            </w:tcBorders>
            <w:shd w:val="clear" w:color="auto" w:fill="auto"/>
            <w:vAlign w:val="center"/>
            <w:hideMark/>
          </w:tcPr>
          <w:p w14:paraId="48D505FB" w14:textId="287763A1" w:rsidR="00145E05" w:rsidRPr="002E67A1" w:rsidRDefault="00145E05" w:rsidP="00DB3FCA">
            <w:pPr>
              <w:autoSpaceDE/>
              <w:autoSpaceDN/>
              <w:spacing w:line="240" w:lineRule="auto"/>
              <w:ind w:firstLine="0"/>
              <w:jc w:val="left"/>
              <w:rPr>
                <w:i/>
                <w:iCs/>
                <w:color w:val="000000"/>
                <w:sz w:val="18"/>
                <w:szCs w:val="18"/>
                <w:lang w:bidi="ar-SA"/>
              </w:rPr>
            </w:pPr>
            <w:r w:rsidRPr="00C7008A">
              <w:rPr>
                <w:sz w:val="20"/>
                <w:szCs w:val="20"/>
              </w:rPr>
              <w:t xml:space="preserve">Реконструкция объекта соглашения </w:t>
            </w:r>
            <w:r w:rsidRPr="00AD1169">
              <w:rPr>
                <w:sz w:val="20"/>
                <w:szCs w:val="20"/>
              </w:rPr>
              <w:t>«Тепловые сети от котельной № 2 МУП «</w:t>
            </w:r>
            <w:proofErr w:type="spellStart"/>
            <w:r w:rsidRPr="00AD1169">
              <w:rPr>
                <w:sz w:val="20"/>
                <w:szCs w:val="20"/>
              </w:rPr>
              <w:t>Глазовские</w:t>
            </w:r>
            <w:proofErr w:type="spellEnd"/>
            <w:r w:rsidRPr="00AD1169">
              <w:rPr>
                <w:sz w:val="20"/>
                <w:szCs w:val="20"/>
              </w:rPr>
              <w:t xml:space="preserve"> теплосети»</w:t>
            </w:r>
            <w:r w:rsidRPr="00C7008A">
              <w:rPr>
                <w:sz w:val="20"/>
                <w:szCs w:val="20"/>
              </w:rPr>
              <w:t xml:space="preserve"> (участок теплотрассы от Уз-1173а (в</w:t>
            </w:r>
            <w:r>
              <w:rPr>
                <w:sz w:val="20"/>
                <w:szCs w:val="20"/>
              </w:rPr>
              <w:t>озле дома 45а по ул. Драгунова)</w:t>
            </w:r>
            <w:r w:rsidRPr="00C7008A">
              <w:rPr>
                <w:sz w:val="20"/>
                <w:szCs w:val="20"/>
              </w:rPr>
              <w:t xml:space="preserve"> до Уз-1003а (пересечение ул. Пастухова и Щорса))</w:t>
            </w:r>
          </w:p>
        </w:tc>
        <w:tc>
          <w:tcPr>
            <w:tcW w:w="789" w:type="pct"/>
            <w:tcBorders>
              <w:top w:val="nil"/>
              <w:left w:val="nil"/>
              <w:bottom w:val="single" w:sz="4" w:space="0" w:color="auto"/>
              <w:right w:val="single" w:sz="4" w:space="0" w:color="auto"/>
            </w:tcBorders>
            <w:shd w:val="clear" w:color="auto" w:fill="auto"/>
            <w:vAlign w:val="center"/>
            <w:hideMark/>
          </w:tcPr>
          <w:p w14:paraId="2F5337D7"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2691FBCA" w14:textId="77777777" w:rsidR="00145E05" w:rsidRPr="002E67A1" w:rsidRDefault="00145E05" w:rsidP="002E67A1">
            <w:pPr>
              <w:autoSpaceDE/>
              <w:autoSpaceDN/>
              <w:spacing w:line="240" w:lineRule="auto"/>
              <w:ind w:firstLine="0"/>
              <w:jc w:val="center"/>
              <w:rPr>
                <w:i/>
                <w:iCs/>
                <w:color w:val="000000"/>
                <w:sz w:val="18"/>
                <w:szCs w:val="18"/>
                <w:lang w:bidi="ar-SA"/>
              </w:rPr>
            </w:pPr>
            <w:r w:rsidRPr="002E67A1">
              <w:rPr>
                <w:i/>
                <w:iCs/>
                <w:color w:val="000000"/>
                <w:sz w:val="18"/>
                <w:szCs w:val="18"/>
                <w:lang w:bidi="ar-SA"/>
              </w:rPr>
              <w:t>2027</w:t>
            </w:r>
          </w:p>
        </w:tc>
      </w:tr>
      <w:tr w:rsidR="00145E05" w:rsidRPr="002E67A1" w14:paraId="12C50883"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2FA0A7EC"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3.5</w:t>
            </w:r>
          </w:p>
        </w:tc>
        <w:tc>
          <w:tcPr>
            <w:tcW w:w="3038" w:type="pct"/>
            <w:tcBorders>
              <w:top w:val="nil"/>
              <w:left w:val="nil"/>
              <w:bottom w:val="single" w:sz="4" w:space="0" w:color="auto"/>
              <w:right w:val="single" w:sz="4" w:space="0" w:color="auto"/>
            </w:tcBorders>
            <w:shd w:val="clear" w:color="auto" w:fill="auto"/>
            <w:vAlign w:val="center"/>
            <w:hideMark/>
          </w:tcPr>
          <w:p w14:paraId="4156CDE5" w14:textId="2AB32621" w:rsidR="00145E05" w:rsidRPr="002E67A1" w:rsidRDefault="00145E05" w:rsidP="002E67A1">
            <w:pPr>
              <w:autoSpaceDE/>
              <w:autoSpaceDN/>
              <w:spacing w:line="240" w:lineRule="auto"/>
              <w:ind w:firstLine="0"/>
              <w:jc w:val="left"/>
              <w:rPr>
                <w:color w:val="000000"/>
                <w:sz w:val="18"/>
                <w:szCs w:val="18"/>
                <w:lang w:bidi="ar-SA"/>
              </w:rPr>
            </w:pPr>
            <w:r>
              <w:rPr>
                <w:color w:val="000000"/>
                <w:sz w:val="20"/>
                <w:szCs w:val="20"/>
              </w:rPr>
              <w:t>Создание автоматической информационной-измерительной системы учета энергоресурсов (коммерческого учета энергоресурсов) АИИС УЭ (КУЭ), для мониторинга состояния теплоносителя (расход, температура, давление) на теплоисточниках, в тепловых сетях, у потребителей, а также оперативного реагирования на повреждения (аварии, утечки и т.п.)</w:t>
            </w:r>
          </w:p>
        </w:tc>
        <w:tc>
          <w:tcPr>
            <w:tcW w:w="789" w:type="pct"/>
            <w:tcBorders>
              <w:top w:val="nil"/>
              <w:left w:val="nil"/>
              <w:bottom w:val="single" w:sz="4" w:space="0" w:color="auto"/>
              <w:right w:val="single" w:sz="4" w:space="0" w:color="auto"/>
            </w:tcBorders>
            <w:shd w:val="clear" w:color="auto" w:fill="auto"/>
            <w:vAlign w:val="center"/>
            <w:hideMark/>
          </w:tcPr>
          <w:p w14:paraId="3A2596C5"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2021</w:t>
            </w:r>
          </w:p>
        </w:tc>
        <w:tc>
          <w:tcPr>
            <w:tcW w:w="808" w:type="pct"/>
            <w:tcBorders>
              <w:top w:val="nil"/>
              <w:left w:val="nil"/>
              <w:bottom w:val="single" w:sz="4" w:space="0" w:color="auto"/>
              <w:right w:val="single" w:sz="4" w:space="0" w:color="auto"/>
            </w:tcBorders>
            <w:shd w:val="clear" w:color="auto" w:fill="auto"/>
            <w:vAlign w:val="center"/>
            <w:hideMark/>
          </w:tcPr>
          <w:p w14:paraId="4F15CF78" w14:textId="76CC1784" w:rsidR="00145E05" w:rsidRPr="002E67A1" w:rsidRDefault="00145E05" w:rsidP="002E67A1">
            <w:pPr>
              <w:autoSpaceDE/>
              <w:autoSpaceDN/>
              <w:spacing w:line="240" w:lineRule="auto"/>
              <w:ind w:firstLine="0"/>
              <w:jc w:val="center"/>
              <w:rPr>
                <w:color w:val="000000"/>
                <w:sz w:val="18"/>
                <w:szCs w:val="18"/>
                <w:lang w:bidi="ar-SA"/>
              </w:rPr>
            </w:pPr>
            <w:r w:rsidRPr="00DB3FCA">
              <w:rPr>
                <w:color w:val="000000"/>
                <w:sz w:val="18"/>
                <w:szCs w:val="18"/>
                <w:lang w:bidi="ar-SA"/>
              </w:rPr>
              <w:t>2023</w:t>
            </w:r>
          </w:p>
        </w:tc>
      </w:tr>
      <w:tr w:rsidR="00145E05" w:rsidRPr="002E67A1" w14:paraId="22D16A8C" w14:textId="77777777" w:rsidTr="00AA4907">
        <w:trPr>
          <w:trHeight w:val="20"/>
        </w:trPr>
        <w:tc>
          <w:tcPr>
            <w:tcW w:w="365" w:type="pct"/>
            <w:tcBorders>
              <w:top w:val="nil"/>
              <w:left w:val="single" w:sz="4" w:space="0" w:color="auto"/>
              <w:bottom w:val="double" w:sz="6" w:space="0" w:color="auto"/>
              <w:right w:val="single" w:sz="4" w:space="0" w:color="auto"/>
            </w:tcBorders>
            <w:shd w:val="clear" w:color="auto" w:fill="auto"/>
            <w:vAlign w:val="center"/>
            <w:hideMark/>
          </w:tcPr>
          <w:p w14:paraId="2BE43BDE"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3.6</w:t>
            </w:r>
          </w:p>
        </w:tc>
        <w:tc>
          <w:tcPr>
            <w:tcW w:w="3038" w:type="pct"/>
            <w:tcBorders>
              <w:top w:val="nil"/>
              <w:left w:val="nil"/>
              <w:bottom w:val="double" w:sz="6" w:space="0" w:color="auto"/>
              <w:right w:val="single" w:sz="4" w:space="0" w:color="auto"/>
            </w:tcBorders>
            <w:shd w:val="clear" w:color="auto" w:fill="auto"/>
            <w:vAlign w:val="center"/>
            <w:hideMark/>
          </w:tcPr>
          <w:p w14:paraId="6DD988EA" w14:textId="6F573798" w:rsidR="00145E05" w:rsidRPr="002E67A1" w:rsidRDefault="00145E05" w:rsidP="001F16C3">
            <w:pPr>
              <w:autoSpaceDE/>
              <w:autoSpaceDN/>
              <w:spacing w:line="240" w:lineRule="auto"/>
              <w:ind w:firstLine="0"/>
              <w:jc w:val="left"/>
              <w:rPr>
                <w:color w:val="000000"/>
                <w:sz w:val="18"/>
                <w:szCs w:val="18"/>
                <w:lang w:bidi="ar-SA"/>
              </w:rPr>
            </w:pPr>
            <w:r w:rsidRPr="002E67A1">
              <w:rPr>
                <w:color w:val="000000"/>
                <w:sz w:val="18"/>
                <w:szCs w:val="18"/>
                <w:lang w:bidi="ar-SA"/>
              </w:rPr>
              <w:t xml:space="preserve">Строительство </w:t>
            </w:r>
            <w:proofErr w:type="spellStart"/>
            <w:r w:rsidRPr="002E67A1">
              <w:rPr>
                <w:color w:val="000000"/>
                <w:sz w:val="18"/>
                <w:szCs w:val="18"/>
                <w:lang w:bidi="ar-SA"/>
              </w:rPr>
              <w:t>повысительно</w:t>
            </w:r>
            <w:r>
              <w:rPr>
                <w:color w:val="000000"/>
                <w:sz w:val="18"/>
                <w:szCs w:val="18"/>
                <w:lang w:bidi="ar-SA"/>
              </w:rPr>
              <w:t>й</w:t>
            </w:r>
            <w:proofErr w:type="spellEnd"/>
            <w:r>
              <w:rPr>
                <w:color w:val="000000"/>
                <w:sz w:val="18"/>
                <w:szCs w:val="18"/>
                <w:lang w:bidi="ar-SA"/>
              </w:rPr>
              <w:t xml:space="preserve"> насосной станции «Восточная»</w:t>
            </w:r>
          </w:p>
        </w:tc>
        <w:tc>
          <w:tcPr>
            <w:tcW w:w="789" w:type="pct"/>
            <w:tcBorders>
              <w:top w:val="nil"/>
              <w:left w:val="nil"/>
              <w:bottom w:val="double" w:sz="6" w:space="0" w:color="auto"/>
              <w:right w:val="single" w:sz="4" w:space="0" w:color="auto"/>
            </w:tcBorders>
            <w:shd w:val="clear" w:color="auto" w:fill="auto"/>
            <w:vAlign w:val="center"/>
            <w:hideMark/>
          </w:tcPr>
          <w:p w14:paraId="4D666DF8"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2021</w:t>
            </w:r>
          </w:p>
        </w:tc>
        <w:tc>
          <w:tcPr>
            <w:tcW w:w="808" w:type="pct"/>
            <w:tcBorders>
              <w:top w:val="nil"/>
              <w:left w:val="nil"/>
              <w:bottom w:val="double" w:sz="6" w:space="0" w:color="auto"/>
              <w:right w:val="single" w:sz="4" w:space="0" w:color="auto"/>
            </w:tcBorders>
            <w:shd w:val="clear" w:color="auto" w:fill="auto"/>
            <w:vAlign w:val="center"/>
            <w:hideMark/>
          </w:tcPr>
          <w:p w14:paraId="6D95B1C3" w14:textId="6A3BBA70" w:rsidR="00145E05" w:rsidRPr="002E67A1" w:rsidRDefault="00E03BAC" w:rsidP="002E67A1">
            <w:pPr>
              <w:autoSpaceDE/>
              <w:autoSpaceDN/>
              <w:spacing w:line="240" w:lineRule="auto"/>
              <w:ind w:firstLine="0"/>
              <w:jc w:val="center"/>
              <w:rPr>
                <w:color w:val="000000"/>
                <w:sz w:val="18"/>
                <w:szCs w:val="18"/>
                <w:lang w:bidi="ar-SA"/>
              </w:rPr>
            </w:pPr>
            <w:r>
              <w:rPr>
                <w:color w:val="000000"/>
                <w:sz w:val="18"/>
                <w:szCs w:val="18"/>
                <w:lang w:bidi="ar-SA"/>
              </w:rPr>
              <w:t>2025</w:t>
            </w:r>
          </w:p>
        </w:tc>
      </w:tr>
      <w:tr w:rsidR="00145E05" w:rsidRPr="002E67A1" w14:paraId="13A81679"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56F13521" w14:textId="77777777" w:rsidR="00145E05" w:rsidRPr="002E67A1" w:rsidRDefault="00145E05"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4</w:t>
            </w:r>
          </w:p>
        </w:tc>
        <w:tc>
          <w:tcPr>
            <w:tcW w:w="3038" w:type="pct"/>
            <w:tcBorders>
              <w:top w:val="nil"/>
              <w:left w:val="nil"/>
              <w:bottom w:val="single" w:sz="4" w:space="0" w:color="auto"/>
              <w:right w:val="single" w:sz="4" w:space="0" w:color="auto"/>
            </w:tcBorders>
            <w:shd w:val="clear" w:color="auto" w:fill="auto"/>
            <w:vAlign w:val="center"/>
            <w:hideMark/>
          </w:tcPr>
          <w:p w14:paraId="7E901CA2" w14:textId="77777777" w:rsidR="00145E05" w:rsidRPr="002E67A1" w:rsidRDefault="00145E05" w:rsidP="002E67A1">
            <w:pPr>
              <w:autoSpaceDE/>
              <w:autoSpaceDN/>
              <w:spacing w:line="240" w:lineRule="auto"/>
              <w:ind w:firstLine="0"/>
              <w:jc w:val="left"/>
              <w:rPr>
                <w:b/>
                <w:bCs/>
                <w:color w:val="000000"/>
                <w:sz w:val="18"/>
                <w:szCs w:val="18"/>
                <w:lang w:bidi="ar-SA"/>
              </w:rPr>
            </w:pPr>
            <w:r w:rsidRPr="002E67A1">
              <w:rPr>
                <w:b/>
                <w:bCs/>
                <w:color w:val="000000"/>
                <w:sz w:val="18"/>
                <w:szCs w:val="18"/>
                <w:lang w:bidi="ar-SA"/>
              </w:rPr>
              <w:t>Оснащение приборами учета потребителей тепловой энергии</w:t>
            </w:r>
          </w:p>
        </w:tc>
        <w:tc>
          <w:tcPr>
            <w:tcW w:w="789" w:type="pct"/>
            <w:tcBorders>
              <w:top w:val="nil"/>
              <w:left w:val="nil"/>
              <w:bottom w:val="single" w:sz="4" w:space="0" w:color="auto"/>
              <w:right w:val="single" w:sz="4" w:space="0" w:color="auto"/>
            </w:tcBorders>
            <w:shd w:val="clear" w:color="auto" w:fill="auto"/>
            <w:vAlign w:val="center"/>
            <w:hideMark/>
          </w:tcPr>
          <w:p w14:paraId="79A77766" w14:textId="77777777" w:rsidR="00145E05" w:rsidRPr="002E67A1" w:rsidRDefault="00145E05"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 </w:t>
            </w:r>
          </w:p>
        </w:tc>
        <w:tc>
          <w:tcPr>
            <w:tcW w:w="808" w:type="pct"/>
            <w:tcBorders>
              <w:top w:val="nil"/>
              <w:left w:val="nil"/>
              <w:bottom w:val="single" w:sz="4" w:space="0" w:color="auto"/>
              <w:right w:val="single" w:sz="4" w:space="0" w:color="auto"/>
            </w:tcBorders>
            <w:shd w:val="clear" w:color="auto" w:fill="auto"/>
            <w:vAlign w:val="center"/>
            <w:hideMark/>
          </w:tcPr>
          <w:p w14:paraId="289C6A55" w14:textId="77777777" w:rsidR="00145E05" w:rsidRPr="002E67A1" w:rsidRDefault="00145E05"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 </w:t>
            </w:r>
          </w:p>
        </w:tc>
      </w:tr>
      <w:tr w:rsidR="00145E05" w:rsidRPr="002E67A1" w14:paraId="0B3BDFE6" w14:textId="77777777" w:rsidTr="00AA4907">
        <w:trPr>
          <w:trHeight w:val="20"/>
        </w:trPr>
        <w:tc>
          <w:tcPr>
            <w:tcW w:w="365" w:type="pct"/>
            <w:tcBorders>
              <w:top w:val="nil"/>
              <w:left w:val="single" w:sz="4" w:space="0" w:color="auto"/>
              <w:bottom w:val="double" w:sz="6" w:space="0" w:color="auto"/>
              <w:right w:val="single" w:sz="4" w:space="0" w:color="auto"/>
            </w:tcBorders>
            <w:shd w:val="clear" w:color="auto" w:fill="auto"/>
            <w:vAlign w:val="center"/>
            <w:hideMark/>
          </w:tcPr>
          <w:p w14:paraId="3272E066"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4.1</w:t>
            </w:r>
          </w:p>
        </w:tc>
        <w:tc>
          <w:tcPr>
            <w:tcW w:w="3038" w:type="pct"/>
            <w:tcBorders>
              <w:top w:val="nil"/>
              <w:left w:val="nil"/>
              <w:bottom w:val="double" w:sz="6" w:space="0" w:color="auto"/>
              <w:right w:val="single" w:sz="4" w:space="0" w:color="auto"/>
            </w:tcBorders>
            <w:shd w:val="clear" w:color="auto" w:fill="auto"/>
            <w:vAlign w:val="center"/>
            <w:hideMark/>
          </w:tcPr>
          <w:p w14:paraId="7C17649F" w14:textId="77777777" w:rsidR="00145E05" w:rsidRPr="002E67A1" w:rsidRDefault="00145E05" w:rsidP="002E67A1">
            <w:pPr>
              <w:autoSpaceDE/>
              <w:autoSpaceDN/>
              <w:spacing w:line="240" w:lineRule="auto"/>
              <w:ind w:firstLine="0"/>
              <w:jc w:val="left"/>
              <w:rPr>
                <w:color w:val="000000"/>
                <w:sz w:val="18"/>
                <w:szCs w:val="18"/>
                <w:lang w:bidi="ar-SA"/>
              </w:rPr>
            </w:pPr>
            <w:r w:rsidRPr="002E67A1">
              <w:rPr>
                <w:color w:val="000000"/>
                <w:sz w:val="18"/>
                <w:szCs w:val="18"/>
                <w:lang w:bidi="ar-SA"/>
              </w:rPr>
              <w:t>Установка узлов учета тепловой энергии (УУТЭ) у потребителей г. Глазов</w:t>
            </w:r>
          </w:p>
        </w:tc>
        <w:tc>
          <w:tcPr>
            <w:tcW w:w="789" w:type="pct"/>
            <w:tcBorders>
              <w:top w:val="nil"/>
              <w:left w:val="nil"/>
              <w:bottom w:val="double" w:sz="6" w:space="0" w:color="auto"/>
              <w:right w:val="single" w:sz="4" w:space="0" w:color="auto"/>
            </w:tcBorders>
            <w:shd w:val="clear" w:color="auto" w:fill="auto"/>
            <w:vAlign w:val="center"/>
            <w:hideMark/>
          </w:tcPr>
          <w:p w14:paraId="287C111D"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2022</w:t>
            </w:r>
          </w:p>
        </w:tc>
        <w:tc>
          <w:tcPr>
            <w:tcW w:w="808" w:type="pct"/>
            <w:tcBorders>
              <w:top w:val="nil"/>
              <w:left w:val="nil"/>
              <w:bottom w:val="double" w:sz="6" w:space="0" w:color="auto"/>
              <w:right w:val="single" w:sz="4" w:space="0" w:color="auto"/>
            </w:tcBorders>
            <w:shd w:val="clear" w:color="auto" w:fill="auto"/>
            <w:vAlign w:val="center"/>
            <w:hideMark/>
          </w:tcPr>
          <w:p w14:paraId="3AA947FF"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2026</w:t>
            </w:r>
          </w:p>
        </w:tc>
      </w:tr>
      <w:tr w:rsidR="00145E05" w:rsidRPr="002E67A1" w14:paraId="0F71286F"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1309415D" w14:textId="77777777" w:rsidR="00145E05" w:rsidRPr="002E67A1" w:rsidRDefault="00145E05"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5</w:t>
            </w:r>
          </w:p>
        </w:tc>
        <w:tc>
          <w:tcPr>
            <w:tcW w:w="3038" w:type="pct"/>
            <w:tcBorders>
              <w:top w:val="nil"/>
              <w:left w:val="nil"/>
              <w:bottom w:val="single" w:sz="4" w:space="0" w:color="auto"/>
              <w:right w:val="single" w:sz="4" w:space="0" w:color="auto"/>
            </w:tcBorders>
            <w:shd w:val="clear" w:color="auto" w:fill="auto"/>
            <w:vAlign w:val="center"/>
            <w:hideMark/>
          </w:tcPr>
          <w:p w14:paraId="651D5936" w14:textId="77777777" w:rsidR="00145E05" w:rsidRPr="002E67A1" w:rsidRDefault="00145E05" w:rsidP="002E67A1">
            <w:pPr>
              <w:autoSpaceDE/>
              <w:autoSpaceDN/>
              <w:spacing w:line="240" w:lineRule="auto"/>
              <w:ind w:firstLine="0"/>
              <w:jc w:val="left"/>
              <w:rPr>
                <w:b/>
                <w:bCs/>
                <w:color w:val="000000"/>
                <w:sz w:val="18"/>
                <w:szCs w:val="18"/>
                <w:lang w:bidi="ar-SA"/>
              </w:rPr>
            </w:pPr>
            <w:r w:rsidRPr="002E67A1">
              <w:rPr>
                <w:b/>
                <w:bCs/>
                <w:color w:val="000000"/>
                <w:sz w:val="18"/>
                <w:szCs w:val="18"/>
                <w:lang w:bidi="ar-SA"/>
              </w:rPr>
              <w:t xml:space="preserve">Второстепенные мероприятия по замене тепловых сетей в связи с превышением нормативного срока эксплуатации г. Глазов, в </w:t>
            </w:r>
            <w:proofErr w:type="spellStart"/>
            <w:r w:rsidRPr="002E67A1">
              <w:rPr>
                <w:b/>
                <w:bCs/>
                <w:color w:val="000000"/>
                <w:sz w:val="18"/>
                <w:szCs w:val="18"/>
                <w:lang w:bidi="ar-SA"/>
              </w:rPr>
              <w:t>т.ч</w:t>
            </w:r>
            <w:proofErr w:type="spellEnd"/>
            <w:r w:rsidRPr="002E67A1">
              <w:rPr>
                <w:b/>
                <w:bCs/>
                <w:color w:val="000000"/>
                <w:sz w:val="18"/>
                <w:szCs w:val="18"/>
                <w:lang w:bidi="ar-SA"/>
              </w:rPr>
              <w:t>.:</w:t>
            </w:r>
          </w:p>
        </w:tc>
        <w:tc>
          <w:tcPr>
            <w:tcW w:w="789" w:type="pct"/>
            <w:tcBorders>
              <w:top w:val="nil"/>
              <w:left w:val="nil"/>
              <w:bottom w:val="single" w:sz="4" w:space="0" w:color="auto"/>
              <w:right w:val="single" w:sz="4" w:space="0" w:color="auto"/>
            </w:tcBorders>
            <w:shd w:val="clear" w:color="auto" w:fill="auto"/>
            <w:vAlign w:val="center"/>
            <w:hideMark/>
          </w:tcPr>
          <w:p w14:paraId="31F450F3" w14:textId="77777777" w:rsidR="00145E05" w:rsidRPr="002E67A1" w:rsidRDefault="00145E05"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 </w:t>
            </w:r>
          </w:p>
        </w:tc>
        <w:tc>
          <w:tcPr>
            <w:tcW w:w="808" w:type="pct"/>
            <w:tcBorders>
              <w:top w:val="nil"/>
              <w:left w:val="nil"/>
              <w:bottom w:val="single" w:sz="4" w:space="0" w:color="auto"/>
              <w:right w:val="single" w:sz="4" w:space="0" w:color="auto"/>
            </w:tcBorders>
            <w:shd w:val="clear" w:color="auto" w:fill="auto"/>
            <w:vAlign w:val="center"/>
            <w:hideMark/>
          </w:tcPr>
          <w:p w14:paraId="04D23613" w14:textId="77777777" w:rsidR="00145E05" w:rsidRPr="002E67A1" w:rsidRDefault="00145E05" w:rsidP="002E67A1">
            <w:pPr>
              <w:autoSpaceDE/>
              <w:autoSpaceDN/>
              <w:spacing w:line="240" w:lineRule="auto"/>
              <w:ind w:firstLine="0"/>
              <w:jc w:val="center"/>
              <w:rPr>
                <w:b/>
                <w:bCs/>
                <w:color w:val="000000"/>
                <w:sz w:val="18"/>
                <w:szCs w:val="18"/>
                <w:lang w:bidi="ar-SA"/>
              </w:rPr>
            </w:pPr>
            <w:r w:rsidRPr="002E67A1">
              <w:rPr>
                <w:b/>
                <w:bCs/>
                <w:color w:val="000000"/>
                <w:sz w:val="18"/>
                <w:szCs w:val="18"/>
                <w:lang w:bidi="ar-SA"/>
              </w:rPr>
              <w:t> </w:t>
            </w:r>
          </w:p>
        </w:tc>
      </w:tr>
      <w:tr w:rsidR="00145E05" w:rsidRPr="002E67A1" w14:paraId="5C3D1989"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0328E047"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5.1</w:t>
            </w:r>
          </w:p>
        </w:tc>
        <w:tc>
          <w:tcPr>
            <w:tcW w:w="3038" w:type="pct"/>
            <w:tcBorders>
              <w:top w:val="nil"/>
              <w:left w:val="nil"/>
              <w:bottom w:val="single" w:sz="4" w:space="0" w:color="auto"/>
              <w:right w:val="single" w:sz="4" w:space="0" w:color="auto"/>
            </w:tcBorders>
            <w:shd w:val="clear" w:color="auto" w:fill="auto"/>
            <w:vAlign w:val="center"/>
            <w:hideMark/>
          </w:tcPr>
          <w:p w14:paraId="5230AEE0" w14:textId="77777777" w:rsidR="00145E05" w:rsidRPr="002E67A1" w:rsidRDefault="00145E05" w:rsidP="002E67A1">
            <w:pPr>
              <w:autoSpaceDE/>
              <w:autoSpaceDN/>
              <w:spacing w:line="240" w:lineRule="auto"/>
              <w:ind w:firstLine="0"/>
              <w:jc w:val="left"/>
              <w:rPr>
                <w:color w:val="000000"/>
                <w:sz w:val="18"/>
                <w:szCs w:val="18"/>
                <w:lang w:bidi="ar-SA"/>
              </w:rPr>
            </w:pPr>
            <w:r w:rsidRPr="002E67A1">
              <w:rPr>
                <w:color w:val="000000"/>
                <w:sz w:val="18"/>
                <w:szCs w:val="18"/>
                <w:lang w:bidi="ar-SA"/>
              </w:rPr>
              <w:t>СЦТС, ТЭЦ АО «РИР»</w:t>
            </w:r>
          </w:p>
        </w:tc>
        <w:tc>
          <w:tcPr>
            <w:tcW w:w="789" w:type="pct"/>
            <w:tcBorders>
              <w:top w:val="nil"/>
              <w:left w:val="nil"/>
              <w:bottom w:val="single" w:sz="4" w:space="0" w:color="auto"/>
              <w:right w:val="single" w:sz="4" w:space="0" w:color="auto"/>
            </w:tcBorders>
            <w:shd w:val="clear" w:color="auto" w:fill="auto"/>
            <w:vAlign w:val="center"/>
            <w:hideMark/>
          </w:tcPr>
          <w:p w14:paraId="30B1B23A"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2026</w:t>
            </w:r>
          </w:p>
        </w:tc>
        <w:tc>
          <w:tcPr>
            <w:tcW w:w="808" w:type="pct"/>
            <w:tcBorders>
              <w:top w:val="nil"/>
              <w:left w:val="nil"/>
              <w:bottom w:val="single" w:sz="4" w:space="0" w:color="auto"/>
              <w:right w:val="single" w:sz="4" w:space="0" w:color="auto"/>
            </w:tcBorders>
            <w:shd w:val="clear" w:color="auto" w:fill="auto"/>
            <w:vAlign w:val="center"/>
            <w:hideMark/>
          </w:tcPr>
          <w:p w14:paraId="2C0F264D"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2030</w:t>
            </w:r>
          </w:p>
        </w:tc>
      </w:tr>
      <w:tr w:rsidR="00145E05" w:rsidRPr="002E67A1" w14:paraId="3C8B24E2" w14:textId="77777777" w:rsidTr="00AA4907">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2F097423"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5.2</w:t>
            </w:r>
          </w:p>
        </w:tc>
        <w:tc>
          <w:tcPr>
            <w:tcW w:w="3038" w:type="pct"/>
            <w:tcBorders>
              <w:top w:val="nil"/>
              <w:left w:val="nil"/>
              <w:bottom w:val="single" w:sz="4" w:space="0" w:color="auto"/>
              <w:right w:val="single" w:sz="4" w:space="0" w:color="auto"/>
            </w:tcBorders>
            <w:shd w:val="clear" w:color="auto" w:fill="auto"/>
            <w:vAlign w:val="center"/>
            <w:hideMark/>
          </w:tcPr>
          <w:p w14:paraId="18B9349D" w14:textId="0C208D4D" w:rsidR="00145E05" w:rsidRPr="002E67A1" w:rsidRDefault="00145E05" w:rsidP="00B4009B">
            <w:pPr>
              <w:autoSpaceDE/>
              <w:autoSpaceDN/>
              <w:spacing w:line="240" w:lineRule="auto"/>
              <w:ind w:firstLine="0"/>
              <w:jc w:val="left"/>
              <w:rPr>
                <w:color w:val="000000"/>
                <w:sz w:val="18"/>
                <w:szCs w:val="18"/>
                <w:lang w:bidi="ar-SA"/>
              </w:rPr>
            </w:pPr>
            <w:r w:rsidRPr="002E67A1">
              <w:rPr>
                <w:color w:val="000000"/>
                <w:sz w:val="18"/>
                <w:szCs w:val="18"/>
                <w:lang w:bidi="ar-SA"/>
              </w:rPr>
              <w:t>СЦТС, Котельная №</w:t>
            </w:r>
            <w:r>
              <w:rPr>
                <w:color w:val="000000"/>
                <w:sz w:val="18"/>
                <w:szCs w:val="18"/>
                <w:lang w:bidi="ar-SA"/>
              </w:rPr>
              <w:t xml:space="preserve"> </w:t>
            </w:r>
            <w:r w:rsidRPr="002E67A1">
              <w:rPr>
                <w:color w:val="000000"/>
                <w:sz w:val="18"/>
                <w:szCs w:val="18"/>
                <w:lang w:bidi="ar-SA"/>
              </w:rPr>
              <w:t>3 ООО «</w:t>
            </w:r>
            <w:proofErr w:type="spellStart"/>
            <w:r w:rsidRPr="002E67A1">
              <w:rPr>
                <w:color w:val="000000"/>
                <w:sz w:val="18"/>
                <w:szCs w:val="18"/>
                <w:lang w:bidi="ar-SA"/>
              </w:rPr>
              <w:t>КомЭнерго</w:t>
            </w:r>
            <w:proofErr w:type="spellEnd"/>
            <w:r w:rsidRPr="002E67A1">
              <w:rPr>
                <w:color w:val="000000"/>
                <w:sz w:val="18"/>
                <w:szCs w:val="18"/>
                <w:lang w:bidi="ar-SA"/>
              </w:rPr>
              <w:t>»</w:t>
            </w:r>
          </w:p>
        </w:tc>
        <w:tc>
          <w:tcPr>
            <w:tcW w:w="789" w:type="pct"/>
            <w:tcBorders>
              <w:top w:val="nil"/>
              <w:left w:val="nil"/>
              <w:bottom w:val="single" w:sz="4" w:space="0" w:color="auto"/>
              <w:right w:val="single" w:sz="4" w:space="0" w:color="auto"/>
            </w:tcBorders>
            <w:shd w:val="clear" w:color="auto" w:fill="auto"/>
            <w:vAlign w:val="center"/>
            <w:hideMark/>
          </w:tcPr>
          <w:p w14:paraId="142432F8"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2026</w:t>
            </w:r>
          </w:p>
        </w:tc>
        <w:tc>
          <w:tcPr>
            <w:tcW w:w="808" w:type="pct"/>
            <w:tcBorders>
              <w:top w:val="nil"/>
              <w:left w:val="nil"/>
              <w:bottom w:val="single" w:sz="4" w:space="0" w:color="auto"/>
              <w:right w:val="single" w:sz="4" w:space="0" w:color="auto"/>
            </w:tcBorders>
            <w:shd w:val="clear" w:color="auto" w:fill="auto"/>
            <w:vAlign w:val="center"/>
            <w:hideMark/>
          </w:tcPr>
          <w:p w14:paraId="4BC415F5" w14:textId="77777777" w:rsidR="00145E05" w:rsidRPr="002E67A1" w:rsidRDefault="00145E05" w:rsidP="002E67A1">
            <w:pPr>
              <w:autoSpaceDE/>
              <w:autoSpaceDN/>
              <w:spacing w:line="240" w:lineRule="auto"/>
              <w:ind w:firstLine="0"/>
              <w:jc w:val="center"/>
              <w:rPr>
                <w:color w:val="000000"/>
                <w:sz w:val="18"/>
                <w:szCs w:val="18"/>
                <w:lang w:bidi="ar-SA"/>
              </w:rPr>
            </w:pPr>
            <w:r w:rsidRPr="002E67A1">
              <w:rPr>
                <w:color w:val="000000"/>
                <w:sz w:val="18"/>
                <w:szCs w:val="18"/>
                <w:lang w:bidi="ar-SA"/>
              </w:rPr>
              <w:t>2030</w:t>
            </w:r>
          </w:p>
        </w:tc>
      </w:tr>
    </w:tbl>
    <w:p w14:paraId="3E1FEBA7" w14:textId="14097EE5" w:rsidR="00262348" w:rsidRDefault="00262348" w:rsidP="00585F35">
      <w:pPr>
        <w:rPr>
          <w:lang w:eastAsia="en-US" w:bidi="ar-SA"/>
        </w:rPr>
      </w:pPr>
    </w:p>
    <w:p w14:paraId="4B7581A5" w14:textId="18455984" w:rsidR="008F4ADA" w:rsidRPr="00D134D5" w:rsidRDefault="00D134D5" w:rsidP="004A71AE">
      <w:pPr>
        <w:pStyle w:val="1111"/>
      </w:pPr>
      <w:bookmarkStart w:id="14" w:name="_Toc57364475"/>
      <w:r w:rsidRPr="00D134D5">
        <w:lastRenderedPageBreak/>
        <w:t>Вариант 2. Модернизация котельных для обеспечения перспективных нагрузок</w:t>
      </w:r>
      <w:r w:rsidR="005721D5">
        <w:t xml:space="preserve">, без </w:t>
      </w:r>
      <w:proofErr w:type="spellStart"/>
      <w:r w:rsidR="005721D5">
        <w:t>закольцовки</w:t>
      </w:r>
      <w:proofErr w:type="spellEnd"/>
      <w:r w:rsidR="005721D5">
        <w:t xml:space="preserve"> тепловой сети</w:t>
      </w:r>
      <w:bookmarkEnd w:id="14"/>
    </w:p>
    <w:p w14:paraId="27B19AA1" w14:textId="77777777" w:rsidR="00D134D5" w:rsidRDefault="00D134D5" w:rsidP="004A71AE">
      <w:pPr>
        <w:rPr>
          <w:lang w:eastAsia="en-US" w:bidi="ar-SA"/>
        </w:rPr>
      </w:pPr>
      <w:r>
        <w:rPr>
          <w:lang w:eastAsia="en-US" w:bidi="ar-SA"/>
        </w:rPr>
        <w:t>Данный вариант развития системы теплоснабжения рассматривается по следующим направлениям:</w:t>
      </w:r>
    </w:p>
    <w:p w14:paraId="6385D89F" w14:textId="77777777" w:rsidR="00D134D5" w:rsidRDefault="00D134D5" w:rsidP="00D134D5">
      <w:pPr>
        <w:pStyle w:val="a6"/>
        <w:numPr>
          <w:ilvl w:val="0"/>
          <w:numId w:val="36"/>
        </w:numPr>
        <w:rPr>
          <w:lang w:eastAsia="en-US" w:bidi="ar-SA"/>
        </w:rPr>
      </w:pPr>
      <w:r>
        <w:rPr>
          <w:lang w:eastAsia="en-US" w:bidi="ar-SA"/>
        </w:rPr>
        <w:t>Осуществление модернизации источников тепловой энергии;</w:t>
      </w:r>
    </w:p>
    <w:p w14:paraId="20D42634" w14:textId="77777777" w:rsidR="00D134D5" w:rsidRDefault="00D134D5" w:rsidP="00D134D5">
      <w:pPr>
        <w:pStyle w:val="a6"/>
        <w:numPr>
          <w:ilvl w:val="0"/>
          <w:numId w:val="36"/>
        </w:numPr>
        <w:rPr>
          <w:lang w:eastAsia="en-US" w:bidi="ar-SA"/>
        </w:rPr>
      </w:pPr>
      <w:r>
        <w:rPr>
          <w:lang w:eastAsia="en-US" w:bidi="ar-SA"/>
        </w:rPr>
        <w:t xml:space="preserve">Строительство и реконструкция тепловых сетей. </w:t>
      </w:r>
    </w:p>
    <w:p w14:paraId="05CA5596" w14:textId="15F89BEA" w:rsidR="00D134D5" w:rsidRDefault="00D134D5" w:rsidP="00D134D5">
      <w:pPr>
        <w:rPr>
          <w:lang w:eastAsia="en-US" w:bidi="ar-SA"/>
        </w:rPr>
      </w:pPr>
      <w:r>
        <w:rPr>
          <w:lang w:eastAsia="en-US" w:bidi="ar-SA"/>
        </w:rPr>
        <w:t xml:space="preserve">Таким образом, согласно </w:t>
      </w:r>
      <w:r w:rsidR="00B17639">
        <w:rPr>
          <w:lang w:eastAsia="en-US" w:bidi="ar-SA"/>
        </w:rPr>
        <w:t>2</w:t>
      </w:r>
      <w:r>
        <w:rPr>
          <w:lang w:eastAsia="en-US" w:bidi="ar-SA"/>
        </w:rPr>
        <w:t xml:space="preserve"> варианту развития, на источниках теплоснабжения предусматриваются следующие мероприятия: </w:t>
      </w:r>
    </w:p>
    <w:p w14:paraId="45A5B0D4" w14:textId="77777777" w:rsidR="008F4ADA" w:rsidRPr="00277B68" w:rsidRDefault="008F4ADA" w:rsidP="00585F35">
      <w:pPr>
        <w:rPr>
          <w:lang w:eastAsia="en-US" w:bidi="ar-SA"/>
        </w:rPr>
      </w:pPr>
    </w:p>
    <w:p w14:paraId="402741C2" w14:textId="77777777" w:rsidR="00B17639" w:rsidRPr="00B17639" w:rsidRDefault="00B17639" w:rsidP="00603885">
      <w:pPr>
        <w:keepNext/>
        <w:keepLines/>
        <w:rPr>
          <w:b/>
          <w:lang w:eastAsia="en-US" w:bidi="ar-SA"/>
        </w:rPr>
      </w:pPr>
      <w:r w:rsidRPr="00B17639">
        <w:rPr>
          <w:b/>
          <w:lang w:eastAsia="en-US" w:bidi="ar-SA"/>
        </w:rPr>
        <w:t>ТЭЦ АО «РИР»</w:t>
      </w:r>
    </w:p>
    <w:p w14:paraId="3D128040" w14:textId="32C95109" w:rsidR="00B17639" w:rsidRPr="00B17639" w:rsidRDefault="00B17639" w:rsidP="00603885">
      <w:r w:rsidRPr="00B17639">
        <w:t>В состав основных мероприятий по ТЭЦ</w:t>
      </w:r>
      <w:r w:rsidR="00056545">
        <w:t xml:space="preserve"> АО «РИР»</w:t>
      </w:r>
      <w:r w:rsidR="004A71AE">
        <w:t xml:space="preserve">, </w:t>
      </w:r>
      <w:r w:rsidR="005721D5">
        <w:t>также</w:t>
      </w:r>
      <w:r w:rsidR="004A71AE">
        <w:t xml:space="preserve"> как и в варианте 1,</w:t>
      </w:r>
      <w:r w:rsidRPr="00B17639">
        <w:t xml:space="preserve"> входят:</w:t>
      </w:r>
    </w:p>
    <w:p w14:paraId="7C466F08" w14:textId="77777777" w:rsidR="0073360A" w:rsidRPr="0073360A" w:rsidRDefault="0073360A" w:rsidP="0073360A">
      <w:pPr>
        <w:numPr>
          <w:ilvl w:val="0"/>
          <w:numId w:val="41"/>
        </w:numPr>
      </w:pPr>
      <w:r w:rsidRPr="0073360A">
        <w:t>реконструкция водогрейного котла ВК-16 с переводом на топливный режим «газ»;</w:t>
      </w:r>
    </w:p>
    <w:p w14:paraId="351E7F84" w14:textId="77777777" w:rsidR="0073360A" w:rsidRPr="0073360A" w:rsidRDefault="0073360A" w:rsidP="0073360A">
      <w:pPr>
        <w:numPr>
          <w:ilvl w:val="0"/>
          <w:numId w:val="41"/>
        </w:numPr>
      </w:pPr>
      <w:r w:rsidRPr="0073360A">
        <w:rPr>
          <w:bCs/>
        </w:rPr>
        <w:t>строительство узла подкисления сырой воды;</w:t>
      </w:r>
    </w:p>
    <w:p w14:paraId="6E0EBD4C" w14:textId="77777777" w:rsidR="0073360A" w:rsidRPr="0073360A" w:rsidRDefault="0073360A" w:rsidP="0073360A">
      <w:pPr>
        <w:numPr>
          <w:ilvl w:val="0"/>
          <w:numId w:val="41"/>
        </w:numPr>
      </w:pPr>
      <w:r w:rsidRPr="0073360A">
        <w:rPr>
          <w:bCs/>
        </w:rPr>
        <w:t>модернизации САУ газовой турбины SGT-600;</w:t>
      </w:r>
    </w:p>
    <w:p w14:paraId="4680FE5A" w14:textId="77777777" w:rsidR="0073360A" w:rsidRPr="0073360A" w:rsidRDefault="0073360A" w:rsidP="0073360A">
      <w:pPr>
        <w:numPr>
          <w:ilvl w:val="0"/>
          <w:numId w:val="41"/>
        </w:numPr>
      </w:pPr>
      <w:r w:rsidRPr="0073360A">
        <w:rPr>
          <w:bCs/>
        </w:rPr>
        <w:t>капитальный ремонт паровой турбины ДК-2/120 ст.  № 6;</w:t>
      </w:r>
    </w:p>
    <w:p w14:paraId="5DAA9231" w14:textId="77777777" w:rsidR="0073360A" w:rsidRPr="0073360A" w:rsidRDefault="0073360A" w:rsidP="0073360A">
      <w:pPr>
        <w:numPr>
          <w:ilvl w:val="0"/>
          <w:numId w:val="41"/>
        </w:numPr>
      </w:pPr>
      <w:r w:rsidRPr="0073360A">
        <w:t xml:space="preserve">реконструкция </w:t>
      </w:r>
      <w:proofErr w:type="spellStart"/>
      <w:r w:rsidRPr="0073360A">
        <w:t>котлоагрегата</w:t>
      </w:r>
      <w:proofErr w:type="spellEnd"/>
      <w:r w:rsidRPr="0073360A">
        <w:t xml:space="preserve"> ст.№10 с переводом на топливный режим "газ";</w:t>
      </w:r>
    </w:p>
    <w:p w14:paraId="73B75749" w14:textId="77777777" w:rsidR="0073360A" w:rsidRPr="0073360A" w:rsidRDefault="0073360A" w:rsidP="0073360A">
      <w:pPr>
        <w:numPr>
          <w:ilvl w:val="0"/>
          <w:numId w:val="41"/>
        </w:numPr>
      </w:pPr>
      <w:r w:rsidRPr="0073360A">
        <w:t>реконструкция главного парового коллектора;</w:t>
      </w:r>
    </w:p>
    <w:p w14:paraId="5B9C8487" w14:textId="77777777" w:rsidR="0073360A" w:rsidRPr="0073360A" w:rsidRDefault="0073360A" w:rsidP="0073360A">
      <w:pPr>
        <w:numPr>
          <w:ilvl w:val="0"/>
          <w:numId w:val="41"/>
        </w:numPr>
      </w:pPr>
      <w:r w:rsidRPr="0073360A">
        <w:t>реконструкция бака- нейтрализатора;</w:t>
      </w:r>
    </w:p>
    <w:p w14:paraId="1E95165F" w14:textId="77777777" w:rsidR="0073360A" w:rsidRPr="0073360A" w:rsidRDefault="0073360A" w:rsidP="0073360A">
      <w:pPr>
        <w:numPr>
          <w:ilvl w:val="0"/>
          <w:numId w:val="41"/>
        </w:numPr>
      </w:pPr>
      <w:r w:rsidRPr="0073360A">
        <w:t xml:space="preserve">реконструкция трубопровода </w:t>
      </w:r>
      <w:proofErr w:type="spellStart"/>
      <w:r w:rsidRPr="0073360A">
        <w:t>химочищенной</w:t>
      </w:r>
      <w:proofErr w:type="spellEnd"/>
      <w:r w:rsidRPr="0073360A">
        <w:t xml:space="preserve"> воды;</w:t>
      </w:r>
    </w:p>
    <w:p w14:paraId="5888007E" w14:textId="77777777" w:rsidR="0073360A" w:rsidRPr="0073360A" w:rsidRDefault="0073360A" w:rsidP="0073360A">
      <w:pPr>
        <w:numPr>
          <w:ilvl w:val="0"/>
          <w:numId w:val="41"/>
        </w:numPr>
      </w:pPr>
      <w:r w:rsidRPr="0073360A">
        <w:t xml:space="preserve">реконструкция трубопровода </w:t>
      </w:r>
      <w:proofErr w:type="spellStart"/>
      <w:r w:rsidRPr="0073360A">
        <w:t>декарбонизированной</w:t>
      </w:r>
      <w:proofErr w:type="spellEnd"/>
      <w:r w:rsidRPr="0073360A">
        <w:t xml:space="preserve"> воды </w:t>
      </w:r>
    </w:p>
    <w:p w14:paraId="7487D4A3" w14:textId="77777777" w:rsidR="0073360A" w:rsidRPr="0073360A" w:rsidRDefault="0073360A" w:rsidP="0073360A">
      <w:pPr>
        <w:numPr>
          <w:ilvl w:val="0"/>
          <w:numId w:val="41"/>
        </w:numPr>
      </w:pPr>
      <w:r w:rsidRPr="0073360A">
        <w:t>реконструкция трубопровода осветленной воды;</w:t>
      </w:r>
    </w:p>
    <w:p w14:paraId="19F55C84" w14:textId="77777777" w:rsidR="0073360A" w:rsidRPr="0073360A" w:rsidRDefault="0073360A" w:rsidP="0073360A">
      <w:pPr>
        <w:numPr>
          <w:ilvl w:val="0"/>
          <w:numId w:val="41"/>
        </w:numPr>
      </w:pPr>
      <w:r w:rsidRPr="0073360A">
        <w:t>реконструкция насосов раствора соли с обвязкой;</w:t>
      </w:r>
    </w:p>
    <w:p w14:paraId="74EAEB9F" w14:textId="77777777" w:rsidR="0073360A" w:rsidRPr="0073360A" w:rsidRDefault="0073360A" w:rsidP="0073360A">
      <w:pPr>
        <w:numPr>
          <w:ilvl w:val="0"/>
          <w:numId w:val="41"/>
        </w:numPr>
      </w:pPr>
      <w:r w:rsidRPr="0073360A">
        <w:t>реконструкция дымовой трубы №3;</w:t>
      </w:r>
    </w:p>
    <w:p w14:paraId="735E3163" w14:textId="77777777" w:rsidR="0073360A" w:rsidRPr="0073360A" w:rsidRDefault="0073360A" w:rsidP="0073360A">
      <w:pPr>
        <w:numPr>
          <w:ilvl w:val="0"/>
          <w:numId w:val="41"/>
        </w:numPr>
      </w:pPr>
      <w:r w:rsidRPr="0073360A">
        <w:t>реконструкция сетевых насосов с применением частотного регулирования;</w:t>
      </w:r>
    </w:p>
    <w:p w14:paraId="7F99A21D" w14:textId="77777777" w:rsidR="0073360A" w:rsidRPr="0073360A" w:rsidRDefault="0073360A" w:rsidP="0073360A">
      <w:pPr>
        <w:numPr>
          <w:ilvl w:val="0"/>
          <w:numId w:val="41"/>
        </w:numPr>
      </w:pPr>
      <w:r w:rsidRPr="0073360A">
        <w:t>реконструкция ТДО к/а №11-15 с применением ЧРП;</w:t>
      </w:r>
    </w:p>
    <w:p w14:paraId="2C82A981" w14:textId="0A063EA7" w:rsidR="00B17639" w:rsidRPr="0073360A" w:rsidRDefault="0073360A" w:rsidP="0073360A">
      <w:pPr>
        <w:numPr>
          <w:ilvl w:val="0"/>
          <w:numId w:val="41"/>
        </w:numPr>
      </w:pPr>
      <w:r w:rsidRPr="0073360A">
        <w:t xml:space="preserve"> модернизация ГТУ GT10B с заменой направляющих аппаратов №№ 1;2, и камеры сгорания (</w:t>
      </w:r>
      <w:proofErr w:type="spellStart"/>
      <w:r w:rsidRPr="0073360A">
        <w:t>Глазовской</w:t>
      </w:r>
      <w:proofErr w:type="spellEnd"/>
      <w:r w:rsidRPr="0073360A">
        <w:t xml:space="preserve"> ТЭЦ ПГУ).</w:t>
      </w:r>
    </w:p>
    <w:p w14:paraId="2BAD91FB" w14:textId="02E9C92E" w:rsidR="00B17639" w:rsidRPr="009B3B19" w:rsidRDefault="00B17639" w:rsidP="00B17639">
      <w:pPr>
        <w:ind w:firstLine="720"/>
        <w:rPr>
          <w:szCs w:val="26"/>
          <w:lang w:bidi="ar-SA"/>
        </w:rPr>
      </w:pPr>
      <w:r w:rsidRPr="009B3B19">
        <w:rPr>
          <w:szCs w:val="26"/>
          <w:lang w:bidi="ar-SA"/>
        </w:rPr>
        <w:t>Срок реализ</w:t>
      </w:r>
      <w:r w:rsidR="0073360A">
        <w:rPr>
          <w:szCs w:val="26"/>
          <w:lang w:bidi="ar-SA"/>
        </w:rPr>
        <w:t>ации мероприятий – в период 2021</w:t>
      </w:r>
      <w:r w:rsidRPr="009B3B19">
        <w:rPr>
          <w:szCs w:val="26"/>
          <w:lang w:bidi="ar-SA"/>
        </w:rPr>
        <w:t xml:space="preserve"> – 2025 годы.</w:t>
      </w:r>
    </w:p>
    <w:p w14:paraId="1AA8B895" w14:textId="77777777" w:rsidR="00603885" w:rsidRDefault="00603885" w:rsidP="00B17639">
      <w:pPr>
        <w:widowControl w:val="0"/>
        <w:spacing w:after="240" w:line="240" w:lineRule="auto"/>
        <w:ind w:firstLine="0"/>
        <w:jc w:val="left"/>
        <w:rPr>
          <w:b/>
          <w:lang w:eastAsia="en-US" w:bidi="ar-SA"/>
        </w:rPr>
      </w:pPr>
    </w:p>
    <w:p w14:paraId="1621E5B8" w14:textId="1C3B21FA" w:rsidR="00B17639" w:rsidRPr="00AD1169" w:rsidRDefault="003B6D2D" w:rsidP="00603885">
      <w:pPr>
        <w:keepNext/>
        <w:keepLines/>
        <w:rPr>
          <w:b/>
          <w:sz w:val="28"/>
          <w:szCs w:val="28"/>
          <w:lang w:eastAsia="en-US" w:bidi="ar-SA"/>
        </w:rPr>
      </w:pPr>
      <w:r>
        <w:rPr>
          <w:b/>
          <w:lang w:eastAsia="en-US" w:bidi="ar-SA"/>
        </w:rPr>
        <w:lastRenderedPageBreak/>
        <w:t>Котельная</w:t>
      </w:r>
      <w:r w:rsidR="00AD1169">
        <w:rPr>
          <w:b/>
          <w:lang w:eastAsia="en-US" w:bidi="ar-SA"/>
        </w:rPr>
        <w:t>,</w:t>
      </w:r>
      <w:r w:rsidR="00AD1169" w:rsidRPr="00AD1169">
        <w:rPr>
          <w:sz w:val="20"/>
          <w:szCs w:val="20"/>
        </w:rPr>
        <w:t xml:space="preserve"> </w:t>
      </w:r>
      <w:r w:rsidR="00AD1169" w:rsidRPr="00AD1169">
        <w:rPr>
          <w:b/>
          <w:sz w:val="28"/>
          <w:szCs w:val="28"/>
        </w:rPr>
        <w:t>Куйбышева, д. 77</w:t>
      </w:r>
    </w:p>
    <w:p w14:paraId="023BF1BE" w14:textId="386BE2ED" w:rsidR="004A71AE" w:rsidRDefault="004A71AE" w:rsidP="004A71AE">
      <w:pPr>
        <w:rPr>
          <w:szCs w:val="26"/>
        </w:rPr>
      </w:pPr>
      <w:r w:rsidRPr="00A950B4">
        <w:rPr>
          <w:lang w:eastAsia="en-US" w:bidi="ar-SA"/>
        </w:rPr>
        <w:t xml:space="preserve">Во 2-м, как и в 1-м варианте мастер-плана, для устранения </w:t>
      </w:r>
      <w:r w:rsidRPr="00A950B4">
        <w:t xml:space="preserve">дефицита располагаемой тепловой мощности «нетто» (минус </w:t>
      </w:r>
      <w:r w:rsidR="005721D5" w:rsidRPr="00A950B4">
        <w:t>4,83</w:t>
      </w:r>
      <w:r w:rsidRPr="00A950B4">
        <w:t xml:space="preserve"> Гкал/ч) при аварийном выводе самого мощного котла (КВ-Г-7,56-150, водогрейный, мощностью 6,5 Гкал/ч)</w:t>
      </w:r>
      <w:r w:rsidRPr="00A950B4">
        <w:rPr>
          <w:lang w:eastAsia="en-US" w:bidi="ar-SA"/>
        </w:rPr>
        <w:t xml:space="preserve">, на котельной запланированы следующие </w:t>
      </w:r>
      <w:r w:rsidRPr="00A950B4">
        <w:rPr>
          <w:szCs w:val="26"/>
        </w:rPr>
        <w:t>мероприятия:</w:t>
      </w:r>
    </w:p>
    <w:p w14:paraId="3AB926CE" w14:textId="77777777" w:rsidR="00A950B4" w:rsidRDefault="00A950B4" w:rsidP="00A950B4">
      <w:pPr>
        <w:rPr>
          <w:szCs w:val="26"/>
        </w:rPr>
      </w:pPr>
      <w:r>
        <w:rPr>
          <w:szCs w:val="26"/>
        </w:rPr>
        <w:t>- проектные работы;</w:t>
      </w:r>
    </w:p>
    <w:p w14:paraId="6C128480" w14:textId="77777777" w:rsidR="00A950B4" w:rsidRPr="00C465A8" w:rsidRDefault="00A950B4" w:rsidP="00A950B4">
      <w:pPr>
        <w:rPr>
          <w:szCs w:val="26"/>
        </w:rPr>
      </w:pPr>
      <w:r w:rsidRPr="00C465A8">
        <w:rPr>
          <w:szCs w:val="26"/>
        </w:rPr>
        <w:t>- строительство модуля котельной с учетом подвода коммуникаций;</w:t>
      </w:r>
    </w:p>
    <w:p w14:paraId="1D721046" w14:textId="77777777" w:rsidR="00A950B4" w:rsidRPr="00C465A8" w:rsidRDefault="00A950B4" w:rsidP="00A950B4">
      <w:pPr>
        <w:rPr>
          <w:szCs w:val="26"/>
        </w:rPr>
      </w:pPr>
      <w:r w:rsidRPr="00C465A8">
        <w:rPr>
          <w:szCs w:val="26"/>
        </w:rPr>
        <w:t xml:space="preserve">- поставка и установка оборудования (котел </w:t>
      </w:r>
      <w:r w:rsidRPr="00C465A8">
        <w:rPr>
          <w:szCs w:val="26"/>
          <w:lang w:val="en-US"/>
        </w:rPr>
        <w:t>RSD</w:t>
      </w:r>
      <w:r w:rsidRPr="00C465A8">
        <w:rPr>
          <w:szCs w:val="26"/>
        </w:rPr>
        <w:t xml:space="preserve"> 6000 с дутьевой горелкой – 3шт, котел </w:t>
      </w:r>
      <w:r w:rsidRPr="00C465A8">
        <w:rPr>
          <w:szCs w:val="26"/>
          <w:lang w:val="en-US"/>
        </w:rPr>
        <w:t>RSD</w:t>
      </w:r>
      <w:r w:rsidRPr="00C465A8">
        <w:rPr>
          <w:szCs w:val="26"/>
        </w:rPr>
        <w:t xml:space="preserve"> 2500 с дутьевой горелкой (ГВС) – 1 </w:t>
      </w:r>
      <w:proofErr w:type="spellStart"/>
      <w:r w:rsidRPr="00C465A8">
        <w:rPr>
          <w:szCs w:val="26"/>
        </w:rPr>
        <w:t>шт</w:t>
      </w:r>
      <w:proofErr w:type="spellEnd"/>
      <w:r w:rsidRPr="00C465A8">
        <w:rPr>
          <w:szCs w:val="26"/>
        </w:rPr>
        <w:t>)</w:t>
      </w:r>
    </w:p>
    <w:p w14:paraId="3BE704F4" w14:textId="77777777" w:rsidR="00A950B4" w:rsidRPr="00C465A8" w:rsidRDefault="00A950B4" w:rsidP="00A950B4">
      <w:pPr>
        <w:rPr>
          <w:color w:val="000000"/>
          <w:szCs w:val="26"/>
        </w:rPr>
      </w:pPr>
      <w:r w:rsidRPr="00C465A8">
        <w:rPr>
          <w:szCs w:val="26"/>
        </w:rPr>
        <w:t xml:space="preserve">- </w:t>
      </w:r>
      <w:r w:rsidRPr="00C465A8">
        <w:rPr>
          <w:color w:val="000000"/>
          <w:szCs w:val="26"/>
        </w:rPr>
        <w:t>замена сетевых насосов;</w:t>
      </w:r>
    </w:p>
    <w:p w14:paraId="28B5CEF9" w14:textId="77777777" w:rsidR="00A950B4" w:rsidRPr="00C465A8" w:rsidRDefault="00A950B4" w:rsidP="00A950B4">
      <w:pPr>
        <w:rPr>
          <w:szCs w:val="26"/>
        </w:rPr>
      </w:pPr>
      <w:r w:rsidRPr="00C465A8">
        <w:rPr>
          <w:color w:val="000000"/>
          <w:szCs w:val="26"/>
        </w:rPr>
        <w:t xml:space="preserve">- </w:t>
      </w:r>
      <w:r>
        <w:rPr>
          <w:szCs w:val="26"/>
        </w:rPr>
        <w:t>з</w:t>
      </w:r>
      <w:r w:rsidRPr="00C465A8">
        <w:rPr>
          <w:szCs w:val="26"/>
        </w:rPr>
        <w:t>амена насоса рабочей воды;</w:t>
      </w:r>
    </w:p>
    <w:p w14:paraId="61D1E120" w14:textId="77777777" w:rsidR="00A950B4" w:rsidRPr="00C465A8" w:rsidRDefault="00A950B4" w:rsidP="00A950B4">
      <w:pPr>
        <w:rPr>
          <w:szCs w:val="26"/>
        </w:rPr>
      </w:pPr>
      <w:r w:rsidRPr="00C465A8">
        <w:rPr>
          <w:szCs w:val="26"/>
        </w:rPr>
        <w:t xml:space="preserve">- </w:t>
      </w:r>
      <w:r>
        <w:rPr>
          <w:szCs w:val="26"/>
        </w:rPr>
        <w:t>з</w:t>
      </w:r>
      <w:r w:rsidRPr="00C465A8">
        <w:rPr>
          <w:szCs w:val="26"/>
        </w:rPr>
        <w:t>амена сетевого насоса  режима летней циркуляции;</w:t>
      </w:r>
    </w:p>
    <w:p w14:paraId="4BB66B15" w14:textId="77777777" w:rsidR="00A950B4" w:rsidRPr="00C465A8" w:rsidRDefault="00A950B4" w:rsidP="00A950B4">
      <w:pPr>
        <w:rPr>
          <w:szCs w:val="26"/>
        </w:rPr>
      </w:pPr>
      <w:r w:rsidRPr="00C465A8">
        <w:rPr>
          <w:szCs w:val="26"/>
        </w:rPr>
        <w:t xml:space="preserve">- </w:t>
      </w:r>
      <w:r>
        <w:rPr>
          <w:szCs w:val="26"/>
        </w:rPr>
        <w:t>з</w:t>
      </w:r>
      <w:r w:rsidRPr="00C465A8">
        <w:rPr>
          <w:szCs w:val="26"/>
        </w:rPr>
        <w:t>амена конвективного пучка котла №4 (КВ-Г-7,56-150);</w:t>
      </w:r>
    </w:p>
    <w:p w14:paraId="3036D208" w14:textId="77777777" w:rsidR="00A950B4" w:rsidRPr="00C465A8" w:rsidRDefault="00A950B4" w:rsidP="00A950B4">
      <w:pPr>
        <w:rPr>
          <w:szCs w:val="26"/>
        </w:rPr>
      </w:pPr>
      <w:r>
        <w:rPr>
          <w:szCs w:val="26"/>
        </w:rPr>
        <w:t>-з</w:t>
      </w:r>
      <w:r w:rsidRPr="00C465A8">
        <w:rPr>
          <w:szCs w:val="26"/>
        </w:rPr>
        <w:t>амена конвективного пучка котла №3 (КВ-Г-7,56-150);</w:t>
      </w:r>
    </w:p>
    <w:p w14:paraId="422448BC" w14:textId="77777777" w:rsidR="00A950B4" w:rsidRPr="00C465A8" w:rsidRDefault="00A950B4" w:rsidP="00A950B4">
      <w:pPr>
        <w:rPr>
          <w:szCs w:val="26"/>
        </w:rPr>
      </w:pPr>
      <w:r w:rsidRPr="00C465A8">
        <w:rPr>
          <w:szCs w:val="26"/>
        </w:rPr>
        <w:t xml:space="preserve">- </w:t>
      </w:r>
      <w:r>
        <w:rPr>
          <w:szCs w:val="26"/>
        </w:rPr>
        <w:t>п</w:t>
      </w:r>
      <w:r w:rsidRPr="00C465A8">
        <w:rPr>
          <w:szCs w:val="26"/>
        </w:rPr>
        <w:t>усконаладочные работы, ввод в эксплуатацию.</w:t>
      </w:r>
    </w:p>
    <w:p w14:paraId="7207C880" w14:textId="1ADCF393" w:rsidR="004A71AE" w:rsidRPr="00A978A1" w:rsidRDefault="004A71AE" w:rsidP="004A71AE">
      <w:pPr>
        <w:rPr>
          <w:szCs w:val="26"/>
        </w:rPr>
      </w:pPr>
      <w:r w:rsidRPr="00A950B4">
        <w:rPr>
          <w:szCs w:val="26"/>
        </w:rPr>
        <w:t xml:space="preserve">Срок реализации данных </w:t>
      </w:r>
      <w:r w:rsidR="00D97D1E" w:rsidRPr="00A950B4">
        <w:rPr>
          <w:szCs w:val="26"/>
        </w:rPr>
        <w:t>мероприятий – 2023</w:t>
      </w:r>
      <w:r w:rsidR="00A950B4" w:rsidRPr="00A950B4">
        <w:rPr>
          <w:szCs w:val="26"/>
        </w:rPr>
        <w:t>-2025</w:t>
      </w:r>
      <w:r w:rsidRPr="00A950B4">
        <w:rPr>
          <w:szCs w:val="26"/>
        </w:rPr>
        <w:t xml:space="preserve"> год</w:t>
      </w:r>
      <w:r w:rsidR="00A950B4" w:rsidRPr="00A950B4">
        <w:rPr>
          <w:szCs w:val="26"/>
        </w:rPr>
        <w:t>ы</w:t>
      </w:r>
      <w:r w:rsidRPr="00A950B4">
        <w:rPr>
          <w:szCs w:val="26"/>
        </w:rPr>
        <w:t>.</w:t>
      </w:r>
    </w:p>
    <w:p w14:paraId="170EDE9F" w14:textId="07AD5953" w:rsidR="00B17639" w:rsidRPr="00603885" w:rsidRDefault="004A71AE" w:rsidP="004A71AE">
      <w:pPr>
        <w:rPr>
          <w:lang w:eastAsia="en-US" w:bidi="ar-SA"/>
        </w:rPr>
      </w:pPr>
      <w:r>
        <w:rPr>
          <w:lang w:eastAsia="en-US" w:bidi="ar-SA"/>
        </w:rPr>
        <w:t xml:space="preserve">После реализации вышеуказанных мероприятий и устранения </w:t>
      </w:r>
      <w:r>
        <w:t>дефицита располагаемой тепловой мощности «нетто» при аварийном выводе самого мощного котла, во</w:t>
      </w:r>
      <w:r>
        <w:rPr>
          <w:lang w:eastAsia="en-US" w:bidi="ar-SA"/>
        </w:rPr>
        <w:t xml:space="preserve"> 2-м варианте предусматривается сохранение существующей и подключение перспективной тепловой нагрузки потребителей на котельную. </w:t>
      </w:r>
    </w:p>
    <w:p w14:paraId="0559F1B2" w14:textId="77777777" w:rsidR="00603885" w:rsidRPr="009B3B19" w:rsidRDefault="00603885" w:rsidP="00B17639">
      <w:pPr>
        <w:rPr>
          <w:szCs w:val="26"/>
        </w:rPr>
      </w:pPr>
    </w:p>
    <w:p w14:paraId="3783F72A" w14:textId="77777777" w:rsidR="00B17639" w:rsidRPr="009B3B19" w:rsidRDefault="00B17639" w:rsidP="00603885">
      <w:pPr>
        <w:keepNext/>
        <w:keepLines/>
        <w:rPr>
          <w:b/>
          <w:lang w:eastAsia="en-US" w:bidi="ar-SA"/>
        </w:rPr>
      </w:pPr>
      <w:r w:rsidRPr="009B3B19">
        <w:rPr>
          <w:b/>
          <w:lang w:eastAsia="en-US" w:bidi="ar-SA"/>
        </w:rPr>
        <w:t>Котельная АО «</w:t>
      </w:r>
      <w:proofErr w:type="spellStart"/>
      <w:r w:rsidRPr="009B3B19">
        <w:rPr>
          <w:b/>
          <w:lang w:eastAsia="en-US" w:bidi="ar-SA"/>
        </w:rPr>
        <w:t>Реммаш</w:t>
      </w:r>
      <w:proofErr w:type="spellEnd"/>
      <w:r w:rsidRPr="009B3B19">
        <w:rPr>
          <w:b/>
          <w:lang w:eastAsia="en-US" w:bidi="ar-SA"/>
        </w:rPr>
        <w:t xml:space="preserve">» </w:t>
      </w:r>
    </w:p>
    <w:p w14:paraId="37C936EB" w14:textId="1742CA6C" w:rsidR="009B3B19" w:rsidRPr="009B3B19" w:rsidRDefault="009B3B19" w:rsidP="009B3B19">
      <w:pPr>
        <w:rPr>
          <w:szCs w:val="26"/>
        </w:rPr>
      </w:pPr>
      <w:r w:rsidRPr="009B3B19">
        <w:rPr>
          <w:lang w:eastAsia="en-US" w:bidi="ar-SA"/>
        </w:rPr>
        <w:t>Во 2</w:t>
      </w:r>
      <w:r w:rsidR="004A71AE">
        <w:rPr>
          <w:lang w:eastAsia="en-US" w:bidi="ar-SA"/>
        </w:rPr>
        <w:t>-м</w:t>
      </w:r>
      <w:r w:rsidRPr="009B3B19">
        <w:rPr>
          <w:lang w:eastAsia="en-US" w:bidi="ar-SA"/>
        </w:rPr>
        <w:t xml:space="preserve"> варианте на котельной АО «</w:t>
      </w:r>
      <w:proofErr w:type="spellStart"/>
      <w:r w:rsidRPr="009B3B19">
        <w:rPr>
          <w:lang w:eastAsia="en-US" w:bidi="ar-SA"/>
        </w:rPr>
        <w:t>Реммаш</w:t>
      </w:r>
      <w:proofErr w:type="spellEnd"/>
      <w:r w:rsidRPr="009B3B19">
        <w:rPr>
          <w:lang w:eastAsia="en-US" w:bidi="ar-SA"/>
        </w:rPr>
        <w:t xml:space="preserve">» запланирован прирост перспективной нагрузки. Для обеспечения тепловой энергией потребителей на котельной запланированы следующие </w:t>
      </w:r>
      <w:r w:rsidRPr="009B3B19">
        <w:rPr>
          <w:szCs w:val="26"/>
        </w:rPr>
        <w:t>мероприятия:</w:t>
      </w:r>
    </w:p>
    <w:p w14:paraId="0F3365E9" w14:textId="18A410B3" w:rsidR="009B3B19" w:rsidRPr="00603885" w:rsidRDefault="009B3B19" w:rsidP="00603885">
      <w:pPr>
        <w:pStyle w:val="a6"/>
        <w:numPr>
          <w:ilvl w:val="0"/>
          <w:numId w:val="42"/>
        </w:numPr>
        <w:rPr>
          <w:lang w:eastAsia="en-US" w:bidi="ar-SA"/>
        </w:rPr>
      </w:pPr>
      <w:r w:rsidRPr="00603885">
        <w:rPr>
          <w:lang w:eastAsia="en-US" w:bidi="ar-SA"/>
        </w:rPr>
        <w:t>замена к</w:t>
      </w:r>
      <w:r w:rsidR="00656117">
        <w:rPr>
          <w:lang w:eastAsia="en-US" w:bidi="ar-SA"/>
        </w:rPr>
        <w:t>отлов</w:t>
      </w:r>
      <w:r w:rsidRPr="00603885">
        <w:rPr>
          <w:lang w:eastAsia="en-US" w:bidi="ar-SA"/>
        </w:rPr>
        <w:t xml:space="preserve"> ДЕВ 10-14-115ГМ, ст.</w:t>
      </w:r>
      <w:r w:rsidR="00656117">
        <w:rPr>
          <w:lang w:eastAsia="en-US" w:bidi="ar-SA"/>
        </w:rPr>
        <w:t xml:space="preserve"> </w:t>
      </w:r>
      <w:r w:rsidRPr="00603885">
        <w:rPr>
          <w:lang w:eastAsia="en-US" w:bidi="ar-SA"/>
        </w:rPr>
        <w:t>№№1,2,3</w:t>
      </w:r>
      <w:r w:rsidR="00656117">
        <w:rPr>
          <w:lang w:eastAsia="en-US" w:bidi="ar-SA"/>
        </w:rPr>
        <w:t xml:space="preserve"> и котла</w:t>
      </w:r>
      <w:r w:rsidR="004A71AE">
        <w:rPr>
          <w:lang w:eastAsia="en-US" w:bidi="ar-SA"/>
        </w:rPr>
        <w:t xml:space="preserve"> </w:t>
      </w:r>
      <w:r w:rsidR="00656117" w:rsidRPr="00603885">
        <w:rPr>
          <w:lang w:eastAsia="en-US" w:bidi="ar-SA"/>
        </w:rPr>
        <w:t>ДКВР 6,5, ст.№4</w:t>
      </w:r>
      <w:r w:rsidR="00656117">
        <w:rPr>
          <w:lang w:eastAsia="en-US" w:bidi="ar-SA"/>
        </w:rPr>
        <w:t xml:space="preserve"> </w:t>
      </w:r>
      <w:r w:rsidR="004A71AE">
        <w:rPr>
          <w:lang w:eastAsia="en-US" w:bidi="ar-SA"/>
        </w:rPr>
        <w:t>на к</w:t>
      </w:r>
      <w:r w:rsidR="00656117">
        <w:rPr>
          <w:lang w:eastAsia="en-US" w:bidi="ar-SA"/>
        </w:rPr>
        <w:t>отлы</w:t>
      </w:r>
      <w:r w:rsidR="004A71AE">
        <w:rPr>
          <w:lang w:eastAsia="en-US" w:bidi="ar-SA"/>
        </w:rPr>
        <w:t xml:space="preserve"> </w:t>
      </w:r>
      <w:proofErr w:type="spellStart"/>
      <w:r w:rsidR="004A71AE" w:rsidRPr="004A71AE">
        <w:rPr>
          <w:szCs w:val="26"/>
          <w:lang w:val="en-US"/>
        </w:rPr>
        <w:t>Polykraft</w:t>
      </w:r>
      <w:proofErr w:type="spellEnd"/>
      <w:r w:rsidR="004A71AE" w:rsidRPr="00656117">
        <w:rPr>
          <w:szCs w:val="26"/>
        </w:rPr>
        <w:t xml:space="preserve"> </w:t>
      </w:r>
      <w:proofErr w:type="spellStart"/>
      <w:r w:rsidR="004A71AE" w:rsidRPr="004A71AE">
        <w:rPr>
          <w:szCs w:val="26"/>
          <w:lang w:val="en-US"/>
        </w:rPr>
        <w:t>Unitherm</w:t>
      </w:r>
      <w:proofErr w:type="spellEnd"/>
      <w:r w:rsidR="004A71AE" w:rsidRPr="00656117">
        <w:rPr>
          <w:szCs w:val="26"/>
        </w:rPr>
        <w:t xml:space="preserve"> 8000</w:t>
      </w:r>
      <w:r w:rsidR="00656117">
        <w:rPr>
          <w:szCs w:val="26"/>
        </w:rPr>
        <w:t xml:space="preserve"> — 4 шт.</w:t>
      </w:r>
      <w:r w:rsidRPr="00603885">
        <w:rPr>
          <w:lang w:eastAsia="en-US" w:bidi="ar-SA"/>
        </w:rPr>
        <w:t>;</w:t>
      </w:r>
    </w:p>
    <w:p w14:paraId="7F3902B2" w14:textId="3ED2669B" w:rsidR="009B3B19" w:rsidRPr="00603885" w:rsidRDefault="00656117" w:rsidP="00603885">
      <w:pPr>
        <w:pStyle w:val="a6"/>
        <w:numPr>
          <w:ilvl w:val="0"/>
          <w:numId w:val="42"/>
        </w:numPr>
        <w:rPr>
          <w:lang w:eastAsia="en-US" w:bidi="ar-SA"/>
        </w:rPr>
      </w:pPr>
      <w:r>
        <w:rPr>
          <w:lang w:eastAsia="en-US" w:bidi="ar-SA"/>
        </w:rPr>
        <w:t>у</w:t>
      </w:r>
      <w:r w:rsidR="009B3B19" w:rsidRPr="00603885">
        <w:rPr>
          <w:lang w:eastAsia="en-US" w:bidi="ar-SA"/>
        </w:rPr>
        <w:t>становка емкости хранения резервного топлива (дизель), V=5 м³.</w:t>
      </w:r>
    </w:p>
    <w:p w14:paraId="49F215E4" w14:textId="7BE34637" w:rsidR="009B3B19" w:rsidRDefault="009B3B19" w:rsidP="009B3B19">
      <w:pPr>
        <w:rPr>
          <w:szCs w:val="26"/>
        </w:rPr>
      </w:pPr>
      <w:r w:rsidRPr="009B3B19">
        <w:rPr>
          <w:szCs w:val="26"/>
        </w:rPr>
        <w:t xml:space="preserve">Срок реализации мероприятий – </w:t>
      </w:r>
      <w:r w:rsidR="00656117">
        <w:rPr>
          <w:szCs w:val="26"/>
        </w:rPr>
        <w:t xml:space="preserve">до </w:t>
      </w:r>
      <w:r w:rsidRPr="009B3B19">
        <w:rPr>
          <w:szCs w:val="26"/>
        </w:rPr>
        <w:t>2024 год</w:t>
      </w:r>
      <w:r w:rsidR="00656117">
        <w:rPr>
          <w:szCs w:val="26"/>
        </w:rPr>
        <w:t>а</w:t>
      </w:r>
      <w:r w:rsidRPr="009B3B19">
        <w:rPr>
          <w:szCs w:val="26"/>
        </w:rPr>
        <w:t>.</w:t>
      </w:r>
    </w:p>
    <w:p w14:paraId="025EDCC0" w14:textId="77777777" w:rsidR="004A71AE" w:rsidRPr="009B3B19" w:rsidRDefault="004A71AE" w:rsidP="009B3B19">
      <w:pPr>
        <w:rPr>
          <w:szCs w:val="26"/>
        </w:rPr>
      </w:pPr>
    </w:p>
    <w:p w14:paraId="156F7146" w14:textId="7A6860D6" w:rsidR="00B17639" w:rsidRPr="009B3B19" w:rsidRDefault="00B17639" w:rsidP="00603885">
      <w:pPr>
        <w:keepNext/>
        <w:keepLines/>
        <w:rPr>
          <w:b/>
          <w:lang w:eastAsia="en-US" w:bidi="ar-SA"/>
        </w:rPr>
      </w:pPr>
      <w:r w:rsidRPr="009B3B19">
        <w:rPr>
          <w:b/>
          <w:lang w:eastAsia="en-US" w:bidi="ar-SA"/>
        </w:rPr>
        <w:t>Котельная № 3 (ООО «</w:t>
      </w:r>
      <w:proofErr w:type="spellStart"/>
      <w:r w:rsidRPr="009B3B19">
        <w:rPr>
          <w:b/>
          <w:lang w:eastAsia="en-US" w:bidi="ar-SA"/>
        </w:rPr>
        <w:t>КомЭнерго</w:t>
      </w:r>
      <w:proofErr w:type="spellEnd"/>
      <w:r w:rsidRPr="009B3B19">
        <w:rPr>
          <w:b/>
          <w:lang w:eastAsia="en-US" w:bidi="ar-SA"/>
        </w:rPr>
        <w:t>»)</w:t>
      </w:r>
    </w:p>
    <w:p w14:paraId="3D4CCA84" w14:textId="6F982580" w:rsidR="005721D5" w:rsidRDefault="005721D5" w:rsidP="005721D5">
      <w:r>
        <w:t xml:space="preserve">В состав основных мероприятий по </w:t>
      </w:r>
      <w:r>
        <w:rPr>
          <w:lang w:eastAsia="en-US" w:bidi="ar-SA"/>
        </w:rPr>
        <w:t>котельной №3 ООО </w:t>
      </w:r>
      <w:r w:rsidRPr="00C901D0">
        <w:rPr>
          <w:lang w:eastAsia="en-US" w:bidi="ar-SA"/>
        </w:rPr>
        <w:t>«</w:t>
      </w:r>
      <w:proofErr w:type="spellStart"/>
      <w:r w:rsidRPr="00C901D0">
        <w:rPr>
          <w:lang w:eastAsia="en-US" w:bidi="ar-SA"/>
        </w:rPr>
        <w:t>КомЭнерго</w:t>
      </w:r>
      <w:proofErr w:type="spellEnd"/>
      <w:r w:rsidRPr="00C901D0">
        <w:rPr>
          <w:lang w:eastAsia="en-US" w:bidi="ar-SA"/>
        </w:rPr>
        <w:t>»</w:t>
      </w:r>
      <w:r>
        <w:t>, также как и в варианте 1,</w:t>
      </w:r>
      <w:r w:rsidRPr="00B17639">
        <w:t xml:space="preserve"> </w:t>
      </w:r>
      <w:r>
        <w:t>входят:</w:t>
      </w:r>
    </w:p>
    <w:p w14:paraId="4601FD80" w14:textId="77777777" w:rsidR="005721D5" w:rsidRDefault="005721D5" w:rsidP="005721D5">
      <w:pPr>
        <w:pStyle w:val="a6"/>
        <w:numPr>
          <w:ilvl w:val="0"/>
          <w:numId w:val="41"/>
        </w:numPr>
      </w:pPr>
      <w:r>
        <w:lastRenderedPageBreak/>
        <w:t>замена водогрейных к/а ДКВР-6,5-13</w:t>
      </w:r>
      <w:r w:rsidRPr="00C901D0">
        <w:t>, ст.</w:t>
      </w:r>
      <w:r>
        <w:t>№№</w:t>
      </w:r>
      <w:r w:rsidRPr="00C901D0">
        <w:t>1</w:t>
      </w:r>
      <w:r>
        <w:t xml:space="preserve">,2,3 на водогрейные к/а ICI </w:t>
      </w:r>
      <w:proofErr w:type="spellStart"/>
      <w:r>
        <w:t>Caldaie</w:t>
      </w:r>
      <w:proofErr w:type="spellEnd"/>
      <w:r>
        <w:t xml:space="preserve"> TNX 7000;</w:t>
      </w:r>
    </w:p>
    <w:p w14:paraId="5566DF48" w14:textId="77777777" w:rsidR="005721D5" w:rsidRDefault="005721D5" w:rsidP="005721D5">
      <w:pPr>
        <w:pStyle w:val="a6"/>
        <w:numPr>
          <w:ilvl w:val="0"/>
          <w:numId w:val="41"/>
        </w:numPr>
      </w:pPr>
      <w:r>
        <w:t>замена паровых к/а ДКВР-6,5-13</w:t>
      </w:r>
      <w:r w:rsidRPr="00C901D0">
        <w:t>, ст.№</w:t>
      </w:r>
      <w:r>
        <w:t>№4,5,6 на аналогичные;</w:t>
      </w:r>
    </w:p>
    <w:p w14:paraId="6690A771" w14:textId="77777777" w:rsidR="005721D5" w:rsidRDefault="005721D5" w:rsidP="005721D5">
      <w:pPr>
        <w:pStyle w:val="a6"/>
        <w:numPr>
          <w:ilvl w:val="0"/>
          <w:numId w:val="41"/>
        </w:numPr>
      </w:pPr>
      <w:r>
        <w:t>у</w:t>
      </w:r>
      <w:r w:rsidRPr="00C901D0">
        <w:t>становка дополнительного модуля водоподготовки ВПУ-20 м³/ч</w:t>
      </w:r>
      <w:r>
        <w:t xml:space="preserve"> в связи с приростом тепловой нагрузки. </w:t>
      </w:r>
    </w:p>
    <w:p w14:paraId="56749588" w14:textId="77777777" w:rsidR="005721D5" w:rsidRPr="005F7A00" w:rsidRDefault="005721D5" w:rsidP="005721D5">
      <w:pPr>
        <w:rPr>
          <w:lang w:eastAsia="en-US" w:bidi="ar-SA"/>
        </w:rPr>
      </w:pPr>
      <w:r>
        <w:rPr>
          <w:lang w:eastAsia="en-US" w:bidi="ar-SA"/>
        </w:rPr>
        <w:t>Срок реализации мероприятий – в период 2021 – 2027 годы.</w:t>
      </w:r>
    </w:p>
    <w:p w14:paraId="7CE71045" w14:textId="77777777" w:rsidR="005721D5" w:rsidRDefault="005721D5" w:rsidP="0011272F">
      <w:pPr>
        <w:rPr>
          <w:lang w:eastAsia="en-US" w:bidi="ar-SA"/>
        </w:rPr>
      </w:pPr>
    </w:p>
    <w:p w14:paraId="1FDA5643" w14:textId="78F227A0" w:rsidR="0011272F" w:rsidRDefault="0011272F" w:rsidP="0011272F">
      <w:pPr>
        <w:rPr>
          <w:lang w:eastAsia="en-US" w:bidi="ar-SA"/>
        </w:rPr>
      </w:pPr>
      <w:r>
        <w:rPr>
          <w:lang w:eastAsia="en-US" w:bidi="ar-SA"/>
        </w:rPr>
        <w:t>Сводный перечень мероприятий по источникам тепловой энергии, согласно второму варианту мастер-плана, представлен в таблице ниже.</w:t>
      </w:r>
    </w:p>
    <w:p w14:paraId="162C1C1D" w14:textId="70D86CD8" w:rsidR="0011272F" w:rsidRDefault="0011272F" w:rsidP="0011272F">
      <w:pPr>
        <w:pStyle w:val="af4"/>
      </w:pPr>
      <w:r w:rsidRPr="00712664">
        <w:t xml:space="preserve">Таблица </w:t>
      </w:r>
      <w:r w:rsidRPr="00712664">
        <w:fldChar w:fldCharType="begin"/>
      </w:r>
      <w:r w:rsidRPr="00712664">
        <w:instrText xml:space="preserve"> SEQ Таблица \* ARABIC </w:instrText>
      </w:r>
      <w:r w:rsidRPr="00712664">
        <w:fldChar w:fldCharType="separate"/>
      </w:r>
      <w:r w:rsidR="007D572B">
        <w:rPr>
          <w:noProof/>
        </w:rPr>
        <w:t>6</w:t>
      </w:r>
      <w:r w:rsidRPr="00712664">
        <w:fldChar w:fldCharType="end"/>
      </w:r>
      <w:r w:rsidRPr="00712664">
        <w:t xml:space="preserve">. </w:t>
      </w:r>
      <w:r>
        <w:t>Мероприятия по источникам тепловой энергии, согласно варианту №2</w:t>
      </w:r>
    </w:p>
    <w:tbl>
      <w:tblPr>
        <w:tblW w:w="5000" w:type="pct"/>
        <w:tblLook w:val="04A0" w:firstRow="1" w:lastRow="0" w:firstColumn="1" w:lastColumn="0" w:noHBand="0" w:noVBand="1"/>
      </w:tblPr>
      <w:tblGrid>
        <w:gridCol w:w="783"/>
        <w:gridCol w:w="5114"/>
        <w:gridCol w:w="1983"/>
        <w:gridCol w:w="1978"/>
      </w:tblGrid>
      <w:tr w:rsidR="005721D5" w:rsidRPr="005721D5" w14:paraId="08D24886" w14:textId="77777777" w:rsidTr="001E0813">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DC0D8A"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 п/п</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250052BB"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Мероприятие</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1872A37B"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Плановый год начала реализации</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00F66D78"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Плановый год завершения реализации</w:t>
            </w:r>
          </w:p>
        </w:tc>
      </w:tr>
      <w:tr w:rsidR="005721D5" w:rsidRPr="005721D5" w14:paraId="6FD81E4B"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0634EB71"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1</w:t>
            </w:r>
          </w:p>
        </w:tc>
        <w:tc>
          <w:tcPr>
            <w:tcW w:w="2594" w:type="pct"/>
            <w:tcBorders>
              <w:top w:val="nil"/>
              <w:left w:val="nil"/>
              <w:bottom w:val="single" w:sz="4" w:space="0" w:color="auto"/>
              <w:right w:val="single" w:sz="4" w:space="0" w:color="auto"/>
            </w:tcBorders>
            <w:shd w:val="clear" w:color="auto" w:fill="auto"/>
            <w:vAlign w:val="center"/>
            <w:hideMark/>
          </w:tcPr>
          <w:p w14:paraId="3738F3DA" w14:textId="77777777" w:rsidR="005721D5" w:rsidRPr="005721D5" w:rsidRDefault="005721D5" w:rsidP="005721D5">
            <w:pPr>
              <w:autoSpaceDE/>
              <w:autoSpaceDN/>
              <w:spacing w:line="240" w:lineRule="auto"/>
              <w:ind w:firstLine="0"/>
              <w:jc w:val="left"/>
              <w:rPr>
                <w:b/>
                <w:bCs/>
                <w:color w:val="000000"/>
                <w:sz w:val="18"/>
                <w:szCs w:val="18"/>
                <w:lang w:bidi="ar-SA"/>
              </w:rPr>
            </w:pPr>
            <w:r w:rsidRPr="005721D5">
              <w:rPr>
                <w:b/>
                <w:bCs/>
                <w:color w:val="000000"/>
                <w:sz w:val="18"/>
                <w:szCs w:val="18"/>
                <w:lang w:bidi="ar-SA"/>
              </w:rPr>
              <w:t xml:space="preserve">Группа 1. Строительство, реконструкция или модернизация объектов в целях подключения потребителей, в </w:t>
            </w:r>
            <w:proofErr w:type="spellStart"/>
            <w:r w:rsidRPr="005721D5">
              <w:rPr>
                <w:b/>
                <w:bCs/>
                <w:color w:val="000000"/>
                <w:sz w:val="18"/>
                <w:szCs w:val="18"/>
                <w:lang w:bidi="ar-SA"/>
              </w:rPr>
              <w:t>т.ч</w:t>
            </w:r>
            <w:proofErr w:type="spellEnd"/>
            <w:r w:rsidRPr="005721D5">
              <w:rPr>
                <w:b/>
                <w:bCs/>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1EEFD152"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 </w:t>
            </w:r>
          </w:p>
        </w:tc>
        <w:tc>
          <w:tcPr>
            <w:tcW w:w="1004" w:type="pct"/>
            <w:tcBorders>
              <w:top w:val="nil"/>
              <w:left w:val="nil"/>
              <w:bottom w:val="single" w:sz="4" w:space="0" w:color="auto"/>
              <w:right w:val="single" w:sz="4" w:space="0" w:color="auto"/>
            </w:tcBorders>
            <w:shd w:val="clear" w:color="auto" w:fill="auto"/>
            <w:vAlign w:val="center"/>
            <w:hideMark/>
          </w:tcPr>
          <w:p w14:paraId="713DEDC9"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 </w:t>
            </w:r>
          </w:p>
        </w:tc>
      </w:tr>
      <w:tr w:rsidR="005721D5" w:rsidRPr="005721D5" w14:paraId="114697CC" w14:textId="77777777" w:rsidTr="001E0813">
        <w:trPr>
          <w:trHeight w:val="20"/>
        </w:trPr>
        <w:tc>
          <w:tcPr>
            <w:tcW w:w="397" w:type="pct"/>
            <w:tcBorders>
              <w:top w:val="nil"/>
              <w:left w:val="single" w:sz="4" w:space="0" w:color="auto"/>
              <w:bottom w:val="double" w:sz="6" w:space="0" w:color="auto"/>
              <w:right w:val="single" w:sz="4" w:space="0" w:color="auto"/>
            </w:tcBorders>
            <w:shd w:val="clear" w:color="auto" w:fill="auto"/>
            <w:vAlign w:val="center"/>
            <w:hideMark/>
          </w:tcPr>
          <w:p w14:paraId="510F2133"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1.1</w:t>
            </w:r>
          </w:p>
        </w:tc>
        <w:tc>
          <w:tcPr>
            <w:tcW w:w="2594" w:type="pct"/>
            <w:tcBorders>
              <w:top w:val="nil"/>
              <w:left w:val="nil"/>
              <w:bottom w:val="double" w:sz="6" w:space="0" w:color="auto"/>
              <w:right w:val="single" w:sz="4" w:space="0" w:color="auto"/>
            </w:tcBorders>
            <w:shd w:val="clear" w:color="auto" w:fill="auto"/>
            <w:vAlign w:val="center"/>
            <w:hideMark/>
          </w:tcPr>
          <w:p w14:paraId="4C798867"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Реконструкция ВК-1 с установкой </w:t>
            </w:r>
            <w:proofErr w:type="spellStart"/>
            <w:r w:rsidRPr="005721D5">
              <w:rPr>
                <w:color w:val="000000"/>
                <w:sz w:val="18"/>
                <w:szCs w:val="18"/>
                <w:lang w:bidi="ar-SA"/>
              </w:rPr>
              <w:t>водогорейного</w:t>
            </w:r>
            <w:proofErr w:type="spellEnd"/>
            <w:r w:rsidRPr="005721D5">
              <w:rPr>
                <w:color w:val="000000"/>
                <w:sz w:val="18"/>
                <w:szCs w:val="18"/>
                <w:lang w:bidi="ar-SA"/>
              </w:rPr>
              <w:t xml:space="preserve"> котла</w:t>
            </w:r>
          </w:p>
        </w:tc>
        <w:tc>
          <w:tcPr>
            <w:tcW w:w="1006" w:type="pct"/>
            <w:tcBorders>
              <w:top w:val="nil"/>
              <w:left w:val="nil"/>
              <w:bottom w:val="double" w:sz="6" w:space="0" w:color="auto"/>
              <w:right w:val="single" w:sz="4" w:space="0" w:color="auto"/>
            </w:tcBorders>
            <w:shd w:val="clear" w:color="auto" w:fill="auto"/>
            <w:vAlign w:val="center"/>
            <w:hideMark/>
          </w:tcPr>
          <w:p w14:paraId="6D72C05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c>
          <w:tcPr>
            <w:tcW w:w="1004" w:type="pct"/>
            <w:tcBorders>
              <w:top w:val="nil"/>
              <w:left w:val="nil"/>
              <w:bottom w:val="double" w:sz="6" w:space="0" w:color="auto"/>
              <w:right w:val="single" w:sz="4" w:space="0" w:color="auto"/>
            </w:tcBorders>
            <w:shd w:val="clear" w:color="auto" w:fill="auto"/>
            <w:vAlign w:val="center"/>
            <w:hideMark/>
          </w:tcPr>
          <w:p w14:paraId="6648C8A7"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5721D5" w:rsidRPr="005721D5" w14:paraId="23C11E46"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5C3A1A84"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2</w:t>
            </w:r>
          </w:p>
        </w:tc>
        <w:tc>
          <w:tcPr>
            <w:tcW w:w="2594" w:type="pct"/>
            <w:tcBorders>
              <w:top w:val="nil"/>
              <w:left w:val="nil"/>
              <w:bottom w:val="single" w:sz="4" w:space="0" w:color="auto"/>
              <w:right w:val="single" w:sz="4" w:space="0" w:color="auto"/>
            </w:tcBorders>
            <w:shd w:val="clear" w:color="auto" w:fill="auto"/>
            <w:vAlign w:val="center"/>
            <w:hideMark/>
          </w:tcPr>
          <w:p w14:paraId="3C1816A4" w14:textId="77777777" w:rsidR="005721D5" w:rsidRPr="005721D5" w:rsidRDefault="005721D5" w:rsidP="005721D5">
            <w:pPr>
              <w:autoSpaceDE/>
              <w:autoSpaceDN/>
              <w:spacing w:line="240" w:lineRule="auto"/>
              <w:ind w:firstLine="0"/>
              <w:jc w:val="left"/>
              <w:rPr>
                <w:b/>
                <w:bCs/>
                <w:color w:val="000000"/>
                <w:sz w:val="18"/>
                <w:szCs w:val="18"/>
                <w:lang w:bidi="ar-SA"/>
              </w:rPr>
            </w:pPr>
            <w:r w:rsidRPr="005721D5">
              <w:rPr>
                <w:b/>
                <w:bCs/>
                <w:color w:val="000000"/>
                <w:sz w:val="18"/>
                <w:szCs w:val="18"/>
                <w:lang w:bidi="ar-SA"/>
              </w:rPr>
              <w:t xml:space="preserve">Группа 2.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 в </w:t>
            </w:r>
            <w:proofErr w:type="spellStart"/>
            <w:r w:rsidRPr="005721D5">
              <w:rPr>
                <w:b/>
                <w:bCs/>
                <w:color w:val="000000"/>
                <w:sz w:val="18"/>
                <w:szCs w:val="18"/>
                <w:lang w:bidi="ar-SA"/>
              </w:rPr>
              <w:t>т.ч</w:t>
            </w:r>
            <w:proofErr w:type="spellEnd"/>
            <w:r w:rsidRPr="005721D5">
              <w:rPr>
                <w:b/>
                <w:bCs/>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03295F82"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 </w:t>
            </w:r>
          </w:p>
        </w:tc>
        <w:tc>
          <w:tcPr>
            <w:tcW w:w="1004" w:type="pct"/>
            <w:tcBorders>
              <w:top w:val="nil"/>
              <w:left w:val="nil"/>
              <w:bottom w:val="single" w:sz="4" w:space="0" w:color="auto"/>
              <w:right w:val="single" w:sz="4" w:space="0" w:color="auto"/>
            </w:tcBorders>
            <w:shd w:val="clear" w:color="auto" w:fill="auto"/>
            <w:vAlign w:val="center"/>
            <w:hideMark/>
          </w:tcPr>
          <w:p w14:paraId="6541AE1B"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 </w:t>
            </w:r>
          </w:p>
        </w:tc>
      </w:tr>
      <w:tr w:rsidR="005721D5" w:rsidRPr="005721D5" w14:paraId="1127A170" w14:textId="77777777" w:rsidTr="001E0813">
        <w:trPr>
          <w:trHeight w:val="20"/>
        </w:trPr>
        <w:tc>
          <w:tcPr>
            <w:tcW w:w="397" w:type="pct"/>
            <w:tcBorders>
              <w:top w:val="nil"/>
              <w:left w:val="single" w:sz="4" w:space="0" w:color="auto"/>
              <w:bottom w:val="double" w:sz="6" w:space="0" w:color="auto"/>
              <w:right w:val="single" w:sz="4" w:space="0" w:color="auto"/>
            </w:tcBorders>
            <w:shd w:val="clear" w:color="auto" w:fill="auto"/>
            <w:vAlign w:val="center"/>
            <w:hideMark/>
          </w:tcPr>
          <w:p w14:paraId="42B3337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2.1</w:t>
            </w:r>
          </w:p>
        </w:tc>
        <w:tc>
          <w:tcPr>
            <w:tcW w:w="2594" w:type="pct"/>
            <w:tcBorders>
              <w:top w:val="nil"/>
              <w:left w:val="nil"/>
              <w:bottom w:val="double" w:sz="6" w:space="0" w:color="auto"/>
              <w:right w:val="single" w:sz="4" w:space="0" w:color="auto"/>
            </w:tcBorders>
            <w:shd w:val="clear" w:color="auto" w:fill="auto"/>
            <w:vAlign w:val="center"/>
            <w:hideMark/>
          </w:tcPr>
          <w:p w14:paraId="6FC9C2AD"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Реконструкция к/а № 21 с заменой конвективной части</w:t>
            </w:r>
          </w:p>
        </w:tc>
        <w:tc>
          <w:tcPr>
            <w:tcW w:w="1006" w:type="pct"/>
            <w:tcBorders>
              <w:top w:val="nil"/>
              <w:left w:val="nil"/>
              <w:bottom w:val="double" w:sz="6" w:space="0" w:color="auto"/>
              <w:right w:val="single" w:sz="4" w:space="0" w:color="auto"/>
            </w:tcBorders>
            <w:shd w:val="clear" w:color="auto" w:fill="auto"/>
            <w:vAlign w:val="center"/>
            <w:hideMark/>
          </w:tcPr>
          <w:p w14:paraId="2A3E6960"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4" w:type="pct"/>
            <w:tcBorders>
              <w:top w:val="nil"/>
              <w:left w:val="nil"/>
              <w:bottom w:val="double" w:sz="6" w:space="0" w:color="auto"/>
              <w:right w:val="single" w:sz="4" w:space="0" w:color="auto"/>
            </w:tcBorders>
            <w:shd w:val="clear" w:color="auto" w:fill="auto"/>
            <w:vAlign w:val="center"/>
            <w:hideMark/>
          </w:tcPr>
          <w:p w14:paraId="375D4B89"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r>
      <w:tr w:rsidR="005721D5" w:rsidRPr="005721D5" w14:paraId="3B6B158C"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3868F0EC"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3</w:t>
            </w:r>
          </w:p>
        </w:tc>
        <w:tc>
          <w:tcPr>
            <w:tcW w:w="2594" w:type="pct"/>
            <w:tcBorders>
              <w:top w:val="nil"/>
              <w:left w:val="nil"/>
              <w:bottom w:val="single" w:sz="4" w:space="0" w:color="auto"/>
              <w:right w:val="single" w:sz="4" w:space="0" w:color="auto"/>
            </w:tcBorders>
            <w:shd w:val="clear" w:color="auto" w:fill="auto"/>
            <w:vAlign w:val="center"/>
            <w:hideMark/>
          </w:tcPr>
          <w:p w14:paraId="2CEF6028" w14:textId="77777777" w:rsidR="005721D5" w:rsidRPr="005721D5" w:rsidRDefault="005721D5" w:rsidP="005721D5">
            <w:pPr>
              <w:autoSpaceDE/>
              <w:autoSpaceDN/>
              <w:spacing w:line="240" w:lineRule="auto"/>
              <w:ind w:firstLine="0"/>
              <w:jc w:val="left"/>
              <w:rPr>
                <w:b/>
                <w:bCs/>
                <w:color w:val="000000"/>
                <w:sz w:val="18"/>
                <w:szCs w:val="18"/>
                <w:lang w:bidi="ar-SA"/>
              </w:rPr>
            </w:pPr>
            <w:r w:rsidRPr="005721D5">
              <w:rPr>
                <w:b/>
                <w:bCs/>
                <w:color w:val="000000"/>
                <w:sz w:val="18"/>
                <w:szCs w:val="18"/>
                <w:lang w:bidi="ar-SA"/>
              </w:rPr>
              <w:t xml:space="preserve">Группа 3.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теплоснабжения, повышение эффективности работы систем централизованного теплоснабжения, в </w:t>
            </w:r>
            <w:proofErr w:type="spellStart"/>
            <w:r w:rsidRPr="005721D5">
              <w:rPr>
                <w:b/>
                <w:bCs/>
                <w:color w:val="000000"/>
                <w:sz w:val="18"/>
                <w:szCs w:val="18"/>
                <w:lang w:bidi="ar-SA"/>
              </w:rPr>
              <w:t>т.ч</w:t>
            </w:r>
            <w:proofErr w:type="spellEnd"/>
            <w:r w:rsidRPr="005721D5">
              <w:rPr>
                <w:b/>
                <w:bCs/>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7648B0E0"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 </w:t>
            </w:r>
          </w:p>
        </w:tc>
        <w:tc>
          <w:tcPr>
            <w:tcW w:w="1004" w:type="pct"/>
            <w:tcBorders>
              <w:top w:val="nil"/>
              <w:left w:val="nil"/>
              <w:bottom w:val="single" w:sz="4" w:space="0" w:color="auto"/>
              <w:right w:val="single" w:sz="4" w:space="0" w:color="auto"/>
            </w:tcBorders>
            <w:shd w:val="clear" w:color="auto" w:fill="auto"/>
            <w:vAlign w:val="center"/>
            <w:hideMark/>
          </w:tcPr>
          <w:p w14:paraId="5DB6731D"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 </w:t>
            </w:r>
          </w:p>
        </w:tc>
      </w:tr>
      <w:tr w:rsidR="005721D5" w:rsidRPr="005721D5" w14:paraId="23F997C7"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162678EC"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3.1</w:t>
            </w:r>
          </w:p>
        </w:tc>
        <w:tc>
          <w:tcPr>
            <w:tcW w:w="2594" w:type="pct"/>
            <w:tcBorders>
              <w:top w:val="nil"/>
              <w:left w:val="nil"/>
              <w:bottom w:val="single" w:sz="4" w:space="0" w:color="auto"/>
              <w:right w:val="single" w:sz="4" w:space="0" w:color="auto"/>
            </w:tcBorders>
            <w:shd w:val="clear" w:color="auto" w:fill="auto"/>
            <w:vAlign w:val="center"/>
            <w:hideMark/>
          </w:tcPr>
          <w:p w14:paraId="5CF9C023"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Реконструкция участка резервного топлива (мазута) филиала АО РИР в городе Глазове</w:t>
            </w:r>
          </w:p>
        </w:tc>
        <w:tc>
          <w:tcPr>
            <w:tcW w:w="1006" w:type="pct"/>
            <w:tcBorders>
              <w:top w:val="nil"/>
              <w:left w:val="nil"/>
              <w:bottom w:val="single" w:sz="4" w:space="0" w:color="auto"/>
              <w:right w:val="single" w:sz="4" w:space="0" w:color="auto"/>
            </w:tcBorders>
            <w:shd w:val="clear" w:color="auto" w:fill="auto"/>
            <w:vAlign w:val="center"/>
            <w:hideMark/>
          </w:tcPr>
          <w:p w14:paraId="744CE6B6"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4" w:type="pct"/>
            <w:tcBorders>
              <w:top w:val="nil"/>
              <w:left w:val="nil"/>
              <w:bottom w:val="single" w:sz="4" w:space="0" w:color="auto"/>
              <w:right w:val="single" w:sz="4" w:space="0" w:color="auto"/>
            </w:tcBorders>
            <w:shd w:val="clear" w:color="auto" w:fill="auto"/>
            <w:vAlign w:val="center"/>
            <w:hideMark/>
          </w:tcPr>
          <w:p w14:paraId="453BD8D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r>
      <w:tr w:rsidR="005721D5" w:rsidRPr="005721D5" w14:paraId="530AB06D"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39407C9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3.2</w:t>
            </w:r>
          </w:p>
        </w:tc>
        <w:tc>
          <w:tcPr>
            <w:tcW w:w="2594" w:type="pct"/>
            <w:tcBorders>
              <w:top w:val="nil"/>
              <w:left w:val="nil"/>
              <w:bottom w:val="single" w:sz="4" w:space="0" w:color="auto"/>
              <w:right w:val="single" w:sz="4" w:space="0" w:color="auto"/>
            </w:tcBorders>
            <w:shd w:val="clear" w:color="auto" w:fill="auto"/>
            <w:vAlign w:val="center"/>
            <w:hideMark/>
          </w:tcPr>
          <w:p w14:paraId="79F7A741"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Реконструкция дымовой трубы №3</w:t>
            </w:r>
          </w:p>
        </w:tc>
        <w:tc>
          <w:tcPr>
            <w:tcW w:w="1006" w:type="pct"/>
            <w:tcBorders>
              <w:top w:val="nil"/>
              <w:left w:val="nil"/>
              <w:bottom w:val="single" w:sz="4" w:space="0" w:color="auto"/>
              <w:right w:val="single" w:sz="4" w:space="0" w:color="auto"/>
            </w:tcBorders>
            <w:shd w:val="clear" w:color="auto" w:fill="auto"/>
            <w:vAlign w:val="center"/>
            <w:hideMark/>
          </w:tcPr>
          <w:p w14:paraId="2CD86DFD"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2020</w:t>
            </w:r>
          </w:p>
        </w:tc>
        <w:tc>
          <w:tcPr>
            <w:tcW w:w="1004" w:type="pct"/>
            <w:tcBorders>
              <w:top w:val="nil"/>
              <w:left w:val="nil"/>
              <w:bottom w:val="single" w:sz="4" w:space="0" w:color="auto"/>
              <w:right w:val="single" w:sz="4" w:space="0" w:color="auto"/>
            </w:tcBorders>
            <w:shd w:val="clear" w:color="auto" w:fill="auto"/>
            <w:vAlign w:val="center"/>
            <w:hideMark/>
          </w:tcPr>
          <w:p w14:paraId="060042AE"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r>
      <w:tr w:rsidR="005721D5" w:rsidRPr="005721D5" w14:paraId="6CC2E13E"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5C1F2DAC"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3.3</w:t>
            </w:r>
          </w:p>
        </w:tc>
        <w:tc>
          <w:tcPr>
            <w:tcW w:w="2594" w:type="pct"/>
            <w:tcBorders>
              <w:top w:val="nil"/>
              <w:left w:val="nil"/>
              <w:bottom w:val="single" w:sz="4" w:space="0" w:color="auto"/>
              <w:right w:val="single" w:sz="4" w:space="0" w:color="auto"/>
            </w:tcBorders>
            <w:shd w:val="clear" w:color="auto" w:fill="auto"/>
            <w:vAlign w:val="center"/>
            <w:hideMark/>
          </w:tcPr>
          <w:p w14:paraId="332804CA"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Установка </w:t>
            </w:r>
            <w:proofErr w:type="spellStart"/>
            <w:r w:rsidRPr="005721D5">
              <w:rPr>
                <w:color w:val="000000"/>
                <w:sz w:val="18"/>
                <w:szCs w:val="18"/>
                <w:lang w:bidi="ar-SA"/>
              </w:rPr>
              <w:t>энергэффективных</w:t>
            </w:r>
            <w:proofErr w:type="spellEnd"/>
            <w:r w:rsidRPr="005721D5">
              <w:rPr>
                <w:color w:val="000000"/>
                <w:sz w:val="18"/>
                <w:szCs w:val="18"/>
                <w:lang w:bidi="ar-SA"/>
              </w:rPr>
              <w:t xml:space="preserve"> сетевых насосов</w:t>
            </w:r>
          </w:p>
        </w:tc>
        <w:tc>
          <w:tcPr>
            <w:tcW w:w="1006" w:type="pct"/>
            <w:tcBorders>
              <w:top w:val="nil"/>
              <w:left w:val="nil"/>
              <w:bottom w:val="single" w:sz="4" w:space="0" w:color="auto"/>
              <w:right w:val="single" w:sz="4" w:space="0" w:color="auto"/>
            </w:tcBorders>
            <w:shd w:val="clear" w:color="auto" w:fill="auto"/>
            <w:vAlign w:val="center"/>
            <w:hideMark/>
          </w:tcPr>
          <w:p w14:paraId="214C830A"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4" w:type="pct"/>
            <w:tcBorders>
              <w:top w:val="nil"/>
              <w:left w:val="nil"/>
              <w:bottom w:val="single" w:sz="4" w:space="0" w:color="auto"/>
              <w:right w:val="single" w:sz="4" w:space="0" w:color="auto"/>
            </w:tcBorders>
            <w:shd w:val="clear" w:color="auto" w:fill="auto"/>
            <w:vAlign w:val="center"/>
            <w:hideMark/>
          </w:tcPr>
          <w:p w14:paraId="0F4BDF51"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r>
      <w:tr w:rsidR="005721D5" w:rsidRPr="005721D5" w14:paraId="1EECF0B2"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0B47F7EB"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3.4</w:t>
            </w:r>
          </w:p>
        </w:tc>
        <w:tc>
          <w:tcPr>
            <w:tcW w:w="2594" w:type="pct"/>
            <w:tcBorders>
              <w:top w:val="nil"/>
              <w:left w:val="nil"/>
              <w:bottom w:val="single" w:sz="4" w:space="0" w:color="auto"/>
              <w:right w:val="single" w:sz="4" w:space="0" w:color="auto"/>
            </w:tcBorders>
            <w:shd w:val="clear" w:color="auto" w:fill="auto"/>
            <w:vAlign w:val="center"/>
            <w:hideMark/>
          </w:tcPr>
          <w:p w14:paraId="62FEB787"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Установка </w:t>
            </w:r>
            <w:proofErr w:type="spellStart"/>
            <w:r w:rsidRPr="005721D5">
              <w:rPr>
                <w:color w:val="000000"/>
                <w:sz w:val="18"/>
                <w:szCs w:val="18"/>
                <w:lang w:bidi="ar-SA"/>
              </w:rPr>
              <w:t>энергэффективных</w:t>
            </w:r>
            <w:proofErr w:type="spellEnd"/>
            <w:r w:rsidRPr="005721D5">
              <w:rPr>
                <w:color w:val="000000"/>
                <w:sz w:val="18"/>
                <w:szCs w:val="18"/>
                <w:lang w:bidi="ar-SA"/>
              </w:rPr>
              <w:t xml:space="preserve"> производственных насосов</w:t>
            </w:r>
          </w:p>
        </w:tc>
        <w:tc>
          <w:tcPr>
            <w:tcW w:w="1006" w:type="pct"/>
            <w:tcBorders>
              <w:top w:val="nil"/>
              <w:left w:val="nil"/>
              <w:bottom w:val="single" w:sz="4" w:space="0" w:color="auto"/>
              <w:right w:val="single" w:sz="4" w:space="0" w:color="auto"/>
            </w:tcBorders>
            <w:shd w:val="clear" w:color="auto" w:fill="auto"/>
            <w:vAlign w:val="center"/>
            <w:hideMark/>
          </w:tcPr>
          <w:p w14:paraId="60D3A8FB"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4" w:type="pct"/>
            <w:tcBorders>
              <w:top w:val="nil"/>
              <w:left w:val="nil"/>
              <w:bottom w:val="single" w:sz="4" w:space="0" w:color="auto"/>
              <w:right w:val="single" w:sz="4" w:space="0" w:color="auto"/>
            </w:tcBorders>
            <w:shd w:val="clear" w:color="auto" w:fill="auto"/>
            <w:vAlign w:val="center"/>
            <w:hideMark/>
          </w:tcPr>
          <w:p w14:paraId="33069773"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r>
      <w:tr w:rsidR="005721D5" w:rsidRPr="005721D5" w14:paraId="74A77A7B"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02DA8EF2"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3.5</w:t>
            </w:r>
          </w:p>
        </w:tc>
        <w:tc>
          <w:tcPr>
            <w:tcW w:w="2594" w:type="pct"/>
            <w:tcBorders>
              <w:top w:val="nil"/>
              <w:left w:val="nil"/>
              <w:bottom w:val="single" w:sz="4" w:space="0" w:color="auto"/>
              <w:right w:val="single" w:sz="4" w:space="0" w:color="auto"/>
            </w:tcBorders>
            <w:shd w:val="clear" w:color="auto" w:fill="auto"/>
            <w:vAlign w:val="center"/>
            <w:hideMark/>
          </w:tcPr>
          <w:p w14:paraId="15AA88D2"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Модернизация узла подпитки теплосети</w:t>
            </w:r>
          </w:p>
        </w:tc>
        <w:tc>
          <w:tcPr>
            <w:tcW w:w="1006" w:type="pct"/>
            <w:tcBorders>
              <w:top w:val="nil"/>
              <w:left w:val="nil"/>
              <w:bottom w:val="single" w:sz="4" w:space="0" w:color="auto"/>
              <w:right w:val="single" w:sz="4" w:space="0" w:color="auto"/>
            </w:tcBorders>
            <w:shd w:val="clear" w:color="auto" w:fill="auto"/>
            <w:vAlign w:val="center"/>
            <w:hideMark/>
          </w:tcPr>
          <w:p w14:paraId="4A4FAEE4"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4" w:type="pct"/>
            <w:tcBorders>
              <w:top w:val="nil"/>
              <w:left w:val="nil"/>
              <w:bottom w:val="single" w:sz="4" w:space="0" w:color="auto"/>
              <w:right w:val="single" w:sz="4" w:space="0" w:color="auto"/>
            </w:tcBorders>
            <w:shd w:val="clear" w:color="auto" w:fill="auto"/>
            <w:vAlign w:val="center"/>
            <w:hideMark/>
          </w:tcPr>
          <w:p w14:paraId="6DF5400F"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5721D5" w:rsidRPr="005721D5" w14:paraId="15ABBD16"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5812A469"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3.6</w:t>
            </w:r>
          </w:p>
        </w:tc>
        <w:tc>
          <w:tcPr>
            <w:tcW w:w="2594" w:type="pct"/>
            <w:tcBorders>
              <w:top w:val="nil"/>
              <w:left w:val="nil"/>
              <w:bottom w:val="single" w:sz="4" w:space="0" w:color="auto"/>
              <w:right w:val="single" w:sz="4" w:space="0" w:color="auto"/>
            </w:tcBorders>
            <w:shd w:val="clear" w:color="auto" w:fill="auto"/>
            <w:vAlign w:val="center"/>
            <w:hideMark/>
          </w:tcPr>
          <w:p w14:paraId="5E3A475B"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Монтаж системы регулирования потоков в деаэраторах котловой воды</w:t>
            </w:r>
          </w:p>
        </w:tc>
        <w:tc>
          <w:tcPr>
            <w:tcW w:w="1006" w:type="pct"/>
            <w:tcBorders>
              <w:top w:val="nil"/>
              <w:left w:val="nil"/>
              <w:bottom w:val="single" w:sz="4" w:space="0" w:color="auto"/>
              <w:right w:val="single" w:sz="4" w:space="0" w:color="auto"/>
            </w:tcBorders>
            <w:shd w:val="clear" w:color="auto" w:fill="auto"/>
            <w:vAlign w:val="center"/>
            <w:hideMark/>
          </w:tcPr>
          <w:p w14:paraId="7CD04785"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4" w:type="pct"/>
            <w:tcBorders>
              <w:top w:val="nil"/>
              <w:left w:val="nil"/>
              <w:bottom w:val="single" w:sz="4" w:space="0" w:color="auto"/>
              <w:right w:val="single" w:sz="4" w:space="0" w:color="auto"/>
            </w:tcBorders>
            <w:shd w:val="clear" w:color="auto" w:fill="auto"/>
            <w:vAlign w:val="center"/>
            <w:hideMark/>
          </w:tcPr>
          <w:p w14:paraId="5D54B4DF"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5721D5" w:rsidRPr="005721D5" w14:paraId="65945974"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7881A1F2"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3.7</w:t>
            </w:r>
          </w:p>
        </w:tc>
        <w:tc>
          <w:tcPr>
            <w:tcW w:w="2594" w:type="pct"/>
            <w:tcBorders>
              <w:top w:val="nil"/>
              <w:left w:val="nil"/>
              <w:bottom w:val="single" w:sz="4" w:space="0" w:color="auto"/>
              <w:right w:val="single" w:sz="4" w:space="0" w:color="auto"/>
            </w:tcBorders>
            <w:shd w:val="clear" w:color="auto" w:fill="auto"/>
            <w:vAlign w:val="center"/>
            <w:hideMark/>
          </w:tcPr>
          <w:p w14:paraId="202EC085"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Модернизация к/а №11-15 с применением ЧРП на ТДО</w:t>
            </w:r>
          </w:p>
        </w:tc>
        <w:tc>
          <w:tcPr>
            <w:tcW w:w="1006" w:type="pct"/>
            <w:tcBorders>
              <w:top w:val="nil"/>
              <w:left w:val="nil"/>
              <w:bottom w:val="single" w:sz="4" w:space="0" w:color="auto"/>
              <w:right w:val="single" w:sz="4" w:space="0" w:color="auto"/>
            </w:tcBorders>
            <w:shd w:val="clear" w:color="auto" w:fill="auto"/>
            <w:vAlign w:val="center"/>
            <w:hideMark/>
          </w:tcPr>
          <w:p w14:paraId="3C9C6EAE"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4" w:type="pct"/>
            <w:tcBorders>
              <w:top w:val="nil"/>
              <w:left w:val="nil"/>
              <w:bottom w:val="single" w:sz="4" w:space="0" w:color="auto"/>
              <w:right w:val="single" w:sz="4" w:space="0" w:color="auto"/>
            </w:tcBorders>
            <w:shd w:val="clear" w:color="auto" w:fill="auto"/>
            <w:vAlign w:val="center"/>
            <w:hideMark/>
          </w:tcPr>
          <w:p w14:paraId="584EE42C"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5721D5" w:rsidRPr="005721D5" w14:paraId="6BFA06E8"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07389F72"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3.8</w:t>
            </w:r>
          </w:p>
        </w:tc>
        <w:tc>
          <w:tcPr>
            <w:tcW w:w="2594" w:type="pct"/>
            <w:tcBorders>
              <w:top w:val="nil"/>
              <w:left w:val="nil"/>
              <w:bottom w:val="single" w:sz="4" w:space="0" w:color="auto"/>
              <w:right w:val="single" w:sz="4" w:space="0" w:color="auto"/>
            </w:tcBorders>
            <w:shd w:val="clear" w:color="auto" w:fill="auto"/>
            <w:vAlign w:val="center"/>
            <w:hideMark/>
          </w:tcPr>
          <w:p w14:paraId="224985E6"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Техническое перевооружение ГТУ</w:t>
            </w:r>
          </w:p>
        </w:tc>
        <w:tc>
          <w:tcPr>
            <w:tcW w:w="1006" w:type="pct"/>
            <w:tcBorders>
              <w:top w:val="nil"/>
              <w:left w:val="nil"/>
              <w:bottom w:val="single" w:sz="4" w:space="0" w:color="auto"/>
              <w:right w:val="single" w:sz="4" w:space="0" w:color="auto"/>
            </w:tcBorders>
            <w:shd w:val="clear" w:color="auto" w:fill="auto"/>
            <w:vAlign w:val="center"/>
            <w:hideMark/>
          </w:tcPr>
          <w:p w14:paraId="79A285D8"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2024</w:t>
            </w:r>
          </w:p>
        </w:tc>
        <w:tc>
          <w:tcPr>
            <w:tcW w:w="1004" w:type="pct"/>
            <w:tcBorders>
              <w:top w:val="nil"/>
              <w:left w:val="nil"/>
              <w:bottom w:val="single" w:sz="4" w:space="0" w:color="auto"/>
              <w:right w:val="single" w:sz="4" w:space="0" w:color="auto"/>
            </w:tcBorders>
            <w:shd w:val="clear" w:color="auto" w:fill="auto"/>
            <w:vAlign w:val="center"/>
            <w:hideMark/>
          </w:tcPr>
          <w:p w14:paraId="6AF59FA2"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2024</w:t>
            </w:r>
          </w:p>
        </w:tc>
      </w:tr>
      <w:tr w:rsidR="005721D5" w:rsidRPr="005721D5" w14:paraId="6E2A235B"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71E7D243"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3.9</w:t>
            </w:r>
          </w:p>
        </w:tc>
        <w:tc>
          <w:tcPr>
            <w:tcW w:w="2594" w:type="pct"/>
            <w:tcBorders>
              <w:top w:val="nil"/>
              <w:left w:val="nil"/>
              <w:bottom w:val="single" w:sz="4" w:space="0" w:color="auto"/>
              <w:right w:val="single" w:sz="4" w:space="0" w:color="auto"/>
            </w:tcBorders>
            <w:shd w:val="clear" w:color="auto" w:fill="auto"/>
            <w:vAlign w:val="center"/>
            <w:hideMark/>
          </w:tcPr>
          <w:p w14:paraId="657A4867"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Монтаж средств  и оборудования АСУТП </w:t>
            </w:r>
            <w:proofErr w:type="spellStart"/>
            <w:r w:rsidRPr="005721D5">
              <w:rPr>
                <w:color w:val="000000"/>
                <w:sz w:val="18"/>
                <w:szCs w:val="18"/>
                <w:lang w:bidi="ar-SA"/>
              </w:rPr>
              <w:t>котлоагрегатов</w:t>
            </w:r>
            <w:proofErr w:type="spellEnd"/>
            <w:r w:rsidRPr="005721D5">
              <w:rPr>
                <w:color w:val="000000"/>
                <w:sz w:val="18"/>
                <w:szCs w:val="18"/>
                <w:lang w:bidi="ar-SA"/>
              </w:rPr>
              <w:t xml:space="preserve"> ЦКТИ-75 </w:t>
            </w:r>
          </w:p>
        </w:tc>
        <w:tc>
          <w:tcPr>
            <w:tcW w:w="1006" w:type="pct"/>
            <w:tcBorders>
              <w:top w:val="nil"/>
              <w:left w:val="nil"/>
              <w:bottom w:val="single" w:sz="4" w:space="0" w:color="auto"/>
              <w:right w:val="single" w:sz="4" w:space="0" w:color="auto"/>
            </w:tcBorders>
            <w:shd w:val="clear" w:color="auto" w:fill="auto"/>
            <w:vAlign w:val="center"/>
            <w:hideMark/>
          </w:tcPr>
          <w:p w14:paraId="1F387F32"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4" w:type="pct"/>
            <w:tcBorders>
              <w:top w:val="nil"/>
              <w:left w:val="nil"/>
              <w:bottom w:val="single" w:sz="4" w:space="0" w:color="auto"/>
              <w:right w:val="single" w:sz="4" w:space="0" w:color="auto"/>
            </w:tcBorders>
            <w:shd w:val="clear" w:color="auto" w:fill="auto"/>
            <w:vAlign w:val="center"/>
            <w:hideMark/>
          </w:tcPr>
          <w:p w14:paraId="55746A98"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r>
      <w:tr w:rsidR="005721D5" w:rsidRPr="005721D5" w14:paraId="178119ED" w14:textId="77777777" w:rsidTr="001E0813">
        <w:trPr>
          <w:trHeight w:val="20"/>
        </w:trPr>
        <w:tc>
          <w:tcPr>
            <w:tcW w:w="397" w:type="pct"/>
            <w:tcBorders>
              <w:top w:val="nil"/>
              <w:left w:val="single" w:sz="4" w:space="0" w:color="auto"/>
              <w:bottom w:val="double" w:sz="6" w:space="0" w:color="auto"/>
              <w:right w:val="single" w:sz="4" w:space="0" w:color="auto"/>
            </w:tcBorders>
            <w:shd w:val="clear" w:color="auto" w:fill="auto"/>
            <w:vAlign w:val="center"/>
            <w:hideMark/>
          </w:tcPr>
          <w:p w14:paraId="619B479A"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3.10</w:t>
            </w:r>
          </w:p>
        </w:tc>
        <w:tc>
          <w:tcPr>
            <w:tcW w:w="2594" w:type="pct"/>
            <w:tcBorders>
              <w:top w:val="nil"/>
              <w:left w:val="nil"/>
              <w:bottom w:val="double" w:sz="6" w:space="0" w:color="auto"/>
              <w:right w:val="single" w:sz="4" w:space="0" w:color="auto"/>
            </w:tcBorders>
            <w:shd w:val="clear" w:color="auto" w:fill="auto"/>
            <w:vAlign w:val="center"/>
            <w:hideMark/>
          </w:tcPr>
          <w:p w14:paraId="1D16CE5E" w14:textId="77777777" w:rsidR="005721D5" w:rsidRPr="005721D5" w:rsidRDefault="005721D5"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Рекуперативный подогрев ВК-2. </w:t>
            </w:r>
          </w:p>
        </w:tc>
        <w:tc>
          <w:tcPr>
            <w:tcW w:w="1006" w:type="pct"/>
            <w:tcBorders>
              <w:top w:val="nil"/>
              <w:left w:val="nil"/>
              <w:bottom w:val="double" w:sz="6" w:space="0" w:color="auto"/>
              <w:right w:val="single" w:sz="4" w:space="0" w:color="auto"/>
            </w:tcBorders>
            <w:shd w:val="clear" w:color="auto" w:fill="auto"/>
            <w:vAlign w:val="center"/>
            <w:hideMark/>
          </w:tcPr>
          <w:p w14:paraId="0EF7A373"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2024</w:t>
            </w:r>
          </w:p>
        </w:tc>
        <w:tc>
          <w:tcPr>
            <w:tcW w:w="1004" w:type="pct"/>
            <w:tcBorders>
              <w:top w:val="nil"/>
              <w:left w:val="nil"/>
              <w:bottom w:val="double" w:sz="6" w:space="0" w:color="auto"/>
              <w:right w:val="single" w:sz="4" w:space="0" w:color="auto"/>
            </w:tcBorders>
            <w:shd w:val="clear" w:color="auto" w:fill="auto"/>
            <w:vAlign w:val="center"/>
            <w:hideMark/>
          </w:tcPr>
          <w:p w14:paraId="4D462833" w14:textId="77777777" w:rsidR="005721D5" w:rsidRPr="005721D5" w:rsidRDefault="005721D5" w:rsidP="005721D5">
            <w:pPr>
              <w:autoSpaceDE/>
              <w:autoSpaceDN/>
              <w:spacing w:line="240" w:lineRule="auto"/>
              <w:ind w:firstLine="0"/>
              <w:jc w:val="center"/>
              <w:rPr>
                <w:color w:val="000000"/>
                <w:sz w:val="18"/>
                <w:szCs w:val="18"/>
                <w:lang w:bidi="ar-SA"/>
              </w:rPr>
            </w:pPr>
            <w:r w:rsidRPr="005721D5">
              <w:rPr>
                <w:color w:val="000000"/>
                <w:sz w:val="18"/>
                <w:szCs w:val="18"/>
                <w:lang w:bidi="ar-SA"/>
              </w:rPr>
              <w:t>2025</w:t>
            </w:r>
          </w:p>
        </w:tc>
      </w:tr>
      <w:tr w:rsidR="005721D5" w:rsidRPr="005721D5" w14:paraId="62A2189B"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4ECC5411" w14:textId="77777777" w:rsidR="005721D5" w:rsidRPr="005721D5" w:rsidRDefault="005721D5"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4</w:t>
            </w:r>
          </w:p>
        </w:tc>
        <w:tc>
          <w:tcPr>
            <w:tcW w:w="2594" w:type="pct"/>
            <w:tcBorders>
              <w:top w:val="nil"/>
              <w:left w:val="nil"/>
              <w:bottom w:val="single" w:sz="4" w:space="0" w:color="auto"/>
              <w:right w:val="single" w:sz="4" w:space="0" w:color="auto"/>
            </w:tcBorders>
            <w:shd w:val="clear" w:color="auto" w:fill="auto"/>
            <w:vAlign w:val="center"/>
            <w:hideMark/>
          </w:tcPr>
          <w:p w14:paraId="0FC1E825" w14:textId="1A4BE9F5" w:rsidR="005721D5" w:rsidRPr="008A3A70" w:rsidRDefault="005721D5" w:rsidP="00AD1169">
            <w:pPr>
              <w:autoSpaceDE/>
              <w:autoSpaceDN/>
              <w:spacing w:line="240" w:lineRule="auto"/>
              <w:ind w:firstLine="0"/>
              <w:jc w:val="left"/>
              <w:rPr>
                <w:b/>
                <w:bCs/>
                <w:color w:val="000000"/>
                <w:sz w:val="18"/>
                <w:szCs w:val="18"/>
                <w:highlight w:val="yellow"/>
                <w:lang w:bidi="ar-SA"/>
              </w:rPr>
            </w:pPr>
            <w:r w:rsidRPr="001E0813">
              <w:rPr>
                <w:b/>
                <w:bCs/>
                <w:color w:val="000000"/>
                <w:sz w:val="18"/>
                <w:szCs w:val="18"/>
                <w:lang w:bidi="ar-SA"/>
              </w:rPr>
              <w:t>Техниче</w:t>
            </w:r>
            <w:r w:rsidR="003B6D2D" w:rsidRPr="001E0813">
              <w:rPr>
                <w:b/>
                <w:bCs/>
                <w:color w:val="000000"/>
                <w:sz w:val="18"/>
                <w:szCs w:val="18"/>
                <w:lang w:bidi="ar-SA"/>
              </w:rPr>
              <w:t>ское перевооружение котельной</w:t>
            </w:r>
            <w:r w:rsidRPr="001E0813">
              <w:rPr>
                <w:b/>
                <w:bCs/>
                <w:color w:val="000000"/>
                <w:sz w:val="18"/>
                <w:szCs w:val="18"/>
                <w:lang w:bidi="ar-SA"/>
              </w:rPr>
              <w:t xml:space="preserve">, ул. Куйбышева, д. 77, в </w:t>
            </w:r>
            <w:proofErr w:type="spellStart"/>
            <w:r w:rsidRPr="001E0813">
              <w:rPr>
                <w:b/>
                <w:bCs/>
                <w:color w:val="000000"/>
                <w:sz w:val="18"/>
                <w:szCs w:val="18"/>
                <w:lang w:bidi="ar-SA"/>
              </w:rPr>
              <w:t>т.ч</w:t>
            </w:r>
            <w:proofErr w:type="spellEnd"/>
            <w:r w:rsidRPr="001E0813">
              <w:rPr>
                <w:b/>
                <w:bCs/>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1CF3905C" w14:textId="77777777" w:rsidR="005721D5" w:rsidRPr="001E0813" w:rsidRDefault="005721D5" w:rsidP="005721D5">
            <w:pPr>
              <w:autoSpaceDE/>
              <w:autoSpaceDN/>
              <w:spacing w:line="240" w:lineRule="auto"/>
              <w:ind w:firstLine="0"/>
              <w:jc w:val="center"/>
              <w:rPr>
                <w:b/>
                <w:bCs/>
                <w:color w:val="000000"/>
                <w:sz w:val="18"/>
                <w:szCs w:val="18"/>
                <w:lang w:bidi="ar-SA"/>
              </w:rPr>
            </w:pPr>
            <w:r w:rsidRPr="001E0813">
              <w:rPr>
                <w:b/>
                <w:bCs/>
                <w:color w:val="000000"/>
                <w:sz w:val="18"/>
                <w:szCs w:val="18"/>
                <w:lang w:bidi="ar-SA"/>
              </w:rPr>
              <w:t> </w:t>
            </w:r>
          </w:p>
        </w:tc>
        <w:tc>
          <w:tcPr>
            <w:tcW w:w="1004" w:type="pct"/>
            <w:tcBorders>
              <w:top w:val="nil"/>
              <w:left w:val="nil"/>
              <w:bottom w:val="single" w:sz="4" w:space="0" w:color="auto"/>
              <w:right w:val="single" w:sz="4" w:space="0" w:color="auto"/>
            </w:tcBorders>
            <w:shd w:val="clear" w:color="auto" w:fill="auto"/>
            <w:vAlign w:val="center"/>
            <w:hideMark/>
          </w:tcPr>
          <w:p w14:paraId="46F5E6BF" w14:textId="77777777" w:rsidR="005721D5" w:rsidRPr="001E0813" w:rsidRDefault="005721D5" w:rsidP="005721D5">
            <w:pPr>
              <w:autoSpaceDE/>
              <w:autoSpaceDN/>
              <w:spacing w:line="240" w:lineRule="auto"/>
              <w:ind w:firstLine="0"/>
              <w:jc w:val="center"/>
              <w:rPr>
                <w:b/>
                <w:bCs/>
                <w:color w:val="000000"/>
                <w:sz w:val="18"/>
                <w:szCs w:val="18"/>
                <w:lang w:bidi="ar-SA"/>
              </w:rPr>
            </w:pPr>
            <w:r w:rsidRPr="001E0813">
              <w:rPr>
                <w:b/>
                <w:bCs/>
                <w:color w:val="000000"/>
                <w:sz w:val="18"/>
                <w:szCs w:val="18"/>
                <w:lang w:bidi="ar-SA"/>
              </w:rPr>
              <w:t> </w:t>
            </w:r>
          </w:p>
        </w:tc>
      </w:tr>
      <w:tr w:rsidR="001E0813" w:rsidRPr="005721D5" w14:paraId="590A49E3"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7F96EFBC"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4.1</w:t>
            </w:r>
          </w:p>
        </w:tc>
        <w:tc>
          <w:tcPr>
            <w:tcW w:w="2594" w:type="pct"/>
            <w:tcBorders>
              <w:top w:val="nil"/>
              <w:left w:val="nil"/>
              <w:bottom w:val="single" w:sz="4" w:space="0" w:color="auto"/>
              <w:right w:val="single" w:sz="4" w:space="0" w:color="auto"/>
            </w:tcBorders>
            <w:shd w:val="clear" w:color="auto" w:fill="auto"/>
            <w:vAlign w:val="center"/>
          </w:tcPr>
          <w:p w14:paraId="5C78020C" w14:textId="4284B1C3" w:rsidR="001E0813" w:rsidRPr="008A3A70" w:rsidRDefault="001E0813" w:rsidP="005721D5">
            <w:pPr>
              <w:autoSpaceDE/>
              <w:autoSpaceDN/>
              <w:spacing w:line="240" w:lineRule="auto"/>
              <w:ind w:firstLine="0"/>
              <w:jc w:val="left"/>
              <w:rPr>
                <w:color w:val="000000"/>
                <w:sz w:val="18"/>
                <w:szCs w:val="18"/>
                <w:highlight w:val="yellow"/>
                <w:lang w:bidi="ar-SA"/>
              </w:rPr>
            </w:pPr>
            <w:r w:rsidRPr="00DB7D26">
              <w:rPr>
                <w:sz w:val="20"/>
                <w:szCs w:val="20"/>
              </w:rPr>
              <w:t>Проектные работы</w:t>
            </w:r>
          </w:p>
        </w:tc>
        <w:tc>
          <w:tcPr>
            <w:tcW w:w="1006" w:type="pct"/>
            <w:tcBorders>
              <w:top w:val="nil"/>
              <w:left w:val="nil"/>
              <w:bottom w:val="single" w:sz="4" w:space="0" w:color="auto"/>
              <w:right w:val="single" w:sz="4" w:space="0" w:color="auto"/>
            </w:tcBorders>
            <w:shd w:val="clear" w:color="auto" w:fill="auto"/>
            <w:vAlign w:val="center"/>
          </w:tcPr>
          <w:p w14:paraId="02F35EDB" w14:textId="77A453C3"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2023</w:t>
            </w:r>
          </w:p>
        </w:tc>
        <w:tc>
          <w:tcPr>
            <w:tcW w:w="1004" w:type="pct"/>
            <w:tcBorders>
              <w:top w:val="nil"/>
              <w:left w:val="nil"/>
              <w:bottom w:val="single" w:sz="4" w:space="0" w:color="auto"/>
              <w:right w:val="single" w:sz="4" w:space="0" w:color="auto"/>
            </w:tcBorders>
            <w:shd w:val="clear" w:color="auto" w:fill="auto"/>
            <w:vAlign w:val="center"/>
          </w:tcPr>
          <w:p w14:paraId="4D8A9887" w14:textId="762E5C71"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2023</w:t>
            </w:r>
          </w:p>
        </w:tc>
      </w:tr>
      <w:tr w:rsidR="001E0813" w:rsidRPr="005721D5" w14:paraId="22DEEC42"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7AC167F2"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4.2</w:t>
            </w:r>
          </w:p>
        </w:tc>
        <w:tc>
          <w:tcPr>
            <w:tcW w:w="2594" w:type="pct"/>
            <w:tcBorders>
              <w:top w:val="nil"/>
              <w:left w:val="nil"/>
              <w:bottom w:val="single" w:sz="4" w:space="0" w:color="auto"/>
              <w:right w:val="single" w:sz="4" w:space="0" w:color="auto"/>
            </w:tcBorders>
            <w:shd w:val="clear" w:color="auto" w:fill="auto"/>
            <w:vAlign w:val="center"/>
          </w:tcPr>
          <w:p w14:paraId="68BDB0FD" w14:textId="3B9A49E1" w:rsidR="001E0813" w:rsidRPr="008A3A70" w:rsidRDefault="001E0813" w:rsidP="005721D5">
            <w:pPr>
              <w:autoSpaceDE/>
              <w:autoSpaceDN/>
              <w:spacing w:line="240" w:lineRule="auto"/>
              <w:ind w:firstLine="0"/>
              <w:jc w:val="left"/>
              <w:rPr>
                <w:color w:val="000000"/>
                <w:sz w:val="18"/>
                <w:szCs w:val="18"/>
                <w:highlight w:val="yellow"/>
                <w:lang w:bidi="ar-SA"/>
              </w:rPr>
            </w:pPr>
            <w:r w:rsidRPr="00DB7D26">
              <w:rPr>
                <w:sz w:val="20"/>
                <w:szCs w:val="20"/>
              </w:rPr>
              <w:t>Строительство модуля котельной с учетом подвода коммуникаций</w:t>
            </w:r>
          </w:p>
        </w:tc>
        <w:tc>
          <w:tcPr>
            <w:tcW w:w="1006" w:type="pct"/>
            <w:tcBorders>
              <w:top w:val="nil"/>
              <w:left w:val="nil"/>
              <w:bottom w:val="single" w:sz="4" w:space="0" w:color="auto"/>
              <w:right w:val="single" w:sz="4" w:space="0" w:color="auto"/>
            </w:tcBorders>
            <w:shd w:val="clear" w:color="auto" w:fill="auto"/>
            <w:vAlign w:val="center"/>
          </w:tcPr>
          <w:p w14:paraId="503BC056" w14:textId="29110D83"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2023</w:t>
            </w:r>
          </w:p>
        </w:tc>
        <w:tc>
          <w:tcPr>
            <w:tcW w:w="1004" w:type="pct"/>
            <w:tcBorders>
              <w:top w:val="nil"/>
              <w:left w:val="nil"/>
              <w:bottom w:val="single" w:sz="4" w:space="0" w:color="auto"/>
              <w:right w:val="single" w:sz="4" w:space="0" w:color="auto"/>
            </w:tcBorders>
            <w:shd w:val="clear" w:color="auto" w:fill="auto"/>
            <w:vAlign w:val="center"/>
          </w:tcPr>
          <w:p w14:paraId="1F4E88B3" w14:textId="0E402D17"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2024</w:t>
            </w:r>
          </w:p>
        </w:tc>
      </w:tr>
      <w:tr w:rsidR="001E0813" w:rsidRPr="005721D5" w14:paraId="3D97A750"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5D1A606A"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4.3</w:t>
            </w:r>
          </w:p>
        </w:tc>
        <w:tc>
          <w:tcPr>
            <w:tcW w:w="2594" w:type="pct"/>
            <w:tcBorders>
              <w:top w:val="nil"/>
              <w:left w:val="nil"/>
              <w:bottom w:val="single" w:sz="4" w:space="0" w:color="auto"/>
              <w:right w:val="single" w:sz="4" w:space="0" w:color="auto"/>
            </w:tcBorders>
            <w:shd w:val="clear" w:color="auto" w:fill="auto"/>
            <w:vAlign w:val="center"/>
          </w:tcPr>
          <w:p w14:paraId="57F1A470" w14:textId="4F0E7E4E" w:rsidR="001E0813" w:rsidRPr="008A3A70" w:rsidRDefault="001E0813" w:rsidP="005721D5">
            <w:pPr>
              <w:autoSpaceDE/>
              <w:autoSpaceDN/>
              <w:spacing w:line="240" w:lineRule="auto"/>
              <w:ind w:firstLine="0"/>
              <w:jc w:val="left"/>
              <w:rPr>
                <w:color w:val="000000"/>
                <w:sz w:val="18"/>
                <w:szCs w:val="18"/>
                <w:highlight w:val="yellow"/>
                <w:lang w:bidi="ar-SA"/>
              </w:rPr>
            </w:pPr>
            <w:r w:rsidRPr="00DB7D26">
              <w:rPr>
                <w:sz w:val="20"/>
                <w:szCs w:val="20"/>
              </w:rPr>
              <w:t xml:space="preserve">Поставка и установка оборудования (котел </w:t>
            </w:r>
            <w:r w:rsidRPr="00DB7D26">
              <w:rPr>
                <w:sz w:val="20"/>
                <w:szCs w:val="20"/>
                <w:lang w:val="en-US"/>
              </w:rPr>
              <w:t>RSD</w:t>
            </w:r>
            <w:r w:rsidRPr="00DB7D26">
              <w:rPr>
                <w:sz w:val="20"/>
                <w:szCs w:val="20"/>
              </w:rPr>
              <w:t xml:space="preserve"> 6000 с дутьевой горелкой – 3шт, котел </w:t>
            </w:r>
            <w:r w:rsidRPr="00DB7D26">
              <w:rPr>
                <w:sz w:val="20"/>
                <w:szCs w:val="20"/>
                <w:lang w:val="en-US"/>
              </w:rPr>
              <w:t>RSD</w:t>
            </w:r>
            <w:r w:rsidRPr="00DB7D26">
              <w:rPr>
                <w:sz w:val="20"/>
                <w:szCs w:val="20"/>
              </w:rPr>
              <w:t xml:space="preserve"> 2500 с дутьевой горелкой </w:t>
            </w:r>
            <w:r>
              <w:rPr>
                <w:sz w:val="20"/>
                <w:szCs w:val="20"/>
              </w:rPr>
              <w:t xml:space="preserve">(ГВС) </w:t>
            </w:r>
            <w:r w:rsidRPr="00DB7D26">
              <w:rPr>
                <w:sz w:val="20"/>
                <w:szCs w:val="20"/>
              </w:rPr>
              <w:t xml:space="preserve">– 1 </w:t>
            </w:r>
            <w:proofErr w:type="spellStart"/>
            <w:r w:rsidRPr="00DB7D26">
              <w:rPr>
                <w:sz w:val="20"/>
                <w:szCs w:val="20"/>
              </w:rPr>
              <w:t>шт</w:t>
            </w:r>
            <w:proofErr w:type="spellEnd"/>
            <w:r w:rsidRPr="00DB7D26">
              <w:rPr>
                <w:sz w:val="20"/>
                <w:szCs w:val="20"/>
              </w:rPr>
              <w:t>)</w:t>
            </w:r>
          </w:p>
        </w:tc>
        <w:tc>
          <w:tcPr>
            <w:tcW w:w="1006" w:type="pct"/>
            <w:tcBorders>
              <w:top w:val="nil"/>
              <w:left w:val="nil"/>
              <w:bottom w:val="single" w:sz="4" w:space="0" w:color="auto"/>
              <w:right w:val="single" w:sz="4" w:space="0" w:color="auto"/>
            </w:tcBorders>
            <w:shd w:val="clear" w:color="auto" w:fill="auto"/>
            <w:vAlign w:val="center"/>
          </w:tcPr>
          <w:p w14:paraId="6C3E4609" w14:textId="7A1063F4"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2023</w:t>
            </w:r>
          </w:p>
        </w:tc>
        <w:tc>
          <w:tcPr>
            <w:tcW w:w="1004" w:type="pct"/>
            <w:tcBorders>
              <w:top w:val="nil"/>
              <w:left w:val="nil"/>
              <w:bottom w:val="single" w:sz="4" w:space="0" w:color="auto"/>
              <w:right w:val="single" w:sz="4" w:space="0" w:color="auto"/>
            </w:tcBorders>
            <w:shd w:val="clear" w:color="auto" w:fill="auto"/>
            <w:vAlign w:val="center"/>
          </w:tcPr>
          <w:p w14:paraId="2C11AFF2" w14:textId="61D77DE0"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2024</w:t>
            </w:r>
          </w:p>
        </w:tc>
      </w:tr>
      <w:tr w:rsidR="001E0813" w:rsidRPr="005721D5" w14:paraId="38B7CF5C"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7DFA7E14"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4.4</w:t>
            </w:r>
          </w:p>
        </w:tc>
        <w:tc>
          <w:tcPr>
            <w:tcW w:w="2594" w:type="pct"/>
            <w:tcBorders>
              <w:top w:val="nil"/>
              <w:left w:val="nil"/>
              <w:bottom w:val="single" w:sz="4" w:space="0" w:color="auto"/>
              <w:right w:val="single" w:sz="4" w:space="0" w:color="auto"/>
            </w:tcBorders>
            <w:shd w:val="clear" w:color="auto" w:fill="auto"/>
            <w:vAlign w:val="center"/>
          </w:tcPr>
          <w:p w14:paraId="0DC3B330" w14:textId="2304EC58" w:rsidR="001E0813" w:rsidRPr="008A3A70" w:rsidRDefault="001E0813" w:rsidP="005721D5">
            <w:pPr>
              <w:autoSpaceDE/>
              <w:autoSpaceDN/>
              <w:spacing w:line="240" w:lineRule="auto"/>
              <w:ind w:firstLine="0"/>
              <w:jc w:val="left"/>
              <w:rPr>
                <w:color w:val="000000"/>
                <w:sz w:val="18"/>
                <w:szCs w:val="18"/>
                <w:highlight w:val="yellow"/>
                <w:lang w:bidi="ar-SA"/>
              </w:rPr>
            </w:pPr>
            <w:r>
              <w:rPr>
                <w:color w:val="000000"/>
                <w:sz w:val="20"/>
                <w:szCs w:val="20"/>
              </w:rPr>
              <w:t xml:space="preserve">Замена сетевых насосов. </w:t>
            </w:r>
            <w:r w:rsidRPr="00DB7D26">
              <w:rPr>
                <w:sz w:val="20"/>
                <w:szCs w:val="20"/>
              </w:rPr>
              <w:t>Замена насоса рабочей воды</w:t>
            </w:r>
            <w:r>
              <w:rPr>
                <w:sz w:val="20"/>
                <w:szCs w:val="20"/>
              </w:rPr>
              <w:t>. Замена сетевого насоса  режима летней</w:t>
            </w:r>
            <w:r w:rsidRPr="00DB7D26">
              <w:rPr>
                <w:sz w:val="20"/>
                <w:szCs w:val="20"/>
              </w:rPr>
              <w:t xml:space="preserve"> циркуляции</w:t>
            </w:r>
            <w:r>
              <w:rPr>
                <w:sz w:val="20"/>
                <w:szCs w:val="20"/>
              </w:rPr>
              <w:t>.</w:t>
            </w:r>
          </w:p>
        </w:tc>
        <w:tc>
          <w:tcPr>
            <w:tcW w:w="1006" w:type="pct"/>
            <w:tcBorders>
              <w:top w:val="nil"/>
              <w:left w:val="nil"/>
              <w:bottom w:val="single" w:sz="4" w:space="0" w:color="auto"/>
              <w:right w:val="single" w:sz="4" w:space="0" w:color="auto"/>
            </w:tcBorders>
            <w:shd w:val="clear" w:color="auto" w:fill="auto"/>
            <w:vAlign w:val="center"/>
          </w:tcPr>
          <w:p w14:paraId="27BDFDE6" w14:textId="0EEBAA03"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2023</w:t>
            </w:r>
          </w:p>
        </w:tc>
        <w:tc>
          <w:tcPr>
            <w:tcW w:w="1004" w:type="pct"/>
            <w:tcBorders>
              <w:top w:val="nil"/>
              <w:left w:val="nil"/>
              <w:bottom w:val="single" w:sz="4" w:space="0" w:color="auto"/>
              <w:right w:val="single" w:sz="4" w:space="0" w:color="auto"/>
            </w:tcBorders>
            <w:shd w:val="clear" w:color="auto" w:fill="auto"/>
            <w:vAlign w:val="center"/>
          </w:tcPr>
          <w:p w14:paraId="3EC222A4" w14:textId="01E5F7DB"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2024</w:t>
            </w:r>
          </w:p>
        </w:tc>
      </w:tr>
      <w:tr w:rsidR="001E0813" w:rsidRPr="005721D5" w14:paraId="744A4509"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7E9AD7D5"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4.5</w:t>
            </w:r>
          </w:p>
        </w:tc>
        <w:tc>
          <w:tcPr>
            <w:tcW w:w="2594" w:type="pct"/>
            <w:tcBorders>
              <w:top w:val="nil"/>
              <w:left w:val="nil"/>
              <w:bottom w:val="single" w:sz="4" w:space="0" w:color="auto"/>
              <w:right w:val="single" w:sz="4" w:space="0" w:color="auto"/>
            </w:tcBorders>
            <w:shd w:val="clear" w:color="auto" w:fill="auto"/>
            <w:vAlign w:val="center"/>
          </w:tcPr>
          <w:p w14:paraId="1556F74C" w14:textId="6E6239F6" w:rsidR="001E0813" w:rsidRPr="008A3A70" w:rsidRDefault="001E0813" w:rsidP="005721D5">
            <w:pPr>
              <w:autoSpaceDE/>
              <w:autoSpaceDN/>
              <w:spacing w:line="240" w:lineRule="auto"/>
              <w:ind w:firstLine="0"/>
              <w:jc w:val="left"/>
              <w:rPr>
                <w:color w:val="000000"/>
                <w:sz w:val="18"/>
                <w:szCs w:val="18"/>
                <w:highlight w:val="yellow"/>
                <w:lang w:bidi="ar-SA"/>
              </w:rPr>
            </w:pPr>
            <w:r w:rsidRPr="00DB7D26">
              <w:rPr>
                <w:sz w:val="20"/>
                <w:szCs w:val="20"/>
              </w:rPr>
              <w:t>Замена конвективного пучка котла №4 (КВ-Г-7,56-150)</w:t>
            </w:r>
            <w:r>
              <w:rPr>
                <w:sz w:val="20"/>
                <w:szCs w:val="20"/>
              </w:rPr>
              <w:t xml:space="preserve">. </w:t>
            </w:r>
            <w:r w:rsidRPr="00DB7D26">
              <w:rPr>
                <w:sz w:val="20"/>
                <w:szCs w:val="20"/>
              </w:rPr>
              <w:t>Зам</w:t>
            </w:r>
            <w:r>
              <w:rPr>
                <w:sz w:val="20"/>
                <w:szCs w:val="20"/>
              </w:rPr>
              <w:t>ена конвективного пучка котла №3</w:t>
            </w:r>
            <w:r w:rsidRPr="00DB7D26">
              <w:rPr>
                <w:sz w:val="20"/>
                <w:szCs w:val="20"/>
              </w:rPr>
              <w:t xml:space="preserve"> (КВ-Г-7,56-150)</w:t>
            </w:r>
            <w:r>
              <w:rPr>
                <w:sz w:val="20"/>
                <w:szCs w:val="20"/>
              </w:rPr>
              <w:t>.</w:t>
            </w:r>
          </w:p>
        </w:tc>
        <w:tc>
          <w:tcPr>
            <w:tcW w:w="1006" w:type="pct"/>
            <w:tcBorders>
              <w:top w:val="nil"/>
              <w:left w:val="nil"/>
              <w:bottom w:val="single" w:sz="4" w:space="0" w:color="auto"/>
              <w:right w:val="single" w:sz="4" w:space="0" w:color="auto"/>
            </w:tcBorders>
            <w:shd w:val="clear" w:color="auto" w:fill="auto"/>
            <w:vAlign w:val="center"/>
          </w:tcPr>
          <w:p w14:paraId="4459EE42" w14:textId="4956956B"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2023</w:t>
            </w:r>
          </w:p>
        </w:tc>
        <w:tc>
          <w:tcPr>
            <w:tcW w:w="1004" w:type="pct"/>
            <w:tcBorders>
              <w:top w:val="nil"/>
              <w:left w:val="nil"/>
              <w:bottom w:val="single" w:sz="4" w:space="0" w:color="auto"/>
              <w:right w:val="single" w:sz="4" w:space="0" w:color="auto"/>
            </w:tcBorders>
            <w:shd w:val="clear" w:color="auto" w:fill="auto"/>
            <w:vAlign w:val="center"/>
          </w:tcPr>
          <w:p w14:paraId="4916370A" w14:textId="19AF0ECD"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2024</w:t>
            </w:r>
          </w:p>
        </w:tc>
      </w:tr>
      <w:tr w:rsidR="001E0813" w:rsidRPr="005721D5" w14:paraId="7D292E4B" w14:textId="77777777" w:rsidTr="001E0813">
        <w:trPr>
          <w:trHeight w:val="20"/>
        </w:trPr>
        <w:tc>
          <w:tcPr>
            <w:tcW w:w="397" w:type="pct"/>
            <w:tcBorders>
              <w:top w:val="nil"/>
              <w:left w:val="single" w:sz="4" w:space="0" w:color="auto"/>
              <w:bottom w:val="double" w:sz="6" w:space="0" w:color="auto"/>
              <w:right w:val="single" w:sz="4" w:space="0" w:color="auto"/>
            </w:tcBorders>
            <w:shd w:val="clear" w:color="auto" w:fill="auto"/>
            <w:vAlign w:val="center"/>
            <w:hideMark/>
          </w:tcPr>
          <w:p w14:paraId="60475245"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4.6</w:t>
            </w:r>
          </w:p>
        </w:tc>
        <w:tc>
          <w:tcPr>
            <w:tcW w:w="2594" w:type="pct"/>
            <w:tcBorders>
              <w:top w:val="nil"/>
              <w:left w:val="nil"/>
              <w:bottom w:val="double" w:sz="6" w:space="0" w:color="auto"/>
              <w:right w:val="single" w:sz="4" w:space="0" w:color="auto"/>
            </w:tcBorders>
            <w:shd w:val="clear" w:color="auto" w:fill="auto"/>
            <w:vAlign w:val="center"/>
          </w:tcPr>
          <w:p w14:paraId="2B2BFF67" w14:textId="6BD79BA5" w:rsidR="001E0813" w:rsidRPr="008A3A70" w:rsidRDefault="001E0813" w:rsidP="00DB3FCA">
            <w:pPr>
              <w:autoSpaceDE/>
              <w:autoSpaceDN/>
              <w:spacing w:line="240" w:lineRule="auto"/>
              <w:ind w:firstLine="0"/>
              <w:jc w:val="left"/>
              <w:rPr>
                <w:color w:val="000000"/>
                <w:sz w:val="18"/>
                <w:szCs w:val="18"/>
                <w:highlight w:val="yellow"/>
                <w:lang w:bidi="ar-SA"/>
              </w:rPr>
            </w:pPr>
            <w:r w:rsidRPr="00DB7D26">
              <w:rPr>
                <w:sz w:val="20"/>
                <w:szCs w:val="20"/>
              </w:rPr>
              <w:t>Пусконаладочные работы</w:t>
            </w:r>
            <w:r>
              <w:rPr>
                <w:sz w:val="20"/>
                <w:szCs w:val="20"/>
              </w:rPr>
              <w:t>, ввод в эксплуатацию</w:t>
            </w:r>
          </w:p>
        </w:tc>
        <w:tc>
          <w:tcPr>
            <w:tcW w:w="1006" w:type="pct"/>
            <w:tcBorders>
              <w:top w:val="nil"/>
              <w:left w:val="nil"/>
              <w:bottom w:val="double" w:sz="6" w:space="0" w:color="auto"/>
              <w:right w:val="single" w:sz="4" w:space="0" w:color="auto"/>
            </w:tcBorders>
            <w:shd w:val="clear" w:color="auto" w:fill="auto"/>
            <w:vAlign w:val="center"/>
          </w:tcPr>
          <w:p w14:paraId="51F1E031" w14:textId="497B0C97"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2024</w:t>
            </w:r>
          </w:p>
        </w:tc>
        <w:tc>
          <w:tcPr>
            <w:tcW w:w="1004" w:type="pct"/>
            <w:tcBorders>
              <w:top w:val="nil"/>
              <w:left w:val="nil"/>
              <w:bottom w:val="double" w:sz="6" w:space="0" w:color="auto"/>
              <w:right w:val="single" w:sz="4" w:space="0" w:color="auto"/>
            </w:tcBorders>
            <w:shd w:val="clear" w:color="auto" w:fill="auto"/>
            <w:vAlign w:val="center"/>
          </w:tcPr>
          <w:p w14:paraId="4732A678" w14:textId="109EDC3E" w:rsidR="001E0813" w:rsidRPr="008A3A70" w:rsidRDefault="001E0813" w:rsidP="005721D5">
            <w:pPr>
              <w:autoSpaceDE/>
              <w:autoSpaceDN/>
              <w:spacing w:line="240" w:lineRule="auto"/>
              <w:ind w:firstLine="0"/>
              <w:jc w:val="center"/>
              <w:rPr>
                <w:color w:val="000000"/>
                <w:sz w:val="18"/>
                <w:szCs w:val="18"/>
                <w:highlight w:val="yellow"/>
                <w:lang w:bidi="ar-SA"/>
              </w:rPr>
            </w:pPr>
            <w:r>
              <w:rPr>
                <w:color w:val="000000"/>
                <w:sz w:val="18"/>
                <w:szCs w:val="18"/>
                <w:lang w:bidi="ar-SA"/>
              </w:rPr>
              <w:t>2025</w:t>
            </w:r>
          </w:p>
        </w:tc>
      </w:tr>
      <w:tr w:rsidR="001E0813" w:rsidRPr="005721D5" w14:paraId="3C217C67"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2FE1F83F" w14:textId="77777777" w:rsidR="001E0813" w:rsidRPr="005721D5" w:rsidRDefault="001E0813"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5</w:t>
            </w:r>
          </w:p>
        </w:tc>
        <w:tc>
          <w:tcPr>
            <w:tcW w:w="2594" w:type="pct"/>
            <w:tcBorders>
              <w:top w:val="nil"/>
              <w:left w:val="nil"/>
              <w:bottom w:val="single" w:sz="4" w:space="0" w:color="auto"/>
              <w:right w:val="single" w:sz="4" w:space="0" w:color="auto"/>
            </w:tcBorders>
            <w:shd w:val="clear" w:color="auto" w:fill="auto"/>
            <w:vAlign w:val="center"/>
            <w:hideMark/>
          </w:tcPr>
          <w:p w14:paraId="0AFD4C40" w14:textId="471618BD" w:rsidR="001E0813" w:rsidRPr="005721D5" w:rsidRDefault="001E0813" w:rsidP="005721D5">
            <w:pPr>
              <w:autoSpaceDE/>
              <w:autoSpaceDN/>
              <w:spacing w:line="240" w:lineRule="auto"/>
              <w:ind w:firstLine="0"/>
              <w:jc w:val="left"/>
              <w:rPr>
                <w:b/>
                <w:bCs/>
                <w:color w:val="000000"/>
                <w:sz w:val="18"/>
                <w:szCs w:val="18"/>
                <w:lang w:bidi="ar-SA"/>
              </w:rPr>
            </w:pPr>
            <w:r w:rsidRPr="005721D5">
              <w:rPr>
                <w:b/>
                <w:bCs/>
                <w:color w:val="000000"/>
                <w:sz w:val="18"/>
                <w:szCs w:val="18"/>
                <w:lang w:bidi="ar-SA"/>
              </w:rPr>
              <w:t>Техническое перевооружение котельной А</w:t>
            </w:r>
            <w:r>
              <w:rPr>
                <w:b/>
                <w:bCs/>
                <w:color w:val="000000"/>
                <w:sz w:val="18"/>
                <w:szCs w:val="18"/>
                <w:lang w:bidi="ar-SA"/>
              </w:rPr>
              <w:t>О «</w:t>
            </w:r>
            <w:proofErr w:type="spellStart"/>
            <w:r>
              <w:rPr>
                <w:b/>
                <w:bCs/>
                <w:color w:val="000000"/>
                <w:sz w:val="18"/>
                <w:szCs w:val="18"/>
                <w:lang w:bidi="ar-SA"/>
              </w:rPr>
              <w:t>Реммаш</w:t>
            </w:r>
            <w:proofErr w:type="spellEnd"/>
            <w:r>
              <w:rPr>
                <w:b/>
                <w:bCs/>
                <w:color w:val="000000"/>
                <w:sz w:val="18"/>
                <w:szCs w:val="18"/>
                <w:lang w:bidi="ar-SA"/>
              </w:rPr>
              <w:t xml:space="preserve">», ул. </w:t>
            </w:r>
            <w:r>
              <w:rPr>
                <w:b/>
                <w:bCs/>
                <w:color w:val="000000"/>
                <w:sz w:val="18"/>
                <w:szCs w:val="18"/>
                <w:lang w:bidi="ar-SA"/>
              </w:rPr>
              <w:lastRenderedPageBreak/>
              <w:t>Драгунова, д. 15</w:t>
            </w:r>
            <w:r w:rsidRPr="005721D5">
              <w:rPr>
                <w:b/>
                <w:bCs/>
                <w:color w:val="000000"/>
                <w:sz w:val="18"/>
                <w:szCs w:val="18"/>
                <w:lang w:bidi="ar-SA"/>
              </w:rPr>
              <w:t xml:space="preserve">, в </w:t>
            </w:r>
            <w:proofErr w:type="spellStart"/>
            <w:r w:rsidRPr="005721D5">
              <w:rPr>
                <w:b/>
                <w:bCs/>
                <w:color w:val="000000"/>
                <w:sz w:val="18"/>
                <w:szCs w:val="18"/>
                <w:lang w:bidi="ar-SA"/>
              </w:rPr>
              <w:t>т.ч</w:t>
            </w:r>
            <w:proofErr w:type="spellEnd"/>
            <w:r w:rsidRPr="005721D5">
              <w:rPr>
                <w:b/>
                <w:bCs/>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3262F20B" w14:textId="77777777" w:rsidR="001E0813" w:rsidRPr="005721D5" w:rsidRDefault="001E0813"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lastRenderedPageBreak/>
              <w:t> </w:t>
            </w:r>
          </w:p>
        </w:tc>
        <w:tc>
          <w:tcPr>
            <w:tcW w:w="1004" w:type="pct"/>
            <w:tcBorders>
              <w:top w:val="nil"/>
              <w:left w:val="nil"/>
              <w:bottom w:val="single" w:sz="4" w:space="0" w:color="auto"/>
              <w:right w:val="single" w:sz="4" w:space="0" w:color="auto"/>
            </w:tcBorders>
            <w:shd w:val="clear" w:color="auto" w:fill="auto"/>
            <w:vAlign w:val="center"/>
            <w:hideMark/>
          </w:tcPr>
          <w:p w14:paraId="18EC4BB7" w14:textId="77777777" w:rsidR="001E0813" w:rsidRPr="005721D5" w:rsidRDefault="001E0813"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 </w:t>
            </w:r>
          </w:p>
        </w:tc>
      </w:tr>
      <w:tr w:rsidR="001E0813" w:rsidRPr="005721D5" w14:paraId="4B0C53D5"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6BAE5BD9"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lastRenderedPageBreak/>
              <w:t>5.1</w:t>
            </w:r>
          </w:p>
        </w:tc>
        <w:tc>
          <w:tcPr>
            <w:tcW w:w="2594" w:type="pct"/>
            <w:tcBorders>
              <w:top w:val="nil"/>
              <w:left w:val="nil"/>
              <w:bottom w:val="single" w:sz="4" w:space="0" w:color="auto"/>
              <w:right w:val="single" w:sz="4" w:space="0" w:color="auto"/>
            </w:tcBorders>
            <w:shd w:val="clear" w:color="auto" w:fill="auto"/>
            <w:vAlign w:val="center"/>
            <w:hideMark/>
          </w:tcPr>
          <w:p w14:paraId="1B068B45"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Замена к/а ДЕВ 10-14-115ГМ, ст.№1</w:t>
            </w:r>
          </w:p>
        </w:tc>
        <w:tc>
          <w:tcPr>
            <w:tcW w:w="1006" w:type="pct"/>
            <w:tcBorders>
              <w:top w:val="nil"/>
              <w:left w:val="nil"/>
              <w:bottom w:val="single" w:sz="4" w:space="0" w:color="auto"/>
              <w:right w:val="single" w:sz="4" w:space="0" w:color="auto"/>
            </w:tcBorders>
            <w:shd w:val="clear" w:color="auto" w:fill="auto"/>
            <w:vAlign w:val="center"/>
            <w:hideMark/>
          </w:tcPr>
          <w:p w14:paraId="65199E38"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2020</w:t>
            </w:r>
          </w:p>
        </w:tc>
        <w:tc>
          <w:tcPr>
            <w:tcW w:w="1004" w:type="pct"/>
            <w:tcBorders>
              <w:top w:val="nil"/>
              <w:left w:val="nil"/>
              <w:bottom w:val="single" w:sz="4" w:space="0" w:color="auto"/>
              <w:right w:val="single" w:sz="4" w:space="0" w:color="auto"/>
            </w:tcBorders>
            <w:shd w:val="clear" w:color="auto" w:fill="auto"/>
            <w:vAlign w:val="center"/>
            <w:hideMark/>
          </w:tcPr>
          <w:p w14:paraId="22D7C77A"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r>
      <w:tr w:rsidR="001E0813" w:rsidRPr="005721D5" w14:paraId="7BE0C995"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32F8FB48"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5.2</w:t>
            </w:r>
          </w:p>
        </w:tc>
        <w:tc>
          <w:tcPr>
            <w:tcW w:w="2594" w:type="pct"/>
            <w:tcBorders>
              <w:top w:val="nil"/>
              <w:left w:val="nil"/>
              <w:bottom w:val="single" w:sz="4" w:space="0" w:color="auto"/>
              <w:right w:val="single" w:sz="4" w:space="0" w:color="auto"/>
            </w:tcBorders>
            <w:shd w:val="clear" w:color="auto" w:fill="auto"/>
            <w:vAlign w:val="center"/>
            <w:hideMark/>
          </w:tcPr>
          <w:p w14:paraId="14CCB806"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Замена к/а ДЕВ 10-14-115ГМ, ст.№2</w:t>
            </w:r>
          </w:p>
        </w:tc>
        <w:tc>
          <w:tcPr>
            <w:tcW w:w="1006" w:type="pct"/>
            <w:tcBorders>
              <w:top w:val="nil"/>
              <w:left w:val="nil"/>
              <w:bottom w:val="single" w:sz="4" w:space="0" w:color="auto"/>
              <w:right w:val="single" w:sz="4" w:space="0" w:color="auto"/>
            </w:tcBorders>
            <w:shd w:val="clear" w:color="auto" w:fill="auto"/>
            <w:vAlign w:val="center"/>
            <w:hideMark/>
          </w:tcPr>
          <w:p w14:paraId="0CBC80DF"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c>
          <w:tcPr>
            <w:tcW w:w="1004" w:type="pct"/>
            <w:tcBorders>
              <w:top w:val="nil"/>
              <w:left w:val="nil"/>
              <w:bottom w:val="single" w:sz="4" w:space="0" w:color="auto"/>
              <w:right w:val="single" w:sz="4" w:space="0" w:color="auto"/>
            </w:tcBorders>
            <w:shd w:val="clear" w:color="auto" w:fill="auto"/>
            <w:vAlign w:val="center"/>
            <w:hideMark/>
          </w:tcPr>
          <w:p w14:paraId="36A89173"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2024</w:t>
            </w:r>
          </w:p>
        </w:tc>
      </w:tr>
      <w:tr w:rsidR="001E0813" w:rsidRPr="005721D5" w14:paraId="3F7931AC"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79A24D0A"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5.3</w:t>
            </w:r>
          </w:p>
        </w:tc>
        <w:tc>
          <w:tcPr>
            <w:tcW w:w="2594" w:type="pct"/>
            <w:tcBorders>
              <w:top w:val="nil"/>
              <w:left w:val="nil"/>
              <w:bottom w:val="single" w:sz="4" w:space="0" w:color="auto"/>
              <w:right w:val="single" w:sz="4" w:space="0" w:color="auto"/>
            </w:tcBorders>
            <w:shd w:val="clear" w:color="auto" w:fill="auto"/>
            <w:vAlign w:val="center"/>
            <w:hideMark/>
          </w:tcPr>
          <w:p w14:paraId="627278D5"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Замена к/а ДЕВ 10-14-115ГМ, ст.№3</w:t>
            </w:r>
          </w:p>
        </w:tc>
        <w:tc>
          <w:tcPr>
            <w:tcW w:w="1006" w:type="pct"/>
            <w:tcBorders>
              <w:top w:val="nil"/>
              <w:left w:val="nil"/>
              <w:bottom w:val="single" w:sz="4" w:space="0" w:color="auto"/>
              <w:right w:val="single" w:sz="4" w:space="0" w:color="auto"/>
            </w:tcBorders>
            <w:shd w:val="clear" w:color="auto" w:fill="auto"/>
            <w:vAlign w:val="center"/>
            <w:hideMark/>
          </w:tcPr>
          <w:p w14:paraId="5C927B7D"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c>
          <w:tcPr>
            <w:tcW w:w="1004" w:type="pct"/>
            <w:tcBorders>
              <w:top w:val="nil"/>
              <w:left w:val="nil"/>
              <w:bottom w:val="single" w:sz="4" w:space="0" w:color="auto"/>
              <w:right w:val="single" w:sz="4" w:space="0" w:color="auto"/>
            </w:tcBorders>
            <w:shd w:val="clear" w:color="auto" w:fill="auto"/>
            <w:vAlign w:val="center"/>
            <w:hideMark/>
          </w:tcPr>
          <w:p w14:paraId="7A984AC4"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2024</w:t>
            </w:r>
          </w:p>
        </w:tc>
      </w:tr>
      <w:tr w:rsidR="001E0813" w:rsidRPr="005721D5" w14:paraId="2C13D74E"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27735FB0"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5.4</w:t>
            </w:r>
          </w:p>
        </w:tc>
        <w:tc>
          <w:tcPr>
            <w:tcW w:w="2594" w:type="pct"/>
            <w:tcBorders>
              <w:top w:val="nil"/>
              <w:left w:val="nil"/>
              <w:bottom w:val="single" w:sz="4" w:space="0" w:color="auto"/>
              <w:right w:val="single" w:sz="4" w:space="0" w:color="auto"/>
            </w:tcBorders>
            <w:shd w:val="clear" w:color="auto" w:fill="auto"/>
            <w:vAlign w:val="center"/>
            <w:hideMark/>
          </w:tcPr>
          <w:p w14:paraId="102AB25D"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Замена к/а ДКВР 6,5, ст.№4</w:t>
            </w:r>
          </w:p>
        </w:tc>
        <w:tc>
          <w:tcPr>
            <w:tcW w:w="1006" w:type="pct"/>
            <w:tcBorders>
              <w:top w:val="nil"/>
              <w:left w:val="nil"/>
              <w:bottom w:val="single" w:sz="4" w:space="0" w:color="auto"/>
              <w:right w:val="single" w:sz="4" w:space="0" w:color="auto"/>
            </w:tcBorders>
            <w:shd w:val="clear" w:color="auto" w:fill="auto"/>
            <w:vAlign w:val="center"/>
            <w:hideMark/>
          </w:tcPr>
          <w:p w14:paraId="510961F1"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2020</w:t>
            </w:r>
          </w:p>
        </w:tc>
        <w:tc>
          <w:tcPr>
            <w:tcW w:w="1004" w:type="pct"/>
            <w:tcBorders>
              <w:top w:val="nil"/>
              <w:left w:val="nil"/>
              <w:bottom w:val="single" w:sz="4" w:space="0" w:color="auto"/>
              <w:right w:val="single" w:sz="4" w:space="0" w:color="auto"/>
            </w:tcBorders>
            <w:shd w:val="clear" w:color="auto" w:fill="auto"/>
            <w:vAlign w:val="center"/>
            <w:hideMark/>
          </w:tcPr>
          <w:p w14:paraId="6FFF3151"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r>
      <w:tr w:rsidR="001E0813" w:rsidRPr="005721D5" w14:paraId="2E92770D" w14:textId="77777777" w:rsidTr="001E0813">
        <w:trPr>
          <w:trHeight w:val="20"/>
        </w:trPr>
        <w:tc>
          <w:tcPr>
            <w:tcW w:w="397" w:type="pct"/>
            <w:tcBorders>
              <w:top w:val="nil"/>
              <w:left w:val="single" w:sz="4" w:space="0" w:color="auto"/>
              <w:bottom w:val="double" w:sz="6" w:space="0" w:color="auto"/>
              <w:right w:val="single" w:sz="4" w:space="0" w:color="auto"/>
            </w:tcBorders>
            <w:shd w:val="clear" w:color="auto" w:fill="auto"/>
            <w:vAlign w:val="center"/>
            <w:hideMark/>
          </w:tcPr>
          <w:p w14:paraId="10378DF3"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5.5</w:t>
            </w:r>
          </w:p>
        </w:tc>
        <w:tc>
          <w:tcPr>
            <w:tcW w:w="2594" w:type="pct"/>
            <w:tcBorders>
              <w:top w:val="nil"/>
              <w:left w:val="nil"/>
              <w:bottom w:val="double" w:sz="6" w:space="0" w:color="auto"/>
              <w:right w:val="single" w:sz="4" w:space="0" w:color="auto"/>
            </w:tcBorders>
            <w:shd w:val="clear" w:color="auto" w:fill="auto"/>
            <w:vAlign w:val="center"/>
            <w:hideMark/>
          </w:tcPr>
          <w:p w14:paraId="3E4D691C"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Установка емкости хранения резервного топлива (дизель), V=5 м³</w:t>
            </w:r>
          </w:p>
        </w:tc>
        <w:tc>
          <w:tcPr>
            <w:tcW w:w="1006" w:type="pct"/>
            <w:tcBorders>
              <w:top w:val="nil"/>
              <w:left w:val="nil"/>
              <w:bottom w:val="double" w:sz="6" w:space="0" w:color="auto"/>
              <w:right w:val="single" w:sz="4" w:space="0" w:color="auto"/>
            </w:tcBorders>
            <w:shd w:val="clear" w:color="auto" w:fill="auto"/>
            <w:vAlign w:val="center"/>
            <w:hideMark/>
          </w:tcPr>
          <w:p w14:paraId="3AC63C1A"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4" w:type="pct"/>
            <w:tcBorders>
              <w:top w:val="nil"/>
              <w:left w:val="nil"/>
              <w:bottom w:val="double" w:sz="6" w:space="0" w:color="auto"/>
              <w:right w:val="single" w:sz="4" w:space="0" w:color="auto"/>
            </w:tcBorders>
            <w:shd w:val="clear" w:color="auto" w:fill="auto"/>
            <w:vAlign w:val="center"/>
            <w:hideMark/>
          </w:tcPr>
          <w:p w14:paraId="61FC7E9F"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r>
      <w:tr w:rsidR="001E0813" w:rsidRPr="005721D5" w14:paraId="36E21846"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43EDE6AB" w14:textId="77777777" w:rsidR="001E0813" w:rsidRPr="005721D5" w:rsidRDefault="001E0813"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6</w:t>
            </w:r>
          </w:p>
        </w:tc>
        <w:tc>
          <w:tcPr>
            <w:tcW w:w="2594" w:type="pct"/>
            <w:tcBorders>
              <w:top w:val="nil"/>
              <w:left w:val="nil"/>
              <w:bottom w:val="single" w:sz="4" w:space="0" w:color="auto"/>
              <w:right w:val="single" w:sz="4" w:space="0" w:color="auto"/>
            </w:tcBorders>
            <w:shd w:val="clear" w:color="auto" w:fill="auto"/>
            <w:vAlign w:val="center"/>
            <w:hideMark/>
          </w:tcPr>
          <w:p w14:paraId="18B709C3" w14:textId="12A23520" w:rsidR="001E0813" w:rsidRPr="005721D5" w:rsidRDefault="001E0813" w:rsidP="005721D5">
            <w:pPr>
              <w:autoSpaceDE/>
              <w:autoSpaceDN/>
              <w:spacing w:line="240" w:lineRule="auto"/>
              <w:ind w:firstLine="0"/>
              <w:jc w:val="left"/>
              <w:rPr>
                <w:b/>
                <w:bCs/>
                <w:color w:val="000000"/>
                <w:sz w:val="18"/>
                <w:szCs w:val="18"/>
                <w:lang w:bidi="ar-SA"/>
              </w:rPr>
            </w:pPr>
            <w:r w:rsidRPr="005721D5">
              <w:rPr>
                <w:b/>
                <w:bCs/>
                <w:color w:val="000000"/>
                <w:sz w:val="18"/>
                <w:szCs w:val="18"/>
                <w:lang w:bidi="ar-SA"/>
              </w:rPr>
              <w:t>Техническое перевоор</w:t>
            </w:r>
            <w:r>
              <w:rPr>
                <w:b/>
                <w:bCs/>
                <w:color w:val="000000"/>
                <w:sz w:val="18"/>
                <w:szCs w:val="18"/>
                <w:lang w:bidi="ar-SA"/>
              </w:rPr>
              <w:t>ужение котельной №3</w:t>
            </w:r>
            <w:r w:rsidRPr="005721D5">
              <w:rPr>
                <w:b/>
                <w:bCs/>
                <w:color w:val="000000"/>
                <w:sz w:val="18"/>
                <w:szCs w:val="18"/>
                <w:lang w:bidi="ar-SA"/>
              </w:rPr>
              <w:t xml:space="preserve"> ООО «</w:t>
            </w:r>
            <w:proofErr w:type="spellStart"/>
            <w:r w:rsidRPr="005721D5">
              <w:rPr>
                <w:b/>
                <w:bCs/>
                <w:color w:val="000000"/>
                <w:sz w:val="18"/>
                <w:szCs w:val="18"/>
                <w:lang w:bidi="ar-SA"/>
              </w:rPr>
              <w:t>КомЭнерго</w:t>
            </w:r>
            <w:proofErr w:type="spellEnd"/>
            <w:r w:rsidRPr="005721D5">
              <w:rPr>
                <w:b/>
                <w:bCs/>
                <w:color w:val="000000"/>
                <w:sz w:val="18"/>
                <w:szCs w:val="18"/>
                <w:lang w:bidi="ar-SA"/>
              </w:rPr>
              <w:t xml:space="preserve">», ул. Удмуртская, д. 63, в </w:t>
            </w:r>
            <w:proofErr w:type="spellStart"/>
            <w:r w:rsidRPr="005721D5">
              <w:rPr>
                <w:b/>
                <w:bCs/>
                <w:color w:val="000000"/>
                <w:sz w:val="18"/>
                <w:szCs w:val="18"/>
                <w:lang w:bidi="ar-SA"/>
              </w:rPr>
              <w:t>т.ч</w:t>
            </w:r>
            <w:proofErr w:type="spellEnd"/>
            <w:r w:rsidRPr="005721D5">
              <w:rPr>
                <w:b/>
                <w:bCs/>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40FE36EF" w14:textId="77777777" w:rsidR="001E0813" w:rsidRPr="005721D5" w:rsidRDefault="001E0813"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 </w:t>
            </w:r>
          </w:p>
        </w:tc>
        <w:tc>
          <w:tcPr>
            <w:tcW w:w="1004" w:type="pct"/>
            <w:tcBorders>
              <w:top w:val="nil"/>
              <w:left w:val="nil"/>
              <w:bottom w:val="single" w:sz="4" w:space="0" w:color="auto"/>
              <w:right w:val="single" w:sz="4" w:space="0" w:color="auto"/>
            </w:tcBorders>
            <w:shd w:val="clear" w:color="auto" w:fill="auto"/>
            <w:vAlign w:val="center"/>
            <w:hideMark/>
          </w:tcPr>
          <w:p w14:paraId="738E5865" w14:textId="77777777" w:rsidR="001E0813" w:rsidRPr="005721D5" w:rsidRDefault="001E0813" w:rsidP="005721D5">
            <w:pPr>
              <w:autoSpaceDE/>
              <w:autoSpaceDN/>
              <w:spacing w:line="240" w:lineRule="auto"/>
              <w:ind w:firstLine="0"/>
              <w:jc w:val="center"/>
              <w:rPr>
                <w:b/>
                <w:bCs/>
                <w:color w:val="000000"/>
                <w:sz w:val="18"/>
                <w:szCs w:val="18"/>
                <w:lang w:bidi="ar-SA"/>
              </w:rPr>
            </w:pPr>
            <w:r w:rsidRPr="005721D5">
              <w:rPr>
                <w:b/>
                <w:bCs/>
                <w:color w:val="000000"/>
                <w:sz w:val="18"/>
                <w:szCs w:val="18"/>
                <w:lang w:bidi="ar-SA"/>
              </w:rPr>
              <w:t> </w:t>
            </w:r>
          </w:p>
        </w:tc>
      </w:tr>
      <w:tr w:rsidR="001E0813" w:rsidRPr="005721D5" w14:paraId="3F19E149"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1AC9F964"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6.1</w:t>
            </w:r>
          </w:p>
        </w:tc>
        <w:tc>
          <w:tcPr>
            <w:tcW w:w="2594" w:type="pct"/>
            <w:tcBorders>
              <w:top w:val="nil"/>
              <w:left w:val="nil"/>
              <w:bottom w:val="single" w:sz="4" w:space="0" w:color="auto"/>
              <w:right w:val="single" w:sz="4" w:space="0" w:color="auto"/>
            </w:tcBorders>
            <w:shd w:val="clear" w:color="auto" w:fill="auto"/>
            <w:vAlign w:val="center"/>
            <w:hideMark/>
          </w:tcPr>
          <w:p w14:paraId="51714180"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Замена </w:t>
            </w:r>
            <w:proofErr w:type="gramStart"/>
            <w:r w:rsidRPr="005721D5">
              <w:rPr>
                <w:color w:val="000000"/>
                <w:sz w:val="18"/>
                <w:szCs w:val="18"/>
                <w:lang w:bidi="ar-SA"/>
              </w:rPr>
              <w:t>к</w:t>
            </w:r>
            <w:proofErr w:type="gramEnd"/>
            <w:r w:rsidRPr="005721D5">
              <w:rPr>
                <w:color w:val="000000"/>
                <w:sz w:val="18"/>
                <w:szCs w:val="18"/>
                <w:lang w:bidi="ar-SA"/>
              </w:rPr>
              <w:t>/а ДКВР-6,5-13 , ст.№1 (</w:t>
            </w:r>
            <w:proofErr w:type="spellStart"/>
            <w:r w:rsidRPr="005721D5">
              <w:rPr>
                <w:color w:val="000000"/>
                <w:sz w:val="18"/>
                <w:szCs w:val="18"/>
                <w:lang w:bidi="ar-SA"/>
              </w:rPr>
              <w:t>водогр</w:t>
            </w:r>
            <w:proofErr w:type="spell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00EAB2FB"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4" w:type="pct"/>
            <w:tcBorders>
              <w:top w:val="nil"/>
              <w:left w:val="nil"/>
              <w:bottom w:val="single" w:sz="4" w:space="0" w:color="auto"/>
              <w:right w:val="single" w:sz="4" w:space="0" w:color="auto"/>
            </w:tcBorders>
            <w:shd w:val="clear" w:color="auto" w:fill="auto"/>
            <w:vAlign w:val="center"/>
            <w:hideMark/>
          </w:tcPr>
          <w:p w14:paraId="46E0F4BD"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r>
      <w:tr w:rsidR="001E0813" w:rsidRPr="005721D5" w14:paraId="43FE1DE0"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5EE47EAA"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6.2</w:t>
            </w:r>
          </w:p>
        </w:tc>
        <w:tc>
          <w:tcPr>
            <w:tcW w:w="2594" w:type="pct"/>
            <w:tcBorders>
              <w:top w:val="nil"/>
              <w:left w:val="nil"/>
              <w:bottom w:val="single" w:sz="4" w:space="0" w:color="auto"/>
              <w:right w:val="single" w:sz="4" w:space="0" w:color="auto"/>
            </w:tcBorders>
            <w:shd w:val="clear" w:color="auto" w:fill="auto"/>
            <w:vAlign w:val="center"/>
            <w:hideMark/>
          </w:tcPr>
          <w:p w14:paraId="7EDC3518"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Замена </w:t>
            </w:r>
            <w:proofErr w:type="gramStart"/>
            <w:r w:rsidRPr="005721D5">
              <w:rPr>
                <w:color w:val="000000"/>
                <w:sz w:val="18"/>
                <w:szCs w:val="18"/>
                <w:lang w:bidi="ar-SA"/>
              </w:rPr>
              <w:t>к</w:t>
            </w:r>
            <w:proofErr w:type="gramEnd"/>
            <w:r w:rsidRPr="005721D5">
              <w:rPr>
                <w:color w:val="000000"/>
                <w:sz w:val="18"/>
                <w:szCs w:val="18"/>
                <w:lang w:bidi="ar-SA"/>
              </w:rPr>
              <w:t>/а ДКВР-6,5-13 , ст.№2 (</w:t>
            </w:r>
            <w:proofErr w:type="spellStart"/>
            <w:r w:rsidRPr="005721D5">
              <w:rPr>
                <w:color w:val="000000"/>
                <w:sz w:val="18"/>
                <w:szCs w:val="18"/>
                <w:lang w:bidi="ar-SA"/>
              </w:rPr>
              <w:t>водогр</w:t>
            </w:r>
            <w:proofErr w:type="spell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60EDC4CA"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4" w:type="pct"/>
            <w:tcBorders>
              <w:top w:val="nil"/>
              <w:left w:val="nil"/>
              <w:bottom w:val="single" w:sz="4" w:space="0" w:color="auto"/>
              <w:right w:val="single" w:sz="4" w:space="0" w:color="auto"/>
            </w:tcBorders>
            <w:shd w:val="clear" w:color="auto" w:fill="auto"/>
            <w:vAlign w:val="center"/>
            <w:hideMark/>
          </w:tcPr>
          <w:p w14:paraId="1CA368F4"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1E0813" w:rsidRPr="005721D5" w14:paraId="4186057A"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06CCEDED"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6.3</w:t>
            </w:r>
          </w:p>
        </w:tc>
        <w:tc>
          <w:tcPr>
            <w:tcW w:w="2594" w:type="pct"/>
            <w:tcBorders>
              <w:top w:val="nil"/>
              <w:left w:val="nil"/>
              <w:bottom w:val="single" w:sz="4" w:space="0" w:color="auto"/>
              <w:right w:val="single" w:sz="4" w:space="0" w:color="auto"/>
            </w:tcBorders>
            <w:shd w:val="clear" w:color="auto" w:fill="auto"/>
            <w:vAlign w:val="center"/>
            <w:hideMark/>
          </w:tcPr>
          <w:p w14:paraId="7ED03E83"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 xml:space="preserve">Замена </w:t>
            </w:r>
            <w:proofErr w:type="gramStart"/>
            <w:r w:rsidRPr="005721D5">
              <w:rPr>
                <w:color w:val="000000"/>
                <w:sz w:val="18"/>
                <w:szCs w:val="18"/>
                <w:lang w:bidi="ar-SA"/>
              </w:rPr>
              <w:t>к</w:t>
            </w:r>
            <w:proofErr w:type="gramEnd"/>
            <w:r w:rsidRPr="005721D5">
              <w:rPr>
                <w:color w:val="000000"/>
                <w:sz w:val="18"/>
                <w:szCs w:val="18"/>
                <w:lang w:bidi="ar-SA"/>
              </w:rPr>
              <w:t>/а ДКВР-6,5-13 , ст.№3 (</w:t>
            </w:r>
            <w:proofErr w:type="spellStart"/>
            <w:r w:rsidRPr="005721D5">
              <w:rPr>
                <w:color w:val="000000"/>
                <w:sz w:val="18"/>
                <w:szCs w:val="18"/>
                <w:lang w:bidi="ar-SA"/>
              </w:rPr>
              <w:t>водогр</w:t>
            </w:r>
            <w:proofErr w:type="spell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15FB283F"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4" w:type="pct"/>
            <w:tcBorders>
              <w:top w:val="nil"/>
              <w:left w:val="nil"/>
              <w:bottom w:val="single" w:sz="4" w:space="0" w:color="auto"/>
              <w:right w:val="single" w:sz="4" w:space="0" w:color="auto"/>
            </w:tcBorders>
            <w:shd w:val="clear" w:color="auto" w:fill="auto"/>
            <w:vAlign w:val="center"/>
            <w:hideMark/>
          </w:tcPr>
          <w:p w14:paraId="5F43A7B7"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1E0813" w:rsidRPr="005721D5" w14:paraId="4EC4E3C0"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4D8CE5AC"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6.4</w:t>
            </w:r>
          </w:p>
        </w:tc>
        <w:tc>
          <w:tcPr>
            <w:tcW w:w="2594" w:type="pct"/>
            <w:tcBorders>
              <w:top w:val="nil"/>
              <w:left w:val="nil"/>
              <w:bottom w:val="single" w:sz="4" w:space="0" w:color="auto"/>
              <w:right w:val="single" w:sz="4" w:space="0" w:color="auto"/>
            </w:tcBorders>
            <w:shd w:val="clear" w:color="auto" w:fill="auto"/>
            <w:vAlign w:val="center"/>
            <w:hideMark/>
          </w:tcPr>
          <w:p w14:paraId="3153D4D9"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Замена к/а ДКВР-6,5-13 , ст.№4 (</w:t>
            </w:r>
            <w:proofErr w:type="gramStart"/>
            <w:r w:rsidRPr="005721D5">
              <w:rPr>
                <w:color w:val="000000"/>
                <w:sz w:val="18"/>
                <w:szCs w:val="18"/>
                <w:lang w:bidi="ar-SA"/>
              </w:rPr>
              <w:t>паровой</w:t>
            </w:r>
            <w:proofErr w:type="gram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781948BE"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c>
          <w:tcPr>
            <w:tcW w:w="1004" w:type="pct"/>
            <w:tcBorders>
              <w:top w:val="nil"/>
              <w:left w:val="nil"/>
              <w:bottom w:val="single" w:sz="4" w:space="0" w:color="auto"/>
              <w:right w:val="single" w:sz="4" w:space="0" w:color="auto"/>
            </w:tcBorders>
            <w:shd w:val="clear" w:color="auto" w:fill="auto"/>
            <w:vAlign w:val="center"/>
            <w:hideMark/>
          </w:tcPr>
          <w:p w14:paraId="7D089EE6"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2023</w:t>
            </w:r>
          </w:p>
        </w:tc>
      </w:tr>
      <w:tr w:rsidR="001E0813" w:rsidRPr="005721D5" w14:paraId="5B764D46"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726222E0"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6.5</w:t>
            </w:r>
          </w:p>
        </w:tc>
        <w:tc>
          <w:tcPr>
            <w:tcW w:w="2594" w:type="pct"/>
            <w:tcBorders>
              <w:top w:val="nil"/>
              <w:left w:val="nil"/>
              <w:bottom w:val="single" w:sz="4" w:space="0" w:color="auto"/>
              <w:right w:val="single" w:sz="4" w:space="0" w:color="auto"/>
            </w:tcBorders>
            <w:shd w:val="clear" w:color="auto" w:fill="auto"/>
            <w:vAlign w:val="center"/>
            <w:hideMark/>
          </w:tcPr>
          <w:p w14:paraId="39E0DB52"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Замена к/а ДКВР-6,5-13 , ст.№5 (</w:t>
            </w:r>
            <w:proofErr w:type="gramStart"/>
            <w:r w:rsidRPr="005721D5">
              <w:rPr>
                <w:color w:val="000000"/>
                <w:sz w:val="18"/>
                <w:szCs w:val="18"/>
                <w:lang w:bidi="ar-SA"/>
              </w:rPr>
              <w:t>паровой</w:t>
            </w:r>
            <w:proofErr w:type="gram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024A9AA8"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c>
          <w:tcPr>
            <w:tcW w:w="1004" w:type="pct"/>
            <w:tcBorders>
              <w:top w:val="nil"/>
              <w:left w:val="nil"/>
              <w:bottom w:val="single" w:sz="4" w:space="0" w:color="auto"/>
              <w:right w:val="single" w:sz="4" w:space="0" w:color="auto"/>
            </w:tcBorders>
            <w:shd w:val="clear" w:color="auto" w:fill="auto"/>
            <w:vAlign w:val="center"/>
            <w:hideMark/>
          </w:tcPr>
          <w:p w14:paraId="031BC58C"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2022</w:t>
            </w:r>
          </w:p>
        </w:tc>
      </w:tr>
      <w:tr w:rsidR="001E0813" w:rsidRPr="005721D5" w14:paraId="66F24600"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647F56DB"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6.6</w:t>
            </w:r>
          </w:p>
        </w:tc>
        <w:tc>
          <w:tcPr>
            <w:tcW w:w="2594" w:type="pct"/>
            <w:tcBorders>
              <w:top w:val="nil"/>
              <w:left w:val="nil"/>
              <w:bottom w:val="single" w:sz="4" w:space="0" w:color="auto"/>
              <w:right w:val="single" w:sz="4" w:space="0" w:color="auto"/>
            </w:tcBorders>
            <w:shd w:val="clear" w:color="auto" w:fill="auto"/>
            <w:vAlign w:val="center"/>
            <w:hideMark/>
          </w:tcPr>
          <w:p w14:paraId="0433FF5B"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Замена к/а ДКВР-6,5-13 , ст.№6 (</w:t>
            </w:r>
            <w:proofErr w:type="gramStart"/>
            <w:r w:rsidRPr="005721D5">
              <w:rPr>
                <w:color w:val="000000"/>
                <w:sz w:val="18"/>
                <w:szCs w:val="18"/>
                <w:lang w:bidi="ar-SA"/>
              </w:rPr>
              <w:t>паровой</w:t>
            </w:r>
            <w:proofErr w:type="gramEnd"/>
            <w:r w:rsidRPr="005721D5">
              <w:rPr>
                <w:color w:val="000000"/>
                <w:sz w:val="18"/>
                <w:szCs w:val="18"/>
                <w:lang w:bidi="ar-SA"/>
              </w:rPr>
              <w:t>)</w:t>
            </w:r>
          </w:p>
        </w:tc>
        <w:tc>
          <w:tcPr>
            <w:tcW w:w="1006" w:type="pct"/>
            <w:tcBorders>
              <w:top w:val="nil"/>
              <w:left w:val="nil"/>
              <w:bottom w:val="single" w:sz="4" w:space="0" w:color="auto"/>
              <w:right w:val="single" w:sz="4" w:space="0" w:color="auto"/>
            </w:tcBorders>
            <w:shd w:val="clear" w:color="auto" w:fill="auto"/>
            <w:vAlign w:val="center"/>
            <w:hideMark/>
          </w:tcPr>
          <w:p w14:paraId="59D7F9D5"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2020</w:t>
            </w:r>
          </w:p>
        </w:tc>
        <w:tc>
          <w:tcPr>
            <w:tcW w:w="1004" w:type="pct"/>
            <w:tcBorders>
              <w:top w:val="nil"/>
              <w:left w:val="nil"/>
              <w:bottom w:val="single" w:sz="4" w:space="0" w:color="auto"/>
              <w:right w:val="single" w:sz="4" w:space="0" w:color="auto"/>
            </w:tcBorders>
            <w:shd w:val="clear" w:color="auto" w:fill="auto"/>
            <w:vAlign w:val="center"/>
            <w:hideMark/>
          </w:tcPr>
          <w:p w14:paraId="4D984DEC"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2021</w:t>
            </w:r>
          </w:p>
        </w:tc>
      </w:tr>
      <w:tr w:rsidR="001E0813" w:rsidRPr="005721D5" w14:paraId="2EAE0A3B" w14:textId="77777777" w:rsidTr="001E0813">
        <w:trPr>
          <w:trHeight w:val="20"/>
        </w:trPr>
        <w:tc>
          <w:tcPr>
            <w:tcW w:w="397" w:type="pct"/>
            <w:tcBorders>
              <w:top w:val="nil"/>
              <w:left w:val="single" w:sz="4" w:space="0" w:color="auto"/>
              <w:bottom w:val="single" w:sz="4" w:space="0" w:color="auto"/>
              <w:right w:val="single" w:sz="4" w:space="0" w:color="auto"/>
            </w:tcBorders>
            <w:shd w:val="clear" w:color="auto" w:fill="auto"/>
            <w:vAlign w:val="center"/>
            <w:hideMark/>
          </w:tcPr>
          <w:p w14:paraId="77746415"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6.7</w:t>
            </w:r>
          </w:p>
        </w:tc>
        <w:tc>
          <w:tcPr>
            <w:tcW w:w="2594" w:type="pct"/>
            <w:tcBorders>
              <w:top w:val="nil"/>
              <w:left w:val="nil"/>
              <w:bottom w:val="single" w:sz="4" w:space="0" w:color="auto"/>
              <w:right w:val="single" w:sz="4" w:space="0" w:color="auto"/>
            </w:tcBorders>
            <w:shd w:val="clear" w:color="auto" w:fill="auto"/>
            <w:vAlign w:val="center"/>
            <w:hideMark/>
          </w:tcPr>
          <w:p w14:paraId="47308405" w14:textId="77777777" w:rsidR="001E0813" w:rsidRPr="005721D5" w:rsidRDefault="001E0813" w:rsidP="005721D5">
            <w:pPr>
              <w:autoSpaceDE/>
              <w:autoSpaceDN/>
              <w:spacing w:line="240" w:lineRule="auto"/>
              <w:ind w:firstLine="0"/>
              <w:jc w:val="left"/>
              <w:rPr>
                <w:color w:val="000000"/>
                <w:sz w:val="18"/>
                <w:szCs w:val="18"/>
                <w:lang w:bidi="ar-SA"/>
              </w:rPr>
            </w:pPr>
            <w:r w:rsidRPr="005721D5">
              <w:rPr>
                <w:color w:val="000000"/>
                <w:sz w:val="18"/>
                <w:szCs w:val="18"/>
                <w:lang w:bidi="ar-SA"/>
              </w:rPr>
              <w:t>Установка дополнительного модуля водоподготовки ВПУ-20 м³/ч</w:t>
            </w:r>
          </w:p>
        </w:tc>
        <w:tc>
          <w:tcPr>
            <w:tcW w:w="1006" w:type="pct"/>
            <w:tcBorders>
              <w:top w:val="nil"/>
              <w:left w:val="nil"/>
              <w:bottom w:val="single" w:sz="4" w:space="0" w:color="auto"/>
              <w:right w:val="single" w:sz="4" w:space="0" w:color="auto"/>
            </w:tcBorders>
            <w:shd w:val="clear" w:color="auto" w:fill="auto"/>
            <w:vAlign w:val="center"/>
            <w:hideMark/>
          </w:tcPr>
          <w:p w14:paraId="2B45A08A"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2026</w:t>
            </w:r>
          </w:p>
        </w:tc>
        <w:tc>
          <w:tcPr>
            <w:tcW w:w="1004" w:type="pct"/>
            <w:tcBorders>
              <w:top w:val="nil"/>
              <w:left w:val="nil"/>
              <w:bottom w:val="single" w:sz="4" w:space="0" w:color="auto"/>
              <w:right w:val="single" w:sz="4" w:space="0" w:color="auto"/>
            </w:tcBorders>
            <w:shd w:val="clear" w:color="auto" w:fill="auto"/>
            <w:vAlign w:val="center"/>
            <w:hideMark/>
          </w:tcPr>
          <w:p w14:paraId="292C971D" w14:textId="77777777" w:rsidR="001E0813" w:rsidRPr="005721D5" w:rsidRDefault="001E0813" w:rsidP="005721D5">
            <w:pPr>
              <w:autoSpaceDE/>
              <w:autoSpaceDN/>
              <w:spacing w:line="240" w:lineRule="auto"/>
              <w:ind w:firstLine="0"/>
              <w:jc w:val="center"/>
              <w:rPr>
                <w:color w:val="000000"/>
                <w:sz w:val="18"/>
                <w:szCs w:val="18"/>
                <w:lang w:bidi="ar-SA"/>
              </w:rPr>
            </w:pPr>
            <w:r w:rsidRPr="005721D5">
              <w:rPr>
                <w:color w:val="000000"/>
                <w:sz w:val="18"/>
                <w:szCs w:val="18"/>
                <w:lang w:bidi="ar-SA"/>
              </w:rPr>
              <w:t>2027</w:t>
            </w:r>
          </w:p>
        </w:tc>
      </w:tr>
    </w:tbl>
    <w:p w14:paraId="43D31EEF" w14:textId="77777777" w:rsidR="0011272F" w:rsidRDefault="0011272F" w:rsidP="006002F2">
      <w:pPr>
        <w:rPr>
          <w:lang w:eastAsia="en-US" w:bidi="ar-SA"/>
        </w:rPr>
      </w:pPr>
    </w:p>
    <w:p w14:paraId="76A5E30B" w14:textId="0AD10270" w:rsidR="009B3B19" w:rsidRDefault="009B3B19" w:rsidP="006002F2">
      <w:pPr>
        <w:rPr>
          <w:lang w:eastAsia="en-US" w:bidi="ar-SA"/>
        </w:rPr>
      </w:pPr>
      <w:r>
        <w:rPr>
          <w:lang w:eastAsia="en-US" w:bidi="ar-SA"/>
        </w:rPr>
        <w:t>Для обеспечения перспективной нагрузки на тепловых сетях запланированы следующие мероприятия:</w:t>
      </w:r>
    </w:p>
    <w:p w14:paraId="77EF0EA1" w14:textId="5A9C26B5" w:rsidR="0011272F" w:rsidRDefault="0011272F" w:rsidP="0011272F">
      <w:pPr>
        <w:rPr>
          <w:lang w:eastAsia="en-US" w:bidi="ar-SA"/>
        </w:rPr>
      </w:pPr>
      <w:r>
        <w:rPr>
          <w:lang w:eastAsia="en-US" w:bidi="ar-SA"/>
        </w:rPr>
        <w:t xml:space="preserve">Согласно </w:t>
      </w:r>
      <w:r w:rsidRPr="001A062C">
        <w:rPr>
          <w:lang w:eastAsia="en-US" w:bidi="ar-SA"/>
        </w:rPr>
        <w:t xml:space="preserve">1 варианта </w:t>
      </w:r>
      <w:r>
        <w:rPr>
          <w:lang w:eastAsia="en-US" w:bidi="ar-SA"/>
        </w:rPr>
        <w:t>развития, на тепловых сетях предусматриваются следующие мероприятия:</w:t>
      </w:r>
    </w:p>
    <w:p w14:paraId="29113738" w14:textId="2B651A22" w:rsidR="0011272F" w:rsidRDefault="0011272F" w:rsidP="0011272F">
      <w:pPr>
        <w:pStyle w:val="a6"/>
        <w:numPr>
          <w:ilvl w:val="0"/>
          <w:numId w:val="42"/>
        </w:numPr>
        <w:rPr>
          <w:lang w:eastAsia="en-US" w:bidi="ar-SA"/>
        </w:rPr>
      </w:pPr>
      <w:r>
        <w:rPr>
          <w:lang w:eastAsia="en-US" w:bidi="ar-SA"/>
        </w:rPr>
        <w:t>с</w:t>
      </w:r>
      <w:r w:rsidRPr="00262348">
        <w:rPr>
          <w:lang w:eastAsia="en-US" w:bidi="ar-SA"/>
        </w:rPr>
        <w:t>троительство тепловых сетей для подключения перспективных</w:t>
      </w:r>
      <w:r>
        <w:rPr>
          <w:lang w:eastAsia="en-US" w:bidi="ar-SA"/>
        </w:rPr>
        <w:t xml:space="preserve"> потребителей;</w:t>
      </w:r>
    </w:p>
    <w:p w14:paraId="1BE056F7" w14:textId="609739D0" w:rsidR="006C79D7" w:rsidRDefault="006C79D7" w:rsidP="006C79D7">
      <w:pPr>
        <w:pStyle w:val="a6"/>
        <w:numPr>
          <w:ilvl w:val="0"/>
          <w:numId w:val="42"/>
        </w:numPr>
        <w:rPr>
          <w:lang w:eastAsia="en-US" w:bidi="ar-SA"/>
        </w:rPr>
      </w:pPr>
      <w:r>
        <w:rPr>
          <w:lang w:eastAsia="en-US" w:bidi="ar-SA"/>
        </w:rPr>
        <w:t>р</w:t>
      </w:r>
      <w:r w:rsidRPr="00262348">
        <w:rPr>
          <w:lang w:eastAsia="en-US" w:bidi="ar-SA"/>
        </w:rPr>
        <w:t>еконструкция тепловых сетей с увеличением диаметров трубопроводов для подключения перспективных</w:t>
      </w:r>
      <w:r>
        <w:rPr>
          <w:lang w:eastAsia="en-US" w:bidi="ar-SA"/>
        </w:rPr>
        <w:t xml:space="preserve"> потребителей;</w:t>
      </w:r>
    </w:p>
    <w:p w14:paraId="1C7C48D1" w14:textId="77777777" w:rsidR="006C79D7" w:rsidRDefault="006C79D7" w:rsidP="006C79D7">
      <w:pPr>
        <w:pStyle w:val="a6"/>
        <w:numPr>
          <w:ilvl w:val="0"/>
          <w:numId w:val="42"/>
        </w:numPr>
        <w:rPr>
          <w:lang w:eastAsia="en-US" w:bidi="ar-SA"/>
        </w:rPr>
      </w:pPr>
      <w:r>
        <w:rPr>
          <w:lang w:eastAsia="en-US" w:bidi="ar-SA"/>
        </w:rPr>
        <w:t>с</w:t>
      </w:r>
      <w:r w:rsidRPr="00262348">
        <w:rPr>
          <w:lang w:eastAsia="en-US" w:bidi="ar-SA"/>
        </w:rPr>
        <w:t xml:space="preserve">троительство тепловых сетей для </w:t>
      </w:r>
      <w:r w:rsidRPr="006C79D7">
        <w:rPr>
          <w:lang w:eastAsia="en-US" w:bidi="ar-SA"/>
        </w:rPr>
        <w:t>повышения надежности и резервирования систем теплоснабжения</w:t>
      </w:r>
      <w:r>
        <w:rPr>
          <w:lang w:eastAsia="en-US" w:bidi="ar-SA"/>
        </w:rPr>
        <w:t>;</w:t>
      </w:r>
    </w:p>
    <w:p w14:paraId="14801538" w14:textId="0F43F66E" w:rsidR="0011272F" w:rsidRDefault="0011272F" w:rsidP="0011272F">
      <w:pPr>
        <w:pStyle w:val="a6"/>
        <w:numPr>
          <w:ilvl w:val="0"/>
          <w:numId w:val="42"/>
        </w:numPr>
        <w:rPr>
          <w:lang w:eastAsia="en-US" w:bidi="ar-SA"/>
        </w:rPr>
      </w:pPr>
      <w:r>
        <w:rPr>
          <w:lang w:eastAsia="en-US" w:bidi="ar-SA"/>
        </w:rPr>
        <w:t>р</w:t>
      </w:r>
      <w:r w:rsidRPr="00262348">
        <w:rPr>
          <w:lang w:eastAsia="en-US" w:bidi="ar-SA"/>
        </w:rPr>
        <w:t>еконструкция тепловых сетей с увеличением диаметров трубопроводов для обеспечения нормативных гидравлических режимов</w:t>
      </w:r>
      <w:r>
        <w:rPr>
          <w:lang w:eastAsia="en-US" w:bidi="ar-SA"/>
        </w:rPr>
        <w:t>;</w:t>
      </w:r>
    </w:p>
    <w:p w14:paraId="10BACFD3" w14:textId="77777777" w:rsidR="0011272F" w:rsidRDefault="0011272F" w:rsidP="0011272F">
      <w:pPr>
        <w:pStyle w:val="a6"/>
        <w:numPr>
          <w:ilvl w:val="0"/>
          <w:numId w:val="42"/>
        </w:numPr>
        <w:rPr>
          <w:lang w:eastAsia="en-US" w:bidi="ar-SA"/>
        </w:rPr>
      </w:pPr>
      <w:r>
        <w:rPr>
          <w:lang w:eastAsia="en-US" w:bidi="ar-SA"/>
        </w:rPr>
        <w:t xml:space="preserve">замена </w:t>
      </w:r>
      <w:r w:rsidRPr="00010933">
        <w:rPr>
          <w:lang w:eastAsia="en-US" w:bidi="ar-SA"/>
        </w:rPr>
        <w:t>тепловых сетей в связи с превышением нормативного срока эксплуатации:</w:t>
      </w:r>
    </w:p>
    <w:p w14:paraId="69C39A41" w14:textId="77777777" w:rsidR="0011272F" w:rsidRDefault="0011272F" w:rsidP="0011272F">
      <w:pPr>
        <w:pStyle w:val="a6"/>
        <w:numPr>
          <w:ilvl w:val="0"/>
          <w:numId w:val="42"/>
        </w:numPr>
        <w:rPr>
          <w:lang w:eastAsia="en-US" w:bidi="ar-SA"/>
        </w:rPr>
      </w:pPr>
      <w:r>
        <w:rPr>
          <w:lang w:eastAsia="en-US" w:bidi="ar-SA"/>
        </w:rPr>
        <w:t xml:space="preserve">создание системы </w:t>
      </w:r>
      <w:r w:rsidRPr="00010933">
        <w:rPr>
          <w:lang w:eastAsia="en-US" w:bidi="ar-SA"/>
        </w:rPr>
        <w:t>диспетчеризации и передачи данных потребления тепловой энергии и теплоносителя (ГВС) в тепловых сетях</w:t>
      </w:r>
      <w:r>
        <w:rPr>
          <w:lang w:eastAsia="en-US" w:bidi="ar-SA"/>
        </w:rPr>
        <w:t>;</w:t>
      </w:r>
    </w:p>
    <w:p w14:paraId="1001B032" w14:textId="7B36242B" w:rsidR="0011272F" w:rsidRDefault="0011272F" w:rsidP="0011272F">
      <w:pPr>
        <w:pStyle w:val="a6"/>
        <w:numPr>
          <w:ilvl w:val="0"/>
          <w:numId w:val="42"/>
        </w:numPr>
        <w:rPr>
          <w:lang w:eastAsia="en-US" w:bidi="ar-SA"/>
        </w:rPr>
      </w:pPr>
      <w:r>
        <w:rPr>
          <w:lang w:eastAsia="en-US" w:bidi="ar-SA"/>
        </w:rPr>
        <w:t>у</w:t>
      </w:r>
      <w:r w:rsidRPr="00010933">
        <w:rPr>
          <w:lang w:eastAsia="en-US" w:bidi="ar-SA"/>
        </w:rPr>
        <w:t>становка узлов учета тепловой энергии (УУТЭ) у потребителей г. Глазов</w:t>
      </w:r>
      <w:r>
        <w:rPr>
          <w:lang w:eastAsia="en-US" w:bidi="ar-SA"/>
        </w:rPr>
        <w:t>.</w:t>
      </w:r>
    </w:p>
    <w:p w14:paraId="581B07E5" w14:textId="7455DAFC" w:rsidR="009B3B19" w:rsidRDefault="009B3B19" w:rsidP="009B3B19">
      <w:pPr>
        <w:rPr>
          <w:lang w:eastAsia="en-US" w:bidi="ar-SA"/>
        </w:rPr>
      </w:pPr>
      <w:r>
        <w:rPr>
          <w:lang w:eastAsia="en-US" w:bidi="ar-SA"/>
        </w:rPr>
        <w:t>Полный перечень мероприятий на тепловых сетях г. Глазов</w:t>
      </w:r>
      <w:r w:rsidR="0011272F">
        <w:rPr>
          <w:lang w:eastAsia="en-US" w:bidi="ar-SA"/>
        </w:rPr>
        <w:t>, согласно второму варианту мастер-плана,</w:t>
      </w:r>
      <w:r>
        <w:rPr>
          <w:lang w:eastAsia="en-US" w:bidi="ar-SA"/>
        </w:rPr>
        <w:t xml:space="preserve"> представлены в таблице ниже.</w:t>
      </w:r>
    </w:p>
    <w:p w14:paraId="200AB9A1" w14:textId="4FE4B761" w:rsidR="009B3B19" w:rsidRDefault="009B3B19" w:rsidP="00603885">
      <w:pPr>
        <w:pStyle w:val="af4"/>
      </w:pPr>
      <w:r w:rsidRPr="00712664">
        <w:t xml:space="preserve">Таблица </w:t>
      </w:r>
      <w:r w:rsidRPr="00712664">
        <w:fldChar w:fldCharType="begin"/>
      </w:r>
      <w:r w:rsidRPr="00712664">
        <w:instrText xml:space="preserve"> SEQ Таблица \* ARABIC </w:instrText>
      </w:r>
      <w:r w:rsidRPr="00712664">
        <w:fldChar w:fldCharType="separate"/>
      </w:r>
      <w:r w:rsidR="007D572B">
        <w:rPr>
          <w:noProof/>
        </w:rPr>
        <w:t>7</w:t>
      </w:r>
      <w:r w:rsidRPr="00712664">
        <w:fldChar w:fldCharType="end"/>
      </w:r>
      <w:r w:rsidRPr="00712664">
        <w:t xml:space="preserve">. </w:t>
      </w:r>
      <w:r>
        <w:t>Мероприятия на тепловых сетях г. Глазов</w:t>
      </w:r>
      <w:r w:rsidR="0011272F">
        <w:t xml:space="preserve">, согласно </w:t>
      </w:r>
      <w:r>
        <w:t xml:space="preserve">варианту </w:t>
      </w:r>
      <w:r w:rsidR="004A7516">
        <w:t>№</w:t>
      </w:r>
      <w:r w:rsidR="00B02E81">
        <w:t xml:space="preserve"> </w:t>
      </w:r>
      <w:r>
        <w:t>2</w:t>
      </w:r>
    </w:p>
    <w:tbl>
      <w:tblPr>
        <w:tblW w:w="5000" w:type="pct"/>
        <w:tblLook w:val="04A0" w:firstRow="1" w:lastRow="0" w:firstColumn="1" w:lastColumn="0" w:noHBand="0" w:noVBand="1"/>
      </w:tblPr>
      <w:tblGrid>
        <w:gridCol w:w="783"/>
        <w:gridCol w:w="5114"/>
        <w:gridCol w:w="1983"/>
        <w:gridCol w:w="1978"/>
      </w:tblGrid>
      <w:tr w:rsidR="00854641" w:rsidRPr="002E67A1" w14:paraId="6B8F0696"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828F52" w14:textId="77777777" w:rsidR="00854641" w:rsidRPr="002E67A1" w:rsidRDefault="00854641" w:rsidP="00E12DC6">
            <w:pPr>
              <w:autoSpaceDE/>
              <w:autoSpaceDN/>
              <w:spacing w:line="240" w:lineRule="auto"/>
              <w:ind w:firstLine="0"/>
              <w:jc w:val="center"/>
              <w:rPr>
                <w:b/>
                <w:bCs/>
                <w:color w:val="000000"/>
                <w:sz w:val="18"/>
                <w:szCs w:val="18"/>
                <w:lang w:bidi="ar-SA"/>
              </w:rPr>
            </w:pPr>
            <w:r w:rsidRPr="002E67A1">
              <w:rPr>
                <w:b/>
                <w:bCs/>
                <w:color w:val="000000"/>
                <w:sz w:val="18"/>
                <w:szCs w:val="18"/>
                <w:lang w:bidi="ar-SA"/>
              </w:rPr>
              <w:t>№ п/п</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47C11D39" w14:textId="77777777" w:rsidR="00854641" w:rsidRPr="002E67A1" w:rsidRDefault="00854641" w:rsidP="00E12DC6">
            <w:pPr>
              <w:autoSpaceDE/>
              <w:autoSpaceDN/>
              <w:spacing w:line="240" w:lineRule="auto"/>
              <w:ind w:firstLine="0"/>
              <w:jc w:val="center"/>
              <w:rPr>
                <w:b/>
                <w:bCs/>
                <w:color w:val="000000"/>
                <w:sz w:val="18"/>
                <w:szCs w:val="18"/>
                <w:lang w:bidi="ar-SA"/>
              </w:rPr>
            </w:pPr>
            <w:r w:rsidRPr="002E67A1">
              <w:rPr>
                <w:b/>
                <w:bCs/>
                <w:color w:val="000000"/>
                <w:sz w:val="18"/>
                <w:szCs w:val="18"/>
                <w:lang w:bidi="ar-SA"/>
              </w:rPr>
              <w:t>Мероприятие</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568AE4C7" w14:textId="77777777" w:rsidR="00854641" w:rsidRPr="002E67A1" w:rsidRDefault="00854641" w:rsidP="00E12DC6">
            <w:pPr>
              <w:autoSpaceDE/>
              <w:autoSpaceDN/>
              <w:spacing w:line="240" w:lineRule="auto"/>
              <w:ind w:firstLine="0"/>
              <w:jc w:val="center"/>
              <w:rPr>
                <w:b/>
                <w:bCs/>
                <w:color w:val="000000"/>
                <w:sz w:val="18"/>
                <w:szCs w:val="18"/>
                <w:lang w:bidi="ar-SA"/>
              </w:rPr>
            </w:pPr>
            <w:r w:rsidRPr="002E67A1">
              <w:rPr>
                <w:b/>
                <w:bCs/>
                <w:color w:val="000000"/>
                <w:sz w:val="18"/>
                <w:szCs w:val="18"/>
                <w:lang w:bidi="ar-SA"/>
              </w:rPr>
              <w:t>Плановый год начала реализации</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297794AA" w14:textId="77777777" w:rsidR="00854641" w:rsidRPr="002E67A1" w:rsidRDefault="00854641" w:rsidP="00E12DC6">
            <w:pPr>
              <w:autoSpaceDE/>
              <w:autoSpaceDN/>
              <w:spacing w:line="240" w:lineRule="auto"/>
              <w:ind w:firstLine="0"/>
              <w:jc w:val="center"/>
              <w:rPr>
                <w:b/>
                <w:bCs/>
                <w:color w:val="000000"/>
                <w:sz w:val="18"/>
                <w:szCs w:val="18"/>
                <w:lang w:bidi="ar-SA"/>
              </w:rPr>
            </w:pPr>
            <w:r w:rsidRPr="002E67A1">
              <w:rPr>
                <w:b/>
                <w:bCs/>
                <w:color w:val="000000"/>
                <w:sz w:val="18"/>
                <w:szCs w:val="18"/>
                <w:lang w:bidi="ar-SA"/>
              </w:rPr>
              <w:t>Плановый год завершения реализации</w:t>
            </w:r>
          </w:p>
        </w:tc>
      </w:tr>
      <w:tr w:rsidR="00600445" w:rsidRPr="00600445" w14:paraId="39C6262A"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FC979C" w14:textId="76AB5C1C" w:rsidR="00600445" w:rsidRPr="001465B7" w:rsidRDefault="00600445" w:rsidP="00854641">
            <w:pPr>
              <w:autoSpaceDE/>
              <w:autoSpaceDN/>
              <w:spacing w:line="240" w:lineRule="auto"/>
              <w:ind w:firstLine="0"/>
              <w:jc w:val="left"/>
              <w:rPr>
                <w:b/>
                <w:bCs/>
                <w:color w:val="000000"/>
                <w:sz w:val="18"/>
                <w:szCs w:val="18"/>
                <w:lang w:bidi="ar-SA"/>
              </w:rPr>
            </w:pPr>
            <w:r w:rsidRPr="001465B7">
              <w:rPr>
                <w:b/>
                <w:bCs/>
                <w:color w:val="000000"/>
                <w:sz w:val="18"/>
                <w:szCs w:val="18"/>
                <w:lang w:bidi="ar-SA"/>
              </w:rPr>
              <w:t>1</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3D5123E6" w14:textId="525484EE" w:rsidR="00600445" w:rsidRPr="001465B7" w:rsidRDefault="00600445" w:rsidP="00854641">
            <w:pPr>
              <w:autoSpaceDE/>
              <w:autoSpaceDN/>
              <w:spacing w:line="240" w:lineRule="auto"/>
              <w:ind w:firstLine="0"/>
              <w:jc w:val="left"/>
              <w:rPr>
                <w:b/>
                <w:bCs/>
                <w:color w:val="000000"/>
                <w:sz w:val="18"/>
                <w:szCs w:val="18"/>
                <w:lang w:bidi="ar-SA"/>
              </w:rPr>
            </w:pPr>
            <w:r w:rsidRPr="001465B7">
              <w:rPr>
                <w:b/>
                <w:bCs/>
                <w:color w:val="000000"/>
                <w:sz w:val="18"/>
                <w:szCs w:val="18"/>
                <w:lang w:bidi="ar-SA"/>
              </w:rPr>
              <w:t xml:space="preserve">Строительство тепловых сетей для подключения перспективных потребителей г. Глазов, в </w:t>
            </w:r>
            <w:proofErr w:type="spellStart"/>
            <w:r w:rsidRPr="001465B7">
              <w:rPr>
                <w:b/>
                <w:bCs/>
                <w:color w:val="000000"/>
                <w:sz w:val="18"/>
                <w:szCs w:val="18"/>
                <w:lang w:bidi="ar-SA"/>
              </w:rPr>
              <w:t>т.ч</w:t>
            </w:r>
            <w:proofErr w:type="spellEnd"/>
            <w:r w:rsidRPr="001465B7">
              <w:rPr>
                <w:b/>
                <w:bCs/>
                <w:color w:val="000000"/>
                <w:sz w:val="18"/>
                <w:szCs w:val="18"/>
                <w:lang w:bidi="ar-SA"/>
              </w:rPr>
              <w:t>.:</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6CDAFB6E" w14:textId="0F7C7E13" w:rsidR="00600445" w:rsidRPr="001465B7" w:rsidRDefault="00600445" w:rsidP="00854641">
            <w:pPr>
              <w:autoSpaceDE/>
              <w:autoSpaceDN/>
              <w:spacing w:line="240" w:lineRule="auto"/>
              <w:ind w:firstLine="0"/>
              <w:jc w:val="center"/>
              <w:rPr>
                <w:bCs/>
                <w:color w:val="000000"/>
                <w:sz w:val="18"/>
                <w:szCs w:val="18"/>
                <w:lang w:bidi="ar-SA"/>
              </w:rPr>
            </w:pPr>
            <w:r w:rsidRPr="001465B7">
              <w:rPr>
                <w:bCs/>
                <w:color w:val="000000"/>
                <w:sz w:val="18"/>
                <w:szCs w:val="18"/>
                <w:lang w:bidi="ar-SA"/>
              </w:rPr>
              <w:t> </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27EC92BD" w14:textId="35FD49B0" w:rsidR="00600445" w:rsidRPr="001465B7" w:rsidRDefault="00600445" w:rsidP="00854641">
            <w:pPr>
              <w:autoSpaceDE/>
              <w:autoSpaceDN/>
              <w:spacing w:line="240" w:lineRule="auto"/>
              <w:ind w:firstLine="0"/>
              <w:jc w:val="center"/>
              <w:rPr>
                <w:bCs/>
                <w:color w:val="000000"/>
                <w:sz w:val="18"/>
                <w:szCs w:val="18"/>
                <w:lang w:bidi="ar-SA"/>
              </w:rPr>
            </w:pPr>
            <w:r w:rsidRPr="001465B7">
              <w:rPr>
                <w:bCs/>
                <w:color w:val="000000"/>
                <w:sz w:val="18"/>
                <w:szCs w:val="18"/>
                <w:lang w:bidi="ar-SA"/>
              </w:rPr>
              <w:t> </w:t>
            </w:r>
          </w:p>
        </w:tc>
      </w:tr>
      <w:tr w:rsidR="00600445" w:rsidRPr="00600445" w14:paraId="513FE832"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B2FA5E" w14:textId="2302DCB8"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lastRenderedPageBreak/>
              <w:t>1.1</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4A3BAB35" w14:textId="34080016"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t>СЦТС, ТЭЦ АО «РИР»</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6E23FFE6" w14:textId="177CD1CE" w:rsidR="00600445" w:rsidRPr="001465B7" w:rsidRDefault="00600445" w:rsidP="00854641">
            <w:pPr>
              <w:autoSpaceDE/>
              <w:autoSpaceDN/>
              <w:spacing w:line="240" w:lineRule="auto"/>
              <w:ind w:firstLine="0"/>
              <w:jc w:val="center"/>
              <w:rPr>
                <w:bCs/>
                <w:color w:val="000000"/>
                <w:sz w:val="18"/>
                <w:szCs w:val="18"/>
                <w:lang w:bidi="ar-SA"/>
              </w:rPr>
            </w:pPr>
            <w:r w:rsidRPr="001465B7">
              <w:rPr>
                <w:color w:val="000000"/>
                <w:sz w:val="18"/>
                <w:szCs w:val="18"/>
                <w:lang w:bidi="ar-SA"/>
              </w:rPr>
              <w:t>2020</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761CFDC2" w14:textId="787E4AE0" w:rsidR="00600445" w:rsidRPr="001465B7" w:rsidRDefault="00600445" w:rsidP="00854641">
            <w:pPr>
              <w:autoSpaceDE/>
              <w:autoSpaceDN/>
              <w:spacing w:line="240" w:lineRule="auto"/>
              <w:ind w:firstLine="0"/>
              <w:jc w:val="center"/>
              <w:rPr>
                <w:bCs/>
                <w:color w:val="000000"/>
                <w:sz w:val="18"/>
                <w:szCs w:val="18"/>
                <w:lang w:bidi="ar-SA"/>
              </w:rPr>
            </w:pPr>
            <w:r w:rsidRPr="001465B7">
              <w:rPr>
                <w:color w:val="000000"/>
                <w:sz w:val="18"/>
                <w:szCs w:val="18"/>
                <w:lang w:bidi="ar-SA"/>
              </w:rPr>
              <w:t>2029</w:t>
            </w:r>
          </w:p>
        </w:tc>
      </w:tr>
      <w:tr w:rsidR="00600445" w:rsidRPr="00600445" w14:paraId="4F74A0C9"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BBB596" w14:textId="740FD2E8"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t>1.2</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0B31F2CB" w14:textId="0DB16C1D"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t>СЦТС, Котельная №3 ООО «</w:t>
            </w:r>
            <w:proofErr w:type="spellStart"/>
            <w:r w:rsidRPr="001465B7">
              <w:rPr>
                <w:color w:val="000000"/>
                <w:sz w:val="18"/>
                <w:szCs w:val="18"/>
                <w:lang w:bidi="ar-SA"/>
              </w:rPr>
              <w:t>КомЭнерго</w:t>
            </w:r>
            <w:proofErr w:type="spellEnd"/>
            <w:r w:rsidRPr="001465B7">
              <w:rPr>
                <w:color w:val="000000"/>
                <w:sz w:val="18"/>
                <w:szCs w:val="18"/>
                <w:lang w:bidi="ar-SA"/>
              </w:rPr>
              <w:t>»</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163C0B2C" w14:textId="47C01BE5" w:rsidR="00600445" w:rsidRPr="001465B7" w:rsidRDefault="00600445" w:rsidP="00854641">
            <w:pPr>
              <w:autoSpaceDE/>
              <w:autoSpaceDN/>
              <w:spacing w:line="240" w:lineRule="auto"/>
              <w:ind w:firstLine="0"/>
              <w:jc w:val="center"/>
              <w:rPr>
                <w:bCs/>
                <w:color w:val="000000"/>
                <w:sz w:val="18"/>
                <w:szCs w:val="18"/>
                <w:lang w:bidi="ar-SA"/>
              </w:rPr>
            </w:pPr>
            <w:r w:rsidRPr="001465B7">
              <w:rPr>
                <w:color w:val="000000"/>
                <w:sz w:val="18"/>
                <w:szCs w:val="18"/>
                <w:lang w:bidi="ar-SA"/>
              </w:rPr>
              <w:t>2020</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18855E05" w14:textId="47CA53EF" w:rsidR="00600445" w:rsidRPr="001465B7" w:rsidRDefault="00600445" w:rsidP="00854641">
            <w:pPr>
              <w:autoSpaceDE/>
              <w:autoSpaceDN/>
              <w:spacing w:line="240" w:lineRule="auto"/>
              <w:ind w:firstLine="0"/>
              <w:jc w:val="center"/>
              <w:rPr>
                <w:bCs/>
                <w:color w:val="000000"/>
                <w:sz w:val="18"/>
                <w:szCs w:val="18"/>
                <w:lang w:bidi="ar-SA"/>
              </w:rPr>
            </w:pPr>
            <w:r w:rsidRPr="001465B7">
              <w:rPr>
                <w:color w:val="000000"/>
                <w:sz w:val="18"/>
                <w:szCs w:val="18"/>
                <w:lang w:bidi="ar-SA"/>
              </w:rPr>
              <w:t>2028</w:t>
            </w:r>
          </w:p>
        </w:tc>
      </w:tr>
      <w:tr w:rsidR="00600445" w:rsidRPr="00600445" w14:paraId="10CD1616"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4916FC" w14:textId="61573FBA" w:rsidR="00600445" w:rsidRPr="001465B7" w:rsidRDefault="00600445" w:rsidP="00854641">
            <w:pPr>
              <w:autoSpaceDE/>
              <w:autoSpaceDN/>
              <w:spacing w:line="240" w:lineRule="auto"/>
              <w:ind w:firstLine="0"/>
              <w:jc w:val="left"/>
              <w:rPr>
                <w:b/>
                <w:bCs/>
                <w:color w:val="000000"/>
                <w:sz w:val="18"/>
                <w:szCs w:val="18"/>
                <w:lang w:bidi="ar-SA"/>
              </w:rPr>
            </w:pPr>
            <w:r w:rsidRPr="001465B7">
              <w:rPr>
                <w:b/>
                <w:bCs/>
                <w:color w:val="000000"/>
                <w:sz w:val="18"/>
                <w:szCs w:val="18"/>
                <w:lang w:bidi="ar-SA"/>
              </w:rPr>
              <w:t>2</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3703A4D4" w14:textId="5F15FAA6" w:rsidR="00600445" w:rsidRPr="001465B7" w:rsidRDefault="00600445" w:rsidP="00854641">
            <w:pPr>
              <w:autoSpaceDE/>
              <w:autoSpaceDN/>
              <w:spacing w:line="240" w:lineRule="auto"/>
              <w:ind w:firstLine="0"/>
              <w:jc w:val="left"/>
              <w:rPr>
                <w:b/>
                <w:bCs/>
                <w:color w:val="000000"/>
                <w:sz w:val="18"/>
                <w:szCs w:val="18"/>
                <w:lang w:bidi="ar-SA"/>
              </w:rPr>
            </w:pPr>
            <w:r w:rsidRPr="001465B7">
              <w:rPr>
                <w:b/>
                <w:bCs/>
                <w:color w:val="000000"/>
                <w:sz w:val="18"/>
                <w:szCs w:val="18"/>
                <w:lang w:bidi="ar-SA"/>
              </w:rPr>
              <w:t xml:space="preserve">Реконструкция тепловых сетей с увеличением диаметров трубопроводов для подключения перспективных потребителей г. Глазов, в </w:t>
            </w:r>
            <w:proofErr w:type="spellStart"/>
            <w:r w:rsidRPr="001465B7">
              <w:rPr>
                <w:b/>
                <w:bCs/>
                <w:color w:val="000000"/>
                <w:sz w:val="18"/>
                <w:szCs w:val="18"/>
                <w:lang w:bidi="ar-SA"/>
              </w:rPr>
              <w:t>т.ч</w:t>
            </w:r>
            <w:proofErr w:type="spellEnd"/>
            <w:r w:rsidRPr="001465B7">
              <w:rPr>
                <w:b/>
                <w:bCs/>
                <w:color w:val="000000"/>
                <w:sz w:val="18"/>
                <w:szCs w:val="18"/>
                <w:lang w:bidi="ar-SA"/>
              </w:rPr>
              <w:t>.:</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21D72658" w14:textId="693D900A" w:rsidR="00600445" w:rsidRPr="001465B7" w:rsidRDefault="00600445" w:rsidP="00854641">
            <w:pPr>
              <w:autoSpaceDE/>
              <w:autoSpaceDN/>
              <w:spacing w:line="240" w:lineRule="auto"/>
              <w:ind w:firstLine="0"/>
              <w:jc w:val="center"/>
              <w:rPr>
                <w:bCs/>
                <w:color w:val="000000"/>
                <w:sz w:val="18"/>
                <w:szCs w:val="18"/>
                <w:lang w:bidi="ar-SA"/>
              </w:rPr>
            </w:pPr>
            <w:r w:rsidRPr="001465B7">
              <w:rPr>
                <w:bCs/>
                <w:color w:val="000000"/>
                <w:sz w:val="18"/>
                <w:szCs w:val="18"/>
                <w:lang w:bidi="ar-SA"/>
              </w:rPr>
              <w:t> </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55E6C2D4" w14:textId="79CBB263" w:rsidR="00600445" w:rsidRPr="001465B7" w:rsidRDefault="00600445" w:rsidP="00854641">
            <w:pPr>
              <w:autoSpaceDE/>
              <w:autoSpaceDN/>
              <w:spacing w:line="240" w:lineRule="auto"/>
              <w:ind w:firstLine="0"/>
              <w:jc w:val="center"/>
              <w:rPr>
                <w:bCs/>
                <w:color w:val="000000"/>
                <w:sz w:val="18"/>
                <w:szCs w:val="18"/>
                <w:lang w:bidi="ar-SA"/>
              </w:rPr>
            </w:pPr>
            <w:r w:rsidRPr="001465B7">
              <w:rPr>
                <w:bCs/>
                <w:color w:val="000000"/>
                <w:sz w:val="18"/>
                <w:szCs w:val="18"/>
                <w:lang w:bidi="ar-SA"/>
              </w:rPr>
              <w:t> </w:t>
            </w:r>
          </w:p>
        </w:tc>
      </w:tr>
      <w:tr w:rsidR="00600445" w:rsidRPr="00600445" w14:paraId="128F2037"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D50004" w14:textId="63DD2AF1"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t>2.1</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546E71DE" w14:textId="4773E049"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t>СЦТС, ТЭЦ АО «РИР»</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2C133860" w14:textId="3F8C0ED0" w:rsidR="00600445" w:rsidRPr="001465B7" w:rsidRDefault="00600445" w:rsidP="00854641">
            <w:pPr>
              <w:autoSpaceDE/>
              <w:autoSpaceDN/>
              <w:spacing w:line="240" w:lineRule="auto"/>
              <w:ind w:firstLine="0"/>
              <w:jc w:val="center"/>
              <w:rPr>
                <w:bCs/>
                <w:color w:val="000000"/>
                <w:sz w:val="18"/>
                <w:szCs w:val="18"/>
                <w:lang w:bidi="ar-SA"/>
              </w:rPr>
            </w:pPr>
            <w:r w:rsidRPr="001465B7">
              <w:rPr>
                <w:color w:val="000000"/>
                <w:sz w:val="18"/>
                <w:szCs w:val="18"/>
                <w:lang w:bidi="ar-SA"/>
              </w:rPr>
              <w:t>2020</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786695D6" w14:textId="3E73039E" w:rsidR="00600445" w:rsidRPr="001465B7" w:rsidRDefault="00600445" w:rsidP="00854641">
            <w:pPr>
              <w:autoSpaceDE/>
              <w:autoSpaceDN/>
              <w:spacing w:line="240" w:lineRule="auto"/>
              <w:ind w:firstLine="0"/>
              <w:jc w:val="center"/>
              <w:rPr>
                <w:bCs/>
                <w:color w:val="000000"/>
                <w:sz w:val="18"/>
                <w:szCs w:val="18"/>
                <w:lang w:bidi="ar-SA"/>
              </w:rPr>
            </w:pPr>
            <w:r w:rsidRPr="001465B7">
              <w:rPr>
                <w:color w:val="000000"/>
                <w:sz w:val="18"/>
                <w:szCs w:val="18"/>
                <w:lang w:bidi="ar-SA"/>
              </w:rPr>
              <w:t>2029</w:t>
            </w:r>
          </w:p>
        </w:tc>
      </w:tr>
      <w:tr w:rsidR="00600445" w:rsidRPr="00600445" w14:paraId="1A9757CE"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D39FFF" w14:textId="131FCDDE"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t>2.2</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2CADAE17" w14:textId="411ED0B1"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t>СЦТС, Котельная №3 ООО «</w:t>
            </w:r>
            <w:proofErr w:type="spellStart"/>
            <w:r w:rsidRPr="001465B7">
              <w:rPr>
                <w:color w:val="000000"/>
                <w:sz w:val="18"/>
                <w:szCs w:val="18"/>
                <w:lang w:bidi="ar-SA"/>
              </w:rPr>
              <w:t>КомЭнерго</w:t>
            </w:r>
            <w:proofErr w:type="spellEnd"/>
            <w:r w:rsidRPr="001465B7">
              <w:rPr>
                <w:color w:val="000000"/>
                <w:sz w:val="18"/>
                <w:szCs w:val="18"/>
                <w:lang w:bidi="ar-SA"/>
              </w:rPr>
              <w:t>»</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1DFC6187" w14:textId="5FC3795F" w:rsidR="00600445" w:rsidRPr="001465B7" w:rsidRDefault="00600445" w:rsidP="00854641">
            <w:pPr>
              <w:autoSpaceDE/>
              <w:autoSpaceDN/>
              <w:spacing w:line="240" w:lineRule="auto"/>
              <w:ind w:firstLine="0"/>
              <w:jc w:val="center"/>
              <w:rPr>
                <w:bCs/>
                <w:color w:val="000000"/>
                <w:sz w:val="18"/>
                <w:szCs w:val="18"/>
                <w:lang w:bidi="ar-SA"/>
              </w:rPr>
            </w:pPr>
            <w:r w:rsidRPr="001465B7">
              <w:rPr>
                <w:color w:val="000000"/>
                <w:sz w:val="18"/>
                <w:szCs w:val="18"/>
                <w:lang w:bidi="ar-SA"/>
              </w:rPr>
              <w:t>2020</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76364238" w14:textId="43A4EF1B" w:rsidR="00600445" w:rsidRPr="001465B7" w:rsidRDefault="00600445" w:rsidP="00854641">
            <w:pPr>
              <w:autoSpaceDE/>
              <w:autoSpaceDN/>
              <w:spacing w:line="240" w:lineRule="auto"/>
              <w:ind w:firstLine="0"/>
              <w:jc w:val="center"/>
              <w:rPr>
                <w:bCs/>
                <w:color w:val="000000"/>
                <w:sz w:val="18"/>
                <w:szCs w:val="18"/>
                <w:lang w:bidi="ar-SA"/>
              </w:rPr>
            </w:pPr>
            <w:r w:rsidRPr="001465B7">
              <w:rPr>
                <w:color w:val="000000"/>
                <w:sz w:val="18"/>
                <w:szCs w:val="18"/>
                <w:lang w:bidi="ar-SA"/>
              </w:rPr>
              <w:t>2028</w:t>
            </w:r>
          </w:p>
        </w:tc>
      </w:tr>
      <w:tr w:rsidR="00600445" w:rsidRPr="00600445" w14:paraId="06C57E47"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103E3F" w14:textId="235F13CF" w:rsidR="00600445" w:rsidRPr="001465B7" w:rsidRDefault="00600445" w:rsidP="00854641">
            <w:pPr>
              <w:autoSpaceDE/>
              <w:autoSpaceDN/>
              <w:spacing w:line="240" w:lineRule="auto"/>
              <w:ind w:firstLine="0"/>
              <w:jc w:val="left"/>
              <w:rPr>
                <w:b/>
                <w:bCs/>
                <w:color w:val="000000"/>
                <w:sz w:val="18"/>
                <w:szCs w:val="18"/>
                <w:lang w:bidi="ar-SA"/>
              </w:rPr>
            </w:pPr>
            <w:r w:rsidRPr="001465B7">
              <w:rPr>
                <w:b/>
                <w:bCs/>
                <w:color w:val="000000"/>
                <w:sz w:val="18"/>
                <w:szCs w:val="18"/>
                <w:lang w:bidi="ar-SA"/>
              </w:rPr>
              <w:t>3</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7930CA81" w14:textId="1BE5B76F" w:rsidR="00600445" w:rsidRPr="001465B7" w:rsidRDefault="00600445" w:rsidP="00854641">
            <w:pPr>
              <w:autoSpaceDE/>
              <w:autoSpaceDN/>
              <w:spacing w:line="240" w:lineRule="auto"/>
              <w:ind w:firstLine="0"/>
              <w:jc w:val="left"/>
              <w:rPr>
                <w:b/>
                <w:bCs/>
                <w:color w:val="000000"/>
                <w:sz w:val="18"/>
                <w:szCs w:val="18"/>
                <w:lang w:bidi="ar-SA"/>
              </w:rPr>
            </w:pPr>
            <w:r w:rsidRPr="001465B7">
              <w:rPr>
                <w:b/>
                <w:bCs/>
                <w:color w:val="000000"/>
                <w:sz w:val="18"/>
                <w:szCs w:val="18"/>
                <w:lang w:bidi="ar-SA"/>
              </w:rPr>
              <w:t xml:space="preserve">Первоочередные мероприятия по реконструкции\строительству\диспетчеризации, в </w:t>
            </w:r>
            <w:proofErr w:type="spellStart"/>
            <w:r w:rsidRPr="001465B7">
              <w:rPr>
                <w:b/>
                <w:bCs/>
                <w:color w:val="000000"/>
                <w:sz w:val="18"/>
                <w:szCs w:val="18"/>
                <w:lang w:bidi="ar-SA"/>
              </w:rPr>
              <w:t>т.ч</w:t>
            </w:r>
            <w:proofErr w:type="spellEnd"/>
            <w:r w:rsidRPr="001465B7">
              <w:rPr>
                <w:b/>
                <w:bCs/>
                <w:color w:val="000000"/>
                <w:sz w:val="18"/>
                <w:szCs w:val="18"/>
                <w:lang w:bidi="ar-SA"/>
              </w:rPr>
              <w:t>.:</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5FD5ABF9" w14:textId="56BAE82D" w:rsidR="00600445" w:rsidRPr="001465B7" w:rsidRDefault="00600445" w:rsidP="00854641">
            <w:pPr>
              <w:autoSpaceDE/>
              <w:autoSpaceDN/>
              <w:spacing w:line="240" w:lineRule="auto"/>
              <w:ind w:firstLine="0"/>
              <w:jc w:val="center"/>
              <w:rPr>
                <w:bCs/>
                <w:color w:val="000000"/>
                <w:sz w:val="18"/>
                <w:szCs w:val="18"/>
                <w:lang w:bidi="ar-SA"/>
              </w:rPr>
            </w:pPr>
            <w:r w:rsidRPr="001465B7">
              <w:rPr>
                <w:bCs/>
                <w:color w:val="000000"/>
                <w:sz w:val="18"/>
                <w:szCs w:val="18"/>
                <w:lang w:bidi="ar-SA"/>
              </w:rPr>
              <w:t> </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23336C11" w14:textId="5B69F1CB" w:rsidR="00600445" w:rsidRPr="001465B7" w:rsidRDefault="00600445" w:rsidP="00854641">
            <w:pPr>
              <w:autoSpaceDE/>
              <w:autoSpaceDN/>
              <w:spacing w:line="240" w:lineRule="auto"/>
              <w:ind w:firstLine="0"/>
              <w:jc w:val="center"/>
              <w:rPr>
                <w:bCs/>
                <w:color w:val="000000"/>
                <w:sz w:val="18"/>
                <w:szCs w:val="18"/>
                <w:lang w:bidi="ar-SA"/>
              </w:rPr>
            </w:pPr>
            <w:r w:rsidRPr="001465B7">
              <w:rPr>
                <w:bCs/>
                <w:color w:val="000000"/>
                <w:sz w:val="18"/>
                <w:szCs w:val="18"/>
                <w:lang w:bidi="ar-SA"/>
              </w:rPr>
              <w:t> </w:t>
            </w:r>
          </w:p>
        </w:tc>
      </w:tr>
      <w:tr w:rsidR="00600445" w:rsidRPr="00600445" w14:paraId="017B3857"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8A22D0" w14:textId="34EC36DE"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t>3.1</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0B66682C" w14:textId="4C53F875" w:rsidR="00600445" w:rsidRPr="001465B7" w:rsidRDefault="00600445" w:rsidP="00854641">
            <w:pPr>
              <w:autoSpaceDE/>
              <w:autoSpaceDN/>
              <w:spacing w:line="240" w:lineRule="auto"/>
              <w:ind w:firstLine="0"/>
              <w:jc w:val="left"/>
              <w:rPr>
                <w:b/>
                <w:bCs/>
                <w:color w:val="000000"/>
                <w:sz w:val="18"/>
                <w:szCs w:val="18"/>
                <w:lang w:bidi="ar-SA"/>
              </w:rPr>
            </w:pPr>
            <w:bookmarkStart w:id="15" w:name="_Hlk103847187"/>
            <w:r w:rsidRPr="001465B7">
              <w:rPr>
                <w:b/>
                <w:bCs/>
                <w:color w:val="000000"/>
                <w:sz w:val="18"/>
                <w:szCs w:val="18"/>
                <w:lang w:bidi="ar-SA"/>
              </w:rPr>
              <w:t xml:space="preserve">Строительство </w:t>
            </w:r>
            <w:r w:rsidR="00DC691F">
              <w:rPr>
                <w:b/>
                <w:bCs/>
                <w:color w:val="000000"/>
                <w:sz w:val="18"/>
                <w:szCs w:val="18"/>
                <w:lang w:bidi="ar-SA"/>
              </w:rPr>
              <w:t xml:space="preserve"> </w:t>
            </w:r>
            <w:r w:rsidRPr="001465B7">
              <w:rPr>
                <w:b/>
                <w:bCs/>
                <w:color w:val="000000"/>
                <w:sz w:val="18"/>
                <w:szCs w:val="18"/>
                <w:lang w:bidi="ar-SA"/>
              </w:rPr>
              <w:t>объектов недвижимого имущества тепловых сетей для повышения надежности и резервирования систем теплоснабжения</w:t>
            </w:r>
            <w:bookmarkEnd w:id="15"/>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72B714F5" w14:textId="544D513B" w:rsidR="00600445" w:rsidRPr="001465B7" w:rsidRDefault="00600445" w:rsidP="00854641">
            <w:pPr>
              <w:autoSpaceDE/>
              <w:autoSpaceDN/>
              <w:spacing w:line="240" w:lineRule="auto"/>
              <w:ind w:firstLine="0"/>
              <w:jc w:val="center"/>
              <w:rPr>
                <w:bCs/>
                <w:color w:val="000000"/>
                <w:sz w:val="18"/>
                <w:szCs w:val="18"/>
                <w:lang w:bidi="ar-SA"/>
              </w:rPr>
            </w:pPr>
            <w:r w:rsidRPr="001465B7">
              <w:rPr>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74ABE4F3" w14:textId="7D27D4AF" w:rsidR="00600445" w:rsidRPr="001465B7" w:rsidRDefault="00C5766C" w:rsidP="00854641">
            <w:pPr>
              <w:autoSpaceDE/>
              <w:autoSpaceDN/>
              <w:spacing w:line="240" w:lineRule="auto"/>
              <w:ind w:firstLine="0"/>
              <w:jc w:val="center"/>
              <w:rPr>
                <w:bCs/>
                <w:sz w:val="18"/>
                <w:szCs w:val="18"/>
                <w:lang w:bidi="ar-SA"/>
              </w:rPr>
            </w:pPr>
            <w:r>
              <w:rPr>
                <w:sz w:val="18"/>
                <w:szCs w:val="18"/>
                <w:lang w:bidi="ar-SA"/>
              </w:rPr>
              <w:t>2030</w:t>
            </w:r>
          </w:p>
        </w:tc>
      </w:tr>
      <w:tr w:rsidR="00600445" w:rsidRPr="00600445" w14:paraId="1D2C3D15"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2D1108" w14:textId="438082F8" w:rsidR="00600445" w:rsidRPr="001465B7" w:rsidRDefault="00600445"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3.1.1</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2EF35F49" w14:textId="65A94091"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t>Строительство теплотрассы от ТК-51а переход через проезжую часть ул. С</w:t>
            </w:r>
            <w:r w:rsidR="009C0F06" w:rsidRPr="001465B7">
              <w:rPr>
                <w:color w:val="000000"/>
                <w:sz w:val="18"/>
                <w:szCs w:val="18"/>
                <w:lang w:bidi="ar-SA"/>
              </w:rPr>
              <w:t>оветской в районе д. 36 и 37/30</w:t>
            </w:r>
            <w:r w:rsidRPr="001465B7">
              <w:rPr>
                <w:color w:val="000000"/>
                <w:sz w:val="18"/>
                <w:szCs w:val="18"/>
                <w:lang w:bidi="ar-SA"/>
              </w:rPr>
              <w:t xml:space="preserve"> ТК-51а (+камера (между ТК-94 и ТК-95) Ду-100мм, L=0,12 км (подземная канальная прокладка с теплоизоляцией из ПП</w:t>
            </w:r>
            <w:r w:rsidR="001357D4" w:rsidRPr="001465B7">
              <w:rPr>
                <w:color w:val="000000"/>
                <w:sz w:val="18"/>
                <w:szCs w:val="18"/>
                <w:lang w:bidi="ar-SA"/>
              </w:rPr>
              <w:t>У</w:t>
            </w:r>
            <w:r w:rsidRPr="001465B7">
              <w:rPr>
                <w:color w:val="000000"/>
                <w:sz w:val="18"/>
                <w:szCs w:val="18"/>
                <w:lang w:bidi="ar-SA"/>
              </w:rPr>
              <w:t xml:space="preserve">) </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499B50CE" w14:textId="07644327" w:rsidR="00600445" w:rsidRPr="001465B7" w:rsidRDefault="00600445" w:rsidP="00854641">
            <w:pPr>
              <w:autoSpaceDE/>
              <w:autoSpaceDN/>
              <w:spacing w:line="240" w:lineRule="auto"/>
              <w:ind w:firstLine="0"/>
              <w:jc w:val="center"/>
              <w:rPr>
                <w:bCs/>
                <w:color w:val="000000"/>
                <w:sz w:val="18"/>
                <w:szCs w:val="18"/>
                <w:lang w:bidi="ar-SA"/>
              </w:rPr>
            </w:pPr>
            <w:r w:rsidRPr="001465B7">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6677CE25" w14:textId="6C3514F1" w:rsidR="00600445" w:rsidRPr="001465B7" w:rsidRDefault="00600445" w:rsidP="00854641">
            <w:pPr>
              <w:autoSpaceDE/>
              <w:autoSpaceDN/>
              <w:spacing w:line="240" w:lineRule="auto"/>
              <w:ind w:firstLine="0"/>
              <w:jc w:val="center"/>
              <w:rPr>
                <w:bCs/>
                <w:sz w:val="18"/>
                <w:szCs w:val="18"/>
                <w:lang w:bidi="ar-SA"/>
              </w:rPr>
            </w:pPr>
            <w:r w:rsidRPr="001465B7">
              <w:rPr>
                <w:iCs/>
                <w:sz w:val="18"/>
                <w:szCs w:val="18"/>
                <w:lang w:bidi="ar-SA"/>
              </w:rPr>
              <w:t>202</w:t>
            </w:r>
            <w:r w:rsidR="009D79EC" w:rsidRPr="001465B7">
              <w:rPr>
                <w:iCs/>
                <w:sz w:val="18"/>
                <w:szCs w:val="18"/>
                <w:lang w:bidi="ar-SA"/>
              </w:rPr>
              <w:t>2</w:t>
            </w:r>
          </w:p>
        </w:tc>
      </w:tr>
      <w:tr w:rsidR="00600445" w:rsidRPr="00600445" w14:paraId="375DFC6B"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3007B9" w14:textId="36C00578" w:rsidR="00600445" w:rsidRPr="001465B7" w:rsidRDefault="00600445"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3.1.2</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5EA52DC8" w14:textId="04CE1D37"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t xml:space="preserve">Строительство теплотрассы от ТК-58а до ТК-24а Ø200 мм, L-0,1 км (подземная канальная прокладка с теплоизоляцией из ППУ) -переход через проезжую часть ул. Республиканской в районе д. 22 </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01DA28E0" w14:textId="21D4AB25" w:rsidR="00600445" w:rsidRPr="001465B7" w:rsidRDefault="00600445" w:rsidP="00854641">
            <w:pPr>
              <w:autoSpaceDE/>
              <w:autoSpaceDN/>
              <w:spacing w:line="240" w:lineRule="auto"/>
              <w:ind w:firstLine="0"/>
              <w:jc w:val="center"/>
              <w:rPr>
                <w:bCs/>
                <w:color w:val="000000"/>
                <w:sz w:val="18"/>
                <w:szCs w:val="18"/>
                <w:lang w:bidi="ar-SA"/>
              </w:rPr>
            </w:pPr>
            <w:r w:rsidRPr="001465B7">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295EDD56" w14:textId="569DA7FF" w:rsidR="00600445" w:rsidRPr="001465B7" w:rsidRDefault="00600445" w:rsidP="00854641">
            <w:pPr>
              <w:autoSpaceDE/>
              <w:autoSpaceDN/>
              <w:spacing w:line="240" w:lineRule="auto"/>
              <w:ind w:firstLine="0"/>
              <w:jc w:val="center"/>
              <w:rPr>
                <w:bCs/>
                <w:sz w:val="18"/>
                <w:szCs w:val="18"/>
                <w:lang w:bidi="ar-SA"/>
              </w:rPr>
            </w:pPr>
            <w:r w:rsidRPr="001465B7">
              <w:rPr>
                <w:iCs/>
                <w:sz w:val="18"/>
                <w:szCs w:val="18"/>
                <w:lang w:bidi="ar-SA"/>
              </w:rPr>
              <w:t>202</w:t>
            </w:r>
            <w:r w:rsidR="009D79EC" w:rsidRPr="001465B7">
              <w:rPr>
                <w:iCs/>
                <w:sz w:val="18"/>
                <w:szCs w:val="18"/>
                <w:lang w:bidi="ar-SA"/>
              </w:rPr>
              <w:t>3</w:t>
            </w:r>
          </w:p>
        </w:tc>
      </w:tr>
      <w:tr w:rsidR="00600445" w:rsidRPr="00600445" w14:paraId="1A7F91E0"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A96CFD" w14:textId="677A5692" w:rsidR="00600445" w:rsidRPr="001465B7" w:rsidRDefault="00600445"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3.1.3</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1DC6F0C4" w14:textId="5C40BB63" w:rsidR="00600445" w:rsidRPr="001465B7" w:rsidRDefault="00600445" w:rsidP="00854641">
            <w:pPr>
              <w:autoSpaceDE/>
              <w:autoSpaceDN/>
              <w:spacing w:line="240" w:lineRule="auto"/>
              <w:ind w:firstLine="0"/>
              <w:jc w:val="left"/>
              <w:rPr>
                <w:bCs/>
                <w:color w:val="000000"/>
                <w:sz w:val="18"/>
                <w:szCs w:val="18"/>
                <w:lang w:bidi="ar-SA"/>
              </w:rPr>
            </w:pPr>
            <w:r w:rsidRPr="001465B7">
              <w:rPr>
                <w:color w:val="000000"/>
                <w:sz w:val="18"/>
                <w:szCs w:val="18"/>
                <w:lang w:bidi="ar-SA"/>
              </w:rPr>
              <w:t>Строительство теплотрассы от ТК-509 до ТК-618 Ø100 мм, L-0,1 км (подземная канальная прокладка с теплоизоляцией из ППУ) через внутриквартальные проезды в районе ул. Чепецкая, 3 </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740F5449" w14:textId="506BFB9B" w:rsidR="00600445" w:rsidRPr="001465B7" w:rsidRDefault="00600445" w:rsidP="00854641">
            <w:pPr>
              <w:autoSpaceDE/>
              <w:autoSpaceDN/>
              <w:spacing w:line="240" w:lineRule="auto"/>
              <w:ind w:firstLine="0"/>
              <w:jc w:val="center"/>
              <w:rPr>
                <w:bCs/>
                <w:color w:val="000000"/>
                <w:sz w:val="18"/>
                <w:szCs w:val="18"/>
                <w:lang w:bidi="ar-SA"/>
              </w:rPr>
            </w:pPr>
            <w:r w:rsidRPr="001465B7">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0B21607F" w14:textId="11471BAD" w:rsidR="00600445" w:rsidRPr="001465B7" w:rsidRDefault="00600445" w:rsidP="00854641">
            <w:pPr>
              <w:autoSpaceDE/>
              <w:autoSpaceDN/>
              <w:spacing w:line="240" w:lineRule="auto"/>
              <w:ind w:firstLine="0"/>
              <w:jc w:val="center"/>
              <w:rPr>
                <w:bCs/>
                <w:sz w:val="18"/>
                <w:szCs w:val="18"/>
                <w:lang w:bidi="ar-SA"/>
              </w:rPr>
            </w:pPr>
            <w:r w:rsidRPr="001465B7">
              <w:rPr>
                <w:iCs/>
                <w:sz w:val="18"/>
                <w:szCs w:val="18"/>
                <w:lang w:bidi="ar-SA"/>
              </w:rPr>
              <w:t>202</w:t>
            </w:r>
            <w:r w:rsidR="009D79EC" w:rsidRPr="001465B7">
              <w:rPr>
                <w:iCs/>
                <w:sz w:val="18"/>
                <w:szCs w:val="18"/>
                <w:lang w:bidi="ar-SA"/>
              </w:rPr>
              <w:t>3</w:t>
            </w:r>
          </w:p>
        </w:tc>
      </w:tr>
      <w:tr w:rsidR="00145E05" w:rsidRPr="00600445" w14:paraId="081CE57C"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14:paraId="005AEC98" w14:textId="0B1C00F5" w:rsidR="00145E05" w:rsidRPr="001465B7" w:rsidRDefault="00DC691F" w:rsidP="00854641">
            <w:pPr>
              <w:autoSpaceDE/>
              <w:autoSpaceDN/>
              <w:spacing w:line="240" w:lineRule="auto"/>
              <w:ind w:firstLine="0"/>
              <w:jc w:val="left"/>
              <w:rPr>
                <w:iCs/>
                <w:color w:val="000000"/>
                <w:sz w:val="18"/>
                <w:szCs w:val="18"/>
                <w:lang w:bidi="ar-SA"/>
              </w:rPr>
            </w:pPr>
            <w:r>
              <w:rPr>
                <w:iCs/>
                <w:color w:val="000000"/>
                <w:sz w:val="18"/>
                <w:szCs w:val="18"/>
                <w:lang w:bidi="ar-SA"/>
              </w:rPr>
              <w:t>3.1.4</w:t>
            </w:r>
          </w:p>
        </w:tc>
        <w:tc>
          <w:tcPr>
            <w:tcW w:w="2594" w:type="pct"/>
            <w:tcBorders>
              <w:top w:val="single" w:sz="4" w:space="0" w:color="auto"/>
              <w:left w:val="nil"/>
              <w:bottom w:val="single" w:sz="4" w:space="0" w:color="auto"/>
              <w:right w:val="single" w:sz="4" w:space="0" w:color="auto"/>
            </w:tcBorders>
            <w:shd w:val="clear" w:color="auto" w:fill="auto"/>
            <w:vAlign w:val="center"/>
          </w:tcPr>
          <w:p w14:paraId="3B333D10" w14:textId="3BB6069A" w:rsidR="00145E05" w:rsidRPr="00DC691F" w:rsidRDefault="00145E05" w:rsidP="00854641">
            <w:pPr>
              <w:autoSpaceDE/>
              <w:autoSpaceDN/>
              <w:spacing w:line="240" w:lineRule="auto"/>
              <w:ind w:firstLine="0"/>
              <w:jc w:val="left"/>
              <w:rPr>
                <w:color w:val="000000"/>
                <w:sz w:val="20"/>
                <w:szCs w:val="20"/>
                <w:lang w:bidi="ar-SA"/>
              </w:rPr>
            </w:pPr>
            <w:r w:rsidRPr="00DC691F">
              <w:rPr>
                <w:iCs/>
                <w:color w:val="000000" w:themeColor="text1"/>
                <w:sz w:val="20"/>
                <w:szCs w:val="20"/>
                <w:lang w:eastAsia="ar-SA" w:bidi="ar-SA"/>
              </w:rPr>
              <w:t>Строительство перемычек между магистральными теплотрассами ул.</w:t>
            </w:r>
            <w:r w:rsidR="002B56A6">
              <w:rPr>
                <w:iCs/>
                <w:color w:val="000000" w:themeColor="text1"/>
                <w:sz w:val="20"/>
                <w:szCs w:val="20"/>
                <w:lang w:eastAsia="ar-SA" w:bidi="ar-SA"/>
              </w:rPr>
              <w:t xml:space="preserve"> </w:t>
            </w:r>
            <w:proofErr w:type="spellStart"/>
            <w:r w:rsidRPr="00DC691F">
              <w:rPr>
                <w:iCs/>
                <w:color w:val="000000" w:themeColor="text1"/>
                <w:sz w:val="20"/>
                <w:szCs w:val="20"/>
                <w:lang w:eastAsia="ar-SA" w:bidi="ar-SA"/>
              </w:rPr>
              <w:t>К.Маркса</w:t>
            </w:r>
            <w:proofErr w:type="spellEnd"/>
            <w:r w:rsidRPr="00DC691F">
              <w:rPr>
                <w:iCs/>
                <w:color w:val="000000" w:themeColor="text1"/>
                <w:sz w:val="20"/>
                <w:szCs w:val="20"/>
                <w:lang w:eastAsia="ar-SA" w:bidi="ar-SA"/>
              </w:rPr>
              <w:t xml:space="preserve"> и ул.</w:t>
            </w:r>
            <w:r w:rsidR="002B56A6">
              <w:rPr>
                <w:iCs/>
                <w:color w:val="000000" w:themeColor="text1"/>
                <w:sz w:val="20"/>
                <w:szCs w:val="20"/>
                <w:lang w:eastAsia="ar-SA" w:bidi="ar-SA"/>
              </w:rPr>
              <w:t xml:space="preserve"> </w:t>
            </w:r>
            <w:r w:rsidRPr="00DC691F">
              <w:rPr>
                <w:iCs/>
                <w:color w:val="000000" w:themeColor="text1"/>
                <w:sz w:val="20"/>
                <w:szCs w:val="20"/>
                <w:lang w:eastAsia="ar-SA" w:bidi="ar-SA"/>
              </w:rPr>
              <w:t>Буде</w:t>
            </w:r>
            <w:r w:rsidR="00B94E62">
              <w:rPr>
                <w:iCs/>
                <w:color w:val="000000" w:themeColor="text1"/>
                <w:sz w:val="20"/>
                <w:szCs w:val="20"/>
                <w:lang w:eastAsia="ar-SA" w:bidi="ar-SA"/>
              </w:rPr>
              <w:t>н</w:t>
            </w:r>
            <w:r w:rsidRPr="00DC691F">
              <w:rPr>
                <w:iCs/>
                <w:color w:val="000000" w:themeColor="text1"/>
                <w:sz w:val="20"/>
                <w:szCs w:val="20"/>
                <w:lang w:eastAsia="ar-SA" w:bidi="ar-SA"/>
              </w:rPr>
              <w:t>ного</w:t>
            </w:r>
          </w:p>
        </w:tc>
        <w:tc>
          <w:tcPr>
            <w:tcW w:w="1006" w:type="pct"/>
            <w:tcBorders>
              <w:top w:val="single" w:sz="4" w:space="0" w:color="auto"/>
              <w:left w:val="nil"/>
              <w:bottom w:val="single" w:sz="4" w:space="0" w:color="auto"/>
              <w:right w:val="single" w:sz="4" w:space="0" w:color="auto"/>
            </w:tcBorders>
            <w:shd w:val="clear" w:color="auto" w:fill="auto"/>
            <w:vAlign w:val="center"/>
          </w:tcPr>
          <w:p w14:paraId="37BA7158" w14:textId="487BA7BE" w:rsidR="00145E05" w:rsidRPr="001465B7" w:rsidRDefault="00DC691F" w:rsidP="00854641">
            <w:pPr>
              <w:autoSpaceDE/>
              <w:autoSpaceDN/>
              <w:spacing w:line="240" w:lineRule="auto"/>
              <w:ind w:firstLine="0"/>
              <w:jc w:val="center"/>
              <w:rPr>
                <w:iCs/>
                <w:color w:val="000000"/>
                <w:sz w:val="18"/>
                <w:szCs w:val="18"/>
                <w:lang w:bidi="ar-SA"/>
              </w:rPr>
            </w:pPr>
            <w:r>
              <w:rPr>
                <w:iCs/>
                <w:color w:val="000000"/>
                <w:sz w:val="18"/>
                <w:szCs w:val="18"/>
                <w:lang w:bidi="ar-SA"/>
              </w:rPr>
              <w:t>2028</w:t>
            </w:r>
          </w:p>
        </w:tc>
        <w:tc>
          <w:tcPr>
            <w:tcW w:w="1003" w:type="pct"/>
            <w:tcBorders>
              <w:top w:val="single" w:sz="4" w:space="0" w:color="auto"/>
              <w:left w:val="nil"/>
              <w:bottom w:val="single" w:sz="4" w:space="0" w:color="auto"/>
              <w:right w:val="single" w:sz="4" w:space="0" w:color="auto"/>
            </w:tcBorders>
            <w:shd w:val="clear" w:color="auto" w:fill="auto"/>
            <w:vAlign w:val="center"/>
          </w:tcPr>
          <w:p w14:paraId="069B1FBA" w14:textId="4ADF0B0D" w:rsidR="00145E05" w:rsidRPr="001465B7" w:rsidRDefault="00DC691F" w:rsidP="00854641">
            <w:pPr>
              <w:autoSpaceDE/>
              <w:autoSpaceDN/>
              <w:spacing w:line="240" w:lineRule="auto"/>
              <w:ind w:firstLine="0"/>
              <w:jc w:val="center"/>
              <w:rPr>
                <w:iCs/>
                <w:sz w:val="18"/>
                <w:szCs w:val="18"/>
                <w:lang w:bidi="ar-SA"/>
              </w:rPr>
            </w:pPr>
            <w:r>
              <w:rPr>
                <w:iCs/>
                <w:sz w:val="18"/>
                <w:szCs w:val="18"/>
                <w:lang w:bidi="ar-SA"/>
              </w:rPr>
              <w:t>2030</w:t>
            </w:r>
          </w:p>
        </w:tc>
      </w:tr>
      <w:tr w:rsidR="00DC691F" w:rsidRPr="00600445" w14:paraId="05AC8279"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14:paraId="57B0C4D7" w14:textId="4C5D8035" w:rsidR="00DC691F" w:rsidRPr="001465B7" w:rsidRDefault="00DC691F" w:rsidP="00854641">
            <w:pPr>
              <w:autoSpaceDE/>
              <w:autoSpaceDN/>
              <w:spacing w:line="240" w:lineRule="auto"/>
              <w:ind w:firstLine="0"/>
              <w:jc w:val="left"/>
              <w:rPr>
                <w:iCs/>
                <w:color w:val="000000"/>
                <w:sz w:val="18"/>
                <w:szCs w:val="18"/>
                <w:lang w:bidi="ar-SA"/>
              </w:rPr>
            </w:pPr>
            <w:r>
              <w:rPr>
                <w:iCs/>
                <w:color w:val="000000"/>
                <w:sz w:val="18"/>
                <w:szCs w:val="18"/>
                <w:lang w:bidi="ar-SA"/>
              </w:rPr>
              <w:t>3.1.5</w:t>
            </w:r>
          </w:p>
        </w:tc>
        <w:tc>
          <w:tcPr>
            <w:tcW w:w="2594" w:type="pct"/>
            <w:tcBorders>
              <w:top w:val="single" w:sz="4" w:space="0" w:color="auto"/>
              <w:left w:val="nil"/>
              <w:bottom w:val="single" w:sz="4" w:space="0" w:color="auto"/>
              <w:right w:val="single" w:sz="4" w:space="0" w:color="auto"/>
            </w:tcBorders>
            <w:shd w:val="clear" w:color="auto" w:fill="auto"/>
            <w:vAlign w:val="center"/>
          </w:tcPr>
          <w:p w14:paraId="6693ECDA" w14:textId="5128169D" w:rsidR="002B56A6" w:rsidRDefault="00DC691F" w:rsidP="00854641">
            <w:pPr>
              <w:autoSpaceDE/>
              <w:autoSpaceDN/>
              <w:spacing w:line="240" w:lineRule="auto"/>
              <w:ind w:firstLine="0"/>
              <w:jc w:val="left"/>
              <w:rPr>
                <w:iCs/>
                <w:color w:val="000000" w:themeColor="text1"/>
                <w:sz w:val="20"/>
                <w:szCs w:val="20"/>
                <w:lang w:eastAsia="ar-SA" w:bidi="ar-SA"/>
              </w:rPr>
            </w:pPr>
            <w:r w:rsidRPr="00DC691F">
              <w:rPr>
                <w:iCs/>
                <w:color w:val="000000" w:themeColor="text1"/>
                <w:sz w:val="20"/>
                <w:szCs w:val="20"/>
                <w:lang w:eastAsia="ar-SA" w:bidi="ar-SA"/>
              </w:rPr>
              <w:t>Строительство сетей теплоснабжения в районе Левобережье 2 (ул.</w:t>
            </w:r>
            <w:r w:rsidR="00B94E62">
              <w:rPr>
                <w:iCs/>
                <w:color w:val="000000" w:themeColor="text1"/>
                <w:sz w:val="20"/>
                <w:szCs w:val="20"/>
                <w:lang w:eastAsia="ar-SA" w:bidi="ar-SA"/>
              </w:rPr>
              <w:t xml:space="preserve"> </w:t>
            </w:r>
            <w:r w:rsidRPr="00DC691F">
              <w:rPr>
                <w:iCs/>
                <w:color w:val="000000" w:themeColor="text1"/>
                <w:sz w:val="20"/>
                <w:szCs w:val="20"/>
                <w:lang w:eastAsia="ar-SA" w:bidi="ar-SA"/>
              </w:rPr>
              <w:t>Толстого - ул.</w:t>
            </w:r>
            <w:r w:rsidR="002B56A6">
              <w:rPr>
                <w:iCs/>
                <w:color w:val="000000" w:themeColor="text1"/>
                <w:sz w:val="20"/>
                <w:szCs w:val="20"/>
                <w:lang w:eastAsia="ar-SA" w:bidi="ar-SA"/>
              </w:rPr>
              <w:t xml:space="preserve"> </w:t>
            </w:r>
            <w:r w:rsidRPr="00DC691F">
              <w:rPr>
                <w:iCs/>
                <w:color w:val="000000" w:themeColor="text1"/>
                <w:sz w:val="20"/>
                <w:szCs w:val="20"/>
                <w:lang w:eastAsia="ar-SA" w:bidi="ar-SA"/>
              </w:rPr>
              <w:t xml:space="preserve">Пехтина </w:t>
            </w:r>
            <w:r w:rsidR="002B56A6">
              <w:rPr>
                <w:iCs/>
                <w:color w:val="000000" w:themeColor="text1"/>
                <w:sz w:val="20"/>
                <w:szCs w:val="20"/>
                <w:lang w:eastAsia="ar-SA" w:bidi="ar-SA"/>
              </w:rPr>
              <w:t>–</w:t>
            </w:r>
            <w:r w:rsidRPr="00DC691F">
              <w:rPr>
                <w:iCs/>
                <w:color w:val="000000" w:themeColor="text1"/>
                <w:sz w:val="20"/>
                <w:szCs w:val="20"/>
                <w:lang w:eastAsia="ar-SA" w:bidi="ar-SA"/>
              </w:rPr>
              <w:t xml:space="preserve"> </w:t>
            </w:r>
          </w:p>
          <w:p w14:paraId="337C4F3D" w14:textId="53F24827" w:rsidR="00DC691F" w:rsidRPr="00DC691F" w:rsidRDefault="00DC691F" w:rsidP="00854641">
            <w:pPr>
              <w:autoSpaceDE/>
              <w:autoSpaceDN/>
              <w:spacing w:line="240" w:lineRule="auto"/>
              <w:ind w:firstLine="0"/>
              <w:jc w:val="left"/>
              <w:rPr>
                <w:color w:val="000000"/>
                <w:sz w:val="20"/>
                <w:szCs w:val="20"/>
                <w:lang w:bidi="ar-SA"/>
              </w:rPr>
            </w:pPr>
            <w:r w:rsidRPr="00DC691F">
              <w:rPr>
                <w:iCs/>
                <w:color w:val="000000" w:themeColor="text1"/>
                <w:sz w:val="20"/>
                <w:szCs w:val="20"/>
                <w:lang w:eastAsia="ar-SA" w:bidi="ar-SA"/>
              </w:rPr>
              <w:t>ул.</w:t>
            </w:r>
            <w:r w:rsidR="002B56A6">
              <w:rPr>
                <w:iCs/>
                <w:color w:val="000000" w:themeColor="text1"/>
                <w:sz w:val="20"/>
                <w:szCs w:val="20"/>
                <w:lang w:eastAsia="ar-SA" w:bidi="ar-SA"/>
              </w:rPr>
              <w:t xml:space="preserve"> </w:t>
            </w:r>
            <w:r w:rsidRPr="00DC691F">
              <w:rPr>
                <w:iCs/>
                <w:color w:val="000000" w:themeColor="text1"/>
                <w:sz w:val="20"/>
                <w:szCs w:val="20"/>
                <w:lang w:eastAsia="ar-SA" w:bidi="ar-SA"/>
              </w:rPr>
              <w:t>Сибирская)</w:t>
            </w:r>
          </w:p>
        </w:tc>
        <w:tc>
          <w:tcPr>
            <w:tcW w:w="1006" w:type="pct"/>
            <w:tcBorders>
              <w:top w:val="single" w:sz="4" w:space="0" w:color="auto"/>
              <w:left w:val="nil"/>
              <w:bottom w:val="single" w:sz="4" w:space="0" w:color="auto"/>
              <w:right w:val="single" w:sz="4" w:space="0" w:color="auto"/>
            </w:tcBorders>
            <w:shd w:val="clear" w:color="auto" w:fill="auto"/>
            <w:vAlign w:val="center"/>
          </w:tcPr>
          <w:p w14:paraId="42F8968D" w14:textId="5FBF4622" w:rsidR="00DC691F" w:rsidRPr="00DC691F" w:rsidRDefault="00DC691F" w:rsidP="00854641">
            <w:pPr>
              <w:autoSpaceDE/>
              <w:autoSpaceDN/>
              <w:spacing w:line="240" w:lineRule="auto"/>
              <w:ind w:firstLine="0"/>
              <w:jc w:val="center"/>
              <w:rPr>
                <w:iCs/>
                <w:color w:val="000000"/>
                <w:sz w:val="18"/>
                <w:szCs w:val="18"/>
                <w:lang w:bidi="ar-SA"/>
              </w:rPr>
            </w:pPr>
            <w:r w:rsidRPr="00DC691F">
              <w:rPr>
                <w:iCs/>
                <w:color w:val="000000"/>
                <w:sz w:val="18"/>
                <w:szCs w:val="18"/>
                <w:lang w:bidi="ar-SA"/>
              </w:rPr>
              <w:t>2028</w:t>
            </w:r>
          </w:p>
        </w:tc>
        <w:tc>
          <w:tcPr>
            <w:tcW w:w="1003" w:type="pct"/>
            <w:tcBorders>
              <w:top w:val="single" w:sz="4" w:space="0" w:color="auto"/>
              <w:left w:val="nil"/>
              <w:bottom w:val="single" w:sz="4" w:space="0" w:color="auto"/>
              <w:right w:val="single" w:sz="4" w:space="0" w:color="auto"/>
            </w:tcBorders>
            <w:shd w:val="clear" w:color="auto" w:fill="auto"/>
            <w:vAlign w:val="center"/>
          </w:tcPr>
          <w:p w14:paraId="55B46C53" w14:textId="47F27E03" w:rsidR="00DC691F" w:rsidRPr="00DC691F" w:rsidRDefault="00DC691F" w:rsidP="00854641">
            <w:pPr>
              <w:autoSpaceDE/>
              <w:autoSpaceDN/>
              <w:spacing w:line="240" w:lineRule="auto"/>
              <w:ind w:firstLine="0"/>
              <w:jc w:val="center"/>
              <w:rPr>
                <w:iCs/>
                <w:sz w:val="18"/>
                <w:szCs w:val="18"/>
                <w:lang w:bidi="ar-SA"/>
              </w:rPr>
            </w:pPr>
            <w:r w:rsidRPr="00DC691F">
              <w:rPr>
                <w:iCs/>
                <w:sz w:val="18"/>
                <w:szCs w:val="18"/>
                <w:lang w:bidi="ar-SA"/>
              </w:rPr>
              <w:t>2030</w:t>
            </w:r>
          </w:p>
        </w:tc>
      </w:tr>
      <w:tr w:rsidR="00DC691F" w:rsidRPr="00600445" w14:paraId="1658408E"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14:paraId="46161906" w14:textId="3A0C5CDA" w:rsidR="00DC691F" w:rsidRPr="001465B7" w:rsidRDefault="00DC691F" w:rsidP="00854641">
            <w:pPr>
              <w:autoSpaceDE/>
              <w:autoSpaceDN/>
              <w:spacing w:line="240" w:lineRule="auto"/>
              <w:ind w:firstLine="0"/>
              <w:jc w:val="left"/>
              <w:rPr>
                <w:iCs/>
                <w:color w:val="000000"/>
                <w:sz w:val="18"/>
                <w:szCs w:val="18"/>
                <w:lang w:bidi="ar-SA"/>
              </w:rPr>
            </w:pPr>
            <w:r>
              <w:rPr>
                <w:iCs/>
                <w:color w:val="000000"/>
                <w:sz w:val="18"/>
                <w:szCs w:val="18"/>
                <w:lang w:bidi="ar-SA"/>
              </w:rPr>
              <w:t>3.1.6</w:t>
            </w:r>
          </w:p>
        </w:tc>
        <w:tc>
          <w:tcPr>
            <w:tcW w:w="2594" w:type="pct"/>
            <w:tcBorders>
              <w:top w:val="single" w:sz="4" w:space="0" w:color="auto"/>
              <w:left w:val="nil"/>
              <w:bottom w:val="single" w:sz="4" w:space="0" w:color="auto"/>
              <w:right w:val="single" w:sz="4" w:space="0" w:color="auto"/>
            </w:tcBorders>
            <w:shd w:val="clear" w:color="auto" w:fill="auto"/>
            <w:vAlign w:val="center"/>
          </w:tcPr>
          <w:p w14:paraId="58CAD671" w14:textId="4F3275D7" w:rsidR="00DC691F" w:rsidRPr="00DC691F" w:rsidRDefault="00DC691F" w:rsidP="00854641">
            <w:pPr>
              <w:autoSpaceDE/>
              <w:autoSpaceDN/>
              <w:spacing w:line="240" w:lineRule="auto"/>
              <w:ind w:firstLine="0"/>
              <w:jc w:val="left"/>
              <w:rPr>
                <w:color w:val="000000"/>
                <w:sz w:val="20"/>
                <w:szCs w:val="20"/>
                <w:lang w:bidi="ar-SA"/>
              </w:rPr>
            </w:pPr>
            <w:r w:rsidRPr="00DC691F">
              <w:rPr>
                <w:iCs/>
                <w:color w:val="000000" w:themeColor="text1"/>
                <w:sz w:val="20"/>
                <w:szCs w:val="20"/>
                <w:lang w:eastAsia="ar-SA" w:bidi="ar-SA"/>
              </w:rPr>
              <w:t>Строительство сетей теплоснабжения в районе Левобережье 2 (ул.</w:t>
            </w:r>
            <w:r w:rsidR="002B56A6">
              <w:rPr>
                <w:iCs/>
                <w:color w:val="000000" w:themeColor="text1"/>
                <w:sz w:val="20"/>
                <w:szCs w:val="20"/>
                <w:lang w:eastAsia="ar-SA" w:bidi="ar-SA"/>
              </w:rPr>
              <w:t xml:space="preserve"> </w:t>
            </w:r>
            <w:proofErr w:type="spellStart"/>
            <w:r w:rsidRPr="00DC691F">
              <w:rPr>
                <w:iCs/>
                <w:color w:val="000000" w:themeColor="text1"/>
                <w:sz w:val="20"/>
                <w:szCs w:val="20"/>
                <w:lang w:eastAsia="ar-SA" w:bidi="ar-SA"/>
              </w:rPr>
              <w:t>К.Маркса</w:t>
            </w:r>
            <w:proofErr w:type="spellEnd"/>
            <w:r w:rsidRPr="00DC691F">
              <w:rPr>
                <w:iCs/>
                <w:color w:val="000000" w:themeColor="text1"/>
                <w:sz w:val="20"/>
                <w:szCs w:val="20"/>
                <w:lang w:eastAsia="ar-SA" w:bidi="ar-SA"/>
              </w:rPr>
              <w:t xml:space="preserve"> - ул.</w:t>
            </w:r>
            <w:r w:rsidR="002B56A6">
              <w:rPr>
                <w:iCs/>
                <w:color w:val="000000" w:themeColor="text1"/>
                <w:sz w:val="20"/>
                <w:szCs w:val="20"/>
                <w:lang w:eastAsia="ar-SA" w:bidi="ar-SA"/>
              </w:rPr>
              <w:t xml:space="preserve"> </w:t>
            </w:r>
            <w:r w:rsidRPr="00DC691F">
              <w:rPr>
                <w:iCs/>
                <w:color w:val="000000" w:themeColor="text1"/>
                <w:sz w:val="20"/>
                <w:szCs w:val="20"/>
                <w:lang w:eastAsia="ar-SA" w:bidi="ar-SA"/>
              </w:rPr>
              <w:t>Пехтина)</w:t>
            </w:r>
          </w:p>
        </w:tc>
        <w:tc>
          <w:tcPr>
            <w:tcW w:w="1006" w:type="pct"/>
            <w:tcBorders>
              <w:top w:val="single" w:sz="4" w:space="0" w:color="auto"/>
              <w:left w:val="nil"/>
              <w:bottom w:val="single" w:sz="4" w:space="0" w:color="auto"/>
              <w:right w:val="single" w:sz="4" w:space="0" w:color="auto"/>
            </w:tcBorders>
            <w:shd w:val="clear" w:color="auto" w:fill="auto"/>
            <w:vAlign w:val="center"/>
          </w:tcPr>
          <w:p w14:paraId="78919007" w14:textId="58AD0321" w:rsidR="00DC691F" w:rsidRPr="00DC691F" w:rsidRDefault="00DC691F" w:rsidP="00854641">
            <w:pPr>
              <w:autoSpaceDE/>
              <w:autoSpaceDN/>
              <w:spacing w:line="240" w:lineRule="auto"/>
              <w:ind w:firstLine="0"/>
              <w:jc w:val="center"/>
              <w:rPr>
                <w:iCs/>
                <w:color w:val="000000"/>
                <w:sz w:val="18"/>
                <w:szCs w:val="18"/>
                <w:lang w:bidi="ar-SA"/>
              </w:rPr>
            </w:pPr>
            <w:r w:rsidRPr="00DC691F">
              <w:rPr>
                <w:iCs/>
                <w:color w:val="000000"/>
                <w:sz w:val="18"/>
                <w:szCs w:val="18"/>
                <w:lang w:bidi="ar-SA"/>
              </w:rPr>
              <w:t>2028</w:t>
            </w:r>
          </w:p>
        </w:tc>
        <w:tc>
          <w:tcPr>
            <w:tcW w:w="1003" w:type="pct"/>
            <w:tcBorders>
              <w:top w:val="single" w:sz="4" w:space="0" w:color="auto"/>
              <w:left w:val="nil"/>
              <w:bottom w:val="single" w:sz="4" w:space="0" w:color="auto"/>
              <w:right w:val="single" w:sz="4" w:space="0" w:color="auto"/>
            </w:tcBorders>
            <w:shd w:val="clear" w:color="auto" w:fill="auto"/>
            <w:vAlign w:val="center"/>
          </w:tcPr>
          <w:p w14:paraId="034F5ABA" w14:textId="005DFA82" w:rsidR="00DC691F" w:rsidRPr="00DC691F" w:rsidRDefault="00DC691F" w:rsidP="00854641">
            <w:pPr>
              <w:autoSpaceDE/>
              <w:autoSpaceDN/>
              <w:spacing w:line="240" w:lineRule="auto"/>
              <w:ind w:firstLine="0"/>
              <w:jc w:val="center"/>
              <w:rPr>
                <w:iCs/>
                <w:sz w:val="18"/>
                <w:szCs w:val="18"/>
                <w:lang w:bidi="ar-SA"/>
              </w:rPr>
            </w:pPr>
            <w:r w:rsidRPr="00DC691F">
              <w:rPr>
                <w:iCs/>
                <w:sz w:val="18"/>
                <w:szCs w:val="18"/>
                <w:lang w:bidi="ar-SA"/>
              </w:rPr>
              <w:t>2030</w:t>
            </w:r>
          </w:p>
        </w:tc>
      </w:tr>
      <w:tr w:rsidR="00DC691F" w:rsidRPr="00600445" w14:paraId="532D59E6"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14:paraId="608D1E37" w14:textId="2583B320" w:rsidR="00DC691F" w:rsidRPr="001465B7" w:rsidRDefault="00DC691F" w:rsidP="00854641">
            <w:pPr>
              <w:autoSpaceDE/>
              <w:autoSpaceDN/>
              <w:spacing w:line="240" w:lineRule="auto"/>
              <w:ind w:firstLine="0"/>
              <w:jc w:val="left"/>
              <w:rPr>
                <w:iCs/>
                <w:color w:val="000000"/>
                <w:sz w:val="18"/>
                <w:szCs w:val="18"/>
                <w:lang w:bidi="ar-SA"/>
              </w:rPr>
            </w:pPr>
            <w:r>
              <w:rPr>
                <w:iCs/>
                <w:color w:val="000000"/>
                <w:sz w:val="18"/>
                <w:szCs w:val="18"/>
                <w:lang w:bidi="ar-SA"/>
              </w:rPr>
              <w:t>3.1.7</w:t>
            </w:r>
          </w:p>
        </w:tc>
        <w:tc>
          <w:tcPr>
            <w:tcW w:w="2594" w:type="pct"/>
            <w:tcBorders>
              <w:top w:val="single" w:sz="4" w:space="0" w:color="auto"/>
              <w:left w:val="nil"/>
              <w:bottom w:val="single" w:sz="4" w:space="0" w:color="auto"/>
              <w:right w:val="single" w:sz="4" w:space="0" w:color="auto"/>
            </w:tcBorders>
            <w:shd w:val="clear" w:color="auto" w:fill="auto"/>
            <w:vAlign w:val="center"/>
          </w:tcPr>
          <w:p w14:paraId="20CD18DF" w14:textId="3D8AFAA1" w:rsidR="00DC691F" w:rsidRPr="001465B7" w:rsidRDefault="002B56A6" w:rsidP="00854641">
            <w:pPr>
              <w:autoSpaceDE/>
              <w:autoSpaceDN/>
              <w:spacing w:line="240" w:lineRule="auto"/>
              <w:ind w:firstLine="0"/>
              <w:jc w:val="left"/>
              <w:rPr>
                <w:color w:val="000000"/>
                <w:sz w:val="18"/>
                <w:szCs w:val="18"/>
                <w:lang w:bidi="ar-SA"/>
              </w:rPr>
            </w:pPr>
            <w:r>
              <w:rPr>
                <w:color w:val="000000"/>
                <w:sz w:val="20"/>
                <w:szCs w:val="20"/>
                <w:lang w:bidi="ar-SA"/>
              </w:rPr>
              <w:t>Строительство</w:t>
            </w:r>
            <w:r w:rsidR="00DC691F">
              <w:rPr>
                <w:color w:val="000000"/>
                <w:sz w:val="20"/>
                <w:szCs w:val="20"/>
                <w:lang w:bidi="ar-SA"/>
              </w:rPr>
              <w:t xml:space="preserve"> сети теплоснабжения от Уз 905 </w:t>
            </w:r>
            <w:proofErr w:type="spellStart"/>
            <w:r w:rsidR="00DC691F">
              <w:rPr>
                <w:color w:val="000000"/>
                <w:sz w:val="20"/>
                <w:szCs w:val="20"/>
                <w:lang w:bidi="ar-SA"/>
              </w:rPr>
              <w:t>Химмашевское</w:t>
            </w:r>
            <w:proofErr w:type="spellEnd"/>
            <w:r w:rsidR="00DC691F">
              <w:rPr>
                <w:color w:val="000000"/>
                <w:sz w:val="20"/>
                <w:szCs w:val="20"/>
                <w:lang w:bidi="ar-SA"/>
              </w:rPr>
              <w:t xml:space="preserve"> шоссе до Уз 911 ул. Техническая 2Ду400</w:t>
            </w:r>
          </w:p>
        </w:tc>
        <w:tc>
          <w:tcPr>
            <w:tcW w:w="1006" w:type="pct"/>
            <w:tcBorders>
              <w:top w:val="single" w:sz="4" w:space="0" w:color="auto"/>
              <w:left w:val="nil"/>
              <w:bottom w:val="single" w:sz="4" w:space="0" w:color="auto"/>
              <w:right w:val="single" w:sz="4" w:space="0" w:color="auto"/>
            </w:tcBorders>
            <w:shd w:val="clear" w:color="auto" w:fill="auto"/>
            <w:vAlign w:val="center"/>
          </w:tcPr>
          <w:p w14:paraId="773FE445" w14:textId="1222652C" w:rsidR="00DC691F" w:rsidRPr="00323997" w:rsidRDefault="00DC691F" w:rsidP="00854641">
            <w:pPr>
              <w:autoSpaceDE/>
              <w:autoSpaceDN/>
              <w:spacing w:line="240" w:lineRule="auto"/>
              <w:ind w:firstLine="0"/>
              <w:jc w:val="center"/>
              <w:rPr>
                <w:iCs/>
                <w:color w:val="000000"/>
                <w:sz w:val="18"/>
                <w:szCs w:val="18"/>
                <w:lang w:bidi="ar-SA"/>
              </w:rPr>
            </w:pPr>
            <w:r w:rsidRPr="00323997">
              <w:rPr>
                <w:iCs/>
                <w:color w:val="000000"/>
                <w:sz w:val="18"/>
                <w:szCs w:val="18"/>
                <w:lang w:bidi="ar-SA"/>
              </w:rPr>
              <w:t>2025</w:t>
            </w:r>
          </w:p>
        </w:tc>
        <w:tc>
          <w:tcPr>
            <w:tcW w:w="1003" w:type="pct"/>
            <w:tcBorders>
              <w:top w:val="single" w:sz="4" w:space="0" w:color="auto"/>
              <w:left w:val="nil"/>
              <w:bottom w:val="single" w:sz="4" w:space="0" w:color="auto"/>
              <w:right w:val="single" w:sz="4" w:space="0" w:color="auto"/>
            </w:tcBorders>
            <w:shd w:val="clear" w:color="auto" w:fill="auto"/>
            <w:vAlign w:val="center"/>
          </w:tcPr>
          <w:p w14:paraId="69253349" w14:textId="4C8FF62A" w:rsidR="00DC691F" w:rsidRPr="00323997" w:rsidRDefault="00DC691F" w:rsidP="00854641">
            <w:pPr>
              <w:autoSpaceDE/>
              <w:autoSpaceDN/>
              <w:spacing w:line="240" w:lineRule="auto"/>
              <w:ind w:firstLine="0"/>
              <w:jc w:val="center"/>
              <w:rPr>
                <w:iCs/>
                <w:sz w:val="18"/>
                <w:szCs w:val="18"/>
                <w:lang w:bidi="ar-SA"/>
              </w:rPr>
            </w:pPr>
            <w:r w:rsidRPr="00323997">
              <w:rPr>
                <w:iCs/>
                <w:sz w:val="18"/>
                <w:szCs w:val="18"/>
                <w:lang w:bidi="ar-SA"/>
              </w:rPr>
              <w:t>2027</w:t>
            </w:r>
          </w:p>
        </w:tc>
      </w:tr>
      <w:tr w:rsidR="00DC691F" w:rsidRPr="00600445" w14:paraId="798E5796"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0BF885" w14:textId="2B759E55" w:rsidR="00DC691F" w:rsidRPr="001465B7" w:rsidRDefault="00DC691F" w:rsidP="00854641">
            <w:pPr>
              <w:autoSpaceDE/>
              <w:autoSpaceDN/>
              <w:spacing w:line="240" w:lineRule="auto"/>
              <w:ind w:firstLine="0"/>
              <w:jc w:val="left"/>
              <w:rPr>
                <w:bCs/>
                <w:color w:val="000000"/>
                <w:sz w:val="18"/>
                <w:szCs w:val="18"/>
                <w:lang w:bidi="ar-SA"/>
              </w:rPr>
            </w:pPr>
            <w:r w:rsidRPr="001465B7">
              <w:rPr>
                <w:color w:val="000000"/>
                <w:sz w:val="18"/>
                <w:szCs w:val="18"/>
                <w:lang w:bidi="ar-SA"/>
              </w:rPr>
              <w:t>3.2</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0549DE5C" w14:textId="2494D1AD" w:rsidR="00DC691F" w:rsidRPr="001465B7" w:rsidRDefault="00DC691F" w:rsidP="00AD1169">
            <w:pPr>
              <w:autoSpaceDE/>
              <w:autoSpaceDN/>
              <w:spacing w:line="240" w:lineRule="auto"/>
              <w:ind w:firstLine="0"/>
              <w:jc w:val="left"/>
              <w:rPr>
                <w:b/>
                <w:bCs/>
                <w:color w:val="000000"/>
                <w:sz w:val="18"/>
                <w:szCs w:val="18"/>
                <w:lang w:bidi="ar-SA"/>
              </w:rPr>
            </w:pPr>
            <w:r w:rsidRPr="001465B7">
              <w:rPr>
                <w:b/>
                <w:bCs/>
                <w:color w:val="000000"/>
                <w:sz w:val="18"/>
                <w:szCs w:val="18"/>
                <w:lang w:bidi="ar-SA"/>
              </w:rPr>
              <w:t>Строительство объектов недвижимого имущества тепловых сетей для переключения тепловых нагрузок потребителей от котельных Куйбышева, д. 77 и АО «</w:t>
            </w:r>
            <w:proofErr w:type="spellStart"/>
            <w:r w:rsidRPr="001465B7">
              <w:rPr>
                <w:b/>
                <w:bCs/>
                <w:color w:val="000000"/>
                <w:sz w:val="18"/>
                <w:szCs w:val="18"/>
                <w:lang w:bidi="ar-SA"/>
              </w:rPr>
              <w:t>Реммаш</w:t>
            </w:r>
            <w:proofErr w:type="spellEnd"/>
            <w:r w:rsidRPr="001465B7">
              <w:rPr>
                <w:b/>
                <w:bCs/>
                <w:color w:val="000000"/>
                <w:sz w:val="18"/>
                <w:szCs w:val="18"/>
                <w:lang w:bidi="ar-SA"/>
              </w:rPr>
              <w:t>» на ТЭЦ АО «РИР»</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7DE4334E" w14:textId="1AA42985" w:rsidR="00DC691F" w:rsidRPr="001465B7" w:rsidRDefault="00DC691F" w:rsidP="00854641">
            <w:pPr>
              <w:autoSpaceDE/>
              <w:autoSpaceDN/>
              <w:spacing w:line="240" w:lineRule="auto"/>
              <w:ind w:firstLine="0"/>
              <w:jc w:val="center"/>
              <w:rPr>
                <w:bCs/>
                <w:color w:val="000000"/>
                <w:sz w:val="18"/>
                <w:szCs w:val="18"/>
                <w:lang w:bidi="ar-SA"/>
              </w:rPr>
            </w:pPr>
            <w:r w:rsidRPr="001465B7">
              <w:rPr>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369126E8" w14:textId="713BB85C" w:rsidR="00DC691F" w:rsidRPr="001465B7" w:rsidRDefault="00CE7106" w:rsidP="00854641">
            <w:pPr>
              <w:autoSpaceDE/>
              <w:autoSpaceDN/>
              <w:spacing w:line="240" w:lineRule="auto"/>
              <w:ind w:firstLine="0"/>
              <w:jc w:val="center"/>
              <w:rPr>
                <w:bCs/>
                <w:color w:val="000000"/>
                <w:sz w:val="18"/>
                <w:szCs w:val="18"/>
                <w:lang w:bidi="ar-SA"/>
              </w:rPr>
            </w:pPr>
            <w:r>
              <w:rPr>
                <w:color w:val="000000"/>
                <w:sz w:val="18"/>
                <w:szCs w:val="18"/>
                <w:lang w:bidi="ar-SA"/>
              </w:rPr>
              <w:t>2025</w:t>
            </w:r>
          </w:p>
        </w:tc>
      </w:tr>
      <w:tr w:rsidR="00DC691F" w:rsidRPr="00600445" w14:paraId="5C3B3556"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3165E" w14:textId="7A20828B"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3.2.1</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2B3DFE2C" w14:textId="59B7A93C" w:rsidR="00DC691F" w:rsidRPr="001465B7" w:rsidRDefault="00DC691F" w:rsidP="00854641">
            <w:pPr>
              <w:autoSpaceDE/>
              <w:autoSpaceDN/>
              <w:spacing w:line="240" w:lineRule="auto"/>
              <w:ind w:firstLine="0"/>
              <w:jc w:val="left"/>
              <w:rPr>
                <w:bCs/>
                <w:color w:val="000000"/>
                <w:sz w:val="18"/>
                <w:szCs w:val="18"/>
                <w:lang w:bidi="ar-SA"/>
              </w:rPr>
            </w:pPr>
            <w:r w:rsidRPr="001465B7">
              <w:rPr>
                <w:color w:val="000000"/>
                <w:sz w:val="18"/>
                <w:szCs w:val="18"/>
                <w:lang w:bidi="ar-SA"/>
              </w:rPr>
              <w:t xml:space="preserve">Строительство теплотрассы от ТК-1070 ул. Ф. Васильева д.1 до Уз-1010 ул. Драгунова д.50., L-0,6 км, Ду200 (подземная канальная прокладка с теплоизоляцией из ППУ). </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044CB8A7" w14:textId="518C58A7" w:rsidR="00DC691F" w:rsidRPr="001465B7" w:rsidRDefault="00DC691F" w:rsidP="00854641">
            <w:pPr>
              <w:autoSpaceDE/>
              <w:autoSpaceDN/>
              <w:spacing w:line="240" w:lineRule="auto"/>
              <w:ind w:firstLine="0"/>
              <w:jc w:val="center"/>
              <w:rPr>
                <w:bCs/>
                <w:color w:val="000000"/>
                <w:sz w:val="18"/>
                <w:szCs w:val="18"/>
                <w:lang w:bidi="ar-SA"/>
              </w:rPr>
            </w:pPr>
            <w:r w:rsidRPr="001465B7">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0E5489E8" w14:textId="0B1C60CE" w:rsidR="00DC691F" w:rsidRPr="001465B7" w:rsidRDefault="00CE7106" w:rsidP="00854641">
            <w:pPr>
              <w:autoSpaceDE/>
              <w:autoSpaceDN/>
              <w:spacing w:line="240" w:lineRule="auto"/>
              <w:ind w:firstLine="0"/>
              <w:jc w:val="center"/>
              <w:rPr>
                <w:bCs/>
                <w:color w:val="000000"/>
                <w:sz w:val="18"/>
                <w:szCs w:val="18"/>
                <w:lang w:bidi="ar-SA"/>
              </w:rPr>
            </w:pPr>
            <w:r>
              <w:rPr>
                <w:iCs/>
                <w:color w:val="000000"/>
                <w:sz w:val="18"/>
                <w:szCs w:val="18"/>
                <w:lang w:bidi="ar-SA"/>
              </w:rPr>
              <w:t>2024</w:t>
            </w:r>
          </w:p>
        </w:tc>
      </w:tr>
      <w:tr w:rsidR="00DC691F" w:rsidRPr="00600445" w14:paraId="4F24ACBD"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7A1CF3" w14:textId="1B98F5EC"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3.2.2</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75B58804" w14:textId="09D21B84" w:rsidR="00DC691F" w:rsidRPr="00464EDA" w:rsidRDefault="00DC691F" w:rsidP="00464EDA">
            <w:pPr>
              <w:autoSpaceDE/>
              <w:autoSpaceDN/>
              <w:spacing w:line="240" w:lineRule="auto"/>
              <w:ind w:firstLine="0"/>
              <w:jc w:val="left"/>
              <w:rPr>
                <w:bCs/>
                <w:sz w:val="18"/>
                <w:szCs w:val="18"/>
                <w:lang w:bidi="ar-SA"/>
              </w:rPr>
            </w:pPr>
            <w:r w:rsidRPr="00464EDA">
              <w:rPr>
                <w:iCs/>
                <w:sz w:val="18"/>
                <w:szCs w:val="18"/>
                <w:lang w:bidi="ar-SA"/>
              </w:rPr>
              <w:t xml:space="preserve">Строительство теплотрассы над железной дорогой </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502FF751" w14:textId="2DF10439" w:rsidR="00DC691F" w:rsidRPr="001465B7" w:rsidRDefault="00DC691F" w:rsidP="00854641">
            <w:pPr>
              <w:autoSpaceDE/>
              <w:autoSpaceDN/>
              <w:spacing w:line="240" w:lineRule="auto"/>
              <w:ind w:firstLine="0"/>
              <w:jc w:val="center"/>
              <w:rPr>
                <w:bCs/>
                <w:color w:val="000000"/>
                <w:sz w:val="18"/>
                <w:szCs w:val="18"/>
                <w:lang w:bidi="ar-SA"/>
              </w:rPr>
            </w:pPr>
            <w:r w:rsidRPr="001465B7">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5B2FADA0" w14:textId="41F846E9"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2025</w:t>
            </w:r>
          </w:p>
        </w:tc>
      </w:tr>
      <w:tr w:rsidR="00DC691F" w:rsidRPr="00600445" w14:paraId="7F04B0F3"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03B1CA" w14:textId="35FB29C8"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3.2.3</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21C87823" w14:textId="3BBF8FE5" w:rsidR="00DC691F" w:rsidRPr="001465B7" w:rsidRDefault="00DC691F" w:rsidP="00854641">
            <w:pPr>
              <w:autoSpaceDE/>
              <w:autoSpaceDN/>
              <w:spacing w:line="240" w:lineRule="auto"/>
              <w:ind w:firstLine="0"/>
              <w:jc w:val="left"/>
              <w:rPr>
                <w:bCs/>
                <w:color w:val="000000"/>
                <w:sz w:val="18"/>
                <w:szCs w:val="18"/>
                <w:lang w:bidi="ar-SA"/>
              </w:rPr>
            </w:pPr>
            <w:r w:rsidRPr="001465B7">
              <w:rPr>
                <w:color w:val="000000"/>
                <w:sz w:val="18"/>
                <w:szCs w:val="18"/>
                <w:lang w:bidi="ar-SA"/>
              </w:rPr>
              <w:t xml:space="preserve">Строительство теплотрассы от УЗ-805/2 до УЗ-1173а, L=1,5 км, Ду350 (подземная </w:t>
            </w:r>
            <w:proofErr w:type="spellStart"/>
            <w:r w:rsidRPr="001465B7">
              <w:rPr>
                <w:color w:val="000000"/>
                <w:sz w:val="18"/>
                <w:szCs w:val="18"/>
                <w:lang w:bidi="ar-SA"/>
              </w:rPr>
              <w:t>бесканальная</w:t>
            </w:r>
            <w:proofErr w:type="spellEnd"/>
            <w:r w:rsidRPr="001465B7">
              <w:rPr>
                <w:color w:val="000000"/>
                <w:sz w:val="18"/>
                <w:szCs w:val="18"/>
                <w:lang w:bidi="ar-SA"/>
              </w:rPr>
              <w:t xml:space="preserve"> прокладка с теплоизоляцией из ППУ)  </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22B5A3D1" w14:textId="628523DB" w:rsidR="00DC691F" w:rsidRPr="00C5766C" w:rsidRDefault="00DC691F" w:rsidP="009104D3">
            <w:pPr>
              <w:autoSpaceDE/>
              <w:autoSpaceDN/>
              <w:spacing w:line="240" w:lineRule="auto"/>
              <w:ind w:firstLine="0"/>
              <w:jc w:val="center"/>
              <w:rPr>
                <w:color w:val="000000"/>
                <w:sz w:val="18"/>
              </w:rPr>
            </w:pPr>
            <w:r w:rsidRPr="001465B7">
              <w:rPr>
                <w:iCs/>
                <w:color w:val="000000"/>
                <w:sz w:val="18"/>
                <w:szCs w:val="18"/>
                <w:lang w:bidi="ar-SA"/>
              </w:rPr>
              <w:t>202</w:t>
            </w:r>
            <w:r w:rsidR="00C5766C">
              <w:rPr>
                <w:iCs/>
                <w:color w:val="000000"/>
                <w:sz w:val="18"/>
                <w:szCs w:val="18"/>
                <w:lang w:bidi="ar-SA"/>
              </w:rPr>
              <w:t>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2D5A5F3F" w14:textId="3BE30E34" w:rsidR="00DC691F" w:rsidRPr="00C5766C" w:rsidRDefault="00DC691F" w:rsidP="009104D3">
            <w:pPr>
              <w:autoSpaceDE/>
              <w:autoSpaceDN/>
              <w:spacing w:line="240" w:lineRule="auto"/>
              <w:ind w:firstLine="0"/>
              <w:jc w:val="center"/>
              <w:rPr>
                <w:color w:val="000000"/>
                <w:sz w:val="18"/>
              </w:rPr>
            </w:pPr>
            <w:r w:rsidRPr="001465B7">
              <w:rPr>
                <w:iCs/>
                <w:color w:val="000000"/>
                <w:sz w:val="18"/>
                <w:szCs w:val="18"/>
                <w:lang w:bidi="ar-SA"/>
              </w:rPr>
              <w:t>202</w:t>
            </w:r>
            <w:r w:rsidR="00CE7106">
              <w:rPr>
                <w:iCs/>
                <w:color w:val="000000"/>
                <w:sz w:val="18"/>
                <w:szCs w:val="18"/>
                <w:lang w:bidi="ar-SA"/>
              </w:rPr>
              <w:t>5</w:t>
            </w:r>
          </w:p>
        </w:tc>
      </w:tr>
      <w:tr w:rsidR="00DC691F" w:rsidRPr="00600445" w14:paraId="5F311004"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055BE7" w14:textId="283B8F33" w:rsidR="00DC691F" w:rsidRPr="001465B7" w:rsidRDefault="00DC691F" w:rsidP="00854641">
            <w:pPr>
              <w:autoSpaceDE/>
              <w:autoSpaceDN/>
              <w:spacing w:line="240" w:lineRule="auto"/>
              <w:ind w:firstLine="0"/>
              <w:jc w:val="left"/>
              <w:rPr>
                <w:bCs/>
                <w:color w:val="000000"/>
                <w:sz w:val="18"/>
                <w:szCs w:val="18"/>
                <w:lang w:bidi="ar-SA"/>
              </w:rPr>
            </w:pPr>
            <w:r w:rsidRPr="001465B7">
              <w:rPr>
                <w:color w:val="000000"/>
                <w:sz w:val="18"/>
                <w:szCs w:val="18"/>
                <w:lang w:bidi="ar-SA"/>
              </w:rPr>
              <w:t>3.3</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52A38FE6" w14:textId="3BCADE01" w:rsidR="00DC691F" w:rsidRPr="001465B7" w:rsidRDefault="00DC691F" w:rsidP="00854641">
            <w:pPr>
              <w:autoSpaceDE/>
              <w:autoSpaceDN/>
              <w:spacing w:line="240" w:lineRule="auto"/>
              <w:ind w:firstLine="0"/>
              <w:jc w:val="left"/>
              <w:rPr>
                <w:b/>
                <w:bCs/>
                <w:color w:val="000000"/>
                <w:sz w:val="18"/>
                <w:szCs w:val="18"/>
                <w:lang w:bidi="ar-SA"/>
              </w:rPr>
            </w:pPr>
            <w:r w:rsidRPr="001465B7">
              <w:rPr>
                <w:b/>
                <w:bCs/>
                <w:sz w:val="18"/>
                <w:szCs w:val="18"/>
              </w:rPr>
              <w:t xml:space="preserve">Комплексная реконструкция объектов недвижимого имущества с кадастровыми номерами 18:28:000000:3059, 18:28:000000:3087, 18:28:000000:3107, 18:28:000000:3079, 18:28:000000:498, 18:28:000000:3085, 18:28:000000:3113, 18:28:000000:3055, 18:28:000000:3062, </w:t>
            </w:r>
            <w:r w:rsidRPr="001465B7">
              <w:rPr>
                <w:b/>
                <w:sz w:val="18"/>
                <w:szCs w:val="18"/>
              </w:rPr>
              <w:t>18:28:000000:3104, 18:28:000000:2745, 18:28:000000:7888,</w:t>
            </w:r>
            <w:r w:rsidRPr="001465B7">
              <w:rPr>
                <w:b/>
                <w:bCs/>
                <w:sz w:val="18"/>
                <w:szCs w:val="18"/>
              </w:rPr>
              <w:t xml:space="preserve"> в связи с превышением нормативного срока эксплуатации</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67D44272" w14:textId="34C5A40A" w:rsidR="00DC691F" w:rsidRPr="001465B7" w:rsidRDefault="00DC691F" w:rsidP="00854641">
            <w:pPr>
              <w:autoSpaceDE/>
              <w:autoSpaceDN/>
              <w:spacing w:line="240" w:lineRule="auto"/>
              <w:ind w:firstLine="0"/>
              <w:jc w:val="center"/>
              <w:rPr>
                <w:bCs/>
                <w:color w:val="000000"/>
                <w:sz w:val="18"/>
                <w:szCs w:val="18"/>
                <w:lang w:bidi="ar-SA"/>
              </w:rPr>
            </w:pPr>
            <w:r w:rsidRPr="001465B7">
              <w:rPr>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5505EBBA" w14:textId="340F4A55" w:rsidR="00DC691F" w:rsidRPr="001465B7" w:rsidRDefault="00C5766C" w:rsidP="00854641">
            <w:pPr>
              <w:autoSpaceDE/>
              <w:autoSpaceDN/>
              <w:spacing w:line="240" w:lineRule="auto"/>
              <w:ind w:firstLine="0"/>
              <w:jc w:val="center"/>
              <w:rPr>
                <w:bCs/>
                <w:color w:val="000000"/>
                <w:sz w:val="18"/>
                <w:szCs w:val="18"/>
                <w:lang w:bidi="ar-SA"/>
              </w:rPr>
            </w:pPr>
            <w:r>
              <w:rPr>
                <w:color w:val="000000"/>
                <w:sz w:val="18"/>
                <w:szCs w:val="18"/>
                <w:lang w:bidi="ar-SA"/>
              </w:rPr>
              <w:t>2030</w:t>
            </w:r>
          </w:p>
        </w:tc>
      </w:tr>
      <w:tr w:rsidR="00DC691F" w:rsidRPr="00600445" w14:paraId="0DA3CE96"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40544C" w14:textId="19ADD6C8"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3.3.1</w:t>
            </w:r>
          </w:p>
        </w:tc>
        <w:tc>
          <w:tcPr>
            <w:tcW w:w="2594" w:type="pct"/>
            <w:tcBorders>
              <w:top w:val="single" w:sz="4" w:space="0" w:color="auto"/>
              <w:left w:val="nil"/>
              <w:bottom w:val="single" w:sz="4" w:space="0" w:color="auto"/>
              <w:right w:val="single" w:sz="4" w:space="0" w:color="auto"/>
            </w:tcBorders>
            <w:shd w:val="clear" w:color="auto" w:fill="auto"/>
            <w:hideMark/>
          </w:tcPr>
          <w:p w14:paraId="56EEE88F" w14:textId="2D2A9C77" w:rsidR="00DC691F" w:rsidRPr="001465B7" w:rsidRDefault="00DC691F" w:rsidP="00854641">
            <w:pPr>
              <w:autoSpaceDE/>
              <w:autoSpaceDN/>
              <w:spacing w:line="240" w:lineRule="auto"/>
              <w:ind w:firstLine="0"/>
              <w:jc w:val="left"/>
              <w:rPr>
                <w:bCs/>
                <w:color w:val="000000"/>
                <w:sz w:val="18"/>
                <w:szCs w:val="18"/>
                <w:lang w:bidi="ar-SA"/>
              </w:rPr>
            </w:pPr>
            <w:r w:rsidRPr="001465B7">
              <w:rPr>
                <w:sz w:val="18"/>
                <w:szCs w:val="18"/>
              </w:rPr>
              <w:t>Реконструкция объекта соглашения «Магистральная теплосеть от ТК-399 до ТК-710 протяженностью 2010,0 м» (участок теплотрассы от ТК-402 до ТК-710 (ул. Кирова) (подземная прокладка с заменой теплоизоляции на ППУ)</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265CA705" w14:textId="72ACAF68" w:rsidR="00DC691F" w:rsidRPr="001465B7" w:rsidRDefault="00DC691F" w:rsidP="00854641">
            <w:pPr>
              <w:autoSpaceDE/>
              <w:autoSpaceDN/>
              <w:spacing w:line="240" w:lineRule="auto"/>
              <w:ind w:firstLine="0"/>
              <w:jc w:val="center"/>
              <w:rPr>
                <w:bCs/>
                <w:color w:val="000000"/>
                <w:sz w:val="18"/>
                <w:szCs w:val="18"/>
                <w:lang w:bidi="ar-SA"/>
              </w:rPr>
            </w:pPr>
            <w:r w:rsidRPr="001465B7">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4B8021F7" w14:textId="59B29051"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2027</w:t>
            </w:r>
          </w:p>
        </w:tc>
      </w:tr>
      <w:tr w:rsidR="00DC691F" w:rsidRPr="00600445" w14:paraId="33E2B524"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38F967" w14:textId="76E4AEF4" w:rsidR="00DC691F" w:rsidRPr="00464EDA" w:rsidRDefault="00DC691F" w:rsidP="00854641">
            <w:pPr>
              <w:autoSpaceDE/>
              <w:autoSpaceDN/>
              <w:spacing w:line="240" w:lineRule="auto"/>
              <w:ind w:firstLine="0"/>
              <w:jc w:val="left"/>
              <w:rPr>
                <w:bCs/>
                <w:sz w:val="18"/>
                <w:szCs w:val="18"/>
                <w:lang w:bidi="ar-SA"/>
              </w:rPr>
            </w:pPr>
            <w:r w:rsidRPr="00464EDA">
              <w:rPr>
                <w:iCs/>
                <w:sz w:val="18"/>
                <w:szCs w:val="18"/>
                <w:lang w:bidi="ar-SA"/>
              </w:rPr>
              <w:t>3.3.2</w:t>
            </w:r>
          </w:p>
        </w:tc>
        <w:tc>
          <w:tcPr>
            <w:tcW w:w="2594" w:type="pct"/>
            <w:tcBorders>
              <w:top w:val="single" w:sz="4" w:space="0" w:color="auto"/>
              <w:left w:val="nil"/>
              <w:bottom w:val="single" w:sz="4" w:space="0" w:color="auto"/>
              <w:right w:val="single" w:sz="4" w:space="0" w:color="auto"/>
            </w:tcBorders>
            <w:shd w:val="clear" w:color="auto" w:fill="auto"/>
            <w:hideMark/>
          </w:tcPr>
          <w:p w14:paraId="04C4C501" w14:textId="54CC7BAF" w:rsidR="00DC691F" w:rsidRPr="001465B7" w:rsidRDefault="00DC691F" w:rsidP="00854641">
            <w:pPr>
              <w:autoSpaceDE/>
              <w:autoSpaceDN/>
              <w:spacing w:line="240" w:lineRule="auto"/>
              <w:ind w:firstLine="0"/>
              <w:jc w:val="left"/>
              <w:rPr>
                <w:bCs/>
                <w:color w:val="000000"/>
                <w:sz w:val="18"/>
                <w:szCs w:val="18"/>
                <w:lang w:bidi="ar-SA"/>
              </w:rPr>
            </w:pPr>
            <w:r w:rsidRPr="001465B7">
              <w:rPr>
                <w:sz w:val="18"/>
                <w:szCs w:val="18"/>
              </w:rPr>
              <w:t>Реконструкция объекта соглашен</w:t>
            </w:r>
            <w:r w:rsidR="00464EDA">
              <w:rPr>
                <w:sz w:val="18"/>
                <w:szCs w:val="18"/>
              </w:rPr>
              <w:t>ия «Магистральная теплосеть 2 диаметром 500 мм от ТК-710 до ТК-733 про</w:t>
            </w:r>
            <w:r w:rsidR="003E57C8">
              <w:rPr>
                <w:sz w:val="18"/>
                <w:szCs w:val="18"/>
              </w:rPr>
              <w:t>т</w:t>
            </w:r>
            <w:r w:rsidR="00464EDA">
              <w:rPr>
                <w:sz w:val="18"/>
                <w:szCs w:val="18"/>
              </w:rPr>
              <w:t>яженностью</w:t>
            </w:r>
            <w:r w:rsidRPr="001465B7">
              <w:rPr>
                <w:sz w:val="18"/>
                <w:szCs w:val="18"/>
              </w:rPr>
              <w:t>. 1456 м» (участок теплотрассы от ТК-710 (ул. Кирова) до ТК-733 (ул. Мира) (подземная прокладка с заменой теплоизоляции на ППУ) с отводящими теплотрассами)</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0BC67003" w14:textId="4D45D4D7" w:rsidR="00DC691F" w:rsidRPr="001465B7" w:rsidRDefault="00DC691F" w:rsidP="00854641">
            <w:pPr>
              <w:autoSpaceDE/>
              <w:autoSpaceDN/>
              <w:spacing w:line="240" w:lineRule="auto"/>
              <w:ind w:firstLine="0"/>
              <w:jc w:val="center"/>
              <w:rPr>
                <w:bCs/>
                <w:color w:val="000000"/>
                <w:sz w:val="18"/>
                <w:szCs w:val="18"/>
                <w:lang w:bidi="ar-SA"/>
              </w:rPr>
            </w:pPr>
            <w:r w:rsidRPr="001465B7">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56C3E2DA" w14:textId="698E9524"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2025</w:t>
            </w:r>
          </w:p>
        </w:tc>
      </w:tr>
      <w:tr w:rsidR="00DC691F" w:rsidRPr="00600445" w14:paraId="21E8E5BD"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4BE7CB" w14:textId="372055BC"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3.3.3</w:t>
            </w:r>
          </w:p>
        </w:tc>
        <w:tc>
          <w:tcPr>
            <w:tcW w:w="2594" w:type="pct"/>
            <w:tcBorders>
              <w:top w:val="single" w:sz="4" w:space="0" w:color="auto"/>
              <w:left w:val="nil"/>
              <w:bottom w:val="single" w:sz="4" w:space="0" w:color="auto"/>
              <w:right w:val="single" w:sz="4" w:space="0" w:color="auto"/>
            </w:tcBorders>
            <w:shd w:val="clear" w:color="auto" w:fill="auto"/>
            <w:hideMark/>
          </w:tcPr>
          <w:p w14:paraId="4A0815B0" w14:textId="1F4C3A8E" w:rsidR="00DC691F" w:rsidRPr="001465B7" w:rsidRDefault="00DC691F" w:rsidP="00854641">
            <w:pPr>
              <w:autoSpaceDE/>
              <w:autoSpaceDN/>
              <w:spacing w:line="240" w:lineRule="auto"/>
              <w:ind w:firstLine="0"/>
              <w:jc w:val="left"/>
              <w:rPr>
                <w:bCs/>
                <w:color w:val="000000"/>
                <w:sz w:val="18"/>
                <w:szCs w:val="18"/>
                <w:lang w:bidi="ar-SA"/>
              </w:rPr>
            </w:pPr>
            <w:r w:rsidRPr="001465B7">
              <w:rPr>
                <w:color w:val="000000"/>
                <w:sz w:val="18"/>
                <w:szCs w:val="18"/>
              </w:rPr>
              <w:t>Реконструкция объекта соглашения «Распределительная теплосеть от ТК-733 до ТК-185 протяженностью 851,58 м» (участок теплотрассы от ТК- 733 (ул. Кирова д.60) до ТК-173 (ул. Кирова д.74))</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3334CA98" w14:textId="5C3E2AC1" w:rsidR="00DC691F" w:rsidRPr="001465B7" w:rsidRDefault="00CE7106" w:rsidP="00854641">
            <w:pPr>
              <w:autoSpaceDE/>
              <w:autoSpaceDN/>
              <w:spacing w:line="240" w:lineRule="auto"/>
              <w:ind w:firstLine="0"/>
              <w:jc w:val="center"/>
              <w:rPr>
                <w:bCs/>
                <w:color w:val="000000"/>
                <w:sz w:val="18"/>
                <w:szCs w:val="18"/>
                <w:lang w:bidi="ar-SA"/>
              </w:rPr>
            </w:pPr>
            <w:r>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0B4CF1E7" w14:textId="2D1A00DF"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2029</w:t>
            </w:r>
          </w:p>
        </w:tc>
      </w:tr>
      <w:tr w:rsidR="00DC691F" w:rsidRPr="00600445" w14:paraId="3858EB1A"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C24DB0" w14:textId="086468B8"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3.3.4</w:t>
            </w:r>
          </w:p>
        </w:tc>
        <w:tc>
          <w:tcPr>
            <w:tcW w:w="2594" w:type="pct"/>
            <w:tcBorders>
              <w:top w:val="single" w:sz="4" w:space="0" w:color="auto"/>
              <w:left w:val="nil"/>
              <w:bottom w:val="single" w:sz="4" w:space="0" w:color="auto"/>
              <w:right w:val="single" w:sz="4" w:space="0" w:color="auto"/>
            </w:tcBorders>
            <w:shd w:val="clear" w:color="auto" w:fill="auto"/>
            <w:hideMark/>
          </w:tcPr>
          <w:p w14:paraId="7F2B4475" w14:textId="43A2271D" w:rsidR="00DC691F" w:rsidRPr="001465B7" w:rsidRDefault="00DC691F" w:rsidP="00854641">
            <w:pPr>
              <w:autoSpaceDE/>
              <w:autoSpaceDN/>
              <w:spacing w:line="240" w:lineRule="auto"/>
              <w:ind w:firstLine="0"/>
              <w:jc w:val="left"/>
              <w:rPr>
                <w:bCs/>
                <w:color w:val="000000"/>
                <w:sz w:val="18"/>
                <w:szCs w:val="18"/>
                <w:lang w:bidi="ar-SA"/>
              </w:rPr>
            </w:pPr>
            <w:r w:rsidRPr="001465B7">
              <w:rPr>
                <w:color w:val="000000"/>
                <w:sz w:val="18"/>
                <w:szCs w:val="18"/>
              </w:rPr>
              <w:t>Реконструкция объекта соглашения «Распределительная теплосеть от ТК-173 до ТК-178 протяженностью 325 м» (участок теплотрассы от ТК-173 (</w:t>
            </w:r>
            <w:proofErr w:type="spellStart"/>
            <w:r w:rsidRPr="001465B7">
              <w:rPr>
                <w:color w:val="000000"/>
                <w:sz w:val="18"/>
                <w:szCs w:val="18"/>
              </w:rPr>
              <w:t>ул.Кирова</w:t>
            </w:r>
            <w:proofErr w:type="spellEnd"/>
            <w:r w:rsidRPr="001465B7">
              <w:rPr>
                <w:color w:val="000000"/>
                <w:sz w:val="18"/>
                <w:szCs w:val="18"/>
              </w:rPr>
              <w:t>, 74) до ТК-174 (ул. Заречная)</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39EE2F85" w14:textId="20581CBC" w:rsidR="00DC691F" w:rsidRPr="001465B7" w:rsidRDefault="00CE7106" w:rsidP="00854641">
            <w:pPr>
              <w:autoSpaceDE/>
              <w:autoSpaceDN/>
              <w:spacing w:line="240" w:lineRule="auto"/>
              <w:ind w:firstLine="0"/>
              <w:jc w:val="center"/>
              <w:rPr>
                <w:bCs/>
                <w:color w:val="000000"/>
                <w:sz w:val="18"/>
                <w:szCs w:val="18"/>
                <w:lang w:bidi="ar-SA"/>
              </w:rPr>
            </w:pPr>
            <w:r>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01A1D444" w14:textId="75AD45D8"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2029</w:t>
            </w:r>
          </w:p>
        </w:tc>
      </w:tr>
      <w:tr w:rsidR="00DC691F" w:rsidRPr="00600445" w14:paraId="4FA0D00A"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01957" w14:textId="68BCB1FA"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lastRenderedPageBreak/>
              <w:t>3.3.5</w:t>
            </w:r>
          </w:p>
        </w:tc>
        <w:tc>
          <w:tcPr>
            <w:tcW w:w="2594" w:type="pct"/>
            <w:tcBorders>
              <w:top w:val="single" w:sz="4" w:space="0" w:color="auto"/>
              <w:left w:val="nil"/>
              <w:bottom w:val="single" w:sz="4" w:space="0" w:color="auto"/>
              <w:right w:val="single" w:sz="4" w:space="0" w:color="auto"/>
            </w:tcBorders>
            <w:shd w:val="clear" w:color="auto" w:fill="auto"/>
            <w:hideMark/>
          </w:tcPr>
          <w:p w14:paraId="2418FC31" w14:textId="1425E8C0" w:rsidR="00DC691F" w:rsidRPr="001465B7" w:rsidRDefault="00DC691F" w:rsidP="00854641">
            <w:pPr>
              <w:autoSpaceDE/>
              <w:autoSpaceDN/>
              <w:spacing w:line="240" w:lineRule="auto"/>
              <w:ind w:firstLine="0"/>
              <w:jc w:val="left"/>
              <w:rPr>
                <w:bCs/>
                <w:color w:val="000000"/>
                <w:sz w:val="18"/>
                <w:szCs w:val="18"/>
                <w:lang w:bidi="ar-SA"/>
              </w:rPr>
            </w:pPr>
            <w:r w:rsidRPr="001465B7">
              <w:rPr>
                <w:color w:val="000000"/>
                <w:sz w:val="18"/>
                <w:szCs w:val="18"/>
              </w:rPr>
              <w:t xml:space="preserve">Реконструкция объекта соглашения «Магистральная теплосеть 2 диаметра 400 мм от </w:t>
            </w:r>
            <w:proofErr w:type="gramStart"/>
            <w:r w:rsidRPr="001465B7">
              <w:rPr>
                <w:color w:val="000000"/>
                <w:sz w:val="18"/>
                <w:szCs w:val="18"/>
              </w:rPr>
              <w:t>УЗ-А</w:t>
            </w:r>
            <w:proofErr w:type="gramEnd"/>
            <w:r w:rsidRPr="001465B7">
              <w:rPr>
                <w:color w:val="000000"/>
                <w:sz w:val="18"/>
                <w:szCs w:val="18"/>
              </w:rPr>
              <w:t xml:space="preserve"> до ТК 294 протяженностью 1518,85 м» (участок теплотрассы от ТК- 733 (ул. Мира д.28) до ТК-165 (ул. Мира д.14))</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6D8FB89E" w14:textId="31D266A1" w:rsidR="00DC691F" w:rsidRPr="001465B7" w:rsidRDefault="00CE7106" w:rsidP="00854641">
            <w:pPr>
              <w:autoSpaceDE/>
              <w:autoSpaceDN/>
              <w:spacing w:line="240" w:lineRule="auto"/>
              <w:ind w:firstLine="0"/>
              <w:jc w:val="center"/>
              <w:rPr>
                <w:bCs/>
                <w:color w:val="000000"/>
                <w:sz w:val="18"/>
                <w:szCs w:val="18"/>
                <w:lang w:bidi="ar-SA"/>
              </w:rPr>
            </w:pPr>
            <w:r>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3DAA76EA" w14:textId="79CFA858"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2029</w:t>
            </w:r>
          </w:p>
        </w:tc>
      </w:tr>
      <w:tr w:rsidR="00DC691F" w:rsidRPr="00600445" w14:paraId="6B8C6461"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59F216" w14:textId="474A520D"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3.3.6</w:t>
            </w:r>
          </w:p>
        </w:tc>
        <w:tc>
          <w:tcPr>
            <w:tcW w:w="2594" w:type="pct"/>
            <w:tcBorders>
              <w:top w:val="single" w:sz="4" w:space="0" w:color="auto"/>
              <w:left w:val="nil"/>
              <w:bottom w:val="single" w:sz="4" w:space="0" w:color="auto"/>
              <w:right w:val="single" w:sz="4" w:space="0" w:color="auto"/>
            </w:tcBorders>
            <w:shd w:val="clear" w:color="auto" w:fill="auto"/>
            <w:hideMark/>
          </w:tcPr>
          <w:p w14:paraId="00A929C3" w14:textId="2A32C704" w:rsidR="00DC691F" w:rsidRPr="001465B7" w:rsidRDefault="00DC691F" w:rsidP="00854641">
            <w:pPr>
              <w:autoSpaceDE/>
              <w:autoSpaceDN/>
              <w:spacing w:line="240" w:lineRule="auto"/>
              <w:ind w:firstLine="0"/>
              <w:jc w:val="left"/>
              <w:rPr>
                <w:bCs/>
                <w:color w:val="000000"/>
                <w:sz w:val="18"/>
                <w:szCs w:val="18"/>
                <w:lang w:bidi="ar-SA"/>
              </w:rPr>
            </w:pPr>
            <w:r w:rsidRPr="001465B7">
              <w:rPr>
                <w:color w:val="000000"/>
                <w:sz w:val="18"/>
                <w:szCs w:val="18"/>
              </w:rPr>
              <w:t xml:space="preserve">Реконструкция объекта соглашения «Магистральная теплосеть 2 диаметра 400 мм от </w:t>
            </w:r>
            <w:proofErr w:type="gramStart"/>
            <w:r w:rsidRPr="001465B7">
              <w:rPr>
                <w:color w:val="000000"/>
                <w:sz w:val="18"/>
                <w:szCs w:val="18"/>
              </w:rPr>
              <w:t>УЗ-А</w:t>
            </w:r>
            <w:proofErr w:type="gramEnd"/>
            <w:r w:rsidRPr="001465B7">
              <w:rPr>
                <w:color w:val="000000"/>
                <w:sz w:val="18"/>
                <w:szCs w:val="18"/>
              </w:rPr>
              <w:t xml:space="preserve"> до ТК 294 протяженностью 1518,85 м», «Распределительная теплосеть от ТК-294 до ТК-378 протяженностью 1583,54 м» (участок теплотрассы от ТК-733 до Уз.306 (ул. </w:t>
            </w:r>
            <w:proofErr w:type="spellStart"/>
            <w:r w:rsidRPr="001465B7">
              <w:rPr>
                <w:color w:val="000000"/>
                <w:sz w:val="18"/>
                <w:szCs w:val="18"/>
              </w:rPr>
              <w:t>Пряженникова</w:t>
            </w:r>
            <w:proofErr w:type="spellEnd"/>
            <w:r w:rsidRPr="001465B7">
              <w:rPr>
                <w:color w:val="000000"/>
                <w:sz w:val="18"/>
                <w:szCs w:val="18"/>
              </w:rPr>
              <w:t xml:space="preserve"> 6))</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74B3C34D" w14:textId="4DDFC844" w:rsidR="00DC691F" w:rsidRPr="001465B7" w:rsidRDefault="00CE7106" w:rsidP="00854641">
            <w:pPr>
              <w:autoSpaceDE/>
              <w:autoSpaceDN/>
              <w:spacing w:line="240" w:lineRule="auto"/>
              <w:ind w:firstLine="0"/>
              <w:jc w:val="center"/>
              <w:rPr>
                <w:bCs/>
                <w:color w:val="000000"/>
                <w:sz w:val="18"/>
                <w:szCs w:val="18"/>
                <w:lang w:bidi="ar-SA"/>
              </w:rPr>
            </w:pPr>
            <w:r>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2F585A49" w14:textId="26777D06"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2029</w:t>
            </w:r>
          </w:p>
        </w:tc>
      </w:tr>
      <w:tr w:rsidR="00DC691F" w:rsidRPr="00600445" w14:paraId="7C73041D"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F3D07B" w14:textId="35EC45FF"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3.3.7</w:t>
            </w:r>
          </w:p>
        </w:tc>
        <w:tc>
          <w:tcPr>
            <w:tcW w:w="2594" w:type="pct"/>
            <w:tcBorders>
              <w:top w:val="single" w:sz="4" w:space="0" w:color="auto"/>
              <w:left w:val="nil"/>
              <w:bottom w:val="single" w:sz="4" w:space="0" w:color="auto"/>
              <w:right w:val="single" w:sz="4" w:space="0" w:color="auto"/>
            </w:tcBorders>
            <w:shd w:val="clear" w:color="auto" w:fill="auto"/>
            <w:hideMark/>
          </w:tcPr>
          <w:p w14:paraId="3B91C019" w14:textId="4DA2437B" w:rsidR="00DC691F" w:rsidRPr="001465B7" w:rsidRDefault="00DC691F" w:rsidP="00854641">
            <w:pPr>
              <w:autoSpaceDE/>
              <w:autoSpaceDN/>
              <w:spacing w:line="240" w:lineRule="auto"/>
              <w:ind w:firstLine="0"/>
              <w:jc w:val="left"/>
              <w:rPr>
                <w:bCs/>
                <w:color w:val="000000"/>
                <w:sz w:val="18"/>
                <w:szCs w:val="18"/>
                <w:lang w:bidi="ar-SA"/>
              </w:rPr>
            </w:pPr>
            <w:r w:rsidRPr="001465B7">
              <w:rPr>
                <w:sz w:val="18"/>
                <w:szCs w:val="18"/>
              </w:rPr>
              <w:t>Реконструкция объекта соглашения «Распределительная теплосеть от ТК-96 до ТК-376 протяженностью 430,0 м» (участок от ТК-372 до ТК-375 Ø200 мм, L-0,0775 км (подземная прокладка с заменой теплоизоляции на ППУ))</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61834883" w14:textId="4C3EC8E1" w:rsidR="00DC691F" w:rsidRPr="001465B7" w:rsidRDefault="00CE7106" w:rsidP="00854641">
            <w:pPr>
              <w:autoSpaceDE/>
              <w:autoSpaceDN/>
              <w:spacing w:line="240" w:lineRule="auto"/>
              <w:ind w:firstLine="0"/>
              <w:jc w:val="center"/>
              <w:rPr>
                <w:bCs/>
                <w:color w:val="000000"/>
                <w:sz w:val="18"/>
                <w:szCs w:val="18"/>
                <w:lang w:bidi="ar-SA"/>
              </w:rPr>
            </w:pPr>
            <w:r>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0481A3BC" w14:textId="489C0DDD" w:rsidR="00DC691F" w:rsidRPr="001465B7" w:rsidRDefault="00DC691F" w:rsidP="00C5766C">
            <w:pPr>
              <w:autoSpaceDE/>
              <w:autoSpaceDN/>
              <w:spacing w:line="240" w:lineRule="auto"/>
              <w:ind w:firstLine="0"/>
              <w:jc w:val="center"/>
              <w:rPr>
                <w:bCs/>
                <w:color w:val="000000"/>
                <w:sz w:val="18"/>
                <w:szCs w:val="18"/>
                <w:lang w:bidi="ar-SA"/>
              </w:rPr>
            </w:pPr>
            <w:r w:rsidRPr="001465B7">
              <w:rPr>
                <w:iCs/>
                <w:color w:val="000000"/>
                <w:sz w:val="18"/>
                <w:szCs w:val="18"/>
                <w:lang w:bidi="ar-SA"/>
              </w:rPr>
              <w:t>202</w:t>
            </w:r>
            <w:r w:rsidR="00C5766C">
              <w:rPr>
                <w:iCs/>
                <w:color w:val="000000"/>
                <w:sz w:val="18"/>
                <w:szCs w:val="18"/>
                <w:lang w:bidi="ar-SA"/>
              </w:rPr>
              <w:t>8</w:t>
            </w:r>
          </w:p>
        </w:tc>
      </w:tr>
      <w:tr w:rsidR="00DC691F" w:rsidRPr="00600445" w14:paraId="710AAECE"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71BBCD" w14:textId="01F534DF"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3.3.8</w:t>
            </w:r>
          </w:p>
        </w:tc>
        <w:tc>
          <w:tcPr>
            <w:tcW w:w="2594" w:type="pct"/>
            <w:tcBorders>
              <w:top w:val="single" w:sz="4" w:space="0" w:color="auto"/>
              <w:left w:val="nil"/>
              <w:bottom w:val="single" w:sz="4" w:space="0" w:color="auto"/>
              <w:right w:val="single" w:sz="4" w:space="0" w:color="auto"/>
            </w:tcBorders>
            <w:shd w:val="clear" w:color="auto" w:fill="auto"/>
            <w:hideMark/>
          </w:tcPr>
          <w:p w14:paraId="1D3E9DA3" w14:textId="2EA059B5" w:rsidR="00DC691F" w:rsidRPr="001465B7" w:rsidRDefault="00DC691F" w:rsidP="00854641">
            <w:pPr>
              <w:autoSpaceDE/>
              <w:autoSpaceDN/>
              <w:spacing w:line="240" w:lineRule="auto"/>
              <w:ind w:firstLine="0"/>
              <w:jc w:val="left"/>
              <w:rPr>
                <w:bCs/>
                <w:color w:val="000000"/>
                <w:sz w:val="18"/>
                <w:szCs w:val="18"/>
                <w:lang w:bidi="ar-SA"/>
              </w:rPr>
            </w:pPr>
            <w:r w:rsidRPr="001465B7">
              <w:rPr>
                <w:color w:val="000000"/>
                <w:sz w:val="18"/>
                <w:szCs w:val="18"/>
              </w:rPr>
              <w:t>Реконструкция объекта соглашения «Распределительная теплосеть от ТК-294 до ТК-378 протяженностью 1583,54 м» (участок от Уз-306 до ТК-310 Ø300 мм, L-0,0995 км (подземная прокладка с заменой теплоизоляции на ППУ))</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06323ADA" w14:textId="69EB3B9B" w:rsidR="00DC691F" w:rsidRPr="001465B7" w:rsidRDefault="00CE7106" w:rsidP="00854641">
            <w:pPr>
              <w:autoSpaceDE/>
              <w:autoSpaceDN/>
              <w:spacing w:line="240" w:lineRule="auto"/>
              <w:ind w:firstLine="0"/>
              <w:jc w:val="center"/>
              <w:rPr>
                <w:bCs/>
                <w:color w:val="000000"/>
                <w:sz w:val="18"/>
                <w:szCs w:val="18"/>
                <w:lang w:bidi="ar-SA"/>
              </w:rPr>
            </w:pPr>
            <w:r>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50087F5B" w14:textId="4B2F8DBD" w:rsidR="00DC691F" w:rsidRPr="001465B7" w:rsidRDefault="00DC691F" w:rsidP="00C5766C">
            <w:pPr>
              <w:autoSpaceDE/>
              <w:autoSpaceDN/>
              <w:spacing w:line="240" w:lineRule="auto"/>
              <w:ind w:firstLine="0"/>
              <w:jc w:val="center"/>
              <w:rPr>
                <w:bCs/>
                <w:color w:val="000000"/>
                <w:sz w:val="18"/>
                <w:szCs w:val="18"/>
                <w:lang w:bidi="ar-SA"/>
              </w:rPr>
            </w:pPr>
            <w:r w:rsidRPr="001465B7">
              <w:rPr>
                <w:iCs/>
                <w:color w:val="000000"/>
                <w:sz w:val="18"/>
                <w:szCs w:val="18"/>
                <w:lang w:bidi="ar-SA"/>
              </w:rPr>
              <w:t>202</w:t>
            </w:r>
            <w:r w:rsidR="00C5766C">
              <w:rPr>
                <w:iCs/>
                <w:color w:val="000000"/>
                <w:sz w:val="18"/>
                <w:szCs w:val="18"/>
                <w:lang w:bidi="ar-SA"/>
              </w:rPr>
              <w:t>8</w:t>
            </w:r>
          </w:p>
        </w:tc>
      </w:tr>
      <w:tr w:rsidR="00DC691F" w:rsidRPr="00600445" w14:paraId="30BD3798"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E1127E" w14:textId="6087EC02"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3.3.9</w:t>
            </w:r>
          </w:p>
        </w:tc>
        <w:tc>
          <w:tcPr>
            <w:tcW w:w="2594" w:type="pct"/>
            <w:tcBorders>
              <w:top w:val="single" w:sz="4" w:space="0" w:color="auto"/>
              <w:left w:val="nil"/>
              <w:bottom w:val="single" w:sz="4" w:space="0" w:color="auto"/>
              <w:right w:val="single" w:sz="4" w:space="0" w:color="auto"/>
            </w:tcBorders>
            <w:shd w:val="clear" w:color="auto" w:fill="auto"/>
            <w:hideMark/>
          </w:tcPr>
          <w:p w14:paraId="728F36C6" w14:textId="1DF41EA6" w:rsidR="00DC691F" w:rsidRPr="001465B7" w:rsidRDefault="00DC691F" w:rsidP="00854641">
            <w:pPr>
              <w:autoSpaceDE/>
              <w:autoSpaceDN/>
              <w:spacing w:line="240" w:lineRule="auto"/>
              <w:ind w:firstLine="0"/>
              <w:jc w:val="left"/>
              <w:rPr>
                <w:bCs/>
                <w:color w:val="000000"/>
                <w:sz w:val="18"/>
                <w:szCs w:val="18"/>
                <w:lang w:bidi="ar-SA"/>
              </w:rPr>
            </w:pPr>
            <w:r w:rsidRPr="001465B7">
              <w:rPr>
                <w:sz w:val="18"/>
                <w:szCs w:val="18"/>
              </w:rPr>
              <w:t>Реконструкция объекта соглашения «Магистральная теплосеть от УЗ-901 до УЗ-911а протяженностью 3990,81 м» (участок от ТК-907 до ТК-908 Ø400 мм, L-0,0481 км (подземная прокладка с заменой теплоизоляции на ППУ))</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7B35434F" w14:textId="28034A55" w:rsidR="00DC691F" w:rsidRPr="001465B7" w:rsidRDefault="00CE7106" w:rsidP="00854641">
            <w:pPr>
              <w:autoSpaceDE/>
              <w:autoSpaceDN/>
              <w:spacing w:line="240" w:lineRule="auto"/>
              <w:ind w:firstLine="0"/>
              <w:jc w:val="center"/>
              <w:rPr>
                <w:bCs/>
                <w:color w:val="000000"/>
                <w:sz w:val="18"/>
                <w:szCs w:val="18"/>
                <w:lang w:bidi="ar-SA"/>
              </w:rPr>
            </w:pPr>
            <w:r>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456437CB" w14:textId="24D33A6C"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2028</w:t>
            </w:r>
          </w:p>
        </w:tc>
      </w:tr>
      <w:tr w:rsidR="00DC691F" w:rsidRPr="00600445" w14:paraId="04038B1A"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0A9BAE" w14:textId="16D2E1B2" w:rsidR="00DC691F" w:rsidRPr="00464EDA" w:rsidRDefault="00DC691F" w:rsidP="00854641">
            <w:pPr>
              <w:autoSpaceDE/>
              <w:autoSpaceDN/>
              <w:spacing w:line="240" w:lineRule="auto"/>
              <w:ind w:firstLine="0"/>
              <w:jc w:val="left"/>
              <w:rPr>
                <w:bCs/>
                <w:sz w:val="18"/>
                <w:szCs w:val="18"/>
                <w:lang w:bidi="ar-SA"/>
              </w:rPr>
            </w:pPr>
            <w:r w:rsidRPr="00464EDA">
              <w:rPr>
                <w:iCs/>
                <w:sz w:val="18"/>
                <w:szCs w:val="18"/>
                <w:lang w:bidi="ar-SA"/>
              </w:rPr>
              <w:t>3.3.10</w:t>
            </w:r>
          </w:p>
        </w:tc>
        <w:tc>
          <w:tcPr>
            <w:tcW w:w="2594" w:type="pct"/>
            <w:tcBorders>
              <w:top w:val="single" w:sz="4" w:space="0" w:color="auto"/>
              <w:left w:val="nil"/>
              <w:bottom w:val="single" w:sz="4" w:space="0" w:color="auto"/>
              <w:right w:val="single" w:sz="4" w:space="0" w:color="auto"/>
            </w:tcBorders>
            <w:shd w:val="clear" w:color="auto" w:fill="auto"/>
            <w:hideMark/>
          </w:tcPr>
          <w:p w14:paraId="40035DC5" w14:textId="0EDAA431" w:rsidR="00DC691F" w:rsidRPr="00464EDA" w:rsidRDefault="00DC691F" w:rsidP="00464EDA">
            <w:pPr>
              <w:autoSpaceDE/>
              <w:autoSpaceDN/>
              <w:spacing w:line="240" w:lineRule="auto"/>
              <w:ind w:firstLine="0"/>
              <w:jc w:val="left"/>
              <w:rPr>
                <w:bCs/>
                <w:sz w:val="18"/>
                <w:szCs w:val="18"/>
                <w:lang w:bidi="ar-SA"/>
              </w:rPr>
            </w:pPr>
            <w:proofErr w:type="gramStart"/>
            <w:r w:rsidRPr="00464EDA">
              <w:rPr>
                <w:sz w:val="18"/>
                <w:szCs w:val="18"/>
              </w:rPr>
              <w:t>Реконструкция объектов соглашения «Распределительная теплосеть от ТК-620а до ТК-649 протяженность 1518,32 м», «Распределительная теплосеть от ТК-647 до ТК-679 протяженностью 605 м»</w:t>
            </w:r>
            <w:r w:rsidR="003E57C8">
              <w:rPr>
                <w:sz w:val="18"/>
                <w:szCs w:val="18"/>
              </w:rPr>
              <w:t>, «</w:t>
            </w:r>
            <w:r w:rsidR="00464EDA" w:rsidRPr="00464EDA">
              <w:rPr>
                <w:sz w:val="18"/>
                <w:szCs w:val="18"/>
              </w:rPr>
              <w:t>Распределительная теплосет</w:t>
            </w:r>
            <w:r w:rsidR="003E57C8">
              <w:rPr>
                <w:sz w:val="18"/>
                <w:szCs w:val="18"/>
              </w:rPr>
              <w:t>ь</w:t>
            </w:r>
            <w:r w:rsidR="00464EDA" w:rsidRPr="00464EDA">
              <w:rPr>
                <w:sz w:val="18"/>
                <w:szCs w:val="18"/>
              </w:rPr>
              <w:t xml:space="preserve"> от ТК-670 до ТК-689 протяженностью 746 м</w:t>
            </w:r>
            <w:r w:rsidRPr="00464EDA">
              <w:rPr>
                <w:sz w:val="18"/>
                <w:szCs w:val="18"/>
              </w:rPr>
              <w:t xml:space="preserve"> (участок теплотрассы от пл. Свободы д. 10а до ТК-683 ул. Буденного д.2 (подземная канальная прокладка с заменой теплоизоляции на ППУ)</w:t>
            </w:r>
            <w:r w:rsidR="00464EDA" w:rsidRPr="00464EDA">
              <w:rPr>
                <w:sz w:val="18"/>
                <w:szCs w:val="18"/>
              </w:rPr>
              <w:t>)</w:t>
            </w:r>
            <w:proofErr w:type="gramEnd"/>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5C311632" w14:textId="7BB389B5" w:rsidR="00DC691F" w:rsidRPr="001465B7" w:rsidRDefault="00DC691F" w:rsidP="00854641">
            <w:pPr>
              <w:autoSpaceDE/>
              <w:autoSpaceDN/>
              <w:spacing w:line="240" w:lineRule="auto"/>
              <w:ind w:firstLine="0"/>
              <w:jc w:val="center"/>
              <w:rPr>
                <w:bCs/>
                <w:color w:val="000000"/>
                <w:sz w:val="18"/>
                <w:szCs w:val="18"/>
                <w:lang w:bidi="ar-SA"/>
              </w:rPr>
            </w:pPr>
            <w:r w:rsidRPr="001465B7">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622D6EE1" w14:textId="3FCAA18A"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2027</w:t>
            </w:r>
          </w:p>
        </w:tc>
      </w:tr>
      <w:tr w:rsidR="00DC691F" w:rsidRPr="00600445" w14:paraId="318F71A0"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FC245D" w14:textId="48B69B85"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3.3.11</w:t>
            </w:r>
          </w:p>
        </w:tc>
        <w:tc>
          <w:tcPr>
            <w:tcW w:w="2594" w:type="pct"/>
            <w:tcBorders>
              <w:top w:val="single" w:sz="4" w:space="0" w:color="auto"/>
              <w:left w:val="nil"/>
              <w:bottom w:val="single" w:sz="4" w:space="0" w:color="auto"/>
              <w:right w:val="single" w:sz="4" w:space="0" w:color="auto"/>
            </w:tcBorders>
            <w:shd w:val="clear" w:color="auto" w:fill="auto"/>
            <w:hideMark/>
          </w:tcPr>
          <w:p w14:paraId="620BB4F0" w14:textId="5F12DB5E" w:rsidR="00DC691F" w:rsidRPr="001465B7" w:rsidRDefault="00DC691F" w:rsidP="00854641">
            <w:pPr>
              <w:autoSpaceDE/>
              <w:autoSpaceDN/>
              <w:spacing w:line="240" w:lineRule="auto"/>
              <w:ind w:firstLine="0"/>
              <w:jc w:val="left"/>
              <w:rPr>
                <w:bCs/>
                <w:color w:val="000000"/>
                <w:sz w:val="18"/>
                <w:szCs w:val="18"/>
                <w:lang w:bidi="ar-SA"/>
              </w:rPr>
            </w:pPr>
            <w:r w:rsidRPr="001465B7">
              <w:rPr>
                <w:sz w:val="18"/>
                <w:szCs w:val="18"/>
              </w:rPr>
              <w:t>Реконструкция объекта соглашения «Распределительная теплосеть от ТК-610б до ТК-640 протяженность 610,7 м» (участок теплотрассы от ТК-640 до ТК 662а ул. Сибирская д.22 (подземная канальная прокладка с заменой теплоизоляции на ППУ)</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76293B05" w14:textId="52BFB457" w:rsidR="00DC691F" w:rsidRPr="001465B7" w:rsidRDefault="00CE7106" w:rsidP="00854641">
            <w:pPr>
              <w:autoSpaceDE/>
              <w:autoSpaceDN/>
              <w:spacing w:line="240" w:lineRule="auto"/>
              <w:ind w:firstLine="0"/>
              <w:jc w:val="center"/>
              <w:rPr>
                <w:bCs/>
                <w:color w:val="000000"/>
                <w:sz w:val="18"/>
                <w:szCs w:val="18"/>
                <w:lang w:bidi="ar-SA"/>
              </w:rPr>
            </w:pPr>
            <w:r>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26CA14DF" w14:textId="0607655E"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2029</w:t>
            </w:r>
          </w:p>
        </w:tc>
      </w:tr>
      <w:tr w:rsidR="00DC691F" w:rsidRPr="00600445" w14:paraId="5A14B9E7"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06CCF5" w14:textId="28EFB665"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3.3.12</w:t>
            </w:r>
          </w:p>
        </w:tc>
        <w:tc>
          <w:tcPr>
            <w:tcW w:w="2594" w:type="pct"/>
            <w:tcBorders>
              <w:top w:val="single" w:sz="4" w:space="0" w:color="auto"/>
              <w:left w:val="nil"/>
              <w:bottom w:val="single" w:sz="4" w:space="0" w:color="auto"/>
              <w:right w:val="single" w:sz="4" w:space="0" w:color="auto"/>
            </w:tcBorders>
            <w:shd w:val="clear" w:color="auto" w:fill="auto"/>
            <w:hideMark/>
          </w:tcPr>
          <w:p w14:paraId="0AF1B7F0" w14:textId="006D85EE" w:rsidR="00DC691F" w:rsidRPr="001465B7" w:rsidRDefault="00DC691F" w:rsidP="00854641">
            <w:pPr>
              <w:autoSpaceDE/>
              <w:autoSpaceDN/>
              <w:spacing w:line="240" w:lineRule="auto"/>
              <w:ind w:firstLine="0"/>
              <w:jc w:val="left"/>
              <w:rPr>
                <w:bCs/>
                <w:color w:val="000000"/>
                <w:sz w:val="18"/>
                <w:szCs w:val="18"/>
                <w:lang w:bidi="ar-SA"/>
              </w:rPr>
            </w:pPr>
            <w:r w:rsidRPr="001465B7">
              <w:rPr>
                <w:sz w:val="18"/>
                <w:szCs w:val="18"/>
              </w:rPr>
              <w:t>Реконструкция объекта соглашения «Распределительная теплосеть от УЗ-344 до УЗ-1137» (участок теплотрассы от Уз-1130 до ул. Пионерская Ду-200 мм (надземная прокладка с заменой теплоизоляции на ППУ). Надземная прокладка по Ж/Б опорам с компенсаторами над проездами)</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762A18FF" w14:textId="54AD1D56" w:rsidR="00DC691F" w:rsidRPr="001465B7" w:rsidRDefault="00CE7106" w:rsidP="00854641">
            <w:pPr>
              <w:autoSpaceDE/>
              <w:autoSpaceDN/>
              <w:spacing w:line="240" w:lineRule="auto"/>
              <w:ind w:firstLine="0"/>
              <w:jc w:val="center"/>
              <w:rPr>
                <w:bCs/>
                <w:color w:val="000000"/>
                <w:sz w:val="18"/>
                <w:szCs w:val="18"/>
                <w:lang w:bidi="ar-SA"/>
              </w:rPr>
            </w:pPr>
            <w:r>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480DF249" w14:textId="6C2AAB79"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2028</w:t>
            </w:r>
          </w:p>
        </w:tc>
      </w:tr>
      <w:tr w:rsidR="00DC691F" w:rsidRPr="00600445" w14:paraId="5711D541"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2CB585" w14:textId="492FD738" w:rsidR="00DC691F" w:rsidRPr="001465B7" w:rsidRDefault="00DC691F" w:rsidP="00854641">
            <w:pPr>
              <w:autoSpaceDE/>
              <w:autoSpaceDN/>
              <w:spacing w:line="240" w:lineRule="auto"/>
              <w:ind w:firstLine="0"/>
              <w:jc w:val="left"/>
              <w:rPr>
                <w:bCs/>
                <w:color w:val="000000"/>
                <w:sz w:val="18"/>
                <w:szCs w:val="18"/>
                <w:lang w:bidi="ar-SA"/>
              </w:rPr>
            </w:pPr>
            <w:r w:rsidRPr="001465B7">
              <w:rPr>
                <w:iCs/>
                <w:color w:val="000000"/>
                <w:sz w:val="18"/>
                <w:szCs w:val="18"/>
                <w:lang w:bidi="ar-SA"/>
              </w:rPr>
              <w:t>3.3.13</w:t>
            </w:r>
          </w:p>
        </w:tc>
        <w:tc>
          <w:tcPr>
            <w:tcW w:w="2594" w:type="pct"/>
            <w:tcBorders>
              <w:top w:val="single" w:sz="4" w:space="0" w:color="auto"/>
              <w:left w:val="nil"/>
              <w:bottom w:val="single" w:sz="4" w:space="0" w:color="auto"/>
              <w:right w:val="single" w:sz="4" w:space="0" w:color="auto"/>
            </w:tcBorders>
            <w:shd w:val="clear" w:color="auto" w:fill="auto"/>
            <w:hideMark/>
          </w:tcPr>
          <w:p w14:paraId="163CB105" w14:textId="49E2B667" w:rsidR="00DC691F" w:rsidRPr="001465B7" w:rsidRDefault="00DC691F" w:rsidP="00854641">
            <w:pPr>
              <w:autoSpaceDE/>
              <w:autoSpaceDN/>
              <w:spacing w:line="240" w:lineRule="auto"/>
              <w:ind w:firstLine="0"/>
              <w:jc w:val="left"/>
              <w:rPr>
                <w:bCs/>
                <w:color w:val="000000"/>
                <w:sz w:val="18"/>
                <w:szCs w:val="18"/>
                <w:lang w:bidi="ar-SA"/>
              </w:rPr>
            </w:pPr>
            <w:r w:rsidRPr="001465B7">
              <w:rPr>
                <w:sz w:val="18"/>
                <w:szCs w:val="18"/>
              </w:rPr>
              <w:t xml:space="preserve">Реконструкция объекта соглашения «Магистральная теплосеть 2 диаметра 400 мм от УЗ-А до ТК 294 протяженностью 1518,85 м» (теплотрассы от Уз </w:t>
            </w:r>
            <w:proofErr w:type="gramStart"/>
            <w:r w:rsidRPr="001465B7">
              <w:rPr>
                <w:sz w:val="18"/>
                <w:szCs w:val="18"/>
              </w:rPr>
              <w:t>А-</w:t>
            </w:r>
            <w:proofErr w:type="gramEnd"/>
            <w:r w:rsidRPr="001465B7">
              <w:rPr>
                <w:sz w:val="18"/>
                <w:szCs w:val="18"/>
              </w:rPr>
              <w:t xml:space="preserve"> Уз Г (подземная канальная прокладка с заменой теплоизоляции на ППУ) </w:t>
            </w:r>
            <w:r w:rsidRPr="001465B7">
              <w:rPr>
                <w:color w:val="202124"/>
                <w:sz w:val="18"/>
                <w:szCs w:val="18"/>
                <w:shd w:val="clear" w:color="auto" w:fill="FFFFFF"/>
              </w:rPr>
              <w:t xml:space="preserve">Ø400 мм с территории АО «ЧМЗ» проход под проезжей частью ул. </w:t>
            </w:r>
            <w:proofErr w:type="spellStart"/>
            <w:r w:rsidRPr="001465B7">
              <w:rPr>
                <w:color w:val="202124"/>
                <w:sz w:val="18"/>
                <w:szCs w:val="18"/>
                <w:shd w:val="clear" w:color="auto" w:fill="FFFFFF"/>
              </w:rPr>
              <w:t>Т.Барамзиной</w:t>
            </w:r>
            <w:proofErr w:type="spellEnd"/>
            <w:r w:rsidRPr="001465B7">
              <w:rPr>
                <w:color w:val="202124"/>
                <w:sz w:val="18"/>
                <w:szCs w:val="18"/>
                <w:shd w:val="clear" w:color="auto" w:fill="FFFFFF"/>
              </w:rPr>
              <w:t>)</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315FD067" w14:textId="3322A16C" w:rsidR="00DC691F" w:rsidRPr="001465B7" w:rsidRDefault="00DC691F" w:rsidP="00C5766C">
            <w:pPr>
              <w:autoSpaceDE/>
              <w:autoSpaceDN/>
              <w:spacing w:line="240" w:lineRule="auto"/>
              <w:ind w:firstLine="0"/>
              <w:jc w:val="center"/>
              <w:rPr>
                <w:bCs/>
                <w:color w:val="000000"/>
                <w:sz w:val="18"/>
                <w:szCs w:val="18"/>
                <w:lang w:bidi="ar-SA"/>
              </w:rPr>
            </w:pPr>
            <w:r w:rsidRPr="001465B7">
              <w:rPr>
                <w:iCs/>
                <w:color w:val="000000"/>
                <w:sz w:val="18"/>
                <w:szCs w:val="18"/>
                <w:lang w:bidi="ar-SA"/>
              </w:rPr>
              <w:t>202</w:t>
            </w:r>
            <w:r w:rsidR="00CE7106">
              <w:rPr>
                <w:iCs/>
                <w:color w:val="000000"/>
                <w:sz w:val="18"/>
                <w:szCs w:val="18"/>
                <w:lang w:bidi="ar-SA"/>
              </w:rPr>
              <w:t>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43CAD31D" w14:textId="431CD97C" w:rsidR="00DC691F" w:rsidRPr="001465B7" w:rsidRDefault="00C5766C" w:rsidP="00854641">
            <w:pPr>
              <w:autoSpaceDE/>
              <w:autoSpaceDN/>
              <w:spacing w:line="240" w:lineRule="auto"/>
              <w:ind w:firstLine="0"/>
              <w:jc w:val="center"/>
              <w:rPr>
                <w:bCs/>
                <w:color w:val="000000"/>
                <w:sz w:val="18"/>
                <w:szCs w:val="18"/>
                <w:lang w:bidi="ar-SA"/>
              </w:rPr>
            </w:pPr>
            <w:r>
              <w:rPr>
                <w:iCs/>
                <w:color w:val="000000"/>
                <w:sz w:val="18"/>
                <w:szCs w:val="18"/>
                <w:lang w:bidi="ar-SA"/>
              </w:rPr>
              <w:t>2028</w:t>
            </w:r>
          </w:p>
        </w:tc>
      </w:tr>
      <w:tr w:rsidR="00DC691F" w:rsidRPr="001F3196" w14:paraId="79E7BBBA"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14:paraId="0958265A" w14:textId="45A2015B" w:rsidR="00DC691F" w:rsidRPr="001465B7" w:rsidRDefault="00DC691F" w:rsidP="001F3196">
            <w:pPr>
              <w:autoSpaceDE/>
              <w:autoSpaceDN/>
              <w:spacing w:line="240" w:lineRule="auto"/>
              <w:ind w:firstLine="0"/>
              <w:jc w:val="left"/>
              <w:rPr>
                <w:sz w:val="18"/>
                <w:szCs w:val="18"/>
                <w:lang w:bidi="ar-SA"/>
              </w:rPr>
            </w:pPr>
            <w:r w:rsidRPr="001465B7">
              <w:rPr>
                <w:sz w:val="18"/>
                <w:szCs w:val="18"/>
                <w:lang w:bidi="ar-SA"/>
              </w:rPr>
              <w:t>3.3.14</w:t>
            </w:r>
          </w:p>
        </w:tc>
        <w:tc>
          <w:tcPr>
            <w:tcW w:w="2594" w:type="pct"/>
            <w:tcBorders>
              <w:top w:val="single" w:sz="4" w:space="0" w:color="auto"/>
              <w:left w:val="nil"/>
              <w:bottom w:val="single" w:sz="4" w:space="0" w:color="auto"/>
              <w:right w:val="single" w:sz="4" w:space="0" w:color="auto"/>
            </w:tcBorders>
            <w:shd w:val="clear" w:color="auto" w:fill="auto"/>
            <w:vAlign w:val="center"/>
          </w:tcPr>
          <w:p w14:paraId="15C3EFDD" w14:textId="2C60E928" w:rsidR="00DC691F" w:rsidRPr="001465B7" w:rsidRDefault="00DC691F" w:rsidP="001F3196">
            <w:pPr>
              <w:autoSpaceDE/>
              <w:autoSpaceDN/>
              <w:spacing w:line="240" w:lineRule="auto"/>
              <w:ind w:firstLine="0"/>
              <w:jc w:val="left"/>
              <w:rPr>
                <w:bCs/>
                <w:sz w:val="18"/>
                <w:szCs w:val="18"/>
              </w:rPr>
            </w:pPr>
            <w:r w:rsidRPr="001465B7">
              <w:rPr>
                <w:sz w:val="18"/>
                <w:szCs w:val="18"/>
              </w:rPr>
              <w:t>Реконструкция объекта «Магистральная теплосеть диаметром 600 мм от ТК-710 до ТК-771 протяженностью 1658 м» (участок теплотрассы от ТК-759 до ТК-766 ул. К. Маркса)</w:t>
            </w:r>
          </w:p>
        </w:tc>
        <w:tc>
          <w:tcPr>
            <w:tcW w:w="1006" w:type="pct"/>
            <w:tcBorders>
              <w:top w:val="single" w:sz="4" w:space="0" w:color="auto"/>
              <w:left w:val="nil"/>
              <w:bottom w:val="single" w:sz="4" w:space="0" w:color="auto"/>
              <w:right w:val="single" w:sz="4" w:space="0" w:color="auto"/>
            </w:tcBorders>
            <w:shd w:val="clear" w:color="auto" w:fill="auto"/>
            <w:vAlign w:val="center"/>
          </w:tcPr>
          <w:p w14:paraId="18D5A85C" w14:textId="60E99C6E" w:rsidR="00DC691F" w:rsidRPr="001465B7" w:rsidRDefault="00DC691F" w:rsidP="001F3196">
            <w:pPr>
              <w:autoSpaceDE/>
              <w:autoSpaceDN/>
              <w:spacing w:line="240" w:lineRule="auto"/>
              <w:ind w:firstLine="0"/>
              <w:jc w:val="center"/>
              <w:rPr>
                <w:sz w:val="18"/>
                <w:szCs w:val="18"/>
                <w:lang w:bidi="ar-SA"/>
              </w:rPr>
            </w:pPr>
            <w:r w:rsidRPr="001465B7">
              <w:rPr>
                <w:sz w:val="18"/>
                <w:szCs w:val="18"/>
                <w:lang w:bidi="ar-SA"/>
              </w:rPr>
              <w:t>2023</w:t>
            </w:r>
          </w:p>
        </w:tc>
        <w:tc>
          <w:tcPr>
            <w:tcW w:w="1003" w:type="pct"/>
            <w:tcBorders>
              <w:top w:val="single" w:sz="4" w:space="0" w:color="auto"/>
              <w:left w:val="nil"/>
              <w:bottom w:val="single" w:sz="4" w:space="0" w:color="auto"/>
              <w:right w:val="single" w:sz="4" w:space="0" w:color="auto"/>
            </w:tcBorders>
            <w:shd w:val="clear" w:color="auto" w:fill="auto"/>
            <w:vAlign w:val="center"/>
          </w:tcPr>
          <w:p w14:paraId="57A8984E" w14:textId="35C6C39C" w:rsidR="00DC691F" w:rsidRPr="001465B7" w:rsidRDefault="00DC691F" w:rsidP="001F3196">
            <w:pPr>
              <w:autoSpaceDE/>
              <w:autoSpaceDN/>
              <w:spacing w:line="240" w:lineRule="auto"/>
              <w:ind w:firstLine="0"/>
              <w:jc w:val="center"/>
              <w:rPr>
                <w:sz w:val="18"/>
                <w:szCs w:val="18"/>
                <w:lang w:bidi="ar-SA"/>
              </w:rPr>
            </w:pPr>
            <w:r w:rsidRPr="001465B7">
              <w:rPr>
                <w:sz w:val="18"/>
                <w:szCs w:val="18"/>
                <w:lang w:bidi="ar-SA"/>
              </w:rPr>
              <w:t>2023</w:t>
            </w:r>
          </w:p>
        </w:tc>
      </w:tr>
      <w:tr w:rsidR="00C5766C" w:rsidRPr="001F3196" w14:paraId="39C0E109"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14:paraId="14316B17" w14:textId="3785DEA7" w:rsidR="00C5766C" w:rsidRPr="001465B7" w:rsidRDefault="00C5766C" w:rsidP="001F3196">
            <w:pPr>
              <w:autoSpaceDE/>
              <w:autoSpaceDN/>
              <w:spacing w:line="240" w:lineRule="auto"/>
              <w:ind w:firstLine="0"/>
              <w:jc w:val="left"/>
              <w:rPr>
                <w:sz w:val="18"/>
                <w:szCs w:val="18"/>
                <w:lang w:bidi="ar-SA"/>
              </w:rPr>
            </w:pPr>
            <w:r>
              <w:rPr>
                <w:sz w:val="18"/>
                <w:szCs w:val="18"/>
                <w:lang w:bidi="ar-SA"/>
              </w:rPr>
              <w:t>3.3.15</w:t>
            </w:r>
          </w:p>
        </w:tc>
        <w:tc>
          <w:tcPr>
            <w:tcW w:w="2594" w:type="pct"/>
            <w:tcBorders>
              <w:top w:val="single" w:sz="4" w:space="0" w:color="auto"/>
              <w:left w:val="nil"/>
              <w:bottom w:val="single" w:sz="4" w:space="0" w:color="auto"/>
              <w:right w:val="single" w:sz="4" w:space="0" w:color="auto"/>
            </w:tcBorders>
            <w:shd w:val="clear" w:color="auto" w:fill="auto"/>
            <w:vAlign w:val="center"/>
          </w:tcPr>
          <w:p w14:paraId="46E606C7" w14:textId="23105E56" w:rsidR="00C5766C" w:rsidRPr="001465B7" w:rsidRDefault="00C5766C" w:rsidP="001F3196">
            <w:pPr>
              <w:autoSpaceDE/>
              <w:autoSpaceDN/>
              <w:spacing w:line="240" w:lineRule="auto"/>
              <w:ind w:firstLine="0"/>
              <w:jc w:val="left"/>
              <w:rPr>
                <w:sz w:val="18"/>
                <w:szCs w:val="18"/>
              </w:rPr>
            </w:pPr>
            <w:r>
              <w:rPr>
                <w:sz w:val="18"/>
                <w:szCs w:val="18"/>
              </w:rPr>
              <w:t>Реконструкция теплотрассы от ТК-802 до ТК- 806 по ул. Пехтина</w:t>
            </w:r>
          </w:p>
        </w:tc>
        <w:tc>
          <w:tcPr>
            <w:tcW w:w="1006" w:type="pct"/>
            <w:tcBorders>
              <w:top w:val="single" w:sz="4" w:space="0" w:color="auto"/>
              <w:left w:val="nil"/>
              <w:bottom w:val="single" w:sz="4" w:space="0" w:color="auto"/>
              <w:right w:val="single" w:sz="4" w:space="0" w:color="auto"/>
            </w:tcBorders>
            <w:shd w:val="clear" w:color="auto" w:fill="auto"/>
            <w:vAlign w:val="center"/>
          </w:tcPr>
          <w:p w14:paraId="019EEDB1" w14:textId="45FFCCE7" w:rsidR="00C5766C" w:rsidRPr="001465B7" w:rsidRDefault="00C5766C" w:rsidP="001F3196">
            <w:pPr>
              <w:autoSpaceDE/>
              <w:autoSpaceDN/>
              <w:spacing w:line="240" w:lineRule="auto"/>
              <w:ind w:firstLine="0"/>
              <w:jc w:val="center"/>
              <w:rPr>
                <w:sz w:val="18"/>
                <w:szCs w:val="18"/>
                <w:lang w:bidi="ar-SA"/>
              </w:rPr>
            </w:pPr>
            <w:r>
              <w:rPr>
                <w:sz w:val="18"/>
                <w:szCs w:val="18"/>
                <w:lang w:bidi="ar-SA"/>
              </w:rPr>
              <w:t>2028</w:t>
            </w:r>
          </w:p>
        </w:tc>
        <w:tc>
          <w:tcPr>
            <w:tcW w:w="1003" w:type="pct"/>
            <w:tcBorders>
              <w:top w:val="single" w:sz="4" w:space="0" w:color="auto"/>
              <w:left w:val="nil"/>
              <w:bottom w:val="single" w:sz="4" w:space="0" w:color="auto"/>
              <w:right w:val="single" w:sz="4" w:space="0" w:color="auto"/>
            </w:tcBorders>
            <w:shd w:val="clear" w:color="auto" w:fill="auto"/>
            <w:vAlign w:val="center"/>
          </w:tcPr>
          <w:p w14:paraId="49115A45" w14:textId="01649496" w:rsidR="00C5766C" w:rsidRPr="001465B7" w:rsidRDefault="00C5766C" w:rsidP="001F3196">
            <w:pPr>
              <w:autoSpaceDE/>
              <w:autoSpaceDN/>
              <w:spacing w:line="240" w:lineRule="auto"/>
              <w:ind w:firstLine="0"/>
              <w:jc w:val="center"/>
              <w:rPr>
                <w:sz w:val="18"/>
                <w:szCs w:val="18"/>
                <w:lang w:bidi="ar-SA"/>
              </w:rPr>
            </w:pPr>
            <w:r>
              <w:rPr>
                <w:sz w:val="18"/>
                <w:szCs w:val="18"/>
                <w:lang w:bidi="ar-SA"/>
              </w:rPr>
              <w:t>2030</w:t>
            </w:r>
          </w:p>
        </w:tc>
      </w:tr>
      <w:tr w:rsidR="00DC691F" w:rsidRPr="00600445" w14:paraId="25CC5307"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2EF0A8" w14:textId="54A8AE07" w:rsidR="00DC691F" w:rsidRPr="001465B7" w:rsidRDefault="00DC691F" w:rsidP="001F3196">
            <w:pPr>
              <w:autoSpaceDE/>
              <w:autoSpaceDN/>
              <w:spacing w:line="240" w:lineRule="auto"/>
              <w:ind w:firstLine="0"/>
              <w:jc w:val="left"/>
              <w:rPr>
                <w:bCs/>
                <w:color w:val="000000"/>
                <w:sz w:val="18"/>
                <w:szCs w:val="18"/>
                <w:lang w:bidi="ar-SA"/>
              </w:rPr>
            </w:pPr>
            <w:r w:rsidRPr="001465B7">
              <w:rPr>
                <w:color w:val="000000"/>
                <w:sz w:val="18"/>
                <w:szCs w:val="18"/>
                <w:lang w:bidi="ar-SA"/>
              </w:rPr>
              <w:t>3.4</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3DD35943" w14:textId="557A0782" w:rsidR="00DC691F" w:rsidRPr="001465B7" w:rsidRDefault="00DC691F" w:rsidP="001F3196">
            <w:pPr>
              <w:autoSpaceDE/>
              <w:autoSpaceDN/>
              <w:spacing w:line="240" w:lineRule="auto"/>
              <w:ind w:firstLine="0"/>
              <w:jc w:val="left"/>
              <w:rPr>
                <w:b/>
                <w:bCs/>
                <w:color w:val="000000"/>
                <w:sz w:val="18"/>
                <w:szCs w:val="18"/>
                <w:lang w:bidi="ar-SA"/>
              </w:rPr>
            </w:pPr>
            <w:r w:rsidRPr="001465B7">
              <w:rPr>
                <w:b/>
                <w:bCs/>
                <w:color w:val="000000"/>
                <w:sz w:val="18"/>
                <w:szCs w:val="18"/>
              </w:rPr>
              <w:t>Комплексная реконструкция объектов недвижимого имущества с кадастровыми номерами 18:28:000000:3092, 18:28:000000:3096, 18:28:000000:3094, 18:28:000000:3084, 18:28:000000:7888, 18:28:000000:3391,</w:t>
            </w:r>
            <w:r w:rsidRPr="001465B7">
              <w:rPr>
                <w:b/>
                <w:bCs/>
                <w:sz w:val="18"/>
                <w:szCs w:val="18"/>
              </w:rPr>
              <w:t xml:space="preserve"> </w:t>
            </w:r>
            <w:r w:rsidRPr="001465B7">
              <w:rPr>
                <w:b/>
                <w:bCs/>
                <w:color w:val="000000"/>
                <w:sz w:val="18"/>
                <w:szCs w:val="18"/>
              </w:rPr>
              <w:t>в связи с увеличением диаметра для обеспечения нормативных гидравлических режимов</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70143F52" w14:textId="32F8D4B9" w:rsidR="00DC691F" w:rsidRPr="001465B7" w:rsidRDefault="00DC691F" w:rsidP="001F3196">
            <w:pPr>
              <w:autoSpaceDE/>
              <w:autoSpaceDN/>
              <w:spacing w:line="240" w:lineRule="auto"/>
              <w:ind w:firstLine="0"/>
              <w:jc w:val="center"/>
              <w:rPr>
                <w:bCs/>
                <w:color w:val="000000"/>
                <w:sz w:val="18"/>
                <w:szCs w:val="18"/>
                <w:lang w:bidi="ar-SA"/>
              </w:rPr>
            </w:pPr>
            <w:r w:rsidRPr="001465B7">
              <w:rPr>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53CE20C7" w14:textId="63838469" w:rsidR="00DC691F" w:rsidRPr="001465B7" w:rsidRDefault="00DC691F" w:rsidP="001F3196">
            <w:pPr>
              <w:autoSpaceDE/>
              <w:autoSpaceDN/>
              <w:spacing w:line="240" w:lineRule="auto"/>
              <w:ind w:firstLine="0"/>
              <w:jc w:val="center"/>
              <w:rPr>
                <w:bCs/>
                <w:color w:val="000000"/>
                <w:sz w:val="18"/>
                <w:szCs w:val="18"/>
                <w:lang w:bidi="ar-SA"/>
              </w:rPr>
            </w:pPr>
            <w:r w:rsidRPr="001465B7">
              <w:rPr>
                <w:color w:val="000000"/>
                <w:sz w:val="18"/>
                <w:szCs w:val="18"/>
                <w:lang w:bidi="ar-SA"/>
              </w:rPr>
              <w:t>2027</w:t>
            </w:r>
          </w:p>
        </w:tc>
      </w:tr>
      <w:tr w:rsidR="00DC691F" w:rsidRPr="00600445" w14:paraId="494373E0"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99FA21" w14:textId="6BF2FCFD" w:rsidR="00DC691F" w:rsidRPr="001465B7" w:rsidRDefault="00DC691F" w:rsidP="001F3196">
            <w:pPr>
              <w:autoSpaceDE/>
              <w:autoSpaceDN/>
              <w:spacing w:line="240" w:lineRule="auto"/>
              <w:ind w:firstLine="0"/>
              <w:jc w:val="left"/>
              <w:rPr>
                <w:bCs/>
                <w:color w:val="000000"/>
                <w:sz w:val="18"/>
                <w:szCs w:val="18"/>
                <w:lang w:bidi="ar-SA"/>
              </w:rPr>
            </w:pPr>
            <w:r w:rsidRPr="001465B7">
              <w:rPr>
                <w:iCs/>
                <w:color w:val="000000"/>
                <w:sz w:val="18"/>
                <w:szCs w:val="18"/>
                <w:lang w:bidi="ar-SA"/>
              </w:rPr>
              <w:t>3.4.1</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701D7B82" w14:textId="22BF4894" w:rsidR="00DC691F" w:rsidRPr="001465B7" w:rsidRDefault="00DC691F" w:rsidP="001F3196">
            <w:pPr>
              <w:autoSpaceDE/>
              <w:autoSpaceDN/>
              <w:spacing w:line="240" w:lineRule="auto"/>
              <w:ind w:firstLine="0"/>
              <w:jc w:val="left"/>
              <w:rPr>
                <w:bCs/>
                <w:color w:val="000000"/>
                <w:sz w:val="18"/>
                <w:szCs w:val="18"/>
                <w:lang w:bidi="ar-SA"/>
              </w:rPr>
            </w:pPr>
            <w:r w:rsidRPr="001465B7">
              <w:rPr>
                <w:sz w:val="18"/>
                <w:szCs w:val="18"/>
              </w:rPr>
              <w:t>Реконструкция объектов соглашения «Распределительная теплосеть от ТК-670 до ТК-689 протяженностью 746 м», «Распределительная теплосеть от ТК-777 до ТК-690 протяженностью 1023,3 м« (участок теплотрассы от  ТК-683 ул. Буденного 1 до ТК-795 ул. Пехтина 14 замена Ду-200мм на Ду250 мм (подземная канальная  прокладка с заменой теплоизоляции на ППУ</w:t>
            </w:r>
            <w:proofErr w:type="gramStart"/>
            <w:r w:rsidRPr="001465B7">
              <w:rPr>
                <w:sz w:val="18"/>
                <w:szCs w:val="18"/>
              </w:rPr>
              <w:t xml:space="preserve"> )</w:t>
            </w:r>
            <w:proofErr w:type="gramEnd"/>
            <w:r w:rsidRPr="001465B7">
              <w:rPr>
                <w:sz w:val="18"/>
                <w:szCs w:val="18"/>
              </w:rPr>
              <w:t>)</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36181AEB" w14:textId="61E53E0C" w:rsidR="00DC691F" w:rsidRPr="001465B7" w:rsidRDefault="00DC691F" w:rsidP="001F3196">
            <w:pPr>
              <w:autoSpaceDE/>
              <w:autoSpaceDN/>
              <w:spacing w:line="240" w:lineRule="auto"/>
              <w:ind w:firstLine="0"/>
              <w:jc w:val="center"/>
              <w:rPr>
                <w:bCs/>
                <w:color w:val="000000"/>
                <w:sz w:val="18"/>
                <w:szCs w:val="18"/>
                <w:lang w:bidi="ar-SA"/>
              </w:rPr>
            </w:pPr>
            <w:r w:rsidRPr="001465B7">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55CD8A67" w14:textId="7B1EC311" w:rsidR="00DC691F" w:rsidRPr="001465B7" w:rsidRDefault="00DC691F" w:rsidP="001F3196">
            <w:pPr>
              <w:autoSpaceDE/>
              <w:autoSpaceDN/>
              <w:spacing w:line="240" w:lineRule="auto"/>
              <w:ind w:firstLine="0"/>
              <w:jc w:val="center"/>
              <w:rPr>
                <w:bCs/>
                <w:color w:val="000000"/>
                <w:sz w:val="18"/>
                <w:szCs w:val="18"/>
                <w:lang w:bidi="ar-SA"/>
              </w:rPr>
            </w:pPr>
            <w:r w:rsidRPr="001465B7">
              <w:rPr>
                <w:iCs/>
                <w:color w:val="000000"/>
                <w:sz w:val="18"/>
                <w:szCs w:val="18"/>
                <w:lang w:bidi="ar-SA"/>
              </w:rPr>
              <w:t>2027</w:t>
            </w:r>
          </w:p>
        </w:tc>
      </w:tr>
      <w:tr w:rsidR="00DC691F" w:rsidRPr="00600445" w14:paraId="6259A74A"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C125C7" w14:textId="19519853" w:rsidR="00DC691F" w:rsidRPr="001465B7" w:rsidRDefault="00DC691F" w:rsidP="001F3196">
            <w:pPr>
              <w:autoSpaceDE/>
              <w:autoSpaceDN/>
              <w:spacing w:line="240" w:lineRule="auto"/>
              <w:ind w:firstLine="0"/>
              <w:jc w:val="left"/>
              <w:rPr>
                <w:bCs/>
                <w:color w:val="000000"/>
                <w:sz w:val="18"/>
                <w:szCs w:val="18"/>
                <w:lang w:bidi="ar-SA"/>
              </w:rPr>
            </w:pPr>
            <w:r w:rsidRPr="001465B7">
              <w:rPr>
                <w:iCs/>
                <w:color w:val="000000"/>
                <w:sz w:val="18"/>
                <w:szCs w:val="18"/>
                <w:lang w:bidi="ar-SA"/>
              </w:rPr>
              <w:t>3.4.2</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7BD30F1E" w14:textId="514C97FA" w:rsidR="00DC691F" w:rsidRPr="001465B7" w:rsidRDefault="00DC691F" w:rsidP="001F3196">
            <w:pPr>
              <w:autoSpaceDE/>
              <w:autoSpaceDN/>
              <w:spacing w:line="240" w:lineRule="auto"/>
              <w:ind w:firstLine="0"/>
              <w:jc w:val="left"/>
              <w:rPr>
                <w:bCs/>
                <w:color w:val="000000"/>
                <w:sz w:val="18"/>
                <w:szCs w:val="18"/>
                <w:lang w:bidi="ar-SA"/>
              </w:rPr>
            </w:pPr>
            <w:r w:rsidRPr="001465B7">
              <w:rPr>
                <w:sz w:val="18"/>
                <w:szCs w:val="18"/>
              </w:rPr>
              <w:t>Реконструкция объектов соглашения «Распределительная теплосеть от ТК-319 до УЗ-325 протяженностью 1372,2 м», «Распределительная теплосеть от УЗ-325 до УЗ-345 протяженностью 1463 м», «Распределительная теплосеть от УЗ-344 до  УЗ-1137» (реконструкция теплотрассы от Уз-322 до Уз-325 (L-0,149 км), от Уз-325 до Уз-344 (L-1,39 км)</w:t>
            </w:r>
            <w:proofErr w:type="gramStart"/>
            <w:r w:rsidRPr="001465B7">
              <w:rPr>
                <w:sz w:val="18"/>
                <w:szCs w:val="18"/>
              </w:rPr>
              <w:t>,о</w:t>
            </w:r>
            <w:proofErr w:type="gramEnd"/>
            <w:r w:rsidRPr="001465B7">
              <w:rPr>
                <w:sz w:val="18"/>
                <w:szCs w:val="18"/>
              </w:rPr>
              <w:t>т Уз-344 до Уз-339 (L-0,333 км) замена Ду-200мм на Ду-300мм, с теплоизоляцией из ППУ)</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6AF7EB34" w14:textId="42F435EA" w:rsidR="00DC691F" w:rsidRPr="001465B7" w:rsidRDefault="00CE7106" w:rsidP="001F3196">
            <w:pPr>
              <w:autoSpaceDE/>
              <w:autoSpaceDN/>
              <w:spacing w:line="240" w:lineRule="auto"/>
              <w:ind w:firstLine="0"/>
              <w:jc w:val="center"/>
              <w:rPr>
                <w:bCs/>
                <w:color w:val="000000"/>
                <w:sz w:val="18"/>
                <w:szCs w:val="18"/>
                <w:lang w:bidi="ar-SA"/>
              </w:rPr>
            </w:pPr>
            <w:r>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44072D17" w14:textId="2F8319F1" w:rsidR="00DC691F" w:rsidRPr="001465B7" w:rsidRDefault="00C5766C" w:rsidP="001F3196">
            <w:pPr>
              <w:autoSpaceDE/>
              <w:autoSpaceDN/>
              <w:spacing w:line="240" w:lineRule="auto"/>
              <w:ind w:firstLine="0"/>
              <w:jc w:val="center"/>
              <w:rPr>
                <w:bCs/>
                <w:color w:val="000000"/>
                <w:sz w:val="18"/>
                <w:szCs w:val="18"/>
                <w:lang w:bidi="ar-SA"/>
              </w:rPr>
            </w:pPr>
            <w:r>
              <w:rPr>
                <w:iCs/>
                <w:color w:val="000000"/>
                <w:sz w:val="18"/>
                <w:szCs w:val="18"/>
                <w:lang w:bidi="ar-SA"/>
              </w:rPr>
              <w:t>2029</w:t>
            </w:r>
          </w:p>
        </w:tc>
      </w:tr>
      <w:tr w:rsidR="00DC691F" w:rsidRPr="00600445" w14:paraId="24D5EDAD"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3BD37" w14:textId="6AB419B6" w:rsidR="00DC691F" w:rsidRPr="001465B7" w:rsidRDefault="00DC691F" w:rsidP="001F3196">
            <w:pPr>
              <w:autoSpaceDE/>
              <w:autoSpaceDN/>
              <w:spacing w:line="240" w:lineRule="auto"/>
              <w:ind w:firstLine="0"/>
              <w:jc w:val="left"/>
              <w:rPr>
                <w:bCs/>
                <w:color w:val="000000"/>
                <w:sz w:val="18"/>
                <w:szCs w:val="18"/>
                <w:lang w:bidi="ar-SA"/>
              </w:rPr>
            </w:pPr>
            <w:r w:rsidRPr="001465B7">
              <w:rPr>
                <w:iCs/>
                <w:color w:val="000000"/>
                <w:sz w:val="18"/>
                <w:szCs w:val="18"/>
                <w:lang w:bidi="ar-SA"/>
              </w:rPr>
              <w:lastRenderedPageBreak/>
              <w:t>3.4.3</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072EC013" w14:textId="1F5022DF" w:rsidR="00DC691F" w:rsidRPr="001465B7" w:rsidRDefault="00DC691F" w:rsidP="001F3196">
            <w:pPr>
              <w:autoSpaceDE/>
              <w:autoSpaceDN/>
              <w:spacing w:line="240" w:lineRule="auto"/>
              <w:ind w:firstLine="0"/>
              <w:jc w:val="left"/>
              <w:rPr>
                <w:bCs/>
                <w:color w:val="000000"/>
                <w:sz w:val="18"/>
                <w:szCs w:val="18"/>
                <w:lang w:bidi="ar-SA"/>
              </w:rPr>
            </w:pPr>
            <w:r w:rsidRPr="001465B7">
              <w:rPr>
                <w:sz w:val="18"/>
                <w:szCs w:val="18"/>
              </w:rPr>
              <w:t>Реконструкция объекта соглашения «Тепловые сети от котельной № 2 МУП «</w:t>
            </w:r>
            <w:proofErr w:type="spellStart"/>
            <w:r w:rsidRPr="001465B7">
              <w:rPr>
                <w:sz w:val="18"/>
                <w:szCs w:val="18"/>
              </w:rPr>
              <w:t>Глазовские</w:t>
            </w:r>
            <w:proofErr w:type="spellEnd"/>
            <w:r w:rsidRPr="001465B7">
              <w:rPr>
                <w:sz w:val="18"/>
                <w:szCs w:val="18"/>
              </w:rPr>
              <w:t xml:space="preserve"> теплосети» (участок теплотрассы от Уз-1173а (возле дома 45а по ул. Драгунова), до Уз-1003а (пересечение ул. Пастухова и Щорса))</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278B4B42" w14:textId="7579FF13" w:rsidR="00DC691F" w:rsidRPr="001465B7" w:rsidRDefault="00DC691F" w:rsidP="001F3196">
            <w:pPr>
              <w:autoSpaceDE/>
              <w:autoSpaceDN/>
              <w:spacing w:line="240" w:lineRule="auto"/>
              <w:ind w:firstLine="0"/>
              <w:jc w:val="center"/>
              <w:rPr>
                <w:bCs/>
                <w:color w:val="000000"/>
                <w:sz w:val="18"/>
                <w:szCs w:val="18"/>
                <w:lang w:bidi="ar-SA"/>
              </w:rPr>
            </w:pPr>
            <w:r w:rsidRPr="001465B7">
              <w:rPr>
                <w:iCs/>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25D2D8DA" w14:textId="57433E81" w:rsidR="00DC691F" w:rsidRPr="001465B7" w:rsidRDefault="00DC691F" w:rsidP="001F3196">
            <w:pPr>
              <w:autoSpaceDE/>
              <w:autoSpaceDN/>
              <w:spacing w:line="240" w:lineRule="auto"/>
              <w:ind w:firstLine="0"/>
              <w:jc w:val="center"/>
              <w:rPr>
                <w:bCs/>
                <w:color w:val="000000"/>
                <w:sz w:val="18"/>
                <w:szCs w:val="18"/>
                <w:lang w:bidi="ar-SA"/>
              </w:rPr>
            </w:pPr>
            <w:r w:rsidRPr="001465B7">
              <w:rPr>
                <w:iCs/>
                <w:color w:val="000000"/>
                <w:sz w:val="18"/>
                <w:szCs w:val="18"/>
                <w:lang w:bidi="ar-SA"/>
              </w:rPr>
              <w:t>2027</w:t>
            </w:r>
          </w:p>
        </w:tc>
      </w:tr>
      <w:tr w:rsidR="00DC691F" w:rsidRPr="00600445" w14:paraId="68843E84"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0BCE74" w14:textId="2A88692C" w:rsidR="00DC691F" w:rsidRPr="001465B7" w:rsidRDefault="00DC691F" w:rsidP="001F3196">
            <w:pPr>
              <w:autoSpaceDE/>
              <w:autoSpaceDN/>
              <w:spacing w:line="240" w:lineRule="auto"/>
              <w:ind w:firstLine="0"/>
              <w:jc w:val="left"/>
              <w:rPr>
                <w:bCs/>
                <w:color w:val="000000"/>
                <w:sz w:val="18"/>
                <w:szCs w:val="18"/>
                <w:lang w:bidi="ar-SA"/>
              </w:rPr>
            </w:pPr>
            <w:r w:rsidRPr="001465B7">
              <w:rPr>
                <w:color w:val="000000"/>
                <w:sz w:val="18"/>
                <w:szCs w:val="18"/>
                <w:lang w:bidi="ar-SA"/>
              </w:rPr>
              <w:t>3.5</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65FC125A" w14:textId="42D62E87" w:rsidR="00DC691F" w:rsidRPr="001465B7" w:rsidRDefault="00DC691F" w:rsidP="001F3196">
            <w:pPr>
              <w:autoSpaceDE/>
              <w:autoSpaceDN/>
              <w:spacing w:line="240" w:lineRule="auto"/>
              <w:ind w:firstLine="0"/>
              <w:jc w:val="left"/>
              <w:rPr>
                <w:b/>
                <w:bCs/>
                <w:color w:val="000000"/>
                <w:sz w:val="18"/>
                <w:szCs w:val="18"/>
                <w:lang w:bidi="ar-SA"/>
              </w:rPr>
            </w:pPr>
            <w:r w:rsidRPr="001465B7">
              <w:rPr>
                <w:b/>
                <w:color w:val="000000"/>
                <w:sz w:val="18"/>
                <w:szCs w:val="18"/>
              </w:rPr>
              <w:t>Создание автоматической информационной-измерительной системы учета энергоресурсов (коммерческого учета энергоресурсов) АИИС УЭ (КУЭ), для мониторинга состояния теплоносителя (расход, температура, давление) на теплоисточниках, в тепловых сетях, у потребителей, а также оперативного реагирования на повреждения (аварии, утечки и т.п.)</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1258FB36" w14:textId="49C7033B" w:rsidR="00DC691F" w:rsidRPr="001465B7" w:rsidRDefault="00DC691F" w:rsidP="001F3196">
            <w:pPr>
              <w:autoSpaceDE/>
              <w:autoSpaceDN/>
              <w:spacing w:line="240" w:lineRule="auto"/>
              <w:ind w:firstLine="0"/>
              <w:jc w:val="center"/>
              <w:rPr>
                <w:bCs/>
                <w:color w:val="000000"/>
                <w:sz w:val="18"/>
                <w:szCs w:val="18"/>
                <w:lang w:bidi="ar-SA"/>
              </w:rPr>
            </w:pPr>
            <w:r w:rsidRPr="001465B7">
              <w:rPr>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7AAA0B66" w14:textId="03E5BF0E" w:rsidR="00DC691F" w:rsidRPr="001465B7" w:rsidRDefault="00DC691F" w:rsidP="001F3196">
            <w:pPr>
              <w:autoSpaceDE/>
              <w:autoSpaceDN/>
              <w:spacing w:line="240" w:lineRule="auto"/>
              <w:ind w:firstLine="0"/>
              <w:jc w:val="center"/>
              <w:rPr>
                <w:bCs/>
                <w:color w:val="000000"/>
                <w:sz w:val="18"/>
                <w:szCs w:val="18"/>
                <w:lang w:bidi="ar-SA"/>
              </w:rPr>
            </w:pPr>
            <w:r w:rsidRPr="001465B7">
              <w:rPr>
                <w:color w:val="000000"/>
                <w:sz w:val="18"/>
                <w:szCs w:val="18"/>
                <w:lang w:bidi="ar-SA"/>
              </w:rPr>
              <w:t>2023</w:t>
            </w:r>
          </w:p>
        </w:tc>
      </w:tr>
      <w:tr w:rsidR="00DC691F" w:rsidRPr="00600445" w14:paraId="66722FA3"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5F2E89" w14:textId="1E4E57BC" w:rsidR="00DC691F" w:rsidRPr="001465B7" w:rsidRDefault="00DC691F" w:rsidP="001F3196">
            <w:pPr>
              <w:autoSpaceDE/>
              <w:autoSpaceDN/>
              <w:spacing w:line="240" w:lineRule="auto"/>
              <w:ind w:firstLine="0"/>
              <w:jc w:val="left"/>
              <w:rPr>
                <w:bCs/>
                <w:color w:val="000000"/>
                <w:sz w:val="18"/>
                <w:szCs w:val="18"/>
                <w:lang w:bidi="ar-SA"/>
              </w:rPr>
            </w:pPr>
            <w:r w:rsidRPr="001465B7">
              <w:rPr>
                <w:color w:val="000000"/>
                <w:sz w:val="18"/>
                <w:szCs w:val="18"/>
                <w:lang w:bidi="ar-SA"/>
              </w:rPr>
              <w:t>3.6</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42891CC7" w14:textId="17A3AF88" w:rsidR="00DC691F" w:rsidRPr="001465B7" w:rsidRDefault="00DC691F" w:rsidP="001F3196">
            <w:pPr>
              <w:autoSpaceDE/>
              <w:autoSpaceDN/>
              <w:spacing w:line="240" w:lineRule="auto"/>
              <w:ind w:firstLine="0"/>
              <w:jc w:val="left"/>
              <w:rPr>
                <w:b/>
                <w:bCs/>
                <w:color w:val="000000"/>
                <w:sz w:val="18"/>
                <w:szCs w:val="18"/>
                <w:lang w:bidi="ar-SA"/>
              </w:rPr>
            </w:pPr>
            <w:r w:rsidRPr="001465B7">
              <w:rPr>
                <w:b/>
                <w:color w:val="000000"/>
                <w:sz w:val="18"/>
                <w:szCs w:val="18"/>
                <w:lang w:bidi="ar-SA"/>
              </w:rPr>
              <w:t xml:space="preserve">Строительство </w:t>
            </w:r>
            <w:proofErr w:type="spellStart"/>
            <w:r w:rsidRPr="001465B7">
              <w:rPr>
                <w:b/>
                <w:color w:val="000000"/>
                <w:sz w:val="18"/>
                <w:szCs w:val="18"/>
                <w:lang w:bidi="ar-SA"/>
              </w:rPr>
              <w:t>повысительной</w:t>
            </w:r>
            <w:proofErr w:type="spellEnd"/>
            <w:r w:rsidRPr="001465B7">
              <w:rPr>
                <w:b/>
                <w:color w:val="000000"/>
                <w:sz w:val="18"/>
                <w:szCs w:val="18"/>
                <w:lang w:bidi="ar-SA"/>
              </w:rPr>
              <w:t xml:space="preserve"> насосной станции «Восточная»</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2121E46C" w14:textId="59E203C1" w:rsidR="00DC691F" w:rsidRPr="001465B7" w:rsidRDefault="00DC691F" w:rsidP="001F3196">
            <w:pPr>
              <w:autoSpaceDE/>
              <w:autoSpaceDN/>
              <w:spacing w:line="240" w:lineRule="auto"/>
              <w:ind w:firstLine="0"/>
              <w:jc w:val="center"/>
              <w:rPr>
                <w:bCs/>
                <w:color w:val="000000"/>
                <w:sz w:val="18"/>
                <w:szCs w:val="18"/>
                <w:lang w:bidi="ar-SA"/>
              </w:rPr>
            </w:pPr>
            <w:r w:rsidRPr="001465B7">
              <w:rPr>
                <w:color w:val="000000"/>
                <w:sz w:val="18"/>
                <w:szCs w:val="18"/>
                <w:lang w:bidi="ar-SA"/>
              </w:rPr>
              <w:t>2021</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2C44CCD1" w14:textId="186C466A" w:rsidR="00DC691F" w:rsidRPr="001465B7" w:rsidRDefault="00C5766C" w:rsidP="001F3196">
            <w:pPr>
              <w:autoSpaceDE/>
              <w:autoSpaceDN/>
              <w:spacing w:line="240" w:lineRule="auto"/>
              <w:ind w:firstLine="0"/>
              <w:jc w:val="center"/>
              <w:rPr>
                <w:bCs/>
                <w:color w:val="000000"/>
                <w:sz w:val="18"/>
                <w:szCs w:val="18"/>
                <w:lang w:bidi="ar-SA"/>
              </w:rPr>
            </w:pPr>
            <w:r>
              <w:rPr>
                <w:color w:val="000000"/>
                <w:sz w:val="18"/>
                <w:szCs w:val="18"/>
                <w:lang w:bidi="ar-SA"/>
              </w:rPr>
              <w:t>2025</w:t>
            </w:r>
          </w:p>
        </w:tc>
      </w:tr>
      <w:tr w:rsidR="00DC691F" w:rsidRPr="00600445" w14:paraId="1C742D96"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9A6585" w14:textId="6934DE93" w:rsidR="00DC691F" w:rsidRPr="001465B7" w:rsidRDefault="00DC691F" w:rsidP="001F3196">
            <w:pPr>
              <w:autoSpaceDE/>
              <w:autoSpaceDN/>
              <w:spacing w:line="240" w:lineRule="auto"/>
              <w:ind w:firstLine="0"/>
              <w:jc w:val="left"/>
              <w:rPr>
                <w:bCs/>
                <w:color w:val="000000"/>
                <w:sz w:val="18"/>
                <w:szCs w:val="18"/>
                <w:lang w:bidi="ar-SA"/>
              </w:rPr>
            </w:pPr>
            <w:r w:rsidRPr="001465B7">
              <w:rPr>
                <w:bCs/>
                <w:color w:val="000000"/>
                <w:sz w:val="18"/>
                <w:szCs w:val="18"/>
                <w:lang w:bidi="ar-SA"/>
              </w:rPr>
              <w:t>4</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4F3568F8" w14:textId="6D97ED41" w:rsidR="00DC691F" w:rsidRPr="001465B7" w:rsidRDefault="00DC691F" w:rsidP="001F3196">
            <w:pPr>
              <w:autoSpaceDE/>
              <w:autoSpaceDN/>
              <w:spacing w:line="240" w:lineRule="auto"/>
              <w:ind w:firstLine="0"/>
              <w:jc w:val="left"/>
              <w:rPr>
                <w:b/>
                <w:bCs/>
                <w:color w:val="000000"/>
                <w:sz w:val="18"/>
                <w:szCs w:val="18"/>
                <w:lang w:bidi="ar-SA"/>
              </w:rPr>
            </w:pPr>
            <w:r w:rsidRPr="001465B7">
              <w:rPr>
                <w:b/>
                <w:bCs/>
                <w:color w:val="000000"/>
                <w:sz w:val="18"/>
                <w:szCs w:val="18"/>
                <w:lang w:bidi="ar-SA"/>
              </w:rPr>
              <w:t>Оснащение приборами учета потребителей тепловой энергии</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4F08E123" w14:textId="7875D191" w:rsidR="00DC691F" w:rsidRPr="001465B7" w:rsidRDefault="00DC691F" w:rsidP="001F3196">
            <w:pPr>
              <w:autoSpaceDE/>
              <w:autoSpaceDN/>
              <w:spacing w:line="240" w:lineRule="auto"/>
              <w:ind w:firstLine="0"/>
              <w:jc w:val="center"/>
              <w:rPr>
                <w:bCs/>
                <w:color w:val="000000"/>
                <w:sz w:val="18"/>
                <w:szCs w:val="18"/>
                <w:lang w:bidi="ar-SA"/>
              </w:rPr>
            </w:pPr>
            <w:r w:rsidRPr="001465B7">
              <w:rPr>
                <w:bCs/>
                <w:color w:val="000000"/>
                <w:sz w:val="18"/>
                <w:szCs w:val="18"/>
                <w:lang w:bidi="ar-SA"/>
              </w:rPr>
              <w:t> </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22B1DCE6" w14:textId="5AF5AAB9" w:rsidR="00DC691F" w:rsidRPr="001465B7" w:rsidRDefault="00DC691F" w:rsidP="001F3196">
            <w:pPr>
              <w:autoSpaceDE/>
              <w:autoSpaceDN/>
              <w:spacing w:line="240" w:lineRule="auto"/>
              <w:ind w:firstLine="0"/>
              <w:jc w:val="center"/>
              <w:rPr>
                <w:bCs/>
                <w:color w:val="000000"/>
                <w:sz w:val="18"/>
                <w:szCs w:val="18"/>
                <w:lang w:bidi="ar-SA"/>
              </w:rPr>
            </w:pPr>
            <w:r w:rsidRPr="001465B7">
              <w:rPr>
                <w:bCs/>
                <w:color w:val="000000"/>
                <w:sz w:val="18"/>
                <w:szCs w:val="18"/>
                <w:lang w:bidi="ar-SA"/>
              </w:rPr>
              <w:t> </w:t>
            </w:r>
          </w:p>
        </w:tc>
      </w:tr>
      <w:tr w:rsidR="00DC691F" w:rsidRPr="00600445" w14:paraId="456BD240"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0598A7" w14:textId="21FC1141" w:rsidR="00DC691F" w:rsidRPr="001465B7" w:rsidRDefault="00DC691F" w:rsidP="001F3196">
            <w:pPr>
              <w:autoSpaceDE/>
              <w:autoSpaceDN/>
              <w:spacing w:line="240" w:lineRule="auto"/>
              <w:ind w:firstLine="0"/>
              <w:jc w:val="left"/>
              <w:rPr>
                <w:bCs/>
                <w:color w:val="000000"/>
                <w:sz w:val="18"/>
                <w:szCs w:val="18"/>
                <w:lang w:bidi="ar-SA"/>
              </w:rPr>
            </w:pPr>
            <w:r w:rsidRPr="001465B7">
              <w:rPr>
                <w:color w:val="000000"/>
                <w:sz w:val="18"/>
                <w:szCs w:val="18"/>
                <w:lang w:bidi="ar-SA"/>
              </w:rPr>
              <w:t>4.1</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61BE0B3E" w14:textId="3D3A2C9D" w:rsidR="00DC691F" w:rsidRPr="001465B7" w:rsidRDefault="00DC691F" w:rsidP="001F3196">
            <w:pPr>
              <w:autoSpaceDE/>
              <w:autoSpaceDN/>
              <w:spacing w:line="240" w:lineRule="auto"/>
              <w:ind w:firstLine="0"/>
              <w:jc w:val="left"/>
              <w:rPr>
                <w:bCs/>
                <w:color w:val="000000"/>
                <w:sz w:val="18"/>
                <w:szCs w:val="18"/>
                <w:lang w:bidi="ar-SA"/>
              </w:rPr>
            </w:pPr>
            <w:r w:rsidRPr="001465B7">
              <w:rPr>
                <w:color w:val="000000"/>
                <w:sz w:val="18"/>
                <w:szCs w:val="18"/>
                <w:lang w:bidi="ar-SA"/>
              </w:rPr>
              <w:t>Установка узлов учета тепловой энергии (УУТЭ) у потребителей г. Глазов</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52C23BCA" w14:textId="379705FF" w:rsidR="00DC691F" w:rsidRPr="001465B7" w:rsidRDefault="00DC691F" w:rsidP="001F3196">
            <w:pPr>
              <w:autoSpaceDE/>
              <w:autoSpaceDN/>
              <w:spacing w:line="240" w:lineRule="auto"/>
              <w:ind w:firstLine="0"/>
              <w:jc w:val="center"/>
              <w:rPr>
                <w:bCs/>
                <w:color w:val="000000"/>
                <w:sz w:val="18"/>
                <w:szCs w:val="18"/>
                <w:lang w:bidi="ar-SA"/>
              </w:rPr>
            </w:pPr>
            <w:r w:rsidRPr="001465B7">
              <w:rPr>
                <w:color w:val="000000"/>
                <w:sz w:val="18"/>
                <w:szCs w:val="18"/>
                <w:lang w:bidi="ar-SA"/>
              </w:rPr>
              <w:t>2022</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007C8E4D" w14:textId="6D41FA2B" w:rsidR="00DC691F" w:rsidRPr="001465B7" w:rsidRDefault="00DC691F" w:rsidP="001F3196">
            <w:pPr>
              <w:autoSpaceDE/>
              <w:autoSpaceDN/>
              <w:spacing w:line="240" w:lineRule="auto"/>
              <w:ind w:firstLine="0"/>
              <w:jc w:val="center"/>
              <w:rPr>
                <w:bCs/>
                <w:color w:val="000000"/>
                <w:sz w:val="18"/>
                <w:szCs w:val="18"/>
                <w:lang w:bidi="ar-SA"/>
              </w:rPr>
            </w:pPr>
            <w:r w:rsidRPr="001465B7">
              <w:rPr>
                <w:color w:val="000000"/>
                <w:sz w:val="18"/>
                <w:szCs w:val="18"/>
                <w:lang w:bidi="ar-SA"/>
              </w:rPr>
              <w:t>2026</w:t>
            </w:r>
          </w:p>
        </w:tc>
      </w:tr>
      <w:tr w:rsidR="00DC691F" w:rsidRPr="00600445" w14:paraId="2ED8EAFE"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6DB685" w14:textId="53D2BBE8" w:rsidR="00DC691F" w:rsidRPr="001465B7" w:rsidRDefault="00DC691F" w:rsidP="001F3196">
            <w:pPr>
              <w:autoSpaceDE/>
              <w:autoSpaceDN/>
              <w:spacing w:line="240" w:lineRule="auto"/>
              <w:ind w:firstLine="0"/>
              <w:jc w:val="left"/>
              <w:rPr>
                <w:bCs/>
                <w:color w:val="000000"/>
                <w:sz w:val="18"/>
                <w:szCs w:val="18"/>
                <w:lang w:bidi="ar-SA"/>
              </w:rPr>
            </w:pPr>
            <w:r w:rsidRPr="001465B7">
              <w:rPr>
                <w:bCs/>
                <w:color w:val="000000"/>
                <w:sz w:val="18"/>
                <w:szCs w:val="18"/>
                <w:lang w:bidi="ar-SA"/>
              </w:rPr>
              <w:t>5</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0FFFE662" w14:textId="75169E49" w:rsidR="00DC691F" w:rsidRPr="001465B7" w:rsidRDefault="00DC691F" w:rsidP="001F3196">
            <w:pPr>
              <w:autoSpaceDE/>
              <w:autoSpaceDN/>
              <w:spacing w:line="240" w:lineRule="auto"/>
              <w:ind w:firstLine="0"/>
              <w:jc w:val="left"/>
              <w:rPr>
                <w:b/>
                <w:bCs/>
                <w:color w:val="000000"/>
                <w:sz w:val="18"/>
                <w:szCs w:val="18"/>
                <w:lang w:bidi="ar-SA"/>
              </w:rPr>
            </w:pPr>
            <w:r w:rsidRPr="001465B7">
              <w:rPr>
                <w:b/>
                <w:bCs/>
                <w:color w:val="000000"/>
                <w:sz w:val="18"/>
                <w:szCs w:val="18"/>
                <w:lang w:bidi="ar-SA"/>
              </w:rPr>
              <w:t xml:space="preserve">Второстепенные мероприятия по замене тепловых сетей в связи с превышением нормативного срока эксплуатации г. Глазов, в </w:t>
            </w:r>
            <w:proofErr w:type="spellStart"/>
            <w:r w:rsidRPr="001465B7">
              <w:rPr>
                <w:b/>
                <w:bCs/>
                <w:color w:val="000000"/>
                <w:sz w:val="18"/>
                <w:szCs w:val="18"/>
                <w:lang w:bidi="ar-SA"/>
              </w:rPr>
              <w:t>т.ч</w:t>
            </w:r>
            <w:proofErr w:type="spellEnd"/>
            <w:r w:rsidRPr="001465B7">
              <w:rPr>
                <w:b/>
                <w:bCs/>
                <w:color w:val="000000"/>
                <w:sz w:val="18"/>
                <w:szCs w:val="18"/>
                <w:lang w:bidi="ar-SA"/>
              </w:rPr>
              <w:t>.:</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6735FDD0" w14:textId="7FC35359" w:rsidR="00DC691F" w:rsidRPr="001465B7" w:rsidRDefault="00DC691F" w:rsidP="001F3196">
            <w:pPr>
              <w:autoSpaceDE/>
              <w:autoSpaceDN/>
              <w:spacing w:line="240" w:lineRule="auto"/>
              <w:ind w:firstLine="0"/>
              <w:jc w:val="center"/>
              <w:rPr>
                <w:bCs/>
                <w:color w:val="000000"/>
                <w:sz w:val="18"/>
                <w:szCs w:val="18"/>
                <w:lang w:bidi="ar-SA"/>
              </w:rPr>
            </w:pPr>
            <w:r w:rsidRPr="001465B7">
              <w:rPr>
                <w:bCs/>
                <w:color w:val="000000"/>
                <w:sz w:val="18"/>
                <w:szCs w:val="18"/>
                <w:lang w:bidi="ar-SA"/>
              </w:rPr>
              <w:t> </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1D5707F4" w14:textId="03616EB4" w:rsidR="00DC691F" w:rsidRPr="001465B7" w:rsidRDefault="00DC691F" w:rsidP="001F3196">
            <w:pPr>
              <w:autoSpaceDE/>
              <w:autoSpaceDN/>
              <w:spacing w:line="240" w:lineRule="auto"/>
              <w:ind w:firstLine="0"/>
              <w:jc w:val="center"/>
              <w:rPr>
                <w:bCs/>
                <w:color w:val="000000"/>
                <w:sz w:val="18"/>
                <w:szCs w:val="18"/>
                <w:lang w:bidi="ar-SA"/>
              </w:rPr>
            </w:pPr>
            <w:r w:rsidRPr="001465B7">
              <w:rPr>
                <w:bCs/>
                <w:color w:val="000000"/>
                <w:sz w:val="18"/>
                <w:szCs w:val="18"/>
                <w:lang w:bidi="ar-SA"/>
              </w:rPr>
              <w:t> </w:t>
            </w:r>
          </w:p>
        </w:tc>
      </w:tr>
      <w:tr w:rsidR="00DC691F" w:rsidRPr="00600445" w14:paraId="0D2AF4FA"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BBD376" w14:textId="02D23BF7" w:rsidR="00DC691F" w:rsidRPr="001465B7" w:rsidRDefault="00DC691F" w:rsidP="001F3196">
            <w:pPr>
              <w:autoSpaceDE/>
              <w:autoSpaceDN/>
              <w:spacing w:line="240" w:lineRule="auto"/>
              <w:ind w:firstLine="0"/>
              <w:jc w:val="left"/>
              <w:rPr>
                <w:bCs/>
                <w:color w:val="000000"/>
                <w:sz w:val="18"/>
                <w:szCs w:val="18"/>
                <w:lang w:bidi="ar-SA"/>
              </w:rPr>
            </w:pPr>
            <w:r w:rsidRPr="001465B7">
              <w:rPr>
                <w:color w:val="000000"/>
                <w:sz w:val="18"/>
                <w:szCs w:val="18"/>
                <w:lang w:bidi="ar-SA"/>
              </w:rPr>
              <w:t>5.1</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0AAC30C2" w14:textId="4CF3A7B0" w:rsidR="00DC691F" w:rsidRPr="001465B7" w:rsidRDefault="00DC691F" w:rsidP="001F3196">
            <w:pPr>
              <w:autoSpaceDE/>
              <w:autoSpaceDN/>
              <w:spacing w:line="240" w:lineRule="auto"/>
              <w:ind w:firstLine="0"/>
              <w:jc w:val="left"/>
              <w:rPr>
                <w:bCs/>
                <w:color w:val="000000"/>
                <w:sz w:val="18"/>
                <w:szCs w:val="18"/>
                <w:lang w:bidi="ar-SA"/>
              </w:rPr>
            </w:pPr>
            <w:r w:rsidRPr="001465B7">
              <w:rPr>
                <w:color w:val="000000"/>
                <w:sz w:val="18"/>
                <w:szCs w:val="18"/>
                <w:lang w:bidi="ar-SA"/>
              </w:rPr>
              <w:t>СЦТС, ТЭЦ АО «РИР»</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0AD7429E" w14:textId="3450B73F" w:rsidR="00DC691F" w:rsidRPr="001465B7" w:rsidRDefault="00DC691F" w:rsidP="001F3196">
            <w:pPr>
              <w:autoSpaceDE/>
              <w:autoSpaceDN/>
              <w:spacing w:line="240" w:lineRule="auto"/>
              <w:ind w:firstLine="0"/>
              <w:jc w:val="center"/>
              <w:rPr>
                <w:bCs/>
                <w:color w:val="000000"/>
                <w:sz w:val="18"/>
                <w:szCs w:val="18"/>
                <w:lang w:bidi="ar-SA"/>
              </w:rPr>
            </w:pPr>
            <w:r w:rsidRPr="001465B7">
              <w:rPr>
                <w:color w:val="000000"/>
                <w:sz w:val="18"/>
                <w:szCs w:val="18"/>
                <w:lang w:bidi="ar-SA"/>
              </w:rPr>
              <w:t>2026</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7F236D74" w14:textId="73A16EC9" w:rsidR="00DC691F" w:rsidRPr="001465B7" w:rsidRDefault="00DC691F" w:rsidP="001F3196">
            <w:pPr>
              <w:autoSpaceDE/>
              <w:autoSpaceDN/>
              <w:spacing w:line="240" w:lineRule="auto"/>
              <w:ind w:firstLine="0"/>
              <w:jc w:val="center"/>
              <w:rPr>
                <w:bCs/>
                <w:color w:val="000000"/>
                <w:sz w:val="18"/>
                <w:szCs w:val="18"/>
                <w:lang w:bidi="ar-SA"/>
              </w:rPr>
            </w:pPr>
            <w:r w:rsidRPr="001465B7">
              <w:rPr>
                <w:color w:val="000000"/>
                <w:sz w:val="18"/>
                <w:szCs w:val="18"/>
                <w:lang w:bidi="ar-SA"/>
              </w:rPr>
              <w:t>2030</w:t>
            </w:r>
          </w:p>
        </w:tc>
      </w:tr>
      <w:tr w:rsidR="00DC691F" w:rsidRPr="00600445" w14:paraId="42970E6D" w14:textId="77777777" w:rsidTr="00600445">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04DBA2" w14:textId="66E80490" w:rsidR="00DC691F" w:rsidRPr="001465B7" w:rsidRDefault="00DC691F" w:rsidP="001F3196">
            <w:pPr>
              <w:autoSpaceDE/>
              <w:autoSpaceDN/>
              <w:spacing w:line="240" w:lineRule="auto"/>
              <w:ind w:firstLine="0"/>
              <w:jc w:val="left"/>
              <w:rPr>
                <w:bCs/>
                <w:color w:val="000000"/>
                <w:sz w:val="18"/>
                <w:szCs w:val="18"/>
                <w:lang w:bidi="ar-SA"/>
              </w:rPr>
            </w:pPr>
            <w:r w:rsidRPr="001465B7">
              <w:rPr>
                <w:color w:val="000000"/>
                <w:sz w:val="18"/>
                <w:szCs w:val="18"/>
                <w:lang w:bidi="ar-SA"/>
              </w:rPr>
              <w:t>5.2</w:t>
            </w:r>
          </w:p>
        </w:tc>
        <w:tc>
          <w:tcPr>
            <w:tcW w:w="2594" w:type="pct"/>
            <w:tcBorders>
              <w:top w:val="single" w:sz="4" w:space="0" w:color="auto"/>
              <w:left w:val="nil"/>
              <w:bottom w:val="single" w:sz="4" w:space="0" w:color="auto"/>
              <w:right w:val="single" w:sz="4" w:space="0" w:color="auto"/>
            </w:tcBorders>
            <w:shd w:val="clear" w:color="auto" w:fill="auto"/>
            <w:vAlign w:val="center"/>
            <w:hideMark/>
          </w:tcPr>
          <w:p w14:paraId="096AB444" w14:textId="291E4047" w:rsidR="00DC691F" w:rsidRPr="001465B7" w:rsidRDefault="00DC691F" w:rsidP="001F3196">
            <w:pPr>
              <w:autoSpaceDE/>
              <w:autoSpaceDN/>
              <w:spacing w:line="240" w:lineRule="auto"/>
              <w:ind w:firstLine="0"/>
              <w:jc w:val="left"/>
              <w:rPr>
                <w:bCs/>
                <w:color w:val="000000"/>
                <w:sz w:val="18"/>
                <w:szCs w:val="18"/>
                <w:lang w:bidi="ar-SA"/>
              </w:rPr>
            </w:pPr>
            <w:r w:rsidRPr="001465B7">
              <w:rPr>
                <w:color w:val="000000"/>
                <w:sz w:val="18"/>
                <w:szCs w:val="18"/>
                <w:lang w:bidi="ar-SA"/>
              </w:rPr>
              <w:t>СЦТС, Котельная №3 ООО «</w:t>
            </w:r>
            <w:proofErr w:type="spellStart"/>
            <w:r w:rsidRPr="001465B7">
              <w:rPr>
                <w:color w:val="000000"/>
                <w:sz w:val="18"/>
                <w:szCs w:val="18"/>
                <w:lang w:bidi="ar-SA"/>
              </w:rPr>
              <w:t>КомЭнерго</w:t>
            </w:r>
            <w:proofErr w:type="spellEnd"/>
            <w:r w:rsidRPr="001465B7">
              <w:rPr>
                <w:color w:val="000000"/>
                <w:sz w:val="18"/>
                <w:szCs w:val="18"/>
                <w:lang w:bidi="ar-SA"/>
              </w:rPr>
              <w:t>»</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5D924315" w14:textId="4A1125FE" w:rsidR="00DC691F" w:rsidRPr="001465B7" w:rsidRDefault="00DC691F" w:rsidP="001F3196">
            <w:pPr>
              <w:autoSpaceDE/>
              <w:autoSpaceDN/>
              <w:spacing w:line="240" w:lineRule="auto"/>
              <w:ind w:firstLine="0"/>
              <w:jc w:val="center"/>
              <w:rPr>
                <w:bCs/>
                <w:color w:val="000000"/>
                <w:sz w:val="18"/>
                <w:szCs w:val="18"/>
                <w:lang w:bidi="ar-SA"/>
              </w:rPr>
            </w:pPr>
            <w:r w:rsidRPr="001465B7">
              <w:rPr>
                <w:color w:val="000000"/>
                <w:sz w:val="18"/>
                <w:szCs w:val="18"/>
                <w:lang w:bidi="ar-SA"/>
              </w:rPr>
              <w:t>2026</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4F24672D" w14:textId="77B12695" w:rsidR="00DC691F" w:rsidRPr="001465B7" w:rsidRDefault="00DC691F" w:rsidP="001F3196">
            <w:pPr>
              <w:autoSpaceDE/>
              <w:autoSpaceDN/>
              <w:spacing w:line="240" w:lineRule="auto"/>
              <w:ind w:firstLine="0"/>
              <w:jc w:val="center"/>
              <w:rPr>
                <w:bCs/>
                <w:color w:val="000000"/>
                <w:sz w:val="18"/>
                <w:szCs w:val="18"/>
                <w:lang w:bidi="ar-SA"/>
              </w:rPr>
            </w:pPr>
            <w:r w:rsidRPr="001465B7">
              <w:rPr>
                <w:color w:val="000000"/>
                <w:sz w:val="18"/>
                <w:szCs w:val="18"/>
                <w:lang w:bidi="ar-SA"/>
              </w:rPr>
              <w:t>2030</w:t>
            </w:r>
          </w:p>
        </w:tc>
      </w:tr>
    </w:tbl>
    <w:p w14:paraId="39299456" w14:textId="7032ACBA" w:rsidR="009B3B19" w:rsidRDefault="009B3B19" w:rsidP="006002F2">
      <w:pPr>
        <w:rPr>
          <w:lang w:eastAsia="en-US" w:bidi="ar-SA"/>
        </w:rPr>
      </w:pPr>
    </w:p>
    <w:p w14:paraId="541F6C42" w14:textId="60E0DBC6" w:rsidR="006D6150" w:rsidRPr="00205585" w:rsidRDefault="006D6150" w:rsidP="00603885">
      <w:r w:rsidRPr="00205585">
        <w:t xml:space="preserve">Более подробно состав мероприятий изложен в Главе 7 «Предложения по строительству, реконструкции, техническому перевооружению и (или) модернизации источников тепловой энергии» обосновывающих материалов к схеме теплоснабжения </w:t>
      </w:r>
      <w:r w:rsidR="008B2D0B">
        <w:t>МО</w:t>
      </w:r>
      <w:r w:rsidRPr="00205585">
        <w:t xml:space="preserve"> </w:t>
      </w:r>
      <w:r w:rsidR="00B608C2">
        <w:t xml:space="preserve">«Городской округ  </w:t>
      </w:r>
      <w:r w:rsidRPr="00205585">
        <w:t>«</w:t>
      </w:r>
      <w:r w:rsidR="00205585" w:rsidRPr="00205585">
        <w:t>Город Глазов</w:t>
      </w:r>
      <w:r w:rsidRPr="00205585">
        <w:t>»</w:t>
      </w:r>
      <w:r w:rsidR="00B608C2">
        <w:t xml:space="preserve"> Удмуртской Республики»</w:t>
      </w:r>
      <w:r w:rsidRPr="00205585">
        <w:t>.</w:t>
      </w:r>
    </w:p>
    <w:p w14:paraId="5488F7A4" w14:textId="70FD7A01" w:rsidR="006D6150" w:rsidRPr="00205585" w:rsidRDefault="006D6150" w:rsidP="00603885">
      <w:r w:rsidRPr="00205585">
        <w:t xml:space="preserve">Развитие тепловых сетей МО </w:t>
      </w:r>
      <w:r w:rsidR="00B608C2">
        <w:t xml:space="preserve">«Городской округ </w:t>
      </w:r>
      <w:r w:rsidRPr="00205585">
        <w:t>«</w:t>
      </w:r>
      <w:r w:rsidR="00205585" w:rsidRPr="00205585">
        <w:t>Город Глазов</w:t>
      </w:r>
      <w:r w:rsidRPr="00205585">
        <w:t xml:space="preserve">» </w:t>
      </w:r>
      <w:r w:rsidR="00B608C2">
        <w:t xml:space="preserve">Удмуртской Республики» </w:t>
      </w:r>
      <w:r w:rsidRPr="00205585">
        <w:t xml:space="preserve">включает в себя реализацию следующих проектов: </w:t>
      </w:r>
    </w:p>
    <w:p w14:paraId="25913C5A" w14:textId="77777777" w:rsidR="006D6150" w:rsidRPr="00603885" w:rsidRDefault="006D6150" w:rsidP="00603885">
      <w:pPr>
        <w:pStyle w:val="a6"/>
        <w:numPr>
          <w:ilvl w:val="0"/>
          <w:numId w:val="42"/>
        </w:numPr>
        <w:rPr>
          <w:lang w:eastAsia="en-US" w:bidi="ar-SA"/>
        </w:rPr>
      </w:pPr>
      <w:r w:rsidRPr="00603885">
        <w:rPr>
          <w:lang w:eastAsia="en-US" w:bidi="ar-SA"/>
        </w:rPr>
        <w:t xml:space="preserve">проведение перекладки тепловых сетей для обеспечения надежности теплоснабжения потребителей при необходимости с изменением диаметров трубопроводов по данным гидравлических расчётов; </w:t>
      </w:r>
    </w:p>
    <w:p w14:paraId="4FC50024" w14:textId="4D07481A" w:rsidR="006D6150" w:rsidRPr="00603885" w:rsidRDefault="006D6150" w:rsidP="00603885">
      <w:pPr>
        <w:pStyle w:val="a6"/>
        <w:numPr>
          <w:ilvl w:val="0"/>
          <w:numId w:val="42"/>
        </w:numPr>
        <w:rPr>
          <w:lang w:eastAsia="en-US" w:bidi="ar-SA"/>
        </w:rPr>
      </w:pPr>
      <w:r w:rsidRPr="00603885">
        <w:rPr>
          <w:lang w:eastAsia="en-US" w:bidi="ar-SA"/>
        </w:rPr>
        <w:t xml:space="preserve">проведение перекладки трубопроводов участков тепловых сетей, выработавших свой </w:t>
      </w:r>
      <w:r w:rsidR="002543D5" w:rsidRPr="00603885">
        <w:rPr>
          <w:lang w:eastAsia="en-US" w:bidi="ar-SA"/>
        </w:rPr>
        <w:t>эксплуатационный</w:t>
      </w:r>
      <w:r w:rsidRPr="00603885">
        <w:rPr>
          <w:lang w:eastAsia="en-US" w:bidi="ar-SA"/>
        </w:rPr>
        <w:t xml:space="preserve"> ресурс работы (не попавших под мероприятия по перекладкам для обеспечения надёжности); </w:t>
      </w:r>
    </w:p>
    <w:p w14:paraId="53A34ECD" w14:textId="77777777" w:rsidR="006D6150" w:rsidRPr="00603885" w:rsidRDefault="006D6150" w:rsidP="00603885">
      <w:pPr>
        <w:pStyle w:val="a6"/>
        <w:numPr>
          <w:ilvl w:val="0"/>
          <w:numId w:val="42"/>
        </w:numPr>
        <w:rPr>
          <w:lang w:eastAsia="en-US" w:bidi="ar-SA"/>
        </w:rPr>
      </w:pPr>
      <w:r w:rsidRPr="00603885">
        <w:rPr>
          <w:lang w:eastAsia="en-US" w:bidi="ar-SA"/>
        </w:rPr>
        <w:t xml:space="preserve">осуществление строительства новых трубопроводов тепловых сетей для подключения перспективных потребителей. </w:t>
      </w:r>
    </w:p>
    <w:p w14:paraId="3B12F3A0" w14:textId="12C8B848" w:rsidR="006D6150" w:rsidRPr="00205585" w:rsidRDefault="006D6150" w:rsidP="00603885">
      <w:r w:rsidRPr="00205585">
        <w:t xml:space="preserve">Прокладка тепловых сетей будет </w:t>
      </w:r>
      <w:r w:rsidR="00451A5D" w:rsidRPr="00205585">
        <w:t>осуществляться</w:t>
      </w:r>
      <w:r w:rsidRPr="00205585">
        <w:t xml:space="preserve"> с использованием современных видов тепловой изоляции, преимущественно </w:t>
      </w:r>
      <w:proofErr w:type="spellStart"/>
      <w:r w:rsidRPr="00205585">
        <w:t>бесканальным</w:t>
      </w:r>
      <w:proofErr w:type="spellEnd"/>
      <w:r w:rsidRPr="00205585">
        <w:t xml:space="preserve"> способом.</w:t>
      </w:r>
    </w:p>
    <w:p w14:paraId="61192334" w14:textId="0580AD5F" w:rsidR="006D6150" w:rsidRDefault="006D6150" w:rsidP="00603885">
      <w:r w:rsidRPr="00205585">
        <w:t>Более подробно мероприятия по тепловым сетям изложены в Главе 8 «Предложения по строительству, реконструкции и (или) модернизации тепловых сетей».</w:t>
      </w:r>
    </w:p>
    <w:p w14:paraId="4E495C77" w14:textId="151DD57B" w:rsidR="001A02E3" w:rsidRPr="001A02E3" w:rsidRDefault="006D6150" w:rsidP="00603885">
      <w:r w:rsidRPr="00B23B55">
        <w:t xml:space="preserve">Также </w:t>
      </w:r>
      <w:r w:rsidR="00B23B55">
        <w:t xml:space="preserve">настоящей схемой были рассмотрены варианты </w:t>
      </w:r>
      <w:r w:rsidRPr="00B23B55">
        <w:t>мероприятия по переводу открытых систем теплоснабжения (горячего водоснабжения) в закрытые системы горячего водоснабжения</w:t>
      </w:r>
      <w:r w:rsidR="00B23B55">
        <w:t xml:space="preserve">, которые впоследствии были отклонены ввиду </w:t>
      </w:r>
      <w:r w:rsidR="00B23B55">
        <w:lastRenderedPageBreak/>
        <w:t>технической и экономической нецелесообразности</w:t>
      </w:r>
      <w:r w:rsidR="008F4ADA" w:rsidRPr="00B23B55">
        <w:t>.</w:t>
      </w:r>
      <w:r w:rsidR="00B23B55">
        <w:t xml:space="preserve"> </w:t>
      </w:r>
      <w:r w:rsidR="001A02E3" w:rsidRPr="00B23B55">
        <w:t xml:space="preserve">Более подробно </w:t>
      </w:r>
      <w:r w:rsidR="00B23B55">
        <w:t xml:space="preserve">об этом указано </w:t>
      </w:r>
      <w:r w:rsidR="001A02E3" w:rsidRPr="00B23B55">
        <w:t>в Главе 9 «Предложения по переводу открытых систем теплоснабжения (горячего водоснабжения) в закрытые системы горячего водоснабжения».</w:t>
      </w:r>
    </w:p>
    <w:p w14:paraId="6F6D2E40" w14:textId="784F4ED1" w:rsidR="008F4ADA" w:rsidRDefault="008F4ADA">
      <w:pPr>
        <w:widowControl w:val="0"/>
        <w:spacing w:line="240" w:lineRule="auto"/>
        <w:ind w:firstLine="0"/>
        <w:jc w:val="left"/>
        <w:rPr>
          <w:rFonts w:eastAsiaTheme="minorHAnsi"/>
          <w:iCs/>
          <w:szCs w:val="26"/>
          <w:lang w:eastAsia="en-US" w:bidi="ar-SA"/>
        </w:rPr>
      </w:pPr>
      <w:r>
        <w:br w:type="page"/>
      </w:r>
    </w:p>
    <w:p w14:paraId="4A94321A" w14:textId="77777777" w:rsidR="001A02E3" w:rsidRPr="001A02E3" w:rsidRDefault="001A02E3" w:rsidP="001A02E3">
      <w:pPr>
        <w:pStyle w:val="11"/>
      </w:pPr>
      <w:bookmarkStart w:id="16" w:name="_Toc44555580"/>
      <w:bookmarkStart w:id="17" w:name="_Toc18083768"/>
      <w:bookmarkStart w:id="18" w:name="_Toc10806148"/>
      <w:bookmarkStart w:id="19" w:name="_Toc514836801"/>
      <w:bookmarkStart w:id="20" w:name="_Toc57364476"/>
      <w:r w:rsidRPr="001A02E3">
        <w:lastRenderedPageBreak/>
        <w:t>Технико-экономическое сравнение вариантов перспективного развития систем теплоснабжения</w:t>
      </w:r>
      <w:bookmarkEnd w:id="16"/>
      <w:bookmarkEnd w:id="17"/>
      <w:bookmarkEnd w:id="18"/>
      <w:bookmarkEnd w:id="19"/>
      <w:bookmarkEnd w:id="20"/>
    </w:p>
    <w:p w14:paraId="7DE575C6" w14:textId="14F48062" w:rsidR="00734545" w:rsidRDefault="001A02E3" w:rsidP="00603885">
      <w:r w:rsidRPr="007D673B">
        <w:t>Технико-экономические сравнени</w:t>
      </w:r>
      <w:r w:rsidR="00734545">
        <w:t>е</w:t>
      </w:r>
      <w:r w:rsidRPr="007D673B">
        <w:t xml:space="preserve"> вариантов перспективного развития систем </w:t>
      </w:r>
      <w:r w:rsidR="008B2D0B">
        <w:t>МО</w:t>
      </w:r>
      <w:r w:rsidR="003E6B97">
        <w:t xml:space="preserve"> «Городской округ</w:t>
      </w:r>
      <w:r w:rsidRPr="007D673B">
        <w:t xml:space="preserve"> «Город Глазов»</w:t>
      </w:r>
      <w:r w:rsidR="003E6B97">
        <w:t xml:space="preserve"> Удмуртской Республики»</w:t>
      </w:r>
      <w:r w:rsidRPr="007D673B">
        <w:t xml:space="preserve"> приведены в таблицах</w:t>
      </w:r>
      <w:r w:rsidR="008F4ADA">
        <w:t xml:space="preserve"> ниже</w:t>
      </w:r>
      <w:r w:rsidRPr="007D673B">
        <w:t xml:space="preserve">. </w:t>
      </w:r>
    </w:p>
    <w:p w14:paraId="651FFB25" w14:textId="6F11B0A6" w:rsidR="00734545" w:rsidRPr="00A950B4" w:rsidRDefault="001A02E3" w:rsidP="00603885">
      <w:r w:rsidRPr="007D673B">
        <w:t xml:space="preserve">Совокупные капитальные затраты на мероприятия по строительству, реконструкции и модернизации системы теплоснабжения </w:t>
      </w:r>
      <w:r w:rsidR="008B2D0B">
        <w:t xml:space="preserve">МО </w:t>
      </w:r>
      <w:r w:rsidRPr="007D673B">
        <w:t>«Город Глазов»</w:t>
      </w:r>
      <w:r w:rsidR="005C3388">
        <w:t xml:space="preserve">, в </w:t>
      </w:r>
      <w:r w:rsidR="005C3388" w:rsidRPr="00A950B4">
        <w:t xml:space="preserve">прогнозных ценах, </w:t>
      </w:r>
      <w:r w:rsidR="00734545" w:rsidRPr="00A950B4">
        <w:t>составили:</w:t>
      </w:r>
    </w:p>
    <w:p w14:paraId="1253072F" w14:textId="400BD843" w:rsidR="00734545" w:rsidRPr="00A950B4" w:rsidRDefault="00734545" w:rsidP="00E25B79">
      <w:pPr>
        <w:pStyle w:val="a6"/>
        <w:numPr>
          <w:ilvl w:val="0"/>
          <w:numId w:val="42"/>
        </w:numPr>
        <w:rPr>
          <w:lang w:eastAsia="en-US" w:bidi="ar-SA"/>
        </w:rPr>
      </w:pPr>
      <w:r w:rsidRPr="00A950B4">
        <w:rPr>
          <w:lang w:eastAsia="en-US" w:bidi="ar-SA"/>
        </w:rPr>
        <w:t>по в</w:t>
      </w:r>
      <w:r w:rsidR="001A02E3" w:rsidRPr="00A950B4">
        <w:rPr>
          <w:lang w:eastAsia="en-US" w:bidi="ar-SA"/>
        </w:rPr>
        <w:t>ариант</w:t>
      </w:r>
      <w:r w:rsidRPr="00A950B4">
        <w:rPr>
          <w:lang w:eastAsia="en-US" w:bidi="ar-SA"/>
        </w:rPr>
        <w:t>у</w:t>
      </w:r>
      <w:r w:rsidR="001A02E3" w:rsidRPr="00A950B4">
        <w:rPr>
          <w:lang w:eastAsia="en-US" w:bidi="ar-SA"/>
        </w:rPr>
        <w:t xml:space="preserve"> </w:t>
      </w:r>
      <w:r w:rsidRPr="00A950B4">
        <w:rPr>
          <w:lang w:eastAsia="en-US" w:bidi="ar-SA"/>
        </w:rPr>
        <w:t>№</w:t>
      </w:r>
      <w:r w:rsidR="00DB091D" w:rsidRPr="00A950B4">
        <w:rPr>
          <w:lang w:eastAsia="en-US" w:bidi="ar-SA"/>
        </w:rPr>
        <w:t xml:space="preserve"> </w:t>
      </w:r>
      <w:r w:rsidR="001A02E3" w:rsidRPr="00A950B4">
        <w:rPr>
          <w:lang w:eastAsia="en-US" w:bidi="ar-SA"/>
        </w:rPr>
        <w:t xml:space="preserve">1 </w:t>
      </w:r>
      <w:r w:rsidRPr="00A950B4">
        <w:rPr>
          <w:lang w:eastAsia="en-US" w:bidi="ar-SA"/>
        </w:rPr>
        <w:t xml:space="preserve">— </w:t>
      </w:r>
      <w:r w:rsidR="00A53211" w:rsidRPr="00A950B4">
        <w:rPr>
          <w:lang w:eastAsia="en-US" w:bidi="ar-SA"/>
        </w:rPr>
        <w:t xml:space="preserve"> </w:t>
      </w:r>
      <w:r w:rsidR="00E25B79" w:rsidRPr="00A950B4">
        <w:rPr>
          <w:lang w:eastAsia="en-US" w:bidi="ar-SA"/>
        </w:rPr>
        <w:t>7 122,00 млн. руб.</w:t>
      </w:r>
      <w:r w:rsidRPr="00A950B4">
        <w:rPr>
          <w:lang w:eastAsia="en-US" w:bidi="ar-SA"/>
        </w:rPr>
        <w:t>;</w:t>
      </w:r>
    </w:p>
    <w:p w14:paraId="3252FC2B" w14:textId="217452AA" w:rsidR="001A02E3" w:rsidRPr="00A950B4" w:rsidRDefault="00734545" w:rsidP="00E25B79">
      <w:pPr>
        <w:pStyle w:val="a6"/>
        <w:numPr>
          <w:ilvl w:val="0"/>
          <w:numId w:val="42"/>
        </w:numPr>
        <w:rPr>
          <w:lang w:eastAsia="en-US" w:bidi="ar-SA"/>
        </w:rPr>
      </w:pPr>
      <w:r w:rsidRPr="00A950B4">
        <w:rPr>
          <w:lang w:eastAsia="en-US" w:bidi="ar-SA"/>
        </w:rPr>
        <w:t>по</w:t>
      </w:r>
      <w:r w:rsidR="001A02E3" w:rsidRPr="00A950B4">
        <w:rPr>
          <w:lang w:eastAsia="en-US" w:bidi="ar-SA"/>
        </w:rPr>
        <w:t xml:space="preserve"> </w:t>
      </w:r>
      <w:r w:rsidRPr="00A950B4">
        <w:rPr>
          <w:lang w:eastAsia="en-US" w:bidi="ar-SA"/>
        </w:rPr>
        <w:t>в</w:t>
      </w:r>
      <w:r w:rsidR="001A02E3" w:rsidRPr="00A950B4">
        <w:rPr>
          <w:lang w:eastAsia="en-US" w:bidi="ar-SA"/>
        </w:rPr>
        <w:t>арианту</w:t>
      </w:r>
      <w:r w:rsidR="008F4ADA" w:rsidRPr="00A950B4">
        <w:rPr>
          <w:lang w:eastAsia="en-US" w:bidi="ar-SA"/>
        </w:rPr>
        <w:t xml:space="preserve"> </w:t>
      </w:r>
      <w:r w:rsidRPr="00A950B4">
        <w:rPr>
          <w:lang w:eastAsia="en-US" w:bidi="ar-SA"/>
        </w:rPr>
        <w:t>№</w:t>
      </w:r>
      <w:r w:rsidR="00DB091D" w:rsidRPr="00A950B4">
        <w:rPr>
          <w:lang w:eastAsia="en-US" w:bidi="ar-SA"/>
        </w:rPr>
        <w:t xml:space="preserve"> </w:t>
      </w:r>
      <w:r w:rsidR="008F4ADA" w:rsidRPr="00A950B4">
        <w:rPr>
          <w:lang w:eastAsia="en-US" w:bidi="ar-SA"/>
        </w:rPr>
        <w:t xml:space="preserve">2 </w:t>
      </w:r>
      <w:r w:rsidRPr="00A950B4">
        <w:rPr>
          <w:lang w:eastAsia="en-US" w:bidi="ar-SA"/>
        </w:rPr>
        <w:t>—</w:t>
      </w:r>
      <w:r w:rsidR="008F4ADA" w:rsidRPr="00A950B4">
        <w:rPr>
          <w:lang w:eastAsia="en-US" w:bidi="ar-SA"/>
        </w:rPr>
        <w:t xml:space="preserve"> </w:t>
      </w:r>
      <w:r w:rsidR="00A53211" w:rsidRPr="00A950B4">
        <w:rPr>
          <w:lang w:eastAsia="en-US" w:bidi="ar-SA"/>
        </w:rPr>
        <w:t xml:space="preserve"> </w:t>
      </w:r>
      <w:r w:rsidR="00E25B79" w:rsidRPr="00A950B4">
        <w:rPr>
          <w:lang w:eastAsia="en-US" w:bidi="ar-SA"/>
        </w:rPr>
        <w:t>7 123,99 млн. руб.</w:t>
      </w:r>
    </w:p>
    <w:p w14:paraId="34A0C69A" w14:textId="77777777" w:rsidR="001A02E3" w:rsidRDefault="001A02E3" w:rsidP="001A02E3">
      <w:pPr>
        <w:tabs>
          <w:tab w:val="left" w:pos="0"/>
        </w:tabs>
        <w:spacing w:before="120" w:after="120"/>
        <w:ind w:firstLine="709"/>
        <w:rPr>
          <w:szCs w:val="26"/>
        </w:rPr>
      </w:pPr>
    </w:p>
    <w:p w14:paraId="16EFD8A4" w14:textId="77777777" w:rsidR="001A02E3" w:rsidRDefault="001A02E3" w:rsidP="001A02E3">
      <w:pPr>
        <w:jc w:val="left"/>
        <w:rPr>
          <w:szCs w:val="26"/>
        </w:rPr>
        <w:sectPr w:rsidR="001A02E3" w:rsidSect="00BB3F6B">
          <w:pgSz w:w="11910" w:h="16840"/>
          <w:pgMar w:top="1134" w:right="567" w:bottom="567" w:left="1701" w:header="0" w:footer="420" w:gutter="0"/>
          <w:cols w:space="720"/>
          <w:docGrid w:linePitch="354"/>
        </w:sectPr>
      </w:pPr>
    </w:p>
    <w:p w14:paraId="59532CA7" w14:textId="089DCE9D" w:rsidR="009B3B19" w:rsidRPr="00CA5B84" w:rsidRDefault="009B3B19" w:rsidP="00603885">
      <w:pPr>
        <w:pStyle w:val="af4"/>
      </w:pPr>
      <w:bookmarkStart w:id="21" w:name="_Ref500619637"/>
      <w:r w:rsidRPr="00712664">
        <w:lastRenderedPageBreak/>
        <w:t xml:space="preserve">Таблица </w:t>
      </w:r>
      <w:r w:rsidRPr="00712664">
        <w:fldChar w:fldCharType="begin"/>
      </w:r>
      <w:r w:rsidRPr="00712664">
        <w:instrText xml:space="preserve"> SEQ Таблица \* ARABIC </w:instrText>
      </w:r>
      <w:r w:rsidRPr="00712664">
        <w:fldChar w:fldCharType="separate"/>
      </w:r>
      <w:r w:rsidR="007D572B">
        <w:rPr>
          <w:noProof/>
        </w:rPr>
        <w:t>8</w:t>
      </w:r>
      <w:r w:rsidRPr="00712664">
        <w:fldChar w:fldCharType="end"/>
      </w:r>
      <w:r w:rsidRPr="00712664">
        <w:t xml:space="preserve">. </w:t>
      </w:r>
      <w:r w:rsidRPr="00B01193">
        <w:t>Сводные капиталь</w:t>
      </w:r>
      <w:r w:rsidR="00BB6FDA">
        <w:t>ные затраты ТСО</w:t>
      </w:r>
      <w:r w:rsidR="00774FCB">
        <w:t>, согласно варианту</w:t>
      </w:r>
      <w:r w:rsidR="00BB6FDA">
        <w:t xml:space="preserve"> </w:t>
      </w:r>
      <w:r w:rsidR="00774FCB">
        <w:t>№</w:t>
      </w:r>
      <w:r w:rsidR="00086F71">
        <w:t xml:space="preserve"> </w:t>
      </w:r>
      <w:r w:rsidR="00F35C76">
        <w:t>1</w:t>
      </w:r>
      <w:r w:rsidRPr="00B01193">
        <w:t>, тыс. рублей</w:t>
      </w:r>
      <w:r w:rsidR="00774FCB">
        <w:t xml:space="preserve"> (с</w:t>
      </w:r>
      <w:r w:rsidR="00774FCB" w:rsidRPr="00B01193">
        <w:t xml:space="preserve"> НДС</w:t>
      </w:r>
      <w:r w:rsidR="00774FCB">
        <w:t>)</w:t>
      </w:r>
    </w:p>
    <w:tbl>
      <w:tblPr>
        <w:tblW w:w="5000" w:type="pct"/>
        <w:tblLayout w:type="fixed"/>
        <w:tblLook w:val="04A0" w:firstRow="1" w:lastRow="0" w:firstColumn="1" w:lastColumn="0" w:noHBand="0" w:noVBand="1"/>
      </w:tblPr>
      <w:tblGrid>
        <w:gridCol w:w="1002"/>
        <w:gridCol w:w="862"/>
        <w:gridCol w:w="3872"/>
        <w:gridCol w:w="1516"/>
        <w:gridCol w:w="927"/>
        <w:gridCol w:w="675"/>
        <w:gridCol w:w="675"/>
        <w:gridCol w:w="675"/>
        <w:gridCol w:w="675"/>
        <w:gridCol w:w="675"/>
        <w:gridCol w:w="675"/>
        <w:gridCol w:w="752"/>
        <w:gridCol w:w="752"/>
        <w:gridCol w:w="752"/>
        <w:gridCol w:w="752"/>
        <w:gridCol w:w="685"/>
      </w:tblGrid>
      <w:tr w:rsidR="009104D3" w:rsidRPr="002514AC" w14:paraId="1D49293D" w14:textId="77777777" w:rsidTr="00CA5B84">
        <w:trPr>
          <w:trHeight w:val="20"/>
          <w:tblHeader/>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3D9A52" w14:textId="77777777" w:rsidR="009104D3" w:rsidRPr="003E6B97" w:rsidRDefault="009104D3" w:rsidP="00CA5B84">
            <w:pPr>
              <w:autoSpaceDE/>
              <w:autoSpaceDN/>
              <w:spacing w:line="240" w:lineRule="auto"/>
              <w:ind w:firstLine="0"/>
              <w:jc w:val="center"/>
              <w:rPr>
                <w:b/>
                <w:color w:val="000000" w:themeColor="text1"/>
                <w:sz w:val="15"/>
              </w:rPr>
            </w:pPr>
            <w:bookmarkStart w:id="22" w:name="_Hlk131668156"/>
            <w:r w:rsidRPr="003E6B97">
              <w:rPr>
                <w:b/>
                <w:color w:val="000000" w:themeColor="text1"/>
                <w:sz w:val="15"/>
              </w:rPr>
              <w:t>Уник. №</w:t>
            </w:r>
          </w:p>
        </w:tc>
        <w:tc>
          <w:tcPr>
            <w:tcW w:w="2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56024D"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Организация</w:t>
            </w:r>
          </w:p>
        </w:tc>
        <w:tc>
          <w:tcPr>
            <w:tcW w:w="12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A2F487"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xml:space="preserve"> Наименование мероприятия</w:t>
            </w:r>
          </w:p>
        </w:tc>
        <w:tc>
          <w:tcPr>
            <w:tcW w:w="4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8BAD7E"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Источник финансирования</w:t>
            </w:r>
          </w:p>
        </w:tc>
        <w:tc>
          <w:tcPr>
            <w:tcW w:w="2723" w:type="pct"/>
            <w:gridSpan w:val="12"/>
            <w:tcBorders>
              <w:top w:val="single" w:sz="4" w:space="0" w:color="auto"/>
              <w:left w:val="nil"/>
              <w:bottom w:val="single" w:sz="4" w:space="0" w:color="auto"/>
              <w:right w:val="single" w:sz="4" w:space="0" w:color="auto"/>
            </w:tcBorders>
            <w:shd w:val="clear" w:color="auto" w:fill="auto"/>
            <w:vAlign w:val="center"/>
            <w:hideMark/>
          </w:tcPr>
          <w:p w14:paraId="2F8BB26F"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Стоимость внедрения, тыс. руб. в прогнозных ценах (с НДС)</w:t>
            </w:r>
          </w:p>
        </w:tc>
      </w:tr>
      <w:tr w:rsidR="009104D3" w:rsidRPr="002514AC" w14:paraId="55217898" w14:textId="77777777" w:rsidTr="00CA5B84">
        <w:trPr>
          <w:trHeight w:val="20"/>
          <w:tblHeader/>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BFC5A1" w14:textId="77777777" w:rsidR="009104D3" w:rsidRPr="003E6B97" w:rsidRDefault="009104D3" w:rsidP="00CA5B84">
            <w:pPr>
              <w:autoSpaceDE/>
              <w:autoSpaceDN/>
              <w:spacing w:line="240" w:lineRule="auto"/>
              <w:ind w:firstLine="0"/>
              <w:jc w:val="left"/>
              <w:rPr>
                <w:b/>
                <w:color w:val="000000" w:themeColor="text1"/>
                <w:sz w:val="15"/>
              </w:rPr>
            </w:pPr>
          </w:p>
        </w:tc>
        <w:tc>
          <w:tcPr>
            <w:tcW w:w="27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0D7B5E" w14:textId="77777777" w:rsidR="009104D3" w:rsidRPr="003E6B97" w:rsidRDefault="009104D3" w:rsidP="00CA5B84">
            <w:pPr>
              <w:autoSpaceDE/>
              <w:autoSpaceDN/>
              <w:spacing w:line="240" w:lineRule="auto"/>
              <w:ind w:firstLine="0"/>
              <w:jc w:val="left"/>
              <w:rPr>
                <w:b/>
                <w:color w:val="000000" w:themeColor="text1"/>
                <w:sz w:val="15"/>
              </w:rPr>
            </w:pPr>
          </w:p>
        </w:tc>
        <w:tc>
          <w:tcPr>
            <w:tcW w:w="121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42A2BD" w14:textId="77777777" w:rsidR="009104D3" w:rsidRPr="003E6B97" w:rsidRDefault="009104D3" w:rsidP="00CA5B84">
            <w:pPr>
              <w:autoSpaceDE/>
              <w:autoSpaceDN/>
              <w:spacing w:line="240" w:lineRule="auto"/>
              <w:ind w:firstLine="0"/>
              <w:jc w:val="left"/>
              <w:rPr>
                <w:b/>
                <w:color w:val="000000" w:themeColor="text1"/>
                <w:sz w:val="15"/>
              </w:rPr>
            </w:pPr>
          </w:p>
        </w:tc>
        <w:tc>
          <w:tcPr>
            <w:tcW w:w="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69DB1D" w14:textId="77777777" w:rsidR="009104D3" w:rsidRPr="003E6B97" w:rsidRDefault="009104D3" w:rsidP="00CA5B84">
            <w:pPr>
              <w:autoSpaceDE/>
              <w:autoSpaceDN/>
              <w:spacing w:line="240" w:lineRule="auto"/>
              <w:ind w:firstLine="0"/>
              <w:jc w:val="left"/>
              <w:rPr>
                <w:b/>
                <w:color w:val="000000" w:themeColor="text1"/>
                <w:sz w:val="15"/>
              </w:rPr>
            </w:pPr>
          </w:p>
        </w:tc>
        <w:tc>
          <w:tcPr>
            <w:tcW w:w="291" w:type="pct"/>
            <w:tcBorders>
              <w:top w:val="nil"/>
              <w:left w:val="nil"/>
              <w:bottom w:val="single" w:sz="4" w:space="0" w:color="auto"/>
              <w:right w:val="single" w:sz="4" w:space="0" w:color="auto"/>
            </w:tcBorders>
            <w:shd w:val="clear" w:color="auto" w:fill="auto"/>
            <w:vAlign w:val="center"/>
            <w:hideMark/>
          </w:tcPr>
          <w:p w14:paraId="6507D90D"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xml:space="preserve">Всего, в </w:t>
            </w:r>
            <w:proofErr w:type="spellStart"/>
            <w:r w:rsidRPr="003E6B97">
              <w:rPr>
                <w:b/>
                <w:color w:val="000000" w:themeColor="text1"/>
                <w:sz w:val="15"/>
              </w:rPr>
              <w:t>т.ч</w:t>
            </w:r>
            <w:proofErr w:type="spellEnd"/>
            <w:r w:rsidRPr="003E6B97">
              <w:rPr>
                <w:b/>
                <w:color w:val="000000" w:themeColor="text1"/>
                <w:sz w:val="15"/>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91EBFAE"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2020</w:t>
            </w:r>
          </w:p>
        </w:tc>
        <w:tc>
          <w:tcPr>
            <w:tcW w:w="212" w:type="pct"/>
            <w:tcBorders>
              <w:top w:val="nil"/>
              <w:left w:val="nil"/>
              <w:bottom w:val="single" w:sz="4" w:space="0" w:color="auto"/>
              <w:right w:val="single" w:sz="4" w:space="0" w:color="auto"/>
            </w:tcBorders>
            <w:shd w:val="clear" w:color="auto" w:fill="auto"/>
            <w:vAlign w:val="center"/>
            <w:hideMark/>
          </w:tcPr>
          <w:p w14:paraId="2BAC6EFF"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2021</w:t>
            </w:r>
          </w:p>
        </w:tc>
        <w:tc>
          <w:tcPr>
            <w:tcW w:w="212" w:type="pct"/>
            <w:tcBorders>
              <w:top w:val="nil"/>
              <w:left w:val="nil"/>
              <w:bottom w:val="single" w:sz="4" w:space="0" w:color="auto"/>
              <w:right w:val="single" w:sz="4" w:space="0" w:color="auto"/>
            </w:tcBorders>
            <w:shd w:val="clear" w:color="auto" w:fill="auto"/>
            <w:vAlign w:val="center"/>
            <w:hideMark/>
          </w:tcPr>
          <w:p w14:paraId="112AFEFC"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2022</w:t>
            </w:r>
          </w:p>
        </w:tc>
        <w:tc>
          <w:tcPr>
            <w:tcW w:w="212" w:type="pct"/>
            <w:tcBorders>
              <w:top w:val="nil"/>
              <w:left w:val="nil"/>
              <w:bottom w:val="single" w:sz="4" w:space="0" w:color="auto"/>
              <w:right w:val="single" w:sz="4" w:space="0" w:color="auto"/>
            </w:tcBorders>
            <w:shd w:val="clear" w:color="auto" w:fill="auto"/>
            <w:vAlign w:val="center"/>
            <w:hideMark/>
          </w:tcPr>
          <w:p w14:paraId="3984D4ED"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2023</w:t>
            </w:r>
          </w:p>
        </w:tc>
        <w:tc>
          <w:tcPr>
            <w:tcW w:w="212" w:type="pct"/>
            <w:tcBorders>
              <w:top w:val="nil"/>
              <w:left w:val="nil"/>
              <w:bottom w:val="single" w:sz="4" w:space="0" w:color="auto"/>
              <w:right w:val="single" w:sz="4" w:space="0" w:color="auto"/>
            </w:tcBorders>
            <w:shd w:val="clear" w:color="auto" w:fill="auto"/>
            <w:vAlign w:val="center"/>
            <w:hideMark/>
          </w:tcPr>
          <w:p w14:paraId="37E95799"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2024</w:t>
            </w:r>
          </w:p>
        </w:tc>
        <w:tc>
          <w:tcPr>
            <w:tcW w:w="212" w:type="pct"/>
            <w:tcBorders>
              <w:top w:val="nil"/>
              <w:left w:val="nil"/>
              <w:bottom w:val="single" w:sz="4" w:space="0" w:color="auto"/>
              <w:right w:val="single" w:sz="4" w:space="0" w:color="auto"/>
            </w:tcBorders>
            <w:shd w:val="clear" w:color="auto" w:fill="auto"/>
            <w:vAlign w:val="center"/>
            <w:hideMark/>
          </w:tcPr>
          <w:p w14:paraId="0DD257B6"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2025</w:t>
            </w:r>
          </w:p>
        </w:tc>
        <w:tc>
          <w:tcPr>
            <w:tcW w:w="236" w:type="pct"/>
            <w:tcBorders>
              <w:top w:val="nil"/>
              <w:left w:val="nil"/>
              <w:bottom w:val="single" w:sz="4" w:space="0" w:color="auto"/>
              <w:right w:val="single" w:sz="4" w:space="0" w:color="auto"/>
            </w:tcBorders>
            <w:shd w:val="clear" w:color="auto" w:fill="auto"/>
            <w:vAlign w:val="center"/>
            <w:hideMark/>
          </w:tcPr>
          <w:p w14:paraId="597B8D66"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2026</w:t>
            </w:r>
          </w:p>
        </w:tc>
        <w:tc>
          <w:tcPr>
            <w:tcW w:w="236" w:type="pct"/>
            <w:tcBorders>
              <w:top w:val="nil"/>
              <w:left w:val="nil"/>
              <w:bottom w:val="single" w:sz="4" w:space="0" w:color="auto"/>
              <w:right w:val="single" w:sz="4" w:space="0" w:color="auto"/>
            </w:tcBorders>
            <w:shd w:val="clear" w:color="auto" w:fill="auto"/>
            <w:vAlign w:val="center"/>
            <w:hideMark/>
          </w:tcPr>
          <w:p w14:paraId="73EC694E"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2027</w:t>
            </w:r>
          </w:p>
        </w:tc>
        <w:tc>
          <w:tcPr>
            <w:tcW w:w="236" w:type="pct"/>
            <w:tcBorders>
              <w:top w:val="nil"/>
              <w:left w:val="nil"/>
              <w:bottom w:val="single" w:sz="4" w:space="0" w:color="auto"/>
              <w:right w:val="single" w:sz="4" w:space="0" w:color="auto"/>
            </w:tcBorders>
            <w:shd w:val="clear" w:color="auto" w:fill="auto"/>
            <w:vAlign w:val="center"/>
            <w:hideMark/>
          </w:tcPr>
          <w:p w14:paraId="4F90BAB7"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2028</w:t>
            </w:r>
          </w:p>
        </w:tc>
        <w:tc>
          <w:tcPr>
            <w:tcW w:w="236" w:type="pct"/>
            <w:tcBorders>
              <w:top w:val="nil"/>
              <w:left w:val="nil"/>
              <w:bottom w:val="single" w:sz="4" w:space="0" w:color="auto"/>
              <w:right w:val="single" w:sz="4" w:space="0" w:color="auto"/>
            </w:tcBorders>
            <w:shd w:val="clear" w:color="auto" w:fill="auto"/>
            <w:vAlign w:val="center"/>
            <w:hideMark/>
          </w:tcPr>
          <w:p w14:paraId="7E57CF2D"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2029</w:t>
            </w:r>
          </w:p>
        </w:tc>
        <w:tc>
          <w:tcPr>
            <w:tcW w:w="215" w:type="pct"/>
            <w:tcBorders>
              <w:top w:val="nil"/>
              <w:left w:val="nil"/>
              <w:bottom w:val="single" w:sz="4" w:space="0" w:color="auto"/>
              <w:right w:val="single" w:sz="4" w:space="0" w:color="auto"/>
            </w:tcBorders>
            <w:shd w:val="clear" w:color="auto" w:fill="auto"/>
            <w:vAlign w:val="center"/>
            <w:hideMark/>
          </w:tcPr>
          <w:p w14:paraId="09B3E33E"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2030</w:t>
            </w:r>
          </w:p>
        </w:tc>
      </w:tr>
      <w:tr w:rsidR="009104D3" w:rsidRPr="002514AC" w14:paraId="12951FB4"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001C4C78"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1ТС-1.0</w:t>
            </w:r>
          </w:p>
        </w:tc>
        <w:tc>
          <w:tcPr>
            <w:tcW w:w="271" w:type="pct"/>
            <w:tcBorders>
              <w:top w:val="nil"/>
              <w:left w:val="nil"/>
              <w:bottom w:val="single" w:sz="4" w:space="0" w:color="auto"/>
              <w:right w:val="single" w:sz="4" w:space="0" w:color="auto"/>
            </w:tcBorders>
            <w:shd w:val="clear" w:color="auto" w:fill="auto"/>
            <w:vAlign w:val="center"/>
            <w:hideMark/>
          </w:tcPr>
          <w:p w14:paraId="58AE44A0"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w:t>
            </w:r>
          </w:p>
        </w:tc>
        <w:tc>
          <w:tcPr>
            <w:tcW w:w="1216" w:type="pct"/>
            <w:tcBorders>
              <w:top w:val="nil"/>
              <w:left w:val="nil"/>
              <w:bottom w:val="single" w:sz="4" w:space="0" w:color="auto"/>
              <w:right w:val="single" w:sz="4" w:space="0" w:color="auto"/>
            </w:tcBorders>
            <w:shd w:val="clear" w:color="auto" w:fill="auto"/>
            <w:vAlign w:val="center"/>
            <w:hideMark/>
          </w:tcPr>
          <w:p w14:paraId="308B8E56" w14:textId="77777777" w:rsidR="009104D3" w:rsidRPr="003E6B97" w:rsidRDefault="009104D3" w:rsidP="00CA5B84">
            <w:pPr>
              <w:autoSpaceDE/>
              <w:autoSpaceDN/>
              <w:spacing w:line="240" w:lineRule="auto"/>
              <w:ind w:firstLine="0"/>
              <w:jc w:val="left"/>
              <w:rPr>
                <w:b/>
                <w:color w:val="000000" w:themeColor="text1"/>
                <w:sz w:val="15"/>
              </w:rPr>
            </w:pPr>
            <w:r w:rsidRPr="003E6B97">
              <w:rPr>
                <w:b/>
                <w:color w:val="000000" w:themeColor="text1"/>
                <w:sz w:val="15"/>
              </w:rPr>
              <w:t xml:space="preserve">Строительство тепловых сетей для подключения перспективных потребителей г. Глазов, в </w:t>
            </w:r>
            <w:proofErr w:type="spellStart"/>
            <w:r w:rsidRPr="003E6B97">
              <w:rPr>
                <w:b/>
                <w:color w:val="000000" w:themeColor="text1"/>
                <w:sz w:val="15"/>
              </w:rPr>
              <w:t>т.ч</w:t>
            </w:r>
            <w:proofErr w:type="spellEnd"/>
            <w:r w:rsidRPr="003E6B97">
              <w:rPr>
                <w:b/>
                <w:color w:val="000000" w:themeColor="text1"/>
                <w:sz w:val="15"/>
              </w:rPr>
              <w:t>.:</w:t>
            </w:r>
          </w:p>
        </w:tc>
        <w:tc>
          <w:tcPr>
            <w:tcW w:w="476" w:type="pct"/>
            <w:tcBorders>
              <w:top w:val="nil"/>
              <w:left w:val="nil"/>
              <w:bottom w:val="single" w:sz="4" w:space="0" w:color="auto"/>
              <w:right w:val="single" w:sz="4" w:space="0" w:color="auto"/>
            </w:tcBorders>
            <w:shd w:val="clear" w:color="auto" w:fill="auto"/>
            <w:vAlign w:val="center"/>
            <w:hideMark/>
          </w:tcPr>
          <w:p w14:paraId="74E043CB"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5A95B8AF"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292336</w:t>
            </w:r>
          </w:p>
        </w:tc>
        <w:tc>
          <w:tcPr>
            <w:tcW w:w="212" w:type="pct"/>
            <w:tcBorders>
              <w:top w:val="nil"/>
              <w:left w:val="nil"/>
              <w:bottom w:val="single" w:sz="4" w:space="0" w:color="auto"/>
              <w:right w:val="single" w:sz="4" w:space="0" w:color="auto"/>
            </w:tcBorders>
            <w:shd w:val="clear" w:color="auto" w:fill="auto"/>
            <w:vAlign w:val="center"/>
            <w:hideMark/>
          </w:tcPr>
          <w:p w14:paraId="3CDAE7AB"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25247</w:t>
            </w:r>
          </w:p>
        </w:tc>
        <w:tc>
          <w:tcPr>
            <w:tcW w:w="212" w:type="pct"/>
            <w:tcBorders>
              <w:top w:val="nil"/>
              <w:left w:val="nil"/>
              <w:bottom w:val="single" w:sz="4" w:space="0" w:color="auto"/>
              <w:right w:val="single" w:sz="4" w:space="0" w:color="auto"/>
            </w:tcBorders>
            <w:shd w:val="clear" w:color="auto" w:fill="auto"/>
            <w:vAlign w:val="center"/>
            <w:hideMark/>
          </w:tcPr>
          <w:p w14:paraId="34F659A6"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26409</w:t>
            </w:r>
          </w:p>
        </w:tc>
        <w:tc>
          <w:tcPr>
            <w:tcW w:w="212" w:type="pct"/>
            <w:tcBorders>
              <w:top w:val="nil"/>
              <w:left w:val="nil"/>
              <w:bottom w:val="single" w:sz="4" w:space="0" w:color="auto"/>
              <w:right w:val="single" w:sz="4" w:space="0" w:color="auto"/>
            </w:tcBorders>
            <w:shd w:val="clear" w:color="auto" w:fill="auto"/>
            <w:vAlign w:val="center"/>
            <w:hideMark/>
          </w:tcPr>
          <w:p w14:paraId="69D9F691"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27306</w:t>
            </w:r>
          </w:p>
        </w:tc>
        <w:tc>
          <w:tcPr>
            <w:tcW w:w="212" w:type="pct"/>
            <w:tcBorders>
              <w:top w:val="nil"/>
              <w:left w:val="nil"/>
              <w:bottom w:val="single" w:sz="4" w:space="0" w:color="auto"/>
              <w:right w:val="single" w:sz="4" w:space="0" w:color="auto"/>
            </w:tcBorders>
            <w:shd w:val="clear" w:color="auto" w:fill="auto"/>
            <w:vAlign w:val="center"/>
            <w:hideMark/>
          </w:tcPr>
          <w:p w14:paraId="69D4FA88"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28399</w:t>
            </w:r>
          </w:p>
        </w:tc>
        <w:tc>
          <w:tcPr>
            <w:tcW w:w="212" w:type="pct"/>
            <w:tcBorders>
              <w:top w:val="nil"/>
              <w:left w:val="nil"/>
              <w:bottom w:val="single" w:sz="4" w:space="0" w:color="auto"/>
              <w:right w:val="single" w:sz="4" w:space="0" w:color="auto"/>
            </w:tcBorders>
            <w:shd w:val="clear" w:color="auto" w:fill="auto"/>
            <w:vAlign w:val="center"/>
            <w:hideMark/>
          </w:tcPr>
          <w:p w14:paraId="2A9C15CA"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29535</w:t>
            </w:r>
          </w:p>
        </w:tc>
        <w:tc>
          <w:tcPr>
            <w:tcW w:w="212" w:type="pct"/>
            <w:tcBorders>
              <w:top w:val="nil"/>
              <w:left w:val="nil"/>
              <w:bottom w:val="single" w:sz="4" w:space="0" w:color="auto"/>
              <w:right w:val="single" w:sz="4" w:space="0" w:color="auto"/>
            </w:tcBorders>
            <w:shd w:val="clear" w:color="auto" w:fill="auto"/>
            <w:vAlign w:val="center"/>
            <w:hideMark/>
          </w:tcPr>
          <w:p w14:paraId="40FCACD1"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30716</w:t>
            </w:r>
          </w:p>
        </w:tc>
        <w:tc>
          <w:tcPr>
            <w:tcW w:w="236" w:type="pct"/>
            <w:tcBorders>
              <w:top w:val="nil"/>
              <w:left w:val="nil"/>
              <w:bottom w:val="single" w:sz="4" w:space="0" w:color="auto"/>
              <w:right w:val="single" w:sz="4" w:space="0" w:color="auto"/>
            </w:tcBorders>
            <w:shd w:val="clear" w:color="auto" w:fill="auto"/>
            <w:vAlign w:val="center"/>
            <w:hideMark/>
          </w:tcPr>
          <w:p w14:paraId="387E9DE0"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31945</w:t>
            </w:r>
          </w:p>
        </w:tc>
        <w:tc>
          <w:tcPr>
            <w:tcW w:w="236" w:type="pct"/>
            <w:tcBorders>
              <w:top w:val="nil"/>
              <w:left w:val="nil"/>
              <w:bottom w:val="single" w:sz="4" w:space="0" w:color="auto"/>
              <w:right w:val="single" w:sz="4" w:space="0" w:color="auto"/>
            </w:tcBorders>
            <w:shd w:val="clear" w:color="auto" w:fill="auto"/>
            <w:vAlign w:val="center"/>
            <w:hideMark/>
          </w:tcPr>
          <w:p w14:paraId="6C7B6CF2"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33222</w:t>
            </w:r>
          </w:p>
        </w:tc>
        <w:tc>
          <w:tcPr>
            <w:tcW w:w="236" w:type="pct"/>
            <w:tcBorders>
              <w:top w:val="nil"/>
              <w:left w:val="nil"/>
              <w:bottom w:val="single" w:sz="4" w:space="0" w:color="auto"/>
              <w:right w:val="single" w:sz="4" w:space="0" w:color="auto"/>
            </w:tcBorders>
            <w:shd w:val="clear" w:color="auto" w:fill="auto"/>
            <w:vAlign w:val="center"/>
            <w:hideMark/>
          </w:tcPr>
          <w:p w14:paraId="560F6032"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34551</w:t>
            </w:r>
          </w:p>
        </w:tc>
        <w:tc>
          <w:tcPr>
            <w:tcW w:w="236" w:type="pct"/>
            <w:tcBorders>
              <w:top w:val="nil"/>
              <w:left w:val="nil"/>
              <w:bottom w:val="single" w:sz="4" w:space="0" w:color="auto"/>
              <w:right w:val="single" w:sz="4" w:space="0" w:color="auto"/>
            </w:tcBorders>
            <w:shd w:val="clear" w:color="auto" w:fill="auto"/>
            <w:vAlign w:val="center"/>
            <w:hideMark/>
          </w:tcPr>
          <w:p w14:paraId="26EA47BD"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25006</w:t>
            </w:r>
          </w:p>
        </w:tc>
        <w:tc>
          <w:tcPr>
            <w:tcW w:w="215" w:type="pct"/>
            <w:tcBorders>
              <w:top w:val="nil"/>
              <w:left w:val="nil"/>
              <w:bottom w:val="single" w:sz="4" w:space="0" w:color="auto"/>
              <w:right w:val="single" w:sz="4" w:space="0" w:color="auto"/>
            </w:tcBorders>
            <w:shd w:val="clear" w:color="auto" w:fill="auto"/>
            <w:vAlign w:val="center"/>
            <w:hideMark/>
          </w:tcPr>
          <w:p w14:paraId="04CEF4E1"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w:t>
            </w:r>
          </w:p>
        </w:tc>
      </w:tr>
      <w:tr w:rsidR="009104D3" w:rsidRPr="002514AC" w14:paraId="37256100"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DEDE632"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1ТС-1.1</w:t>
            </w:r>
          </w:p>
        </w:tc>
        <w:tc>
          <w:tcPr>
            <w:tcW w:w="271" w:type="pct"/>
            <w:tcBorders>
              <w:top w:val="nil"/>
              <w:left w:val="nil"/>
              <w:bottom w:val="single" w:sz="4" w:space="0" w:color="auto"/>
              <w:right w:val="single" w:sz="4" w:space="0" w:color="auto"/>
            </w:tcBorders>
            <w:shd w:val="clear" w:color="auto" w:fill="auto"/>
            <w:hideMark/>
          </w:tcPr>
          <w:p w14:paraId="2AA51A01"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AE36C5C" w14:textId="77777777" w:rsidR="009104D3" w:rsidRPr="003E6B97" w:rsidRDefault="009104D3" w:rsidP="00CA5B84">
            <w:pPr>
              <w:autoSpaceDE/>
              <w:autoSpaceDN/>
              <w:spacing w:line="240" w:lineRule="auto"/>
              <w:ind w:firstLine="0"/>
              <w:jc w:val="left"/>
              <w:rPr>
                <w:color w:val="000000" w:themeColor="text1"/>
                <w:sz w:val="15"/>
              </w:rPr>
            </w:pPr>
            <w:r w:rsidRPr="003E6B97">
              <w:rPr>
                <w:color w:val="000000" w:themeColor="text1"/>
                <w:sz w:val="15"/>
              </w:rPr>
              <w:t>СЦТС, ТЭЦ АО «РИР»</w:t>
            </w:r>
          </w:p>
        </w:tc>
        <w:tc>
          <w:tcPr>
            <w:tcW w:w="476" w:type="pct"/>
            <w:tcBorders>
              <w:top w:val="nil"/>
              <w:left w:val="nil"/>
              <w:bottom w:val="single" w:sz="4" w:space="0" w:color="auto"/>
              <w:right w:val="single" w:sz="4" w:space="0" w:color="auto"/>
            </w:tcBorders>
            <w:shd w:val="clear" w:color="auto" w:fill="auto"/>
            <w:vAlign w:val="center"/>
            <w:hideMark/>
          </w:tcPr>
          <w:p w14:paraId="21C0D0A7"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Плата за подключение</w:t>
            </w:r>
          </w:p>
        </w:tc>
        <w:tc>
          <w:tcPr>
            <w:tcW w:w="291" w:type="pct"/>
            <w:tcBorders>
              <w:top w:val="nil"/>
              <w:left w:val="nil"/>
              <w:bottom w:val="single" w:sz="4" w:space="0" w:color="auto"/>
              <w:right w:val="single" w:sz="4" w:space="0" w:color="auto"/>
            </w:tcBorders>
            <w:shd w:val="clear" w:color="auto" w:fill="auto"/>
            <w:vAlign w:val="center"/>
            <w:hideMark/>
          </w:tcPr>
          <w:p w14:paraId="7D11583A"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211042</w:t>
            </w:r>
          </w:p>
        </w:tc>
        <w:tc>
          <w:tcPr>
            <w:tcW w:w="212" w:type="pct"/>
            <w:tcBorders>
              <w:top w:val="nil"/>
              <w:left w:val="nil"/>
              <w:bottom w:val="single" w:sz="4" w:space="0" w:color="auto"/>
              <w:right w:val="single" w:sz="4" w:space="0" w:color="auto"/>
            </w:tcBorders>
            <w:shd w:val="clear" w:color="auto" w:fill="auto"/>
            <w:vAlign w:val="center"/>
            <w:hideMark/>
          </w:tcPr>
          <w:p w14:paraId="1D72A6CD"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17570</w:t>
            </w:r>
          </w:p>
        </w:tc>
        <w:tc>
          <w:tcPr>
            <w:tcW w:w="212" w:type="pct"/>
            <w:tcBorders>
              <w:top w:val="nil"/>
              <w:left w:val="nil"/>
              <w:bottom w:val="single" w:sz="4" w:space="0" w:color="auto"/>
              <w:right w:val="single" w:sz="4" w:space="0" w:color="auto"/>
            </w:tcBorders>
            <w:shd w:val="clear" w:color="auto" w:fill="auto"/>
            <w:vAlign w:val="center"/>
            <w:hideMark/>
          </w:tcPr>
          <w:p w14:paraId="5275D85E"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18378</w:t>
            </w:r>
          </w:p>
        </w:tc>
        <w:tc>
          <w:tcPr>
            <w:tcW w:w="212" w:type="pct"/>
            <w:tcBorders>
              <w:top w:val="nil"/>
              <w:left w:val="nil"/>
              <w:bottom w:val="single" w:sz="4" w:space="0" w:color="auto"/>
              <w:right w:val="single" w:sz="4" w:space="0" w:color="auto"/>
            </w:tcBorders>
            <w:shd w:val="clear" w:color="auto" w:fill="auto"/>
            <w:vAlign w:val="center"/>
            <w:hideMark/>
          </w:tcPr>
          <w:p w14:paraId="0DFA7C72"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19003</w:t>
            </w:r>
          </w:p>
        </w:tc>
        <w:tc>
          <w:tcPr>
            <w:tcW w:w="212" w:type="pct"/>
            <w:tcBorders>
              <w:top w:val="nil"/>
              <w:left w:val="nil"/>
              <w:bottom w:val="single" w:sz="4" w:space="0" w:color="auto"/>
              <w:right w:val="single" w:sz="4" w:space="0" w:color="auto"/>
            </w:tcBorders>
            <w:shd w:val="clear" w:color="auto" w:fill="auto"/>
            <w:vAlign w:val="center"/>
            <w:hideMark/>
          </w:tcPr>
          <w:p w14:paraId="5D84E346"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19763</w:t>
            </w:r>
          </w:p>
        </w:tc>
        <w:tc>
          <w:tcPr>
            <w:tcW w:w="212" w:type="pct"/>
            <w:tcBorders>
              <w:top w:val="nil"/>
              <w:left w:val="nil"/>
              <w:bottom w:val="single" w:sz="4" w:space="0" w:color="auto"/>
              <w:right w:val="single" w:sz="4" w:space="0" w:color="auto"/>
            </w:tcBorders>
            <w:shd w:val="clear" w:color="auto" w:fill="auto"/>
            <w:vAlign w:val="center"/>
            <w:hideMark/>
          </w:tcPr>
          <w:p w14:paraId="4E0FE7AB"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20553</w:t>
            </w:r>
          </w:p>
        </w:tc>
        <w:tc>
          <w:tcPr>
            <w:tcW w:w="212" w:type="pct"/>
            <w:tcBorders>
              <w:top w:val="nil"/>
              <w:left w:val="nil"/>
              <w:bottom w:val="single" w:sz="4" w:space="0" w:color="auto"/>
              <w:right w:val="single" w:sz="4" w:space="0" w:color="auto"/>
            </w:tcBorders>
            <w:shd w:val="clear" w:color="auto" w:fill="auto"/>
            <w:vAlign w:val="center"/>
            <w:hideMark/>
          </w:tcPr>
          <w:p w14:paraId="533772E5"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21375</w:t>
            </w:r>
          </w:p>
        </w:tc>
        <w:tc>
          <w:tcPr>
            <w:tcW w:w="236" w:type="pct"/>
            <w:tcBorders>
              <w:top w:val="nil"/>
              <w:left w:val="nil"/>
              <w:bottom w:val="single" w:sz="4" w:space="0" w:color="auto"/>
              <w:right w:val="single" w:sz="4" w:space="0" w:color="auto"/>
            </w:tcBorders>
            <w:shd w:val="clear" w:color="auto" w:fill="auto"/>
            <w:vAlign w:val="center"/>
            <w:hideMark/>
          </w:tcPr>
          <w:p w14:paraId="113FAAFD"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22230</w:t>
            </w:r>
          </w:p>
        </w:tc>
        <w:tc>
          <w:tcPr>
            <w:tcW w:w="236" w:type="pct"/>
            <w:tcBorders>
              <w:top w:val="nil"/>
              <w:left w:val="nil"/>
              <w:bottom w:val="single" w:sz="4" w:space="0" w:color="auto"/>
              <w:right w:val="single" w:sz="4" w:space="0" w:color="auto"/>
            </w:tcBorders>
            <w:shd w:val="clear" w:color="auto" w:fill="auto"/>
            <w:vAlign w:val="center"/>
            <w:hideMark/>
          </w:tcPr>
          <w:p w14:paraId="528F5FAF"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23120</w:t>
            </w:r>
          </w:p>
        </w:tc>
        <w:tc>
          <w:tcPr>
            <w:tcW w:w="236" w:type="pct"/>
            <w:tcBorders>
              <w:top w:val="nil"/>
              <w:left w:val="nil"/>
              <w:bottom w:val="single" w:sz="4" w:space="0" w:color="auto"/>
              <w:right w:val="single" w:sz="4" w:space="0" w:color="auto"/>
            </w:tcBorders>
            <w:shd w:val="clear" w:color="auto" w:fill="auto"/>
            <w:vAlign w:val="center"/>
            <w:hideMark/>
          </w:tcPr>
          <w:p w14:paraId="6156AA1E"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24044</w:t>
            </w:r>
          </w:p>
        </w:tc>
        <w:tc>
          <w:tcPr>
            <w:tcW w:w="236" w:type="pct"/>
            <w:tcBorders>
              <w:top w:val="nil"/>
              <w:left w:val="nil"/>
              <w:bottom w:val="single" w:sz="4" w:space="0" w:color="auto"/>
              <w:right w:val="single" w:sz="4" w:space="0" w:color="auto"/>
            </w:tcBorders>
            <w:shd w:val="clear" w:color="auto" w:fill="auto"/>
            <w:vAlign w:val="center"/>
            <w:hideMark/>
          </w:tcPr>
          <w:p w14:paraId="54C9302A"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25006</w:t>
            </w:r>
          </w:p>
        </w:tc>
        <w:tc>
          <w:tcPr>
            <w:tcW w:w="215" w:type="pct"/>
            <w:tcBorders>
              <w:top w:val="nil"/>
              <w:left w:val="nil"/>
              <w:bottom w:val="single" w:sz="4" w:space="0" w:color="auto"/>
              <w:right w:val="single" w:sz="4" w:space="0" w:color="auto"/>
            </w:tcBorders>
            <w:shd w:val="clear" w:color="auto" w:fill="auto"/>
            <w:vAlign w:val="center"/>
            <w:hideMark/>
          </w:tcPr>
          <w:p w14:paraId="4549B158"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 </w:t>
            </w:r>
          </w:p>
        </w:tc>
      </w:tr>
      <w:tr w:rsidR="009104D3" w:rsidRPr="002514AC" w14:paraId="529F2CAD" w14:textId="77777777" w:rsidTr="00CA5B84">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30070349"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1ТС-1.2</w:t>
            </w:r>
          </w:p>
        </w:tc>
        <w:tc>
          <w:tcPr>
            <w:tcW w:w="271" w:type="pct"/>
            <w:tcBorders>
              <w:top w:val="nil"/>
              <w:left w:val="nil"/>
              <w:bottom w:val="double" w:sz="6" w:space="0" w:color="auto"/>
              <w:right w:val="single" w:sz="4" w:space="0" w:color="auto"/>
            </w:tcBorders>
            <w:shd w:val="clear" w:color="auto" w:fill="auto"/>
            <w:hideMark/>
          </w:tcPr>
          <w:p w14:paraId="1815C989"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16E14139" w14:textId="77777777" w:rsidR="009104D3" w:rsidRPr="003E6B97" w:rsidRDefault="009104D3" w:rsidP="00CA5B84">
            <w:pPr>
              <w:autoSpaceDE/>
              <w:autoSpaceDN/>
              <w:spacing w:line="240" w:lineRule="auto"/>
              <w:ind w:firstLine="0"/>
              <w:jc w:val="left"/>
              <w:rPr>
                <w:color w:val="000000" w:themeColor="text1"/>
                <w:sz w:val="15"/>
              </w:rPr>
            </w:pPr>
            <w:r w:rsidRPr="003E6B97">
              <w:rPr>
                <w:color w:val="000000" w:themeColor="text1"/>
                <w:sz w:val="15"/>
              </w:rPr>
              <w:t>СЦТС, Котельная №3 ООО «</w:t>
            </w:r>
            <w:proofErr w:type="spellStart"/>
            <w:r w:rsidRPr="003E6B97">
              <w:rPr>
                <w:color w:val="000000" w:themeColor="text1"/>
                <w:sz w:val="15"/>
              </w:rPr>
              <w:t>КомЭнерго</w:t>
            </w:r>
            <w:proofErr w:type="spellEnd"/>
            <w:r w:rsidRPr="003E6B97">
              <w:rPr>
                <w:color w:val="000000" w:themeColor="text1"/>
                <w:sz w:val="15"/>
              </w:rPr>
              <w:t>»</w:t>
            </w:r>
          </w:p>
        </w:tc>
        <w:tc>
          <w:tcPr>
            <w:tcW w:w="476" w:type="pct"/>
            <w:tcBorders>
              <w:top w:val="nil"/>
              <w:left w:val="nil"/>
              <w:bottom w:val="double" w:sz="6" w:space="0" w:color="auto"/>
              <w:right w:val="single" w:sz="4" w:space="0" w:color="auto"/>
            </w:tcBorders>
            <w:shd w:val="clear" w:color="auto" w:fill="auto"/>
            <w:vAlign w:val="center"/>
            <w:hideMark/>
          </w:tcPr>
          <w:p w14:paraId="5A8FE0E0"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Плата за подключение</w:t>
            </w:r>
          </w:p>
        </w:tc>
        <w:tc>
          <w:tcPr>
            <w:tcW w:w="291" w:type="pct"/>
            <w:tcBorders>
              <w:top w:val="nil"/>
              <w:left w:val="nil"/>
              <w:bottom w:val="double" w:sz="6" w:space="0" w:color="auto"/>
              <w:right w:val="single" w:sz="4" w:space="0" w:color="auto"/>
            </w:tcBorders>
            <w:shd w:val="clear" w:color="auto" w:fill="auto"/>
            <w:vAlign w:val="center"/>
            <w:hideMark/>
          </w:tcPr>
          <w:p w14:paraId="5CB2E1EA"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81295</w:t>
            </w:r>
          </w:p>
        </w:tc>
        <w:tc>
          <w:tcPr>
            <w:tcW w:w="212" w:type="pct"/>
            <w:tcBorders>
              <w:top w:val="nil"/>
              <w:left w:val="nil"/>
              <w:bottom w:val="double" w:sz="6" w:space="0" w:color="auto"/>
              <w:right w:val="single" w:sz="4" w:space="0" w:color="auto"/>
            </w:tcBorders>
            <w:shd w:val="clear" w:color="auto" w:fill="auto"/>
            <w:vAlign w:val="center"/>
            <w:hideMark/>
          </w:tcPr>
          <w:p w14:paraId="5591C777"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7678</w:t>
            </w:r>
          </w:p>
        </w:tc>
        <w:tc>
          <w:tcPr>
            <w:tcW w:w="212" w:type="pct"/>
            <w:tcBorders>
              <w:top w:val="nil"/>
              <w:left w:val="nil"/>
              <w:bottom w:val="double" w:sz="6" w:space="0" w:color="auto"/>
              <w:right w:val="single" w:sz="4" w:space="0" w:color="auto"/>
            </w:tcBorders>
            <w:shd w:val="clear" w:color="auto" w:fill="auto"/>
            <w:vAlign w:val="center"/>
            <w:hideMark/>
          </w:tcPr>
          <w:p w14:paraId="549E0AED"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8031</w:t>
            </w:r>
          </w:p>
        </w:tc>
        <w:tc>
          <w:tcPr>
            <w:tcW w:w="212" w:type="pct"/>
            <w:tcBorders>
              <w:top w:val="nil"/>
              <w:left w:val="nil"/>
              <w:bottom w:val="double" w:sz="6" w:space="0" w:color="auto"/>
              <w:right w:val="single" w:sz="4" w:space="0" w:color="auto"/>
            </w:tcBorders>
            <w:shd w:val="clear" w:color="auto" w:fill="auto"/>
            <w:vAlign w:val="center"/>
            <w:hideMark/>
          </w:tcPr>
          <w:p w14:paraId="4E16191D"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8304</w:t>
            </w:r>
          </w:p>
        </w:tc>
        <w:tc>
          <w:tcPr>
            <w:tcW w:w="212" w:type="pct"/>
            <w:tcBorders>
              <w:top w:val="nil"/>
              <w:left w:val="nil"/>
              <w:bottom w:val="double" w:sz="6" w:space="0" w:color="auto"/>
              <w:right w:val="single" w:sz="4" w:space="0" w:color="auto"/>
            </w:tcBorders>
            <w:shd w:val="clear" w:color="auto" w:fill="auto"/>
            <w:vAlign w:val="center"/>
            <w:hideMark/>
          </w:tcPr>
          <w:p w14:paraId="40CE4068"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8636</w:t>
            </w:r>
          </w:p>
        </w:tc>
        <w:tc>
          <w:tcPr>
            <w:tcW w:w="212" w:type="pct"/>
            <w:tcBorders>
              <w:top w:val="nil"/>
              <w:left w:val="nil"/>
              <w:bottom w:val="double" w:sz="6" w:space="0" w:color="auto"/>
              <w:right w:val="single" w:sz="4" w:space="0" w:color="auto"/>
            </w:tcBorders>
            <w:shd w:val="clear" w:color="auto" w:fill="auto"/>
            <w:vAlign w:val="center"/>
            <w:hideMark/>
          </w:tcPr>
          <w:p w14:paraId="4389AB93"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8981</w:t>
            </w:r>
          </w:p>
        </w:tc>
        <w:tc>
          <w:tcPr>
            <w:tcW w:w="212" w:type="pct"/>
            <w:tcBorders>
              <w:top w:val="nil"/>
              <w:left w:val="nil"/>
              <w:bottom w:val="double" w:sz="6" w:space="0" w:color="auto"/>
              <w:right w:val="single" w:sz="4" w:space="0" w:color="auto"/>
            </w:tcBorders>
            <w:shd w:val="clear" w:color="auto" w:fill="auto"/>
            <w:vAlign w:val="center"/>
            <w:hideMark/>
          </w:tcPr>
          <w:p w14:paraId="1387FF6C"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9341</w:t>
            </w:r>
          </w:p>
        </w:tc>
        <w:tc>
          <w:tcPr>
            <w:tcW w:w="236" w:type="pct"/>
            <w:tcBorders>
              <w:top w:val="nil"/>
              <w:left w:val="nil"/>
              <w:bottom w:val="double" w:sz="6" w:space="0" w:color="auto"/>
              <w:right w:val="single" w:sz="4" w:space="0" w:color="auto"/>
            </w:tcBorders>
            <w:shd w:val="clear" w:color="auto" w:fill="auto"/>
            <w:vAlign w:val="center"/>
            <w:hideMark/>
          </w:tcPr>
          <w:p w14:paraId="635E7D9E"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9714</w:t>
            </w:r>
          </w:p>
        </w:tc>
        <w:tc>
          <w:tcPr>
            <w:tcW w:w="236" w:type="pct"/>
            <w:tcBorders>
              <w:top w:val="nil"/>
              <w:left w:val="nil"/>
              <w:bottom w:val="double" w:sz="6" w:space="0" w:color="auto"/>
              <w:right w:val="single" w:sz="4" w:space="0" w:color="auto"/>
            </w:tcBorders>
            <w:shd w:val="clear" w:color="auto" w:fill="auto"/>
            <w:vAlign w:val="center"/>
            <w:hideMark/>
          </w:tcPr>
          <w:p w14:paraId="3B05F6C2"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10103</w:t>
            </w:r>
          </w:p>
        </w:tc>
        <w:tc>
          <w:tcPr>
            <w:tcW w:w="236" w:type="pct"/>
            <w:tcBorders>
              <w:top w:val="nil"/>
              <w:left w:val="nil"/>
              <w:bottom w:val="double" w:sz="6" w:space="0" w:color="auto"/>
              <w:right w:val="single" w:sz="4" w:space="0" w:color="auto"/>
            </w:tcBorders>
            <w:shd w:val="clear" w:color="auto" w:fill="auto"/>
            <w:vAlign w:val="center"/>
            <w:hideMark/>
          </w:tcPr>
          <w:p w14:paraId="6ED83A94"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10507</w:t>
            </w:r>
          </w:p>
        </w:tc>
        <w:tc>
          <w:tcPr>
            <w:tcW w:w="236" w:type="pct"/>
            <w:tcBorders>
              <w:top w:val="nil"/>
              <w:left w:val="nil"/>
              <w:bottom w:val="double" w:sz="6" w:space="0" w:color="auto"/>
              <w:right w:val="single" w:sz="4" w:space="0" w:color="auto"/>
            </w:tcBorders>
            <w:shd w:val="clear" w:color="auto" w:fill="auto"/>
            <w:vAlign w:val="center"/>
            <w:hideMark/>
          </w:tcPr>
          <w:p w14:paraId="784C3241"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 </w:t>
            </w:r>
          </w:p>
        </w:tc>
        <w:tc>
          <w:tcPr>
            <w:tcW w:w="215" w:type="pct"/>
            <w:tcBorders>
              <w:top w:val="nil"/>
              <w:left w:val="nil"/>
              <w:bottom w:val="double" w:sz="6" w:space="0" w:color="auto"/>
              <w:right w:val="single" w:sz="4" w:space="0" w:color="auto"/>
            </w:tcBorders>
            <w:shd w:val="clear" w:color="auto" w:fill="auto"/>
            <w:vAlign w:val="center"/>
            <w:hideMark/>
          </w:tcPr>
          <w:p w14:paraId="1E30D66F"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 </w:t>
            </w:r>
          </w:p>
        </w:tc>
      </w:tr>
      <w:tr w:rsidR="009104D3" w:rsidRPr="002514AC" w14:paraId="5158046E"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F81C635"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1ТС-2.0</w:t>
            </w:r>
          </w:p>
        </w:tc>
        <w:tc>
          <w:tcPr>
            <w:tcW w:w="271" w:type="pct"/>
            <w:tcBorders>
              <w:top w:val="nil"/>
              <w:left w:val="nil"/>
              <w:bottom w:val="single" w:sz="4" w:space="0" w:color="auto"/>
              <w:right w:val="single" w:sz="4" w:space="0" w:color="auto"/>
            </w:tcBorders>
            <w:shd w:val="clear" w:color="auto" w:fill="auto"/>
            <w:vAlign w:val="center"/>
            <w:hideMark/>
          </w:tcPr>
          <w:p w14:paraId="709DC587"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АО «РИР»</w:t>
            </w:r>
          </w:p>
        </w:tc>
        <w:tc>
          <w:tcPr>
            <w:tcW w:w="1216" w:type="pct"/>
            <w:tcBorders>
              <w:top w:val="nil"/>
              <w:left w:val="nil"/>
              <w:bottom w:val="single" w:sz="4" w:space="0" w:color="auto"/>
              <w:right w:val="single" w:sz="4" w:space="0" w:color="auto"/>
            </w:tcBorders>
            <w:shd w:val="clear" w:color="auto" w:fill="auto"/>
            <w:vAlign w:val="center"/>
            <w:hideMark/>
          </w:tcPr>
          <w:p w14:paraId="6FAFC9EB" w14:textId="77777777" w:rsidR="009104D3" w:rsidRPr="003E6B97" w:rsidRDefault="009104D3" w:rsidP="00CA5B84">
            <w:pPr>
              <w:autoSpaceDE/>
              <w:autoSpaceDN/>
              <w:spacing w:line="240" w:lineRule="auto"/>
              <w:ind w:firstLine="0"/>
              <w:jc w:val="left"/>
              <w:rPr>
                <w:b/>
                <w:color w:val="000000" w:themeColor="text1"/>
                <w:sz w:val="15"/>
              </w:rPr>
            </w:pPr>
            <w:r w:rsidRPr="003E6B97">
              <w:rPr>
                <w:b/>
                <w:color w:val="000000" w:themeColor="text1"/>
                <w:sz w:val="15"/>
              </w:rPr>
              <w:t xml:space="preserve">Реконструкция тепловых сетей с увеличением диаметров трубопроводов для подключения перспективных потребителей г. Глазов, в </w:t>
            </w:r>
            <w:proofErr w:type="spellStart"/>
            <w:r w:rsidRPr="003E6B97">
              <w:rPr>
                <w:b/>
                <w:color w:val="000000" w:themeColor="text1"/>
                <w:sz w:val="15"/>
              </w:rPr>
              <w:t>т.ч</w:t>
            </w:r>
            <w:proofErr w:type="spellEnd"/>
            <w:r w:rsidRPr="003E6B97">
              <w:rPr>
                <w:b/>
                <w:color w:val="000000" w:themeColor="text1"/>
                <w:sz w:val="15"/>
              </w:rPr>
              <w:t>.:</w:t>
            </w:r>
          </w:p>
        </w:tc>
        <w:tc>
          <w:tcPr>
            <w:tcW w:w="476" w:type="pct"/>
            <w:tcBorders>
              <w:top w:val="nil"/>
              <w:left w:val="nil"/>
              <w:bottom w:val="single" w:sz="4" w:space="0" w:color="auto"/>
              <w:right w:val="single" w:sz="4" w:space="0" w:color="auto"/>
            </w:tcBorders>
            <w:shd w:val="clear" w:color="auto" w:fill="auto"/>
            <w:vAlign w:val="center"/>
            <w:hideMark/>
          </w:tcPr>
          <w:p w14:paraId="45E24291"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14209ACE"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954803</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1DF9A6A"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80498</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A33BC95"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84200</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DD6856E"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87063</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9C9BCFA"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90546</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B63B1F1"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94168</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AAE2C57"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97934</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76E7CB83"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101852</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35774C7D"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105926</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3CBE2077"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110163</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64F052E4"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102454</w:t>
            </w:r>
          </w:p>
        </w:tc>
        <w:tc>
          <w:tcPr>
            <w:tcW w:w="215" w:type="pct"/>
            <w:tcBorders>
              <w:top w:val="single" w:sz="4" w:space="0" w:color="auto"/>
              <w:left w:val="nil"/>
              <w:bottom w:val="single" w:sz="4" w:space="0" w:color="auto"/>
              <w:right w:val="single" w:sz="4" w:space="0" w:color="auto"/>
            </w:tcBorders>
            <w:shd w:val="clear" w:color="auto" w:fill="auto"/>
            <w:vAlign w:val="center"/>
            <w:hideMark/>
          </w:tcPr>
          <w:p w14:paraId="72A8D09D"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w:t>
            </w:r>
          </w:p>
        </w:tc>
      </w:tr>
      <w:tr w:rsidR="009104D3" w:rsidRPr="002514AC" w14:paraId="784D4F81"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8AED14B"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1ТС-2.1</w:t>
            </w:r>
          </w:p>
        </w:tc>
        <w:tc>
          <w:tcPr>
            <w:tcW w:w="271" w:type="pct"/>
            <w:tcBorders>
              <w:top w:val="nil"/>
              <w:left w:val="nil"/>
              <w:bottom w:val="single" w:sz="4" w:space="0" w:color="auto"/>
              <w:right w:val="single" w:sz="4" w:space="0" w:color="auto"/>
            </w:tcBorders>
            <w:shd w:val="clear" w:color="auto" w:fill="auto"/>
            <w:hideMark/>
          </w:tcPr>
          <w:p w14:paraId="25A00237"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0681B4E7" w14:textId="77777777" w:rsidR="009104D3" w:rsidRPr="003E6B97" w:rsidRDefault="009104D3" w:rsidP="00CA5B84">
            <w:pPr>
              <w:autoSpaceDE/>
              <w:autoSpaceDN/>
              <w:spacing w:line="240" w:lineRule="auto"/>
              <w:ind w:firstLine="0"/>
              <w:jc w:val="left"/>
              <w:rPr>
                <w:color w:val="000000" w:themeColor="text1"/>
                <w:sz w:val="15"/>
              </w:rPr>
            </w:pPr>
            <w:r w:rsidRPr="003E6B97">
              <w:rPr>
                <w:color w:val="000000" w:themeColor="text1"/>
                <w:sz w:val="15"/>
              </w:rPr>
              <w:t>СЦТС, ТЭЦ АО «РИР»</w:t>
            </w:r>
          </w:p>
        </w:tc>
        <w:tc>
          <w:tcPr>
            <w:tcW w:w="476" w:type="pct"/>
            <w:tcBorders>
              <w:top w:val="nil"/>
              <w:left w:val="nil"/>
              <w:bottom w:val="single" w:sz="4" w:space="0" w:color="auto"/>
              <w:right w:val="single" w:sz="4" w:space="0" w:color="auto"/>
            </w:tcBorders>
            <w:shd w:val="clear" w:color="auto" w:fill="auto"/>
            <w:vAlign w:val="center"/>
            <w:hideMark/>
          </w:tcPr>
          <w:p w14:paraId="3905A8E2"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Плата за подключение</w:t>
            </w:r>
          </w:p>
        </w:tc>
        <w:tc>
          <w:tcPr>
            <w:tcW w:w="291" w:type="pct"/>
            <w:tcBorders>
              <w:top w:val="nil"/>
              <w:left w:val="nil"/>
              <w:bottom w:val="single" w:sz="4" w:space="0" w:color="auto"/>
              <w:right w:val="single" w:sz="4" w:space="0" w:color="auto"/>
            </w:tcBorders>
            <w:shd w:val="clear" w:color="auto" w:fill="auto"/>
            <w:vAlign w:val="center"/>
            <w:hideMark/>
          </w:tcPr>
          <w:p w14:paraId="292CAAF6"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864670</w:t>
            </w:r>
          </w:p>
        </w:tc>
        <w:tc>
          <w:tcPr>
            <w:tcW w:w="212" w:type="pct"/>
            <w:tcBorders>
              <w:top w:val="nil"/>
              <w:left w:val="nil"/>
              <w:bottom w:val="single" w:sz="4" w:space="0" w:color="auto"/>
              <w:right w:val="single" w:sz="4" w:space="0" w:color="auto"/>
            </w:tcBorders>
            <w:shd w:val="clear" w:color="auto" w:fill="auto"/>
            <w:vAlign w:val="center"/>
            <w:hideMark/>
          </w:tcPr>
          <w:p w14:paraId="31A7766F"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71985</w:t>
            </w:r>
          </w:p>
        </w:tc>
        <w:tc>
          <w:tcPr>
            <w:tcW w:w="212" w:type="pct"/>
            <w:tcBorders>
              <w:top w:val="nil"/>
              <w:left w:val="nil"/>
              <w:bottom w:val="single" w:sz="4" w:space="0" w:color="auto"/>
              <w:right w:val="single" w:sz="4" w:space="0" w:color="auto"/>
            </w:tcBorders>
            <w:shd w:val="clear" w:color="auto" w:fill="auto"/>
            <w:vAlign w:val="center"/>
            <w:hideMark/>
          </w:tcPr>
          <w:p w14:paraId="00775CB7"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75297</w:t>
            </w:r>
          </w:p>
        </w:tc>
        <w:tc>
          <w:tcPr>
            <w:tcW w:w="212" w:type="pct"/>
            <w:tcBorders>
              <w:top w:val="nil"/>
              <w:left w:val="nil"/>
              <w:bottom w:val="single" w:sz="4" w:space="0" w:color="auto"/>
              <w:right w:val="single" w:sz="4" w:space="0" w:color="auto"/>
            </w:tcBorders>
            <w:shd w:val="clear" w:color="auto" w:fill="auto"/>
            <w:vAlign w:val="center"/>
            <w:hideMark/>
          </w:tcPr>
          <w:p w14:paraId="7E2C8A87"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77857</w:t>
            </w:r>
          </w:p>
        </w:tc>
        <w:tc>
          <w:tcPr>
            <w:tcW w:w="212" w:type="pct"/>
            <w:tcBorders>
              <w:top w:val="nil"/>
              <w:left w:val="nil"/>
              <w:bottom w:val="single" w:sz="4" w:space="0" w:color="auto"/>
              <w:right w:val="single" w:sz="4" w:space="0" w:color="auto"/>
            </w:tcBorders>
            <w:shd w:val="clear" w:color="auto" w:fill="auto"/>
            <w:vAlign w:val="center"/>
            <w:hideMark/>
          </w:tcPr>
          <w:p w14:paraId="0DCB6A23"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80971</w:t>
            </w:r>
          </w:p>
        </w:tc>
        <w:tc>
          <w:tcPr>
            <w:tcW w:w="212" w:type="pct"/>
            <w:tcBorders>
              <w:top w:val="nil"/>
              <w:left w:val="nil"/>
              <w:bottom w:val="single" w:sz="4" w:space="0" w:color="auto"/>
              <w:right w:val="single" w:sz="4" w:space="0" w:color="auto"/>
            </w:tcBorders>
            <w:shd w:val="clear" w:color="auto" w:fill="auto"/>
            <w:vAlign w:val="center"/>
            <w:hideMark/>
          </w:tcPr>
          <w:p w14:paraId="4FB380C7"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84210</w:t>
            </w:r>
          </w:p>
        </w:tc>
        <w:tc>
          <w:tcPr>
            <w:tcW w:w="212" w:type="pct"/>
            <w:tcBorders>
              <w:top w:val="nil"/>
              <w:left w:val="nil"/>
              <w:bottom w:val="single" w:sz="4" w:space="0" w:color="auto"/>
              <w:right w:val="single" w:sz="4" w:space="0" w:color="auto"/>
            </w:tcBorders>
            <w:shd w:val="clear" w:color="auto" w:fill="auto"/>
            <w:vAlign w:val="center"/>
            <w:hideMark/>
          </w:tcPr>
          <w:p w14:paraId="346037BF"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87578</w:t>
            </w:r>
          </w:p>
        </w:tc>
        <w:tc>
          <w:tcPr>
            <w:tcW w:w="236" w:type="pct"/>
            <w:tcBorders>
              <w:top w:val="nil"/>
              <w:left w:val="nil"/>
              <w:bottom w:val="single" w:sz="4" w:space="0" w:color="auto"/>
              <w:right w:val="single" w:sz="4" w:space="0" w:color="auto"/>
            </w:tcBorders>
            <w:shd w:val="clear" w:color="auto" w:fill="auto"/>
            <w:vAlign w:val="center"/>
            <w:hideMark/>
          </w:tcPr>
          <w:p w14:paraId="6A4771FA"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91081</w:t>
            </w:r>
          </w:p>
        </w:tc>
        <w:tc>
          <w:tcPr>
            <w:tcW w:w="236" w:type="pct"/>
            <w:tcBorders>
              <w:top w:val="nil"/>
              <w:left w:val="nil"/>
              <w:bottom w:val="single" w:sz="4" w:space="0" w:color="auto"/>
              <w:right w:val="single" w:sz="4" w:space="0" w:color="auto"/>
            </w:tcBorders>
            <w:shd w:val="clear" w:color="auto" w:fill="auto"/>
            <w:vAlign w:val="center"/>
            <w:hideMark/>
          </w:tcPr>
          <w:p w14:paraId="51EC6A9F"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94724</w:t>
            </w:r>
          </w:p>
        </w:tc>
        <w:tc>
          <w:tcPr>
            <w:tcW w:w="236" w:type="pct"/>
            <w:tcBorders>
              <w:top w:val="nil"/>
              <w:left w:val="nil"/>
              <w:bottom w:val="single" w:sz="4" w:space="0" w:color="auto"/>
              <w:right w:val="single" w:sz="4" w:space="0" w:color="auto"/>
            </w:tcBorders>
            <w:shd w:val="clear" w:color="auto" w:fill="auto"/>
            <w:vAlign w:val="center"/>
            <w:hideMark/>
          </w:tcPr>
          <w:p w14:paraId="75C337B1"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98513</w:t>
            </w:r>
          </w:p>
        </w:tc>
        <w:tc>
          <w:tcPr>
            <w:tcW w:w="236" w:type="pct"/>
            <w:tcBorders>
              <w:top w:val="nil"/>
              <w:left w:val="nil"/>
              <w:bottom w:val="single" w:sz="4" w:space="0" w:color="auto"/>
              <w:right w:val="single" w:sz="4" w:space="0" w:color="auto"/>
            </w:tcBorders>
            <w:shd w:val="clear" w:color="auto" w:fill="auto"/>
            <w:vAlign w:val="center"/>
            <w:hideMark/>
          </w:tcPr>
          <w:p w14:paraId="5D3C6AA6"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102454</w:t>
            </w:r>
          </w:p>
        </w:tc>
        <w:tc>
          <w:tcPr>
            <w:tcW w:w="215" w:type="pct"/>
            <w:tcBorders>
              <w:top w:val="nil"/>
              <w:left w:val="nil"/>
              <w:bottom w:val="single" w:sz="4" w:space="0" w:color="auto"/>
              <w:right w:val="single" w:sz="4" w:space="0" w:color="auto"/>
            </w:tcBorders>
            <w:shd w:val="clear" w:color="auto" w:fill="auto"/>
            <w:vAlign w:val="center"/>
            <w:hideMark/>
          </w:tcPr>
          <w:p w14:paraId="71D44AFA"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 </w:t>
            </w:r>
          </w:p>
        </w:tc>
      </w:tr>
      <w:tr w:rsidR="009104D3" w:rsidRPr="002514AC" w14:paraId="0C6A4EF5" w14:textId="77777777" w:rsidTr="00CA5B84">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48EFFD47"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1ТС-2.2</w:t>
            </w:r>
          </w:p>
        </w:tc>
        <w:tc>
          <w:tcPr>
            <w:tcW w:w="271" w:type="pct"/>
            <w:tcBorders>
              <w:top w:val="nil"/>
              <w:left w:val="nil"/>
              <w:bottom w:val="double" w:sz="6" w:space="0" w:color="auto"/>
              <w:right w:val="single" w:sz="4" w:space="0" w:color="auto"/>
            </w:tcBorders>
            <w:shd w:val="clear" w:color="auto" w:fill="auto"/>
            <w:hideMark/>
          </w:tcPr>
          <w:p w14:paraId="39D4588C"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2255BED7" w14:textId="02EDDBD0" w:rsidR="009104D3" w:rsidRPr="003E6B97" w:rsidRDefault="009104D3" w:rsidP="00CA5B84">
            <w:pPr>
              <w:autoSpaceDE/>
              <w:autoSpaceDN/>
              <w:spacing w:line="240" w:lineRule="auto"/>
              <w:ind w:firstLine="0"/>
              <w:jc w:val="left"/>
              <w:rPr>
                <w:color w:val="000000" w:themeColor="text1"/>
                <w:sz w:val="15"/>
              </w:rPr>
            </w:pPr>
            <w:r w:rsidRPr="003E6B97">
              <w:rPr>
                <w:color w:val="000000" w:themeColor="text1"/>
                <w:sz w:val="15"/>
              </w:rPr>
              <w:t>СЦТС, Котельная №3 ООО «</w:t>
            </w:r>
            <w:proofErr w:type="spellStart"/>
            <w:r w:rsidRPr="003E6B97">
              <w:rPr>
                <w:color w:val="000000" w:themeColor="text1"/>
                <w:sz w:val="15"/>
              </w:rPr>
              <w:t>КомЭнерго</w:t>
            </w:r>
            <w:proofErr w:type="spellEnd"/>
            <w:r w:rsidRPr="003E6B97">
              <w:rPr>
                <w:color w:val="000000" w:themeColor="text1"/>
                <w:sz w:val="15"/>
              </w:rPr>
              <w:t>»</w:t>
            </w:r>
          </w:p>
        </w:tc>
        <w:tc>
          <w:tcPr>
            <w:tcW w:w="476" w:type="pct"/>
            <w:tcBorders>
              <w:top w:val="nil"/>
              <w:left w:val="nil"/>
              <w:bottom w:val="double" w:sz="6" w:space="0" w:color="auto"/>
              <w:right w:val="single" w:sz="4" w:space="0" w:color="auto"/>
            </w:tcBorders>
            <w:shd w:val="clear" w:color="auto" w:fill="auto"/>
            <w:vAlign w:val="center"/>
            <w:hideMark/>
          </w:tcPr>
          <w:p w14:paraId="4E86F8A0"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Плата за подключение</w:t>
            </w:r>
          </w:p>
        </w:tc>
        <w:tc>
          <w:tcPr>
            <w:tcW w:w="291" w:type="pct"/>
            <w:tcBorders>
              <w:top w:val="nil"/>
              <w:left w:val="nil"/>
              <w:bottom w:val="double" w:sz="6" w:space="0" w:color="auto"/>
              <w:right w:val="single" w:sz="4" w:space="0" w:color="auto"/>
            </w:tcBorders>
            <w:shd w:val="clear" w:color="auto" w:fill="auto"/>
            <w:vAlign w:val="center"/>
            <w:hideMark/>
          </w:tcPr>
          <w:p w14:paraId="2AFCE6A5"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90133</w:t>
            </w:r>
          </w:p>
        </w:tc>
        <w:tc>
          <w:tcPr>
            <w:tcW w:w="212" w:type="pct"/>
            <w:tcBorders>
              <w:top w:val="nil"/>
              <w:left w:val="nil"/>
              <w:bottom w:val="double" w:sz="6" w:space="0" w:color="auto"/>
              <w:right w:val="single" w:sz="4" w:space="0" w:color="auto"/>
            </w:tcBorders>
            <w:shd w:val="clear" w:color="auto" w:fill="auto"/>
            <w:vAlign w:val="center"/>
            <w:hideMark/>
          </w:tcPr>
          <w:p w14:paraId="43291D96"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8512</w:t>
            </w:r>
          </w:p>
        </w:tc>
        <w:tc>
          <w:tcPr>
            <w:tcW w:w="212" w:type="pct"/>
            <w:tcBorders>
              <w:top w:val="nil"/>
              <w:left w:val="nil"/>
              <w:bottom w:val="double" w:sz="6" w:space="0" w:color="auto"/>
              <w:right w:val="single" w:sz="4" w:space="0" w:color="auto"/>
            </w:tcBorders>
            <w:shd w:val="clear" w:color="auto" w:fill="auto"/>
            <w:vAlign w:val="center"/>
            <w:hideMark/>
          </w:tcPr>
          <w:p w14:paraId="1B60CE93"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8904</w:t>
            </w:r>
          </w:p>
        </w:tc>
        <w:tc>
          <w:tcPr>
            <w:tcW w:w="212" w:type="pct"/>
            <w:tcBorders>
              <w:top w:val="nil"/>
              <w:left w:val="nil"/>
              <w:bottom w:val="double" w:sz="6" w:space="0" w:color="auto"/>
              <w:right w:val="single" w:sz="4" w:space="0" w:color="auto"/>
            </w:tcBorders>
            <w:shd w:val="clear" w:color="auto" w:fill="auto"/>
            <w:vAlign w:val="center"/>
            <w:hideMark/>
          </w:tcPr>
          <w:p w14:paraId="6BE19107"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9207</w:t>
            </w:r>
          </w:p>
        </w:tc>
        <w:tc>
          <w:tcPr>
            <w:tcW w:w="212" w:type="pct"/>
            <w:tcBorders>
              <w:top w:val="nil"/>
              <w:left w:val="nil"/>
              <w:bottom w:val="double" w:sz="6" w:space="0" w:color="auto"/>
              <w:right w:val="single" w:sz="4" w:space="0" w:color="auto"/>
            </w:tcBorders>
            <w:shd w:val="clear" w:color="auto" w:fill="auto"/>
            <w:vAlign w:val="center"/>
            <w:hideMark/>
          </w:tcPr>
          <w:p w14:paraId="47859927"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9575</w:t>
            </w:r>
          </w:p>
        </w:tc>
        <w:tc>
          <w:tcPr>
            <w:tcW w:w="212" w:type="pct"/>
            <w:tcBorders>
              <w:top w:val="nil"/>
              <w:left w:val="nil"/>
              <w:bottom w:val="double" w:sz="6" w:space="0" w:color="auto"/>
              <w:right w:val="single" w:sz="4" w:space="0" w:color="auto"/>
            </w:tcBorders>
            <w:shd w:val="clear" w:color="auto" w:fill="auto"/>
            <w:vAlign w:val="center"/>
            <w:hideMark/>
          </w:tcPr>
          <w:p w14:paraId="6B513E50"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9958</w:t>
            </w:r>
          </w:p>
        </w:tc>
        <w:tc>
          <w:tcPr>
            <w:tcW w:w="212" w:type="pct"/>
            <w:tcBorders>
              <w:top w:val="nil"/>
              <w:left w:val="nil"/>
              <w:bottom w:val="double" w:sz="6" w:space="0" w:color="auto"/>
              <w:right w:val="single" w:sz="4" w:space="0" w:color="auto"/>
            </w:tcBorders>
            <w:shd w:val="clear" w:color="auto" w:fill="auto"/>
            <w:vAlign w:val="center"/>
            <w:hideMark/>
          </w:tcPr>
          <w:p w14:paraId="26D07867"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10356</w:t>
            </w:r>
          </w:p>
        </w:tc>
        <w:tc>
          <w:tcPr>
            <w:tcW w:w="236" w:type="pct"/>
            <w:tcBorders>
              <w:top w:val="nil"/>
              <w:left w:val="nil"/>
              <w:bottom w:val="double" w:sz="6" w:space="0" w:color="auto"/>
              <w:right w:val="single" w:sz="4" w:space="0" w:color="auto"/>
            </w:tcBorders>
            <w:shd w:val="clear" w:color="auto" w:fill="auto"/>
            <w:vAlign w:val="center"/>
            <w:hideMark/>
          </w:tcPr>
          <w:p w14:paraId="26A7CC21"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10771</w:t>
            </w:r>
          </w:p>
        </w:tc>
        <w:tc>
          <w:tcPr>
            <w:tcW w:w="236" w:type="pct"/>
            <w:tcBorders>
              <w:top w:val="nil"/>
              <w:left w:val="nil"/>
              <w:bottom w:val="double" w:sz="6" w:space="0" w:color="auto"/>
              <w:right w:val="single" w:sz="4" w:space="0" w:color="auto"/>
            </w:tcBorders>
            <w:shd w:val="clear" w:color="auto" w:fill="auto"/>
            <w:vAlign w:val="center"/>
            <w:hideMark/>
          </w:tcPr>
          <w:p w14:paraId="0E4ED71F"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11201</w:t>
            </w:r>
          </w:p>
        </w:tc>
        <w:tc>
          <w:tcPr>
            <w:tcW w:w="236" w:type="pct"/>
            <w:tcBorders>
              <w:top w:val="nil"/>
              <w:left w:val="nil"/>
              <w:bottom w:val="double" w:sz="6" w:space="0" w:color="auto"/>
              <w:right w:val="single" w:sz="4" w:space="0" w:color="auto"/>
            </w:tcBorders>
            <w:shd w:val="clear" w:color="auto" w:fill="auto"/>
            <w:vAlign w:val="center"/>
            <w:hideMark/>
          </w:tcPr>
          <w:p w14:paraId="019F7E88"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11649</w:t>
            </w:r>
          </w:p>
        </w:tc>
        <w:tc>
          <w:tcPr>
            <w:tcW w:w="236" w:type="pct"/>
            <w:tcBorders>
              <w:top w:val="nil"/>
              <w:left w:val="nil"/>
              <w:bottom w:val="double" w:sz="6" w:space="0" w:color="auto"/>
              <w:right w:val="single" w:sz="4" w:space="0" w:color="auto"/>
            </w:tcBorders>
            <w:shd w:val="clear" w:color="auto" w:fill="auto"/>
            <w:vAlign w:val="center"/>
            <w:hideMark/>
          </w:tcPr>
          <w:p w14:paraId="5EC5D8B5"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 </w:t>
            </w:r>
          </w:p>
        </w:tc>
        <w:tc>
          <w:tcPr>
            <w:tcW w:w="215" w:type="pct"/>
            <w:tcBorders>
              <w:top w:val="nil"/>
              <w:left w:val="nil"/>
              <w:bottom w:val="double" w:sz="6" w:space="0" w:color="auto"/>
              <w:right w:val="single" w:sz="4" w:space="0" w:color="auto"/>
            </w:tcBorders>
            <w:shd w:val="clear" w:color="auto" w:fill="auto"/>
            <w:vAlign w:val="center"/>
            <w:hideMark/>
          </w:tcPr>
          <w:p w14:paraId="67178586" w14:textId="77777777" w:rsidR="009104D3" w:rsidRPr="003E6B97" w:rsidRDefault="009104D3" w:rsidP="00CA5B84">
            <w:pPr>
              <w:autoSpaceDE/>
              <w:autoSpaceDN/>
              <w:spacing w:line="240" w:lineRule="auto"/>
              <w:ind w:firstLine="0"/>
              <w:jc w:val="center"/>
              <w:rPr>
                <w:color w:val="000000" w:themeColor="text1"/>
                <w:sz w:val="15"/>
              </w:rPr>
            </w:pPr>
            <w:r w:rsidRPr="003E6B97">
              <w:rPr>
                <w:color w:val="000000" w:themeColor="text1"/>
                <w:sz w:val="15"/>
              </w:rPr>
              <w:t> </w:t>
            </w:r>
          </w:p>
        </w:tc>
      </w:tr>
      <w:tr w:rsidR="009104D3" w:rsidRPr="002514AC" w14:paraId="6E04E2A1"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563C858"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1ТС-3.0</w:t>
            </w:r>
          </w:p>
        </w:tc>
        <w:tc>
          <w:tcPr>
            <w:tcW w:w="271" w:type="pct"/>
            <w:tcBorders>
              <w:top w:val="nil"/>
              <w:left w:val="nil"/>
              <w:bottom w:val="single" w:sz="4" w:space="0" w:color="auto"/>
              <w:right w:val="single" w:sz="4" w:space="0" w:color="auto"/>
            </w:tcBorders>
            <w:shd w:val="clear" w:color="auto" w:fill="auto"/>
            <w:vAlign w:val="center"/>
            <w:hideMark/>
          </w:tcPr>
          <w:p w14:paraId="4009D2C7"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АО «РИР»</w:t>
            </w:r>
          </w:p>
        </w:tc>
        <w:tc>
          <w:tcPr>
            <w:tcW w:w="1216" w:type="pct"/>
            <w:tcBorders>
              <w:top w:val="nil"/>
              <w:left w:val="nil"/>
              <w:bottom w:val="single" w:sz="4" w:space="0" w:color="auto"/>
              <w:right w:val="single" w:sz="4" w:space="0" w:color="auto"/>
            </w:tcBorders>
            <w:shd w:val="clear" w:color="auto" w:fill="auto"/>
            <w:vAlign w:val="center"/>
            <w:hideMark/>
          </w:tcPr>
          <w:p w14:paraId="53E7EAF7" w14:textId="77777777" w:rsidR="009104D3" w:rsidRPr="003E6B97" w:rsidRDefault="009104D3" w:rsidP="00CA5B84">
            <w:pPr>
              <w:autoSpaceDE/>
              <w:autoSpaceDN/>
              <w:spacing w:line="240" w:lineRule="auto"/>
              <w:ind w:firstLine="0"/>
              <w:jc w:val="left"/>
              <w:rPr>
                <w:b/>
                <w:color w:val="000000" w:themeColor="text1"/>
                <w:sz w:val="15"/>
              </w:rPr>
            </w:pPr>
            <w:r w:rsidRPr="003E6B97">
              <w:rPr>
                <w:b/>
                <w:color w:val="000000" w:themeColor="text1"/>
                <w:sz w:val="15"/>
              </w:rPr>
              <w:t xml:space="preserve">Первоочередные мероприятия по реконструкции\строительству\диспетчеризации, в </w:t>
            </w:r>
            <w:proofErr w:type="spellStart"/>
            <w:r w:rsidRPr="003E6B97">
              <w:rPr>
                <w:b/>
                <w:color w:val="000000" w:themeColor="text1"/>
                <w:sz w:val="15"/>
              </w:rPr>
              <w:t>т.ч</w:t>
            </w:r>
            <w:proofErr w:type="spellEnd"/>
            <w:r w:rsidRPr="003E6B97">
              <w:rPr>
                <w:b/>
                <w:color w:val="000000" w:themeColor="text1"/>
                <w:sz w:val="15"/>
              </w:rPr>
              <w:t>.:</w:t>
            </w:r>
          </w:p>
        </w:tc>
        <w:tc>
          <w:tcPr>
            <w:tcW w:w="476" w:type="pct"/>
            <w:tcBorders>
              <w:top w:val="nil"/>
              <w:left w:val="nil"/>
              <w:bottom w:val="single" w:sz="4" w:space="0" w:color="auto"/>
              <w:right w:val="single" w:sz="4" w:space="0" w:color="auto"/>
            </w:tcBorders>
            <w:shd w:val="clear" w:color="auto" w:fill="auto"/>
            <w:vAlign w:val="center"/>
            <w:hideMark/>
          </w:tcPr>
          <w:p w14:paraId="032DFB4C"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160E45DD" w14:textId="2384D146" w:rsidR="009104D3" w:rsidRPr="00524CA0" w:rsidRDefault="00752DBD" w:rsidP="00CA5B84">
            <w:pPr>
              <w:autoSpaceDE/>
              <w:autoSpaceDN/>
              <w:spacing w:line="240" w:lineRule="auto"/>
              <w:ind w:firstLine="0"/>
              <w:jc w:val="center"/>
              <w:rPr>
                <w:b/>
                <w:color w:val="000000" w:themeColor="text1"/>
                <w:sz w:val="15"/>
                <w:highlight w:val="yellow"/>
              </w:rPr>
            </w:pPr>
            <w:r w:rsidRPr="00752DBD">
              <w:rPr>
                <w:b/>
                <w:color w:val="000000" w:themeColor="text1"/>
                <w:sz w:val="15"/>
                <w:szCs w:val="15"/>
              </w:rPr>
              <w:t>1503</w:t>
            </w:r>
            <w:r w:rsidR="009104D3" w:rsidRPr="00752DBD">
              <w:rPr>
                <w:b/>
                <w:color w:val="000000" w:themeColor="text1"/>
                <w:sz w:val="15"/>
                <w:szCs w:val="15"/>
              </w:rPr>
              <w:t>040</w:t>
            </w:r>
          </w:p>
        </w:tc>
        <w:tc>
          <w:tcPr>
            <w:tcW w:w="212" w:type="pct"/>
            <w:tcBorders>
              <w:top w:val="nil"/>
              <w:left w:val="nil"/>
              <w:bottom w:val="single" w:sz="4" w:space="0" w:color="auto"/>
              <w:right w:val="single" w:sz="4" w:space="0" w:color="auto"/>
            </w:tcBorders>
            <w:shd w:val="clear" w:color="auto" w:fill="auto"/>
            <w:vAlign w:val="center"/>
            <w:hideMark/>
          </w:tcPr>
          <w:p w14:paraId="3C9AEC0E" w14:textId="4A7F7C2F" w:rsidR="009104D3" w:rsidRPr="003E6B97" w:rsidRDefault="009104D3" w:rsidP="00CA5B84">
            <w:pPr>
              <w:autoSpaceDE/>
              <w:autoSpaceDN/>
              <w:spacing w:line="240" w:lineRule="auto"/>
              <w:ind w:firstLine="0"/>
              <w:jc w:val="center"/>
              <w:rPr>
                <w:b/>
                <w:color w:val="000000" w:themeColor="text1"/>
                <w:sz w:val="15"/>
              </w:rPr>
            </w:pPr>
            <w:r w:rsidRPr="002514AC">
              <w:rPr>
                <w:b/>
                <w:color w:val="000000" w:themeColor="text1"/>
                <w:sz w:val="15"/>
                <w:szCs w:val="15"/>
              </w:rPr>
              <w:t>0</w:t>
            </w:r>
          </w:p>
        </w:tc>
        <w:tc>
          <w:tcPr>
            <w:tcW w:w="212" w:type="pct"/>
            <w:tcBorders>
              <w:top w:val="nil"/>
              <w:left w:val="nil"/>
              <w:bottom w:val="single" w:sz="4" w:space="0" w:color="auto"/>
              <w:right w:val="single" w:sz="4" w:space="0" w:color="auto"/>
            </w:tcBorders>
            <w:shd w:val="clear" w:color="auto" w:fill="auto"/>
            <w:vAlign w:val="center"/>
          </w:tcPr>
          <w:p w14:paraId="1E5EAB7B"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36000</w:t>
            </w:r>
          </w:p>
        </w:tc>
        <w:tc>
          <w:tcPr>
            <w:tcW w:w="212" w:type="pct"/>
            <w:tcBorders>
              <w:top w:val="nil"/>
              <w:left w:val="nil"/>
              <w:bottom w:val="single" w:sz="4" w:space="0" w:color="auto"/>
              <w:right w:val="single" w:sz="4" w:space="0" w:color="auto"/>
            </w:tcBorders>
            <w:shd w:val="clear" w:color="auto" w:fill="auto"/>
            <w:vAlign w:val="center"/>
          </w:tcPr>
          <w:p w14:paraId="30E551B8" w14:textId="17CBFE41" w:rsidR="009104D3" w:rsidRPr="003E6B97" w:rsidRDefault="009104D3" w:rsidP="00CA5B84">
            <w:pPr>
              <w:autoSpaceDE/>
              <w:autoSpaceDN/>
              <w:spacing w:line="240" w:lineRule="auto"/>
              <w:ind w:firstLine="0"/>
              <w:jc w:val="center"/>
              <w:rPr>
                <w:b/>
                <w:color w:val="000000" w:themeColor="text1"/>
                <w:sz w:val="15"/>
              </w:rPr>
            </w:pPr>
            <w:r w:rsidRPr="002514AC">
              <w:rPr>
                <w:b/>
                <w:color w:val="000000" w:themeColor="text1"/>
                <w:sz w:val="15"/>
                <w:szCs w:val="15"/>
              </w:rPr>
              <w:t>84002</w:t>
            </w:r>
          </w:p>
        </w:tc>
        <w:tc>
          <w:tcPr>
            <w:tcW w:w="212" w:type="pct"/>
            <w:tcBorders>
              <w:top w:val="nil"/>
              <w:left w:val="nil"/>
              <w:bottom w:val="single" w:sz="4" w:space="0" w:color="auto"/>
              <w:right w:val="single" w:sz="4" w:space="0" w:color="auto"/>
            </w:tcBorders>
            <w:shd w:val="clear" w:color="auto" w:fill="auto"/>
            <w:vAlign w:val="center"/>
          </w:tcPr>
          <w:p w14:paraId="687CD6FC" w14:textId="07E5BBAA" w:rsidR="009104D3" w:rsidRPr="003E6B97" w:rsidRDefault="009104D3" w:rsidP="00CA5B84">
            <w:pPr>
              <w:autoSpaceDE/>
              <w:autoSpaceDN/>
              <w:spacing w:line="240" w:lineRule="auto"/>
              <w:ind w:firstLine="0"/>
              <w:jc w:val="center"/>
              <w:rPr>
                <w:b/>
                <w:color w:val="000000" w:themeColor="text1"/>
                <w:sz w:val="15"/>
              </w:rPr>
            </w:pPr>
            <w:r w:rsidRPr="002514AC">
              <w:rPr>
                <w:b/>
                <w:color w:val="000000" w:themeColor="text1"/>
                <w:sz w:val="15"/>
                <w:szCs w:val="15"/>
              </w:rPr>
              <w:t>184390</w:t>
            </w:r>
          </w:p>
        </w:tc>
        <w:tc>
          <w:tcPr>
            <w:tcW w:w="212" w:type="pct"/>
            <w:tcBorders>
              <w:top w:val="nil"/>
              <w:left w:val="nil"/>
              <w:bottom w:val="single" w:sz="4" w:space="0" w:color="auto"/>
              <w:right w:val="single" w:sz="4" w:space="0" w:color="auto"/>
            </w:tcBorders>
            <w:shd w:val="clear" w:color="auto" w:fill="auto"/>
            <w:vAlign w:val="center"/>
          </w:tcPr>
          <w:p w14:paraId="185064E8" w14:textId="135D1724" w:rsidR="009104D3" w:rsidRPr="003E6B97" w:rsidRDefault="009104D3" w:rsidP="00CA5B84">
            <w:pPr>
              <w:autoSpaceDE/>
              <w:autoSpaceDN/>
              <w:spacing w:line="240" w:lineRule="auto"/>
              <w:ind w:firstLine="0"/>
              <w:jc w:val="center"/>
              <w:rPr>
                <w:b/>
                <w:color w:val="000000" w:themeColor="text1"/>
                <w:sz w:val="15"/>
              </w:rPr>
            </w:pPr>
            <w:r w:rsidRPr="002514AC">
              <w:rPr>
                <w:b/>
                <w:color w:val="000000" w:themeColor="text1"/>
                <w:sz w:val="15"/>
                <w:szCs w:val="15"/>
              </w:rPr>
              <w:t>196557</w:t>
            </w:r>
          </w:p>
        </w:tc>
        <w:tc>
          <w:tcPr>
            <w:tcW w:w="212" w:type="pct"/>
            <w:tcBorders>
              <w:top w:val="nil"/>
              <w:left w:val="nil"/>
              <w:bottom w:val="single" w:sz="4" w:space="0" w:color="auto"/>
              <w:right w:val="single" w:sz="4" w:space="0" w:color="auto"/>
            </w:tcBorders>
            <w:shd w:val="clear" w:color="auto" w:fill="auto"/>
            <w:vAlign w:val="center"/>
          </w:tcPr>
          <w:p w14:paraId="5F3BC636" w14:textId="065C0428" w:rsidR="009104D3" w:rsidRPr="00C44512" w:rsidRDefault="00C44512" w:rsidP="00CA5B84">
            <w:pPr>
              <w:autoSpaceDE/>
              <w:autoSpaceDN/>
              <w:spacing w:line="240" w:lineRule="auto"/>
              <w:ind w:firstLine="0"/>
              <w:jc w:val="center"/>
              <w:rPr>
                <w:b/>
                <w:color w:val="000000" w:themeColor="text1"/>
                <w:sz w:val="15"/>
              </w:rPr>
            </w:pPr>
            <w:r w:rsidRPr="00C44512">
              <w:rPr>
                <w:b/>
                <w:color w:val="000000" w:themeColor="text1"/>
                <w:sz w:val="15"/>
                <w:szCs w:val="15"/>
              </w:rPr>
              <w:t>189999</w:t>
            </w:r>
          </w:p>
        </w:tc>
        <w:tc>
          <w:tcPr>
            <w:tcW w:w="236" w:type="pct"/>
            <w:tcBorders>
              <w:top w:val="nil"/>
              <w:left w:val="nil"/>
              <w:bottom w:val="single" w:sz="4" w:space="0" w:color="auto"/>
              <w:right w:val="single" w:sz="4" w:space="0" w:color="auto"/>
            </w:tcBorders>
            <w:shd w:val="clear" w:color="auto" w:fill="auto"/>
            <w:vAlign w:val="center"/>
          </w:tcPr>
          <w:p w14:paraId="132FECB9" w14:textId="1DD36ACB" w:rsidR="009104D3" w:rsidRPr="00C44512" w:rsidRDefault="00524CA0" w:rsidP="00CA5B84">
            <w:pPr>
              <w:autoSpaceDE/>
              <w:autoSpaceDN/>
              <w:spacing w:line="240" w:lineRule="auto"/>
              <w:ind w:firstLine="0"/>
              <w:jc w:val="center"/>
              <w:rPr>
                <w:b/>
                <w:color w:val="000000" w:themeColor="text1"/>
                <w:sz w:val="15"/>
                <w:lang w:val="en-US"/>
              </w:rPr>
            </w:pPr>
            <w:r w:rsidRPr="00C44512">
              <w:rPr>
                <w:b/>
                <w:bCs/>
                <w:color w:val="000000" w:themeColor="text1"/>
                <w:sz w:val="15"/>
                <w:szCs w:val="15"/>
                <w:lang w:val="en-US" w:bidi="ar-SA"/>
              </w:rPr>
              <w:t>1</w:t>
            </w:r>
            <w:r w:rsidRPr="00C44512">
              <w:rPr>
                <w:b/>
                <w:bCs/>
                <w:color w:val="000000" w:themeColor="text1"/>
                <w:sz w:val="15"/>
                <w:szCs w:val="15"/>
                <w:lang w:bidi="ar-SA"/>
              </w:rPr>
              <w:t>9</w:t>
            </w:r>
            <w:r w:rsidR="00C44512" w:rsidRPr="00C44512">
              <w:rPr>
                <w:b/>
                <w:bCs/>
                <w:color w:val="000000" w:themeColor="text1"/>
                <w:sz w:val="15"/>
                <w:szCs w:val="15"/>
                <w:lang w:bidi="ar-SA"/>
              </w:rPr>
              <w:t>1</w:t>
            </w:r>
            <w:r w:rsidR="009104D3" w:rsidRPr="00C44512">
              <w:rPr>
                <w:b/>
                <w:bCs/>
                <w:color w:val="000000" w:themeColor="text1"/>
                <w:sz w:val="15"/>
                <w:szCs w:val="15"/>
                <w:lang w:val="en-US" w:bidi="ar-SA"/>
              </w:rPr>
              <w:t>000</w:t>
            </w:r>
          </w:p>
        </w:tc>
        <w:tc>
          <w:tcPr>
            <w:tcW w:w="236" w:type="pct"/>
            <w:tcBorders>
              <w:top w:val="nil"/>
              <w:left w:val="nil"/>
              <w:bottom w:val="single" w:sz="4" w:space="0" w:color="auto"/>
              <w:right w:val="single" w:sz="4" w:space="0" w:color="auto"/>
            </w:tcBorders>
            <w:shd w:val="clear" w:color="auto" w:fill="auto"/>
            <w:vAlign w:val="center"/>
          </w:tcPr>
          <w:p w14:paraId="30992649" w14:textId="281D31D8" w:rsidR="009104D3" w:rsidRPr="00C44512" w:rsidRDefault="00C44512" w:rsidP="00CA5B84">
            <w:pPr>
              <w:autoSpaceDE/>
              <w:autoSpaceDN/>
              <w:spacing w:line="240" w:lineRule="auto"/>
              <w:ind w:firstLine="0"/>
              <w:jc w:val="center"/>
              <w:rPr>
                <w:b/>
                <w:color w:val="000000" w:themeColor="text1"/>
                <w:sz w:val="15"/>
                <w:lang w:val="en-US"/>
              </w:rPr>
            </w:pPr>
            <w:r w:rsidRPr="00C44512">
              <w:rPr>
                <w:b/>
                <w:bCs/>
                <w:color w:val="000000" w:themeColor="text1"/>
                <w:sz w:val="15"/>
                <w:szCs w:val="15"/>
                <w:lang w:bidi="ar-SA"/>
              </w:rPr>
              <w:t>200</w:t>
            </w:r>
            <w:r w:rsidR="009104D3" w:rsidRPr="00C44512">
              <w:rPr>
                <w:b/>
                <w:bCs/>
                <w:color w:val="000000" w:themeColor="text1"/>
                <w:sz w:val="15"/>
                <w:szCs w:val="15"/>
                <w:lang w:val="en-US" w:bidi="ar-SA"/>
              </w:rPr>
              <w:t>001</w:t>
            </w:r>
          </w:p>
        </w:tc>
        <w:tc>
          <w:tcPr>
            <w:tcW w:w="236" w:type="pct"/>
            <w:tcBorders>
              <w:top w:val="nil"/>
              <w:left w:val="nil"/>
              <w:bottom w:val="single" w:sz="4" w:space="0" w:color="auto"/>
              <w:right w:val="single" w:sz="4" w:space="0" w:color="auto"/>
            </w:tcBorders>
            <w:shd w:val="clear" w:color="auto" w:fill="auto"/>
            <w:vAlign w:val="center"/>
            <w:hideMark/>
          </w:tcPr>
          <w:p w14:paraId="7E5E9762" w14:textId="687E2A76" w:rsidR="009104D3" w:rsidRPr="003E6B97" w:rsidRDefault="009104D3" w:rsidP="00CA5B84">
            <w:pPr>
              <w:autoSpaceDE/>
              <w:autoSpaceDN/>
              <w:spacing w:line="240" w:lineRule="auto"/>
              <w:ind w:firstLine="0"/>
              <w:jc w:val="center"/>
              <w:rPr>
                <w:b/>
                <w:color w:val="000000" w:themeColor="text1"/>
                <w:sz w:val="15"/>
                <w:lang w:val="en-US"/>
              </w:rPr>
            </w:pPr>
            <w:r w:rsidRPr="002514AC">
              <w:rPr>
                <w:b/>
                <w:bCs/>
                <w:color w:val="000000" w:themeColor="text1"/>
                <w:sz w:val="15"/>
                <w:szCs w:val="15"/>
                <w:lang w:val="en-US" w:bidi="ar-SA"/>
              </w:rPr>
              <w:t>284884</w:t>
            </w:r>
          </w:p>
        </w:tc>
        <w:tc>
          <w:tcPr>
            <w:tcW w:w="236" w:type="pct"/>
            <w:tcBorders>
              <w:top w:val="nil"/>
              <w:left w:val="nil"/>
              <w:bottom w:val="single" w:sz="4" w:space="0" w:color="auto"/>
              <w:right w:val="single" w:sz="4" w:space="0" w:color="auto"/>
            </w:tcBorders>
            <w:shd w:val="clear" w:color="auto" w:fill="auto"/>
            <w:vAlign w:val="center"/>
            <w:hideMark/>
          </w:tcPr>
          <w:p w14:paraId="0DE274C7" w14:textId="4B2FCCCE" w:rsidR="009104D3" w:rsidRPr="003E6B97" w:rsidRDefault="009104D3" w:rsidP="00CA5B84">
            <w:pPr>
              <w:autoSpaceDE/>
              <w:autoSpaceDN/>
              <w:spacing w:line="240" w:lineRule="auto"/>
              <w:ind w:firstLine="0"/>
              <w:jc w:val="center"/>
              <w:rPr>
                <w:b/>
                <w:color w:val="000000" w:themeColor="text1"/>
                <w:sz w:val="15"/>
                <w:lang w:val="en-US"/>
              </w:rPr>
            </w:pPr>
            <w:r w:rsidRPr="002514AC">
              <w:rPr>
                <w:b/>
                <w:color w:val="000000" w:themeColor="text1"/>
                <w:sz w:val="15"/>
                <w:szCs w:val="15"/>
              </w:rPr>
              <w:t>9</w:t>
            </w:r>
            <w:r w:rsidRPr="002514AC">
              <w:rPr>
                <w:b/>
                <w:color w:val="000000" w:themeColor="text1"/>
                <w:sz w:val="15"/>
                <w:szCs w:val="15"/>
                <w:lang w:val="en-US"/>
              </w:rPr>
              <w:t>6967</w:t>
            </w:r>
          </w:p>
        </w:tc>
        <w:tc>
          <w:tcPr>
            <w:tcW w:w="215" w:type="pct"/>
            <w:tcBorders>
              <w:top w:val="nil"/>
              <w:left w:val="nil"/>
              <w:bottom w:val="single" w:sz="4" w:space="0" w:color="auto"/>
              <w:right w:val="single" w:sz="4" w:space="0" w:color="auto"/>
            </w:tcBorders>
            <w:shd w:val="clear" w:color="auto" w:fill="auto"/>
            <w:vAlign w:val="center"/>
            <w:hideMark/>
          </w:tcPr>
          <w:p w14:paraId="43A6B89B" w14:textId="03D0CFCF" w:rsidR="009104D3" w:rsidRPr="003E6B97" w:rsidRDefault="009104D3" w:rsidP="00CA5B84">
            <w:pPr>
              <w:autoSpaceDE/>
              <w:autoSpaceDN/>
              <w:spacing w:line="240" w:lineRule="auto"/>
              <w:ind w:firstLine="0"/>
              <w:jc w:val="center"/>
              <w:rPr>
                <w:b/>
                <w:color w:val="000000" w:themeColor="text1"/>
                <w:sz w:val="15"/>
              </w:rPr>
            </w:pPr>
            <w:r w:rsidRPr="002514AC">
              <w:rPr>
                <w:b/>
                <w:color w:val="000000" w:themeColor="text1"/>
                <w:sz w:val="15"/>
                <w:szCs w:val="15"/>
              </w:rPr>
              <w:t>39240</w:t>
            </w:r>
          </w:p>
        </w:tc>
      </w:tr>
      <w:tr w:rsidR="009104D3" w:rsidRPr="002514AC" w14:paraId="36253E1E"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C772FE7"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1ТС-3.1</w:t>
            </w:r>
          </w:p>
        </w:tc>
        <w:tc>
          <w:tcPr>
            <w:tcW w:w="271" w:type="pct"/>
            <w:tcBorders>
              <w:top w:val="nil"/>
              <w:left w:val="nil"/>
              <w:bottom w:val="single" w:sz="4" w:space="0" w:color="auto"/>
              <w:right w:val="single" w:sz="4" w:space="0" w:color="auto"/>
            </w:tcBorders>
            <w:shd w:val="clear" w:color="auto" w:fill="auto"/>
            <w:vAlign w:val="center"/>
            <w:hideMark/>
          </w:tcPr>
          <w:p w14:paraId="13757CAC"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D3C9E77" w14:textId="77777777" w:rsidR="009104D3" w:rsidRPr="003E6B97" w:rsidRDefault="009104D3" w:rsidP="00CA5B84">
            <w:pPr>
              <w:autoSpaceDE/>
              <w:autoSpaceDN/>
              <w:spacing w:line="240" w:lineRule="auto"/>
              <w:ind w:firstLine="0"/>
              <w:jc w:val="left"/>
              <w:rPr>
                <w:b/>
                <w:color w:val="000000" w:themeColor="text1"/>
                <w:sz w:val="15"/>
              </w:rPr>
            </w:pPr>
            <w:r w:rsidRPr="003E6B97">
              <w:rPr>
                <w:b/>
                <w:color w:val="000000" w:themeColor="text1"/>
                <w:sz w:val="15"/>
              </w:rPr>
              <w:t>Строительство объектов недвижимого имущества тепловых сетей для повышения надежности и резервирования систем теплоснабжения</w:t>
            </w:r>
          </w:p>
        </w:tc>
        <w:tc>
          <w:tcPr>
            <w:tcW w:w="476" w:type="pct"/>
            <w:tcBorders>
              <w:top w:val="nil"/>
              <w:left w:val="nil"/>
              <w:bottom w:val="single" w:sz="4" w:space="0" w:color="auto"/>
              <w:right w:val="single" w:sz="4" w:space="0" w:color="auto"/>
            </w:tcBorders>
            <w:shd w:val="clear" w:color="auto" w:fill="auto"/>
            <w:vAlign w:val="center"/>
            <w:hideMark/>
          </w:tcPr>
          <w:p w14:paraId="3997F5C0"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15BB9B46" w14:textId="6B5EBD50" w:rsidR="009104D3" w:rsidRPr="00524CA0" w:rsidRDefault="00524CA0" w:rsidP="00524CA0">
            <w:pPr>
              <w:autoSpaceDE/>
              <w:autoSpaceDN/>
              <w:spacing w:line="240" w:lineRule="auto"/>
              <w:ind w:firstLine="0"/>
              <w:jc w:val="center"/>
              <w:rPr>
                <w:b/>
                <w:color w:val="000000" w:themeColor="text1"/>
                <w:sz w:val="15"/>
                <w:highlight w:val="yellow"/>
              </w:rPr>
            </w:pPr>
            <w:r w:rsidRPr="00524CA0">
              <w:rPr>
                <w:b/>
                <w:bCs/>
                <w:color w:val="000000" w:themeColor="text1"/>
                <w:sz w:val="15"/>
                <w:szCs w:val="15"/>
                <w:lang w:bidi="ar-SA"/>
              </w:rPr>
              <w:t>333</w:t>
            </w:r>
            <w:r>
              <w:rPr>
                <w:b/>
                <w:bCs/>
                <w:color w:val="000000" w:themeColor="text1"/>
                <w:sz w:val="15"/>
                <w:szCs w:val="15"/>
                <w:lang w:bidi="ar-SA"/>
              </w:rPr>
              <w:t>2</w:t>
            </w:r>
            <w:r w:rsidR="009104D3" w:rsidRPr="00524CA0">
              <w:rPr>
                <w:b/>
                <w:bCs/>
                <w:color w:val="000000" w:themeColor="text1"/>
                <w:sz w:val="15"/>
                <w:szCs w:val="15"/>
                <w:lang w:bidi="ar-SA"/>
              </w:rPr>
              <w:t>67</w:t>
            </w:r>
          </w:p>
        </w:tc>
        <w:tc>
          <w:tcPr>
            <w:tcW w:w="212" w:type="pct"/>
            <w:tcBorders>
              <w:top w:val="nil"/>
              <w:left w:val="nil"/>
              <w:bottom w:val="single" w:sz="4" w:space="0" w:color="auto"/>
              <w:right w:val="single" w:sz="4" w:space="0" w:color="auto"/>
            </w:tcBorders>
            <w:shd w:val="clear" w:color="auto" w:fill="auto"/>
            <w:vAlign w:val="center"/>
            <w:hideMark/>
          </w:tcPr>
          <w:p w14:paraId="59407BB5"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19D6C033" w14:textId="10015ED1" w:rsidR="009104D3" w:rsidRPr="003E6B97" w:rsidRDefault="009104D3"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274</w:t>
            </w:r>
          </w:p>
        </w:tc>
        <w:tc>
          <w:tcPr>
            <w:tcW w:w="212" w:type="pct"/>
            <w:tcBorders>
              <w:top w:val="nil"/>
              <w:left w:val="nil"/>
              <w:bottom w:val="single" w:sz="4" w:space="0" w:color="auto"/>
              <w:right w:val="single" w:sz="4" w:space="0" w:color="auto"/>
            </w:tcBorders>
            <w:shd w:val="clear" w:color="auto" w:fill="auto"/>
            <w:vAlign w:val="center"/>
            <w:hideMark/>
          </w:tcPr>
          <w:p w14:paraId="5E981827" w14:textId="1F9F2DCD" w:rsidR="009104D3" w:rsidRPr="003E6B97" w:rsidRDefault="009104D3"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16533</w:t>
            </w:r>
          </w:p>
        </w:tc>
        <w:tc>
          <w:tcPr>
            <w:tcW w:w="212" w:type="pct"/>
            <w:tcBorders>
              <w:top w:val="nil"/>
              <w:left w:val="nil"/>
              <w:bottom w:val="single" w:sz="4" w:space="0" w:color="auto"/>
              <w:right w:val="single" w:sz="4" w:space="0" w:color="auto"/>
            </w:tcBorders>
            <w:shd w:val="clear" w:color="auto" w:fill="auto"/>
            <w:vAlign w:val="center"/>
            <w:hideMark/>
          </w:tcPr>
          <w:p w14:paraId="0BE36FC8" w14:textId="38ACDBF4" w:rsidR="009104D3" w:rsidRPr="003E6B97" w:rsidRDefault="009104D3"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2</w:t>
            </w:r>
            <w:r w:rsidRPr="003E6B97">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F43F671"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5D521C06" w14:textId="799B040D" w:rsidR="009104D3" w:rsidRPr="003E6B97" w:rsidRDefault="00524CA0" w:rsidP="00CA5B84">
            <w:pPr>
              <w:autoSpaceDE/>
              <w:autoSpaceDN/>
              <w:spacing w:line="240" w:lineRule="auto"/>
              <w:ind w:firstLine="0"/>
              <w:jc w:val="center"/>
              <w:rPr>
                <w:b/>
                <w:color w:val="000000" w:themeColor="text1"/>
                <w:sz w:val="15"/>
              </w:rPr>
            </w:pPr>
            <w:r>
              <w:rPr>
                <w:b/>
                <w:color w:val="000000" w:themeColor="text1"/>
                <w:sz w:val="15"/>
              </w:rPr>
              <w:t>70000</w:t>
            </w:r>
          </w:p>
        </w:tc>
        <w:tc>
          <w:tcPr>
            <w:tcW w:w="236" w:type="pct"/>
            <w:tcBorders>
              <w:top w:val="nil"/>
              <w:left w:val="nil"/>
              <w:bottom w:val="single" w:sz="4" w:space="0" w:color="auto"/>
              <w:right w:val="single" w:sz="4" w:space="0" w:color="auto"/>
            </w:tcBorders>
            <w:shd w:val="clear" w:color="auto" w:fill="auto"/>
            <w:vAlign w:val="center"/>
            <w:hideMark/>
          </w:tcPr>
          <w:p w14:paraId="3209FD41" w14:textId="2607D389" w:rsidR="009104D3" w:rsidRPr="003E6B97" w:rsidRDefault="001E747F" w:rsidP="00CA5B84">
            <w:pPr>
              <w:autoSpaceDE/>
              <w:autoSpaceDN/>
              <w:spacing w:line="240" w:lineRule="auto"/>
              <w:ind w:firstLine="0"/>
              <w:jc w:val="center"/>
              <w:rPr>
                <w:b/>
                <w:color w:val="000000" w:themeColor="text1"/>
                <w:sz w:val="15"/>
              </w:rPr>
            </w:pPr>
            <w:r>
              <w:rPr>
                <w:b/>
                <w:color w:val="000000" w:themeColor="text1"/>
                <w:sz w:val="15"/>
              </w:rPr>
              <w:t>71</w:t>
            </w:r>
            <w:r w:rsidR="00524CA0">
              <w:rPr>
                <w:b/>
                <w:color w:val="000000" w:themeColor="text1"/>
                <w:sz w:val="15"/>
              </w:rPr>
              <w:t>000</w:t>
            </w:r>
            <w:r w:rsidR="009104D3" w:rsidRPr="003E6B97">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4456FBE" w14:textId="5DEF04B2" w:rsidR="009104D3" w:rsidRPr="003E6B97" w:rsidRDefault="001E747F" w:rsidP="00CA5B84">
            <w:pPr>
              <w:autoSpaceDE/>
              <w:autoSpaceDN/>
              <w:spacing w:line="240" w:lineRule="auto"/>
              <w:ind w:firstLine="0"/>
              <w:jc w:val="center"/>
              <w:rPr>
                <w:b/>
                <w:color w:val="000000" w:themeColor="text1"/>
                <w:sz w:val="15"/>
              </w:rPr>
            </w:pPr>
            <w:r>
              <w:rPr>
                <w:b/>
                <w:color w:val="000000" w:themeColor="text1"/>
                <w:sz w:val="15"/>
              </w:rPr>
              <w:t>71</w:t>
            </w:r>
            <w:r w:rsidR="00524CA0">
              <w:rPr>
                <w:b/>
                <w:color w:val="000000" w:themeColor="text1"/>
                <w:sz w:val="15"/>
              </w:rPr>
              <w:t>000</w:t>
            </w:r>
            <w:r w:rsidR="009104D3" w:rsidRPr="003E6B97">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6DCB0A7" w14:textId="77777777" w:rsidR="009104D3" w:rsidRPr="003E6B97" w:rsidRDefault="009104D3"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34819</w:t>
            </w:r>
            <w:r w:rsidRPr="003E6B97">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B71CE55" w14:textId="77777777" w:rsidR="009104D3" w:rsidRPr="003E6B97" w:rsidRDefault="009104D3"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34819</w:t>
            </w:r>
            <w:r w:rsidRPr="003E6B97">
              <w:rPr>
                <w:b/>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680580A6" w14:textId="77777777" w:rsidR="009104D3" w:rsidRPr="003E6B97" w:rsidRDefault="009104D3" w:rsidP="00CA5B84">
            <w:pPr>
              <w:autoSpaceDE/>
              <w:autoSpaceDN/>
              <w:spacing w:line="240" w:lineRule="auto"/>
              <w:ind w:firstLine="0"/>
              <w:jc w:val="center"/>
              <w:rPr>
                <w:b/>
                <w:color w:val="000000" w:themeColor="text1"/>
                <w:sz w:val="15"/>
              </w:rPr>
            </w:pPr>
            <w:r w:rsidRPr="003E6B97">
              <w:rPr>
                <w:b/>
                <w:color w:val="000000" w:themeColor="text1"/>
                <w:sz w:val="15"/>
              </w:rPr>
              <w:t> </w:t>
            </w:r>
            <w:r w:rsidRPr="002514AC">
              <w:rPr>
                <w:b/>
                <w:color w:val="000000" w:themeColor="text1"/>
                <w:sz w:val="15"/>
                <w:szCs w:val="15"/>
                <w:lang w:bidi="ar-SA"/>
              </w:rPr>
              <w:t>34820</w:t>
            </w:r>
          </w:p>
        </w:tc>
      </w:tr>
      <w:tr w:rsidR="009104D3" w:rsidRPr="002514AC" w14:paraId="49AD7561"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DCCC842"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1ТС-3.1.1</w:t>
            </w:r>
          </w:p>
        </w:tc>
        <w:tc>
          <w:tcPr>
            <w:tcW w:w="271" w:type="pct"/>
            <w:tcBorders>
              <w:top w:val="nil"/>
              <w:left w:val="nil"/>
              <w:bottom w:val="single" w:sz="4" w:space="0" w:color="auto"/>
              <w:right w:val="single" w:sz="4" w:space="0" w:color="auto"/>
            </w:tcBorders>
            <w:shd w:val="clear" w:color="auto" w:fill="auto"/>
          </w:tcPr>
          <w:p w14:paraId="442B7121" w14:textId="77777777" w:rsidR="009104D3" w:rsidRPr="003E6B97" w:rsidRDefault="009104D3" w:rsidP="00CA5B84">
            <w:pPr>
              <w:autoSpaceDE/>
              <w:autoSpaceDN/>
              <w:spacing w:line="240" w:lineRule="auto"/>
              <w:ind w:firstLine="0"/>
              <w:jc w:val="center"/>
              <w:rPr>
                <w:i/>
                <w:color w:val="000000" w:themeColor="text1"/>
                <w:sz w:val="15"/>
              </w:rPr>
            </w:pPr>
            <w:r w:rsidRPr="003E6B97">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519FE112" w14:textId="77777777" w:rsidR="009104D3" w:rsidRPr="003E6B97" w:rsidRDefault="009104D3" w:rsidP="00CA5B84">
            <w:pPr>
              <w:autoSpaceDE/>
              <w:autoSpaceDN/>
              <w:spacing w:line="240" w:lineRule="auto"/>
              <w:ind w:firstLine="0"/>
              <w:jc w:val="left"/>
              <w:rPr>
                <w:i/>
                <w:color w:val="000000" w:themeColor="text1"/>
                <w:sz w:val="15"/>
              </w:rPr>
            </w:pPr>
            <w:r w:rsidRPr="003E6B97">
              <w:rPr>
                <w:i/>
                <w:color w:val="000000" w:themeColor="text1"/>
                <w:sz w:val="15"/>
              </w:rPr>
              <w:t xml:space="preserve">Строительство теплотрассы от ТК-51а переход через проезжую часть ул. Советской в районе д. 36 и 37/30 ТК-51а (+камера (между ТК-94 и ТК-95) Ду-100мм, L=0,12 км (подземная канальная прокладка с теплоизоляцией из ППУ) </w:t>
            </w:r>
          </w:p>
        </w:tc>
        <w:tc>
          <w:tcPr>
            <w:tcW w:w="476" w:type="pct"/>
            <w:tcBorders>
              <w:top w:val="nil"/>
              <w:left w:val="nil"/>
              <w:bottom w:val="single" w:sz="4" w:space="0" w:color="auto"/>
              <w:right w:val="single" w:sz="4" w:space="0" w:color="auto"/>
            </w:tcBorders>
            <w:shd w:val="clear" w:color="auto" w:fill="auto"/>
            <w:vAlign w:val="center"/>
            <w:hideMark/>
          </w:tcPr>
          <w:p w14:paraId="7D8A4075"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3BD7CF4D" w14:textId="5A7EE83F" w:rsidR="009104D3" w:rsidRPr="003E6B97" w:rsidRDefault="009104D3"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6749</w:t>
            </w:r>
          </w:p>
        </w:tc>
        <w:tc>
          <w:tcPr>
            <w:tcW w:w="212" w:type="pct"/>
            <w:tcBorders>
              <w:top w:val="nil"/>
              <w:left w:val="nil"/>
              <w:bottom w:val="single" w:sz="4" w:space="0" w:color="auto"/>
              <w:right w:val="single" w:sz="4" w:space="0" w:color="auto"/>
            </w:tcBorders>
            <w:shd w:val="clear" w:color="auto" w:fill="auto"/>
            <w:vAlign w:val="center"/>
            <w:hideMark/>
          </w:tcPr>
          <w:p w14:paraId="61388E1E"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1B10A3C" w14:textId="51A0931A" w:rsidR="009104D3" w:rsidRPr="003E6B97" w:rsidRDefault="009104D3"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102</w:t>
            </w:r>
          </w:p>
        </w:tc>
        <w:tc>
          <w:tcPr>
            <w:tcW w:w="212" w:type="pct"/>
            <w:tcBorders>
              <w:top w:val="nil"/>
              <w:left w:val="nil"/>
              <w:bottom w:val="single" w:sz="4" w:space="0" w:color="auto"/>
              <w:right w:val="single" w:sz="4" w:space="0" w:color="auto"/>
            </w:tcBorders>
            <w:shd w:val="clear" w:color="auto" w:fill="auto"/>
            <w:vAlign w:val="center"/>
            <w:hideMark/>
          </w:tcPr>
          <w:p w14:paraId="0FE28ADF" w14:textId="18381A99" w:rsidR="009104D3" w:rsidRPr="003E6B97" w:rsidRDefault="009104D3"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6647</w:t>
            </w:r>
          </w:p>
        </w:tc>
        <w:tc>
          <w:tcPr>
            <w:tcW w:w="212" w:type="pct"/>
            <w:tcBorders>
              <w:top w:val="nil"/>
              <w:left w:val="nil"/>
              <w:bottom w:val="single" w:sz="4" w:space="0" w:color="auto"/>
              <w:right w:val="single" w:sz="4" w:space="0" w:color="auto"/>
            </w:tcBorders>
            <w:shd w:val="clear" w:color="auto" w:fill="auto"/>
            <w:vAlign w:val="center"/>
            <w:hideMark/>
          </w:tcPr>
          <w:p w14:paraId="00F65625"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055387B6"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708A026B" w14:textId="77777777" w:rsidR="009104D3" w:rsidRPr="003E6B97" w:rsidRDefault="009104D3"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798BBC24"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0BD9D81"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5500B0D"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AC49324"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124DB1DF"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r>
      <w:tr w:rsidR="009104D3" w:rsidRPr="002514AC" w14:paraId="07D399F7"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E7CDB03"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1ТС-3.1.2</w:t>
            </w:r>
          </w:p>
        </w:tc>
        <w:tc>
          <w:tcPr>
            <w:tcW w:w="271" w:type="pct"/>
            <w:tcBorders>
              <w:top w:val="nil"/>
              <w:left w:val="nil"/>
              <w:bottom w:val="single" w:sz="4" w:space="0" w:color="auto"/>
              <w:right w:val="single" w:sz="4" w:space="0" w:color="auto"/>
            </w:tcBorders>
            <w:shd w:val="clear" w:color="auto" w:fill="auto"/>
          </w:tcPr>
          <w:p w14:paraId="36EAD496" w14:textId="77777777" w:rsidR="009104D3" w:rsidRPr="003E6B97" w:rsidRDefault="009104D3" w:rsidP="00CA5B84">
            <w:pPr>
              <w:autoSpaceDE/>
              <w:autoSpaceDN/>
              <w:spacing w:line="240" w:lineRule="auto"/>
              <w:ind w:firstLine="0"/>
              <w:jc w:val="center"/>
              <w:rPr>
                <w:i/>
                <w:color w:val="000000" w:themeColor="text1"/>
                <w:sz w:val="15"/>
              </w:rPr>
            </w:pPr>
            <w:r w:rsidRPr="003E6B97">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69EA57CE" w14:textId="77777777" w:rsidR="009104D3" w:rsidRPr="003E6B97" w:rsidRDefault="009104D3" w:rsidP="00CA5B84">
            <w:pPr>
              <w:autoSpaceDE/>
              <w:autoSpaceDN/>
              <w:spacing w:line="240" w:lineRule="auto"/>
              <w:ind w:firstLine="0"/>
              <w:jc w:val="left"/>
              <w:rPr>
                <w:i/>
                <w:color w:val="000000" w:themeColor="text1"/>
                <w:sz w:val="15"/>
              </w:rPr>
            </w:pPr>
            <w:r w:rsidRPr="003E6B97">
              <w:rPr>
                <w:i/>
                <w:color w:val="000000" w:themeColor="text1"/>
                <w:sz w:val="15"/>
              </w:rPr>
              <w:t xml:space="preserve">Строительство теплотрассы от ТК-58а до ТК-24а Ø200 мм, L-0,1 км (подземная канальная прокладка с теплоизоляцией из ППУ) -переход через проезжую часть ул. Республиканской в районе д. 22 </w:t>
            </w:r>
          </w:p>
        </w:tc>
        <w:tc>
          <w:tcPr>
            <w:tcW w:w="476" w:type="pct"/>
            <w:tcBorders>
              <w:top w:val="nil"/>
              <w:left w:val="nil"/>
              <w:bottom w:val="single" w:sz="4" w:space="0" w:color="auto"/>
              <w:right w:val="single" w:sz="4" w:space="0" w:color="auto"/>
            </w:tcBorders>
            <w:shd w:val="clear" w:color="auto" w:fill="auto"/>
            <w:vAlign w:val="center"/>
            <w:hideMark/>
          </w:tcPr>
          <w:p w14:paraId="5E376774"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0E88C361" w14:textId="3B61245E" w:rsidR="009104D3" w:rsidRPr="003E6B97" w:rsidRDefault="009104D3"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6006</w:t>
            </w:r>
          </w:p>
        </w:tc>
        <w:tc>
          <w:tcPr>
            <w:tcW w:w="212" w:type="pct"/>
            <w:tcBorders>
              <w:top w:val="nil"/>
              <w:left w:val="nil"/>
              <w:bottom w:val="single" w:sz="4" w:space="0" w:color="auto"/>
              <w:right w:val="single" w:sz="4" w:space="0" w:color="auto"/>
            </w:tcBorders>
            <w:shd w:val="clear" w:color="auto" w:fill="auto"/>
            <w:vAlign w:val="center"/>
            <w:hideMark/>
          </w:tcPr>
          <w:p w14:paraId="2FBC2BD8"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60EABB82"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86</w:t>
            </w:r>
          </w:p>
        </w:tc>
        <w:tc>
          <w:tcPr>
            <w:tcW w:w="212" w:type="pct"/>
            <w:tcBorders>
              <w:top w:val="nil"/>
              <w:left w:val="nil"/>
              <w:bottom w:val="single" w:sz="4" w:space="0" w:color="auto"/>
              <w:right w:val="single" w:sz="4" w:space="0" w:color="auto"/>
            </w:tcBorders>
            <w:shd w:val="clear" w:color="auto" w:fill="auto"/>
            <w:vAlign w:val="center"/>
            <w:hideMark/>
          </w:tcPr>
          <w:p w14:paraId="2828535A" w14:textId="18BCFA40" w:rsidR="009104D3" w:rsidRPr="003E6B97" w:rsidRDefault="009104D3"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5919</w:t>
            </w:r>
          </w:p>
        </w:tc>
        <w:tc>
          <w:tcPr>
            <w:tcW w:w="212" w:type="pct"/>
            <w:tcBorders>
              <w:top w:val="nil"/>
              <w:left w:val="nil"/>
              <w:bottom w:val="single" w:sz="4" w:space="0" w:color="auto"/>
              <w:right w:val="single" w:sz="4" w:space="0" w:color="auto"/>
            </w:tcBorders>
            <w:shd w:val="clear" w:color="auto" w:fill="auto"/>
            <w:vAlign w:val="center"/>
            <w:hideMark/>
          </w:tcPr>
          <w:p w14:paraId="2E127777" w14:textId="24D92365" w:rsidR="009104D3" w:rsidRPr="003E6B97" w:rsidRDefault="009104D3"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w:t>
            </w:r>
          </w:p>
        </w:tc>
        <w:tc>
          <w:tcPr>
            <w:tcW w:w="212" w:type="pct"/>
            <w:tcBorders>
              <w:top w:val="nil"/>
              <w:left w:val="nil"/>
              <w:bottom w:val="single" w:sz="4" w:space="0" w:color="auto"/>
              <w:right w:val="single" w:sz="4" w:space="0" w:color="auto"/>
            </w:tcBorders>
            <w:shd w:val="clear" w:color="auto" w:fill="auto"/>
            <w:vAlign w:val="center"/>
            <w:hideMark/>
          </w:tcPr>
          <w:p w14:paraId="157DECEB"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1AF6C14D" w14:textId="77777777" w:rsidR="009104D3" w:rsidRPr="003E6B97" w:rsidRDefault="009104D3"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076256DB"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2AAC5A8"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C6D9D6A"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43CCE1E"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4BBC09DF"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r>
      <w:tr w:rsidR="009104D3" w:rsidRPr="002514AC" w14:paraId="33A928F4"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BC64610"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1ТС-3.1.3</w:t>
            </w:r>
          </w:p>
        </w:tc>
        <w:tc>
          <w:tcPr>
            <w:tcW w:w="271" w:type="pct"/>
            <w:tcBorders>
              <w:top w:val="nil"/>
              <w:left w:val="nil"/>
              <w:bottom w:val="single" w:sz="4" w:space="0" w:color="auto"/>
              <w:right w:val="single" w:sz="4" w:space="0" w:color="auto"/>
            </w:tcBorders>
            <w:shd w:val="clear" w:color="auto" w:fill="auto"/>
          </w:tcPr>
          <w:p w14:paraId="607AA987" w14:textId="77777777" w:rsidR="009104D3" w:rsidRPr="003E6B97" w:rsidRDefault="009104D3" w:rsidP="00CA5B84">
            <w:pPr>
              <w:autoSpaceDE/>
              <w:autoSpaceDN/>
              <w:spacing w:line="240" w:lineRule="auto"/>
              <w:ind w:firstLine="0"/>
              <w:jc w:val="center"/>
              <w:rPr>
                <w:i/>
                <w:color w:val="000000" w:themeColor="text1"/>
                <w:sz w:val="15"/>
              </w:rPr>
            </w:pPr>
            <w:r w:rsidRPr="003E6B97">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5CC69874" w14:textId="77777777" w:rsidR="009104D3" w:rsidRPr="003E6B97" w:rsidRDefault="009104D3" w:rsidP="00CA5B84">
            <w:pPr>
              <w:autoSpaceDE/>
              <w:autoSpaceDN/>
              <w:spacing w:line="240" w:lineRule="auto"/>
              <w:ind w:firstLine="0"/>
              <w:jc w:val="left"/>
              <w:rPr>
                <w:i/>
                <w:color w:val="000000" w:themeColor="text1"/>
                <w:sz w:val="15"/>
              </w:rPr>
            </w:pPr>
            <w:r w:rsidRPr="003E6B97">
              <w:rPr>
                <w:i/>
                <w:color w:val="000000" w:themeColor="text1"/>
                <w:sz w:val="15"/>
              </w:rPr>
              <w:t>Строительство теплотрассы от ТК-509 до ТК-618 Ø100 мм, L-0,1 км (подземная канальная прокладка с теплоизоляцией из ППУ) через внутриквартальные проезды в районе ул. Чепецкая, 3 </w:t>
            </w:r>
          </w:p>
        </w:tc>
        <w:tc>
          <w:tcPr>
            <w:tcW w:w="476" w:type="pct"/>
            <w:tcBorders>
              <w:top w:val="nil"/>
              <w:left w:val="nil"/>
              <w:bottom w:val="single" w:sz="4" w:space="0" w:color="auto"/>
              <w:right w:val="single" w:sz="4" w:space="0" w:color="auto"/>
            </w:tcBorders>
            <w:shd w:val="clear" w:color="auto" w:fill="auto"/>
            <w:vAlign w:val="center"/>
            <w:hideMark/>
          </w:tcPr>
          <w:p w14:paraId="49D37002"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4F7CDCB6" w14:textId="75C23D2E" w:rsidR="009104D3" w:rsidRPr="003E6B97" w:rsidRDefault="009104D3"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4054</w:t>
            </w:r>
          </w:p>
        </w:tc>
        <w:tc>
          <w:tcPr>
            <w:tcW w:w="212" w:type="pct"/>
            <w:tcBorders>
              <w:top w:val="nil"/>
              <w:left w:val="nil"/>
              <w:bottom w:val="single" w:sz="4" w:space="0" w:color="auto"/>
              <w:right w:val="single" w:sz="4" w:space="0" w:color="auto"/>
            </w:tcBorders>
            <w:shd w:val="clear" w:color="auto" w:fill="auto"/>
            <w:vAlign w:val="center"/>
            <w:hideMark/>
          </w:tcPr>
          <w:p w14:paraId="042BFFBF"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6FEFCC2"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86</w:t>
            </w:r>
          </w:p>
        </w:tc>
        <w:tc>
          <w:tcPr>
            <w:tcW w:w="212" w:type="pct"/>
            <w:tcBorders>
              <w:top w:val="nil"/>
              <w:left w:val="nil"/>
              <w:bottom w:val="single" w:sz="4" w:space="0" w:color="auto"/>
              <w:right w:val="single" w:sz="4" w:space="0" w:color="auto"/>
            </w:tcBorders>
            <w:shd w:val="clear" w:color="auto" w:fill="auto"/>
            <w:vAlign w:val="center"/>
            <w:hideMark/>
          </w:tcPr>
          <w:p w14:paraId="1F336510" w14:textId="37B1FD48" w:rsidR="009104D3" w:rsidRPr="003E6B97" w:rsidRDefault="009104D3"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3967</w:t>
            </w:r>
          </w:p>
        </w:tc>
        <w:tc>
          <w:tcPr>
            <w:tcW w:w="212" w:type="pct"/>
            <w:tcBorders>
              <w:top w:val="nil"/>
              <w:left w:val="nil"/>
              <w:bottom w:val="single" w:sz="4" w:space="0" w:color="auto"/>
              <w:right w:val="single" w:sz="4" w:space="0" w:color="auto"/>
            </w:tcBorders>
            <w:shd w:val="clear" w:color="auto" w:fill="auto"/>
            <w:vAlign w:val="center"/>
            <w:hideMark/>
          </w:tcPr>
          <w:p w14:paraId="11B8CE56" w14:textId="424E7877" w:rsidR="009104D3" w:rsidRPr="003E6B97" w:rsidRDefault="009104D3"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w:t>
            </w:r>
          </w:p>
        </w:tc>
        <w:tc>
          <w:tcPr>
            <w:tcW w:w="212" w:type="pct"/>
            <w:tcBorders>
              <w:top w:val="nil"/>
              <w:left w:val="nil"/>
              <w:bottom w:val="single" w:sz="4" w:space="0" w:color="auto"/>
              <w:right w:val="single" w:sz="4" w:space="0" w:color="auto"/>
            </w:tcBorders>
            <w:shd w:val="clear" w:color="auto" w:fill="auto"/>
            <w:vAlign w:val="center"/>
            <w:hideMark/>
          </w:tcPr>
          <w:p w14:paraId="79D08391"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4F545912" w14:textId="77777777" w:rsidR="009104D3" w:rsidRPr="003E6B97" w:rsidRDefault="009104D3"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71E9EA11"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5C588E9"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6221A59"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559C205"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2F74ECB2" w14:textId="77777777" w:rsidR="009104D3" w:rsidRPr="003E6B97" w:rsidRDefault="009104D3" w:rsidP="00CA5B84">
            <w:pPr>
              <w:autoSpaceDE/>
              <w:autoSpaceDN/>
              <w:spacing w:line="240" w:lineRule="auto"/>
              <w:ind w:firstLine="0"/>
              <w:jc w:val="center"/>
              <w:rPr>
                <w:i/>
                <w:color w:val="000000" w:themeColor="text1"/>
                <w:sz w:val="15"/>
              </w:rPr>
            </w:pPr>
            <w:r w:rsidRPr="003E6B97">
              <w:rPr>
                <w:i/>
                <w:color w:val="000000" w:themeColor="text1"/>
                <w:sz w:val="15"/>
              </w:rPr>
              <w:t> </w:t>
            </w:r>
          </w:p>
        </w:tc>
      </w:tr>
      <w:tr w:rsidR="009104D3" w:rsidRPr="002514AC" w14:paraId="5A916482" w14:textId="77777777" w:rsidTr="00CA5B84">
        <w:trPr>
          <w:trHeight w:val="421"/>
        </w:trPr>
        <w:tc>
          <w:tcPr>
            <w:tcW w:w="315" w:type="pct"/>
            <w:tcBorders>
              <w:top w:val="nil"/>
              <w:left w:val="single" w:sz="4" w:space="0" w:color="auto"/>
              <w:bottom w:val="single" w:sz="4" w:space="0" w:color="auto"/>
              <w:right w:val="single" w:sz="4" w:space="0" w:color="auto"/>
            </w:tcBorders>
            <w:shd w:val="clear" w:color="auto" w:fill="auto"/>
            <w:vAlign w:val="center"/>
          </w:tcPr>
          <w:p w14:paraId="7B94ECA2"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1ТС-3.1.4</w:t>
            </w:r>
          </w:p>
        </w:tc>
        <w:tc>
          <w:tcPr>
            <w:tcW w:w="271" w:type="pct"/>
            <w:tcBorders>
              <w:top w:val="nil"/>
              <w:left w:val="nil"/>
              <w:bottom w:val="single" w:sz="4" w:space="0" w:color="auto"/>
              <w:right w:val="single" w:sz="4" w:space="0" w:color="auto"/>
            </w:tcBorders>
            <w:shd w:val="clear" w:color="auto" w:fill="auto"/>
          </w:tcPr>
          <w:p w14:paraId="1B46F472" w14:textId="77777777" w:rsidR="009104D3" w:rsidRPr="002514AC" w:rsidRDefault="009104D3" w:rsidP="00CA5B84">
            <w:pPr>
              <w:autoSpaceDE/>
              <w:autoSpaceDN/>
              <w:spacing w:line="240" w:lineRule="auto"/>
              <w:ind w:firstLine="0"/>
              <w:jc w:val="center"/>
              <w:rPr>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tcPr>
          <w:p w14:paraId="0C1C7AFB" w14:textId="77777777" w:rsidR="009104D3" w:rsidRPr="002514AC" w:rsidRDefault="009104D3" w:rsidP="00CA5B84">
            <w:pPr>
              <w:autoSpaceDE/>
              <w:autoSpaceDN/>
              <w:spacing w:line="240" w:lineRule="auto"/>
              <w:ind w:firstLine="0"/>
              <w:jc w:val="left"/>
              <w:rPr>
                <w:i/>
                <w:iCs/>
                <w:color w:val="000000" w:themeColor="text1"/>
                <w:sz w:val="15"/>
                <w:szCs w:val="15"/>
                <w:lang w:eastAsia="ar-SA" w:bidi="ar-SA"/>
              </w:rPr>
            </w:pPr>
            <w:r w:rsidRPr="002514AC">
              <w:rPr>
                <w:i/>
                <w:iCs/>
                <w:color w:val="000000" w:themeColor="text1"/>
                <w:sz w:val="15"/>
                <w:szCs w:val="15"/>
                <w:lang w:eastAsia="ar-SA" w:bidi="ar-SA"/>
              </w:rPr>
              <w:t xml:space="preserve">Строительство перемычек между магистральными теплотрассами </w:t>
            </w:r>
            <w:proofErr w:type="spellStart"/>
            <w:r w:rsidRPr="002514AC">
              <w:rPr>
                <w:i/>
                <w:iCs/>
                <w:color w:val="000000" w:themeColor="text1"/>
                <w:sz w:val="15"/>
                <w:szCs w:val="15"/>
                <w:lang w:eastAsia="ar-SA" w:bidi="ar-SA"/>
              </w:rPr>
              <w:t>ул.К.Маркса</w:t>
            </w:r>
            <w:proofErr w:type="spellEnd"/>
            <w:r w:rsidRPr="002514AC">
              <w:rPr>
                <w:i/>
                <w:iCs/>
                <w:color w:val="000000" w:themeColor="text1"/>
                <w:sz w:val="15"/>
                <w:szCs w:val="15"/>
                <w:lang w:eastAsia="ar-SA" w:bidi="ar-SA"/>
              </w:rPr>
              <w:t xml:space="preserve"> и </w:t>
            </w:r>
            <w:proofErr w:type="spellStart"/>
            <w:r w:rsidRPr="002514AC">
              <w:rPr>
                <w:i/>
                <w:iCs/>
                <w:color w:val="000000" w:themeColor="text1"/>
                <w:sz w:val="15"/>
                <w:szCs w:val="15"/>
                <w:lang w:eastAsia="ar-SA" w:bidi="ar-SA"/>
              </w:rPr>
              <w:t>ул.Буденого</w:t>
            </w:r>
            <w:proofErr w:type="spellEnd"/>
          </w:p>
        </w:tc>
        <w:tc>
          <w:tcPr>
            <w:tcW w:w="476" w:type="pct"/>
            <w:tcBorders>
              <w:top w:val="nil"/>
              <w:left w:val="nil"/>
              <w:bottom w:val="single" w:sz="4" w:space="0" w:color="auto"/>
              <w:right w:val="single" w:sz="4" w:space="0" w:color="auto"/>
            </w:tcBorders>
            <w:shd w:val="clear" w:color="auto" w:fill="auto"/>
            <w:vAlign w:val="center"/>
          </w:tcPr>
          <w:p w14:paraId="3BA6A030"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025C2357" w14:textId="77777777" w:rsidR="009104D3" w:rsidRPr="002514AC" w:rsidRDefault="009104D3" w:rsidP="00CA5B84">
            <w:pPr>
              <w:autoSpaceDE/>
              <w:autoSpaceDN/>
              <w:spacing w:line="240" w:lineRule="auto"/>
              <w:ind w:firstLine="0"/>
              <w:jc w:val="center"/>
              <w:rPr>
                <w:b/>
                <w:bCs/>
                <w:i/>
                <w:iCs/>
                <w:color w:val="000000" w:themeColor="text1"/>
                <w:sz w:val="15"/>
                <w:szCs w:val="15"/>
                <w:lang w:bidi="ar-SA"/>
              </w:rPr>
            </w:pPr>
            <w:r w:rsidRPr="002514AC">
              <w:rPr>
                <w:b/>
                <w:bCs/>
                <w:i/>
                <w:iCs/>
                <w:color w:val="000000" w:themeColor="text1"/>
                <w:sz w:val="15"/>
                <w:szCs w:val="15"/>
                <w:lang w:bidi="ar-SA"/>
              </w:rPr>
              <w:t>39120</w:t>
            </w:r>
          </w:p>
        </w:tc>
        <w:tc>
          <w:tcPr>
            <w:tcW w:w="212" w:type="pct"/>
            <w:tcBorders>
              <w:top w:val="nil"/>
              <w:left w:val="nil"/>
              <w:bottom w:val="single" w:sz="4" w:space="0" w:color="auto"/>
              <w:right w:val="single" w:sz="4" w:space="0" w:color="auto"/>
            </w:tcBorders>
            <w:shd w:val="clear" w:color="auto" w:fill="auto"/>
            <w:vAlign w:val="center"/>
          </w:tcPr>
          <w:p w14:paraId="23C4622D"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FF71A36"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5B56D80"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C367FD9"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1D37215"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7CC900E"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5DBF4FA9"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0F5FF9CA"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FFE635E"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13040</w:t>
            </w:r>
          </w:p>
        </w:tc>
        <w:tc>
          <w:tcPr>
            <w:tcW w:w="236" w:type="pct"/>
            <w:tcBorders>
              <w:top w:val="nil"/>
              <w:left w:val="nil"/>
              <w:bottom w:val="single" w:sz="4" w:space="0" w:color="auto"/>
              <w:right w:val="single" w:sz="4" w:space="0" w:color="auto"/>
            </w:tcBorders>
            <w:shd w:val="clear" w:color="auto" w:fill="auto"/>
            <w:vAlign w:val="center"/>
          </w:tcPr>
          <w:p w14:paraId="0D36F4B4"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13040</w:t>
            </w:r>
          </w:p>
        </w:tc>
        <w:tc>
          <w:tcPr>
            <w:tcW w:w="215" w:type="pct"/>
            <w:tcBorders>
              <w:top w:val="nil"/>
              <w:left w:val="nil"/>
              <w:bottom w:val="single" w:sz="4" w:space="0" w:color="auto"/>
              <w:right w:val="single" w:sz="4" w:space="0" w:color="auto"/>
            </w:tcBorders>
            <w:shd w:val="clear" w:color="auto" w:fill="auto"/>
            <w:vAlign w:val="center"/>
          </w:tcPr>
          <w:p w14:paraId="105651EB"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13040</w:t>
            </w:r>
          </w:p>
        </w:tc>
      </w:tr>
      <w:tr w:rsidR="009104D3" w:rsidRPr="002514AC" w14:paraId="6851FC5C" w14:textId="77777777" w:rsidTr="00CA5B84">
        <w:trPr>
          <w:trHeight w:val="683"/>
        </w:trPr>
        <w:tc>
          <w:tcPr>
            <w:tcW w:w="315" w:type="pct"/>
            <w:tcBorders>
              <w:top w:val="nil"/>
              <w:left w:val="single" w:sz="4" w:space="0" w:color="auto"/>
              <w:bottom w:val="single" w:sz="4" w:space="0" w:color="auto"/>
              <w:right w:val="single" w:sz="4" w:space="0" w:color="auto"/>
            </w:tcBorders>
            <w:shd w:val="clear" w:color="auto" w:fill="auto"/>
            <w:vAlign w:val="center"/>
          </w:tcPr>
          <w:p w14:paraId="16C9BBA7"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1ТС-3.1.5</w:t>
            </w:r>
          </w:p>
        </w:tc>
        <w:tc>
          <w:tcPr>
            <w:tcW w:w="271" w:type="pct"/>
            <w:tcBorders>
              <w:top w:val="nil"/>
              <w:left w:val="nil"/>
              <w:bottom w:val="single" w:sz="4" w:space="0" w:color="auto"/>
              <w:right w:val="single" w:sz="4" w:space="0" w:color="auto"/>
            </w:tcBorders>
            <w:shd w:val="clear" w:color="auto" w:fill="auto"/>
          </w:tcPr>
          <w:p w14:paraId="5430A2C6" w14:textId="77777777" w:rsidR="009104D3" w:rsidRPr="002514AC" w:rsidRDefault="009104D3" w:rsidP="00CA5B84">
            <w:pPr>
              <w:autoSpaceDE/>
              <w:autoSpaceDN/>
              <w:spacing w:line="240" w:lineRule="auto"/>
              <w:ind w:firstLine="0"/>
              <w:jc w:val="center"/>
              <w:rPr>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tcPr>
          <w:p w14:paraId="68E16D1B" w14:textId="77777777" w:rsidR="009104D3" w:rsidRPr="002514AC" w:rsidRDefault="009104D3" w:rsidP="00CA5B84">
            <w:pPr>
              <w:autoSpaceDE/>
              <w:autoSpaceDN/>
              <w:spacing w:line="240" w:lineRule="auto"/>
              <w:ind w:firstLine="0"/>
              <w:jc w:val="left"/>
              <w:rPr>
                <w:i/>
                <w:iCs/>
                <w:color w:val="000000" w:themeColor="text1"/>
                <w:sz w:val="15"/>
                <w:szCs w:val="15"/>
                <w:lang w:eastAsia="ar-SA" w:bidi="ar-SA"/>
              </w:rPr>
            </w:pPr>
            <w:r w:rsidRPr="002514AC">
              <w:rPr>
                <w:i/>
                <w:iCs/>
                <w:color w:val="000000" w:themeColor="text1"/>
                <w:sz w:val="15"/>
                <w:szCs w:val="15"/>
                <w:lang w:eastAsia="ar-SA" w:bidi="ar-SA"/>
              </w:rPr>
              <w:t>Строительство сетей теплоснабжения в районе Левобережье 2 (</w:t>
            </w:r>
            <w:proofErr w:type="spellStart"/>
            <w:r w:rsidRPr="002514AC">
              <w:rPr>
                <w:i/>
                <w:iCs/>
                <w:color w:val="000000" w:themeColor="text1"/>
                <w:sz w:val="15"/>
                <w:szCs w:val="15"/>
                <w:lang w:eastAsia="ar-SA" w:bidi="ar-SA"/>
              </w:rPr>
              <w:t>ул.Толстого</w:t>
            </w:r>
            <w:proofErr w:type="spellEnd"/>
            <w:r w:rsidRPr="002514AC">
              <w:rPr>
                <w:i/>
                <w:iCs/>
                <w:color w:val="000000" w:themeColor="text1"/>
                <w:sz w:val="15"/>
                <w:szCs w:val="15"/>
                <w:lang w:eastAsia="ar-SA" w:bidi="ar-SA"/>
              </w:rPr>
              <w:t xml:space="preserve"> - </w:t>
            </w:r>
            <w:proofErr w:type="spellStart"/>
            <w:r w:rsidRPr="002514AC">
              <w:rPr>
                <w:i/>
                <w:iCs/>
                <w:color w:val="000000" w:themeColor="text1"/>
                <w:sz w:val="15"/>
                <w:szCs w:val="15"/>
                <w:lang w:eastAsia="ar-SA" w:bidi="ar-SA"/>
              </w:rPr>
              <w:t>ул.Пехтина</w:t>
            </w:r>
            <w:proofErr w:type="spellEnd"/>
            <w:r w:rsidRPr="002514AC">
              <w:rPr>
                <w:i/>
                <w:iCs/>
                <w:color w:val="000000" w:themeColor="text1"/>
                <w:sz w:val="15"/>
                <w:szCs w:val="15"/>
                <w:lang w:eastAsia="ar-SA" w:bidi="ar-SA"/>
              </w:rPr>
              <w:t xml:space="preserve"> - </w:t>
            </w:r>
            <w:proofErr w:type="spellStart"/>
            <w:r w:rsidRPr="002514AC">
              <w:rPr>
                <w:i/>
                <w:iCs/>
                <w:color w:val="000000" w:themeColor="text1"/>
                <w:sz w:val="15"/>
                <w:szCs w:val="15"/>
                <w:lang w:eastAsia="ar-SA" w:bidi="ar-SA"/>
              </w:rPr>
              <w:t>ул.Сибирская</w:t>
            </w:r>
            <w:proofErr w:type="spellEnd"/>
            <w:r w:rsidRPr="002514AC">
              <w:rPr>
                <w:i/>
                <w:iCs/>
                <w:color w:val="000000" w:themeColor="text1"/>
                <w:sz w:val="15"/>
                <w:szCs w:val="15"/>
                <w:lang w:eastAsia="ar-SA" w:bidi="ar-SA"/>
              </w:rPr>
              <w:t>)</w:t>
            </w:r>
          </w:p>
        </w:tc>
        <w:tc>
          <w:tcPr>
            <w:tcW w:w="476" w:type="pct"/>
            <w:tcBorders>
              <w:top w:val="nil"/>
              <w:left w:val="nil"/>
              <w:bottom w:val="single" w:sz="4" w:space="0" w:color="auto"/>
              <w:right w:val="single" w:sz="4" w:space="0" w:color="auto"/>
            </w:tcBorders>
            <w:shd w:val="clear" w:color="auto" w:fill="auto"/>
            <w:vAlign w:val="center"/>
          </w:tcPr>
          <w:p w14:paraId="2B238338"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0C6DD017" w14:textId="77777777" w:rsidR="009104D3" w:rsidRPr="002514AC" w:rsidRDefault="009104D3" w:rsidP="00CA5B84">
            <w:pPr>
              <w:autoSpaceDE/>
              <w:autoSpaceDN/>
              <w:spacing w:line="240" w:lineRule="auto"/>
              <w:ind w:firstLine="0"/>
              <w:jc w:val="center"/>
              <w:rPr>
                <w:b/>
                <w:bCs/>
                <w:i/>
                <w:iCs/>
                <w:color w:val="000000" w:themeColor="text1"/>
                <w:sz w:val="15"/>
                <w:szCs w:val="15"/>
                <w:lang w:bidi="ar-SA"/>
              </w:rPr>
            </w:pPr>
            <w:r w:rsidRPr="002514AC">
              <w:rPr>
                <w:b/>
                <w:bCs/>
                <w:i/>
                <w:iCs/>
                <w:color w:val="000000" w:themeColor="text1"/>
                <w:sz w:val="15"/>
                <w:szCs w:val="15"/>
                <w:lang w:bidi="ar-SA"/>
              </w:rPr>
              <w:t>43138</w:t>
            </w:r>
          </w:p>
        </w:tc>
        <w:tc>
          <w:tcPr>
            <w:tcW w:w="212" w:type="pct"/>
            <w:tcBorders>
              <w:top w:val="nil"/>
              <w:left w:val="nil"/>
              <w:bottom w:val="single" w:sz="4" w:space="0" w:color="auto"/>
              <w:right w:val="single" w:sz="4" w:space="0" w:color="auto"/>
            </w:tcBorders>
            <w:shd w:val="clear" w:color="auto" w:fill="auto"/>
            <w:vAlign w:val="center"/>
          </w:tcPr>
          <w:p w14:paraId="6BD4C68A"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CD18136"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6C56CFCD"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96EEDD9"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FA779C6"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6F74F89"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78B313DB"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090DB7A4"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E4AC473"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14379</w:t>
            </w:r>
          </w:p>
        </w:tc>
        <w:tc>
          <w:tcPr>
            <w:tcW w:w="236" w:type="pct"/>
            <w:tcBorders>
              <w:top w:val="nil"/>
              <w:left w:val="nil"/>
              <w:bottom w:val="single" w:sz="4" w:space="0" w:color="auto"/>
              <w:right w:val="single" w:sz="4" w:space="0" w:color="auto"/>
            </w:tcBorders>
            <w:shd w:val="clear" w:color="auto" w:fill="auto"/>
            <w:vAlign w:val="center"/>
          </w:tcPr>
          <w:p w14:paraId="455F609F"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14379</w:t>
            </w:r>
          </w:p>
        </w:tc>
        <w:tc>
          <w:tcPr>
            <w:tcW w:w="215" w:type="pct"/>
            <w:tcBorders>
              <w:top w:val="nil"/>
              <w:left w:val="nil"/>
              <w:bottom w:val="single" w:sz="4" w:space="0" w:color="auto"/>
              <w:right w:val="single" w:sz="4" w:space="0" w:color="auto"/>
            </w:tcBorders>
            <w:shd w:val="clear" w:color="auto" w:fill="auto"/>
            <w:vAlign w:val="center"/>
          </w:tcPr>
          <w:p w14:paraId="770A7C5D"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14380</w:t>
            </w:r>
          </w:p>
        </w:tc>
      </w:tr>
      <w:tr w:rsidR="009104D3" w:rsidRPr="002514AC" w14:paraId="5087C376" w14:textId="77777777" w:rsidTr="00CA5B84">
        <w:trPr>
          <w:trHeight w:val="423"/>
        </w:trPr>
        <w:tc>
          <w:tcPr>
            <w:tcW w:w="315" w:type="pct"/>
            <w:tcBorders>
              <w:top w:val="nil"/>
              <w:left w:val="single" w:sz="4" w:space="0" w:color="auto"/>
              <w:bottom w:val="single" w:sz="4" w:space="0" w:color="auto"/>
              <w:right w:val="single" w:sz="4" w:space="0" w:color="auto"/>
            </w:tcBorders>
            <w:shd w:val="clear" w:color="auto" w:fill="auto"/>
            <w:vAlign w:val="center"/>
          </w:tcPr>
          <w:p w14:paraId="2C4B49F0"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1ТС-3.1.6</w:t>
            </w:r>
          </w:p>
        </w:tc>
        <w:tc>
          <w:tcPr>
            <w:tcW w:w="271" w:type="pct"/>
            <w:tcBorders>
              <w:top w:val="nil"/>
              <w:left w:val="nil"/>
              <w:bottom w:val="single" w:sz="4" w:space="0" w:color="auto"/>
              <w:right w:val="single" w:sz="4" w:space="0" w:color="auto"/>
            </w:tcBorders>
            <w:shd w:val="clear" w:color="auto" w:fill="auto"/>
          </w:tcPr>
          <w:p w14:paraId="5F6040F8" w14:textId="77777777" w:rsidR="009104D3" w:rsidRPr="002514AC" w:rsidRDefault="009104D3" w:rsidP="00CA5B84">
            <w:pPr>
              <w:autoSpaceDE/>
              <w:autoSpaceDN/>
              <w:spacing w:line="240" w:lineRule="auto"/>
              <w:ind w:firstLine="0"/>
              <w:jc w:val="center"/>
              <w:rPr>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tcPr>
          <w:p w14:paraId="0AA9608F" w14:textId="77777777" w:rsidR="009104D3" w:rsidRPr="002514AC" w:rsidRDefault="009104D3" w:rsidP="00CA5B84">
            <w:pPr>
              <w:autoSpaceDE/>
              <w:autoSpaceDN/>
              <w:spacing w:line="240" w:lineRule="auto"/>
              <w:ind w:firstLine="0"/>
              <w:jc w:val="left"/>
              <w:rPr>
                <w:i/>
                <w:iCs/>
                <w:color w:val="000000" w:themeColor="text1"/>
                <w:sz w:val="15"/>
                <w:szCs w:val="15"/>
                <w:lang w:eastAsia="ar-SA" w:bidi="ar-SA"/>
              </w:rPr>
            </w:pPr>
            <w:r w:rsidRPr="002514AC">
              <w:rPr>
                <w:i/>
                <w:iCs/>
                <w:color w:val="000000" w:themeColor="text1"/>
                <w:sz w:val="15"/>
                <w:szCs w:val="15"/>
                <w:lang w:eastAsia="ar-SA" w:bidi="ar-SA"/>
              </w:rPr>
              <w:t>Строительство сетей теплоснабжения в районе Левобережье 2 (</w:t>
            </w:r>
            <w:proofErr w:type="spellStart"/>
            <w:r w:rsidRPr="002514AC">
              <w:rPr>
                <w:i/>
                <w:iCs/>
                <w:color w:val="000000" w:themeColor="text1"/>
                <w:sz w:val="15"/>
                <w:szCs w:val="15"/>
                <w:lang w:eastAsia="ar-SA" w:bidi="ar-SA"/>
              </w:rPr>
              <w:t>ул.К.Маркса</w:t>
            </w:r>
            <w:proofErr w:type="spellEnd"/>
            <w:r w:rsidRPr="002514AC">
              <w:rPr>
                <w:i/>
                <w:iCs/>
                <w:color w:val="000000" w:themeColor="text1"/>
                <w:sz w:val="15"/>
                <w:szCs w:val="15"/>
                <w:lang w:eastAsia="ar-SA" w:bidi="ar-SA"/>
              </w:rPr>
              <w:t xml:space="preserve"> - </w:t>
            </w:r>
            <w:proofErr w:type="spellStart"/>
            <w:r w:rsidRPr="002514AC">
              <w:rPr>
                <w:i/>
                <w:iCs/>
                <w:color w:val="000000" w:themeColor="text1"/>
                <w:sz w:val="15"/>
                <w:szCs w:val="15"/>
                <w:lang w:eastAsia="ar-SA" w:bidi="ar-SA"/>
              </w:rPr>
              <w:t>ул.Пехтина</w:t>
            </w:r>
            <w:proofErr w:type="spellEnd"/>
            <w:r w:rsidRPr="002514AC">
              <w:rPr>
                <w:i/>
                <w:iCs/>
                <w:color w:val="000000" w:themeColor="text1"/>
                <w:sz w:val="15"/>
                <w:szCs w:val="15"/>
                <w:lang w:eastAsia="ar-SA" w:bidi="ar-SA"/>
              </w:rPr>
              <w:t>)</w:t>
            </w:r>
          </w:p>
        </w:tc>
        <w:tc>
          <w:tcPr>
            <w:tcW w:w="476" w:type="pct"/>
            <w:tcBorders>
              <w:top w:val="nil"/>
              <w:left w:val="nil"/>
              <w:bottom w:val="single" w:sz="4" w:space="0" w:color="auto"/>
              <w:right w:val="single" w:sz="4" w:space="0" w:color="auto"/>
            </w:tcBorders>
            <w:shd w:val="clear" w:color="auto" w:fill="auto"/>
            <w:vAlign w:val="center"/>
          </w:tcPr>
          <w:p w14:paraId="1EEA0819"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134558C3" w14:textId="77777777" w:rsidR="009104D3" w:rsidRPr="002514AC" w:rsidRDefault="009104D3" w:rsidP="00CA5B84">
            <w:pPr>
              <w:autoSpaceDE/>
              <w:autoSpaceDN/>
              <w:spacing w:line="240" w:lineRule="auto"/>
              <w:ind w:firstLine="0"/>
              <w:jc w:val="center"/>
              <w:rPr>
                <w:b/>
                <w:bCs/>
                <w:i/>
                <w:iCs/>
                <w:color w:val="000000" w:themeColor="text1"/>
                <w:sz w:val="15"/>
                <w:szCs w:val="15"/>
                <w:lang w:bidi="ar-SA"/>
              </w:rPr>
            </w:pPr>
            <w:r w:rsidRPr="002514AC">
              <w:rPr>
                <w:b/>
                <w:bCs/>
                <w:i/>
                <w:iCs/>
                <w:color w:val="000000" w:themeColor="text1"/>
                <w:sz w:val="15"/>
                <w:szCs w:val="15"/>
                <w:lang w:bidi="ar-SA"/>
              </w:rPr>
              <w:t>22200</w:t>
            </w:r>
          </w:p>
        </w:tc>
        <w:tc>
          <w:tcPr>
            <w:tcW w:w="212" w:type="pct"/>
            <w:tcBorders>
              <w:top w:val="nil"/>
              <w:left w:val="nil"/>
              <w:bottom w:val="single" w:sz="4" w:space="0" w:color="auto"/>
              <w:right w:val="single" w:sz="4" w:space="0" w:color="auto"/>
            </w:tcBorders>
            <w:shd w:val="clear" w:color="auto" w:fill="auto"/>
            <w:vAlign w:val="center"/>
          </w:tcPr>
          <w:p w14:paraId="666AF4B9"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03B4CC7"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6DFD3386"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5AE9597"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5AD89B6"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D88EC5F"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8E0EFDF"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185F256A"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152B2076"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7400</w:t>
            </w:r>
          </w:p>
        </w:tc>
        <w:tc>
          <w:tcPr>
            <w:tcW w:w="236" w:type="pct"/>
            <w:tcBorders>
              <w:top w:val="nil"/>
              <w:left w:val="nil"/>
              <w:bottom w:val="single" w:sz="4" w:space="0" w:color="auto"/>
              <w:right w:val="single" w:sz="4" w:space="0" w:color="auto"/>
            </w:tcBorders>
            <w:shd w:val="clear" w:color="auto" w:fill="auto"/>
            <w:vAlign w:val="center"/>
          </w:tcPr>
          <w:p w14:paraId="32891740"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7400</w:t>
            </w:r>
          </w:p>
        </w:tc>
        <w:tc>
          <w:tcPr>
            <w:tcW w:w="215" w:type="pct"/>
            <w:tcBorders>
              <w:top w:val="nil"/>
              <w:left w:val="nil"/>
              <w:bottom w:val="single" w:sz="4" w:space="0" w:color="auto"/>
              <w:right w:val="single" w:sz="4" w:space="0" w:color="auto"/>
            </w:tcBorders>
            <w:shd w:val="clear" w:color="auto" w:fill="auto"/>
            <w:vAlign w:val="center"/>
          </w:tcPr>
          <w:p w14:paraId="504DB78F" w14:textId="77777777" w:rsidR="009104D3" w:rsidRPr="002514AC" w:rsidRDefault="009104D3"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7400</w:t>
            </w:r>
          </w:p>
        </w:tc>
      </w:tr>
      <w:tr w:rsidR="00007615" w:rsidRPr="002514AC" w14:paraId="44438543" w14:textId="77777777" w:rsidTr="00CA5B84">
        <w:trPr>
          <w:trHeight w:val="423"/>
        </w:trPr>
        <w:tc>
          <w:tcPr>
            <w:tcW w:w="315" w:type="pct"/>
            <w:tcBorders>
              <w:top w:val="nil"/>
              <w:left w:val="single" w:sz="4" w:space="0" w:color="auto"/>
              <w:bottom w:val="single" w:sz="4" w:space="0" w:color="auto"/>
              <w:right w:val="single" w:sz="4" w:space="0" w:color="auto"/>
            </w:tcBorders>
            <w:shd w:val="clear" w:color="auto" w:fill="auto"/>
            <w:vAlign w:val="center"/>
          </w:tcPr>
          <w:p w14:paraId="2E870576" w14:textId="38333F08" w:rsidR="00007615" w:rsidRPr="002514AC" w:rsidRDefault="00007615" w:rsidP="00CA5B84">
            <w:pPr>
              <w:autoSpaceDE/>
              <w:autoSpaceDN/>
              <w:spacing w:line="240" w:lineRule="auto"/>
              <w:ind w:firstLine="0"/>
              <w:jc w:val="center"/>
              <w:rPr>
                <w:i/>
                <w:iCs/>
                <w:color w:val="000000" w:themeColor="text1"/>
                <w:sz w:val="15"/>
                <w:szCs w:val="15"/>
                <w:lang w:bidi="ar-SA"/>
              </w:rPr>
            </w:pPr>
            <w:r>
              <w:rPr>
                <w:i/>
                <w:iCs/>
                <w:color w:val="000000" w:themeColor="text1"/>
                <w:sz w:val="15"/>
                <w:szCs w:val="15"/>
                <w:lang w:bidi="ar-SA"/>
              </w:rPr>
              <w:t>1ТС-3.1.7</w:t>
            </w:r>
          </w:p>
        </w:tc>
        <w:tc>
          <w:tcPr>
            <w:tcW w:w="271" w:type="pct"/>
            <w:tcBorders>
              <w:top w:val="nil"/>
              <w:left w:val="nil"/>
              <w:bottom w:val="single" w:sz="4" w:space="0" w:color="auto"/>
              <w:right w:val="single" w:sz="4" w:space="0" w:color="auto"/>
            </w:tcBorders>
            <w:shd w:val="clear" w:color="auto" w:fill="auto"/>
          </w:tcPr>
          <w:p w14:paraId="0CE95C7B" w14:textId="277F57FA" w:rsidR="00007615" w:rsidRPr="002514AC" w:rsidRDefault="00007615" w:rsidP="00CA5B84">
            <w:pPr>
              <w:autoSpaceDE/>
              <w:autoSpaceDN/>
              <w:spacing w:line="240" w:lineRule="auto"/>
              <w:ind w:firstLine="0"/>
              <w:jc w:val="center"/>
              <w:rPr>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tcPr>
          <w:p w14:paraId="6F8DA1A3" w14:textId="7B355513" w:rsidR="00007615" w:rsidRPr="002514AC" w:rsidRDefault="002B56A6" w:rsidP="00CA5B84">
            <w:pPr>
              <w:autoSpaceDE/>
              <w:autoSpaceDN/>
              <w:spacing w:line="240" w:lineRule="auto"/>
              <w:ind w:firstLine="0"/>
              <w:jc w:val="left"/>
              <w:rPr>
                <w:i/>
                <w:iCs/>
                <w:color w:val="000000" w:themeColor="text1"/>
                <w:sz w:val="15"/>
                <w:szCs w:val="15"/>
                <w:lang w:eastAsia="ar-SA" w:bidi="ar-SA"/>
              </w:rPr>
            </w:pPr>
            <w:r>
              <w:rPr>
                <w:i/>
                <w:iCs/>
                <w:color w:val="000000" w:themeColor="text1"/>
                <w:sz w:val="15"/>
                <w:szCs w:val="15"/>
                <w:lang w:eastAsia="ar-SA" w:bidi="ar-SA"/>
              </w:rPr>
              <w:t>Строительство</w:t>
            </w:r>
            <w:r w:rsidR="00007615">
              <w:rPr>
                <w:i/>
                <w:iCs/>
                <w:color w:val="000000" w:themeColor="text1"/>
                <w:sz w:val="15"/>
                <w:szCs w:val="15"/>
                <w:lang w:eastAsia="ar-SA" w:bidi="ar-SA"/>
              </w:rPr>
              <w:t xml:space="preserve"> сети теплоснабжения от Уз 905 </w:t>
            </w:r>
            <w:proofErr w:type="spellStart"/>
            <w:r w:rsidR="00007615">
              <w:rPr>
                <w:i/>
                <w:iCs/>
                <w:color w:val="000000" w:themeColor="text1"/>
                <w:sz w:val="15"/>
                <w:szCs w:val="15"/>
                <w:lang w:eastAsia="ar-SA" w:bidi="ar-SA"/>
              </w:rPr>
              <w:t>Химмашевское</w:t>
            </w:r>
            <w:proofErr w:type="spellEnd"/>
            <w:r w:rsidR="00007615">
              <w:rPr>
                <w:i/>
                <w:iCs/>
                <w:color w:val="000000" w:themeColor="text1"/>
                <w:sz w:val="15"/>
                <w:szCs w:val="15"/>
                <w:lang w:eastAsia="ar-SA" w:bidi="ar-SA"/>
              </w:rPr>
              <w:t xml:space="preserve"> шоссе до Уз 911 ул. Техническая 2Ду400</w:t>
            </w:r>
          </w:p>
        </w:tc>
        <w:tc>
          <w:tcPr>
            <w:tcW w:w="476" w:type="pct"/>
            <w:tcBorders>
              <w:top w:val="nil"/>
              <w:left w:val="nil"/>
              <w:bottom w:val="single" w:sz="4" w:space="0" w:color="auto"/>
              <w:right w:val="single" w:sz="4" w:space="0" w:color="auto"/>
            </w:tcBorders>
            <w:shd w:val="clear" w:color="auto" w:fill="auto"/>
            <w:vAlign w:val="center"/>
          </w:tcPr>
          <w:p w14:paraId="277EEAF2" w14:textId="77C9123A"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4B07FBA3" w14:textId="44C414A6" w:rsidR="00007615" w:rsidRPr="002514AC" w:rsidRDefault="00007615" w:rsidP="00CA5B84">
            <w:pPr>
              <w:autoSpaceDE/>
              <w:autoSpaceDN/>
              <w:spacing w:line="240" w:lineRule="auto"/>
              <w:ind w:firstLine="0"/>
              <w:jc w:val="center"/>
              <w:rPr>
                <w:b/>
                <w:bCs/>
                <w:i/>
                <w:iCs/>
                <w:color w:val="000000" w:themeColor="text1"/>
                <w:sz w:val="15"/>
                <w:szCs w:val="15"/>
                <w:lang w:bidi="ar-SA"/>
              </w:rPr>
            </w:pPr>
            <w:r>
              <w:rPr>
                <w:b/>
                <w:bCs/>
                <w:i/>
                <w:iCs/>
                <w:color w:val="000000" w:themeColor="text1"/>
                <w:sz w:val="15"/>
                <w:szCs w:val="15"/>
                <w:lang w:bidi="ar-SA"/>
              </w:rPr>
              <w:t>212000</w:t>
            </w:r>
          </w:p>
        </w:tc>
        <w:tc>
          <w:tcPr>
            <w:tcW w:w="212" w:type="pct"/>
            <w:tcBorders>
              <w:top w:val="nil"/>
              <w:left w:val="nil"/>
              <w:bottom w:val="single" w:sz="4" w:space="0" w:color="auto"/>
              <w:right w:val="single" w:sz="4" w:space="0" w:color="auto"/>
            </w:tcBorders>
            <w:shd w:val="clear" w:color="auto" w:fill="auto"/>
            <w:vAlign w:val="center"/>
          </w:tcPr>
          <w:p w14:paraId="0C4D7F20"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412991D"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888A0A3"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C876269"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0D71DC7"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79E27A6" w14:textId="3158F3BB" w:rsidR="00007615" w:rsidRPr="002514AC" w:rsidRDefault="00007615" w:rsidP="00CA5B84">
            <w:pPr>
              <w:autoSpaceDE/>
              <w:autoSpaceDN/>
              <w:spacing w:line="240" w:lineRule="auto"/>
              <w:ind w:firstLine="0"/>
              <w:jc w:val="center"/>
              <w:rPr>
                <w:i/>
                <w:iCs/>
                <w:color w:val="000000" w:themeColor="text1"/>
                <w:sz w:val="15"/>
                <w:szCs w:val="15"/>
                <w:lang w:bidi="ar-SA"/>
              </w:rPr>
            </w:pPr>
            <w:r>
              <w:rPr>
                <w:i/>
                <w:iCs/>
                <w:color w:val="000000" w:themeColor="text1"/>
                <w:sz w:val="15"/>
                <w:szCs w:val="15"/>
                <w:lang w:bidi="ar-SA"/>
              </w:rPr>
              <w:t>70000</w:t>
            </w:r>
          </w:p>
        </w:tc>
        <w:tc>
          <w:tcPr>
            <w:tcW w:w="236" w:type="pct"/>
            <w:tcBorders>
              <w:top w:val="nil"/>
              <w:left w:val="nil"/>
              <w:bottom w:val="single" w:sz="4" w:space="0" w:color="auto"/>
              <w:right w:val="single" w:sz="4" w:space="0" w:color="auto"/>
            </w:tcBorders>
            <w:shd w:val="clear" w:color="auto" w:fill="auto"/>
            <w:vAlign w:val="center"/>
          </w:tcPr>
          <w:p w14:paraId="7963C24D" w14:textId="3C8B1517" w:rsidR="00007615" w:rsidRPr="002514AC" w:rsidRDefault="00007615" w:rsidP="00CA5B84">
            <w:pPr>
              <w:autoSpaceDE/>
              <w:autoSpaceDN/>
              <w:spacing w:line="240" w:lineRule="auto"/>
              <w:ind w:firstLine="0"/>
              <w:jc w:val="center"/>
              <w:rPr>
                <w:i/>
                <w:iCs/>
                <w:color w:val="000000" w:themeColor="text1"/>
                <w:sz w:val="15"/>
                <w:szCs w:val="15"/>
                <w:lang w:bidi="ar-SA"/>
              </w:rPr>
            </w:pPr>
            <w:r>
              <w:rPr>
                <w:i/>
                <w:iCs/>
                <w:color w:val="000000" w:themeColor="text1"/>
                <w:sz w:val="15"/>
                <w:szCs w:val="15"/>
                <w:lang w:bidi="ar-SA"/>
              </w:rPr>
              <w:t>71000</w:t>
            </w:r>
          </w:p>
        </w:tc>
        <w:tc>
          <w:tcPr>
            <w:tcW w:w="236" w:type="pct"/>
            <w:tcBorders>
              <w:top w:val="nil"/>
              <w:left w:val="nil"/>
              <w:bottom w:val="single" w:sz="4" w:space="0" w:color="auto"/>
              <w:right w:val="single" w:sz="4" w:space="0" w:color="auto"/>
            </w:tcBorders>
            <w:shd w:val="clear" w:color="auto" w:fill="auto"/>
            <w:vAlign w:val="center"/>
          </w:tcPr>
          <w:p w14:paraId="0321EA41" w14:textId="3EB4EA1F" w:rsidR="00007615" w:rsidRPr="002514AC" w:rsidRDefault="00007615" w:rsidP="00CA5B84">
            <w:pPr>
              <w:autoSpaceDE/>
              <w:autoSpaceDN/>
              <w:spacing w:line="240" w:lineRule="auto"/>
              <w:ind w:firstLine="0"/>
              <w:jc w:val="center"/>
              <w:rPr>
                <w:i/>
                <w:iCs/>
                <w:color w:val="000000" w:themeColor="text1"/>
                <w:sz w:val="15"/>
                <w:szCs w:val="15"/>
                <w:lang w:bidi="ar-SA"/>
              </w:rPr>
            </w:pPr>
            <w:r>
              <w:rPr>
                <w:i/>
                <w:iCs/>
                <w:color w:val="000000" w:themeColor="text1"/>
                <w:sz w:val="15"/>
                <w:szCs w:val="15"/>
                <w:lang w:bidi="ar-SA"/>
              </w:rPr>
              <w:t>71000</w:t>
            </w:r>
          </w:p>
        </w:tc>
        <w:tc>
          <w:tcPr>
            <w:tcW w:w="236" w:type="pct"/>
            <w:tcBorders>
              <w:top w:val="nil"/>
              <w:left w:val="nil"/>
              <w:bottom w:val="single" w:sz="4" w:space="0" w:color="auto"/>
              <w:right w:val="single" w:sz="4" w:space="0" w:color="auto"/>
            </w:tcBorders>
            <w:shd w:val="clear" w:color="auto" w:fill="auto"/>
            <w:vAlign w:val="center"/>
          </w:tcPr>
          <w:p w14:paraId="472470D7"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5C09CEE8"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5" w:type="pct"/>
            <w:tcBorders>
              <w:top w:val="nil"/>
              <w:left w:val="nil"/>
              <w:bottom w:val="single" w:sz="4" w:space="0" w:color="auto"/>
              <w:right w:val="single" w:sz="4" w:space="0" w:color="auto"/>
            </w:tcBorders>
            <w:shd w:val="clear" w:color="auto" w:fill="auto"/>
            <w:vAlign w:val="center"/>
          </w:tcPr>
          <w:p w14:paraId="7F539336"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r>
      <w:tr w:rsidR="00007615" w:rsidRPr="002514AC" w14:paraId="0F639CE6"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03626FE5"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1ТС-3.2</w:t>
            </w:r>
          </w:p>
        </w:tc>
        <w:tc>
          <w:tcPr>
            <w:tcW w:w="271" w:type="pct"/>
            <w:tcBorders>
              <w:top w:val="nil"/>
              <w:left w:val="nil"/>
              <w:bottom w:val="single" w:sz="4" w:space="0" w:color="auto"/>
              <w:right w:val="single" w:sz="4" w:space="0" w:color="auto"/>
            </w:tcBorders>
            <w:shd w:val="clear" w:color="auto" w:fill="auto"/>
          </w:tcPr>
          <w:p w14:paraId="726B587D"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B2EAB5F" w14:textId="77777777" w:rsidR="00007615" w:rsidRPr="003E6B97" w:rsidRDefault="00007615" w:rsidP="00CA5B84">
            <w:pPr>
              <w:autoSpaceDE/>
              <w:autoSpaceDN/>
              <w:spacing w:line="240" w:lineRule="auto"/>
              <w:ind w:firstLine="0"/>
              <w:jc w:val="left"/>
              <w:rPr>
                <w:b/>
                <w:color w:val="000000" w:themeColor="text1"/>
                <w:sz w:val="15"/>
              </w:rPr>
            </w:pPr>
            <w:r w:rsidRPr="003E6B97">
              <w:rPr>
                <w:b/>
                <w:color w:val="000000" w:themeColor="text1"/>
                <w:sz w:val="15"/>
              </w:rPr>
              <w:t>Строительство объектов недвижимого имущества тепловых сетей для переключения тепловых нагрузок потребителей от котельной АО «</w:t>
            </w:r>
            <w:proofErr w:type="spellStart"/>
            <w:r w:rsidRPr="003E6B97">
              <w:rPr>
                <w:b/>
                <w:color w:val="000000" w:themeColor="text1"/>
                <w:sz w:val="15"/>
              </w:rPr>
              <w:t>Реммаш</w:t>
            </w:r>
            <w:proofErr w:type="spellEnd"/>
            <w:r w:rsidRPr="003E6B97">
              <w:rPr>
                <w:b/>
                <w:color w:val="000000" w:themeColor="text1"/>
                <w:sz w:val="15"/>
              </w:rPr>
              <w:t>» и</w:t>
            </w:r>
            <w:r w:rsidRPr="003E6B97">
              <w:rPr>
                <w:color w:val="000000" w:themeColor="text1"/>
              </w:rPr>
              <w:t xml:space="preserve"> </w:t>
            </w:r>
            <w:r w:rsidRPr="003E6B97">
              <w:rPr>
                <w:b/>
                <w:color w:val="000000" w:themeColor="text1"/>
                <w:sz w:val="15"/>
              </w:rPr>
              <w:t xml:space="preserve">котельной по ул. Куйбышева, д. 77 на ТЭЦ АО </w:t>
            </w:r>
            <w:r w:rsidRPr="003E6B97">
              <w:rPr>
                <w:b/>
                <w:color w:val="000000" w:themeColor="text1"/>
                <w:sz w:val="15"/>
              </w:rPr>
              <w:lastRenderedPageBreak/>
              <w:t>«РИР»</w:t>
            </w:r>
          </w:p>
        </w:tc>
        <w:tc>
          <w:tcPr>
            <w:tcW w:w="476" w:type="pct"/>
            <w:tcBorders>
              <w:top w:val="nil"/>
              <w:left w:val="nil"/>
              <w:bottom w:val="single" w:sz="4" w:space="0" w:color="auto"/>
              <w:right w:val="single" w:sz="4" w:space="0" w:color="auto"/>
            </w:tcBorders>
            <w:shd w:val="clear" w:color="auto" w:fill="auto"/>
            <w:vAlign w:val="center"/>
            <w:hideMark/>
          </w:tcPr>
          <w:p w14:paraId="68712E01"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lastRenderedPageBreak/>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58FEDC0A" w14:textId="5A40F77A" w:rsidR="00007615" w:rsidRPr="003E6B97" w:rsidRDefault="00007615" w:rsidP="00CA5B84">
            <w:pPr>
              <w:autoSpaceDE/>
              <w:autoSpaceDN/>
              <w:spacing w:line="240" w:lineRule="auto"/>
              <w:ind w:firstLine="0"/>
              <w:jc w:val="center"/>
              <w:rPr>
                <w:b/>
                <w:color w:val="000000" w:themeColor="text1"/>
                <w:sz w:val="15"/>
              </w:rPr>
            </w:pPr>
            <w:r w:rsidRPr="002514AC">
              <w:rPr>
                <w:b/>
                <w:bCs/>
                <w:color w:val="000000" w:themeColor="text1"/>
                <w:sz w:val="15"/>
                <w:szCs w:val="15"/>
                <w:lang w:bidi="ar-SA"/>
              </w:rPr>
              <w:t>131956</w:t>
            </w:r>
          </w:p>
        </w:tc>
        <w:tc>
          <w:tcPr>
            <w:tcW w:w="212" w:type="pct"/>
            <w:tcBorders>
              <w:top w:val="nil"/>
              <w:left w:val="nil"/>
              <w:bottom w:val="single" w:sz="4" w:space="0" w:color="auto"/>
              <w:right w:val="single" w:sz="4" w:space="0" w:color="auto"/>
            </w:tcBorders>
            <w:shd w:val="clear" w:color="auto" w:fill="auto"/>
            <w:vAlign w:val="center"/>
            <w:hideMark/>
          </w:tcPr>
          <w:p w14:paraId="444C5941"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008E27D"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6526</w:t>
            </w:r>
          </w:p>
        </w:tc>
        <w:tc>
          <w:tcPr>
            <w:tcW w:w="212" w:type="pct"/>
            <w:tcBorders>
              <w:top w:val="nil"/>
              <w:left w:val="nil"/>
              <w:bottom w:val="single" w:sz="4" w:space="0" w:color="auto"/>
              <w:right w:val="single" w:sz="4" w:space="0" w:color="auto"/>
            </w:tcBorders>
            <w:shd w:val="clear" w:color="auto" w:fill="auto"/>
            <w:vAlign w:val="center"/>
            <w:hideMark/>
          </w:tcPr>
          <w:p w14:paraId="2FE5A104" w14:textId="0962F31E" w:rsidR="00007615" w:rsidRPr="003E6B97"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2504</w:t>
            </w:r>
          </w:p>
        </w:tc>
        <w:tc>
          <w:tcPr>
            <w:tcW w:w="212" w:type="pct"/>
            <w:tcBorders>
              <w:top w:val="nil"/>
              <w:left w:val="nil"/>
              <w:bottom w:val="single" w:sz="4" w:space="0" w:color="auto"/>
              <w:right w:val="single" w:sz="4" w:space="0" w:color="auto"/>
            </w:tcBorders>
            <w:shd w:val="clear" w:color="auto" w:fill="auto"/>
            <w:vAlign w:val="center"/>
            <w:hideMark/>
          </w:tcPr>
          <w:p w14:paraId="175ED47F"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 </w:t>
            </w:r>
            <w:r w:rsidRPr="002514AC">
              <w:rPr>
                <w:b/>
                <w:color w:val="000000" w:themeColor="text1"/>
                <w:sz w:val="15"/>
                <w:szCs w:val="15"/>
                <w:lang w:bidi="ar-SA"/>
              </w:rPr>
              <w:t>47025</w:t>
            </w:r>
          </w:p>
        </w:tc>
        <w:tc>
          <w:tcPr>
            <w:tcW w:w="212" w:type="pct"/>
            <w:tcBorders>
              <w:top w:val="nil"/>
              <w:left w:val="nil"/>
              <w:bottom w:val="single" w:sz="4" w:space="0" w:color="auto"/>
              <w:right w:val="single" w:sz="4" w:space="0" w:color="auto"/>
            </w:tcBorders>
            <w:shd w:val="clear" w:color="auto" w:fill="auto"/>
            <w:vAlign w:val="center"/>
            <w:hideMark/>
          </w:tcPr>
          <w:p w14:paraId="2C0ACEE6" w14:textId="341579AD" w:rsidR="00007615" w:rsidRPr="003E6B97"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53775</w:t>
            </w:r>
          </w:p>
        </w:tc>
        <w:tc>
          <w:tcPr>
            <w:tcW w:w="212" w:type="pct"/>
            <w:tcBorders>
              <w:top w:val="nil"/>
              <w:left w:val="nil"/>
              <w:bottom w:val="single" w:sz="4" w:space="0" w:color="auto"/>
              <w:right w:val="single" w:sz="4" w:space="0" w:color="auto"/>
            </w:tcBorders>
            <w:shd w:val="clear" w:color="auto" w:fill="auto"/>
            <w:vAlign w:val="center"/>
            <w:hideMark/>
          </w:tcPr>
          <w:p w14:paraId="35B02153" w14:textId="77777777" w:rsidR="00007615" w:rsidRPr="003E6B97"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22126</w:t>
            </w:r>
            <w:r w:rsidRPr="003E6B97">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0FB49D7"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34C8B09"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A7E8826"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339F645"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71A98516"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 </w:t>
            </w:r>
          </w:p>
        </w:tc>
      </w:tr>
      <w:tr w:rsidR="00007615" w:rsidRPr="002514AC" w14:paraId="448C01B2"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B86D96D"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lastRenderedPageBreak/>
              <w:t>1ТС-3.2.1</w:t>
            </w:r>
          </w:p>
        </w:tc>
        <w:tc>
          <w:tcPr>
            <w:tcW w:w="271" w:type="pct"/>
            <w:tcBorders>
              <w:top w:val="nil"/>
              <w:left w:val="nil"/>
              <w:bottom w:val="single" w:sz="4" w:space="0" w:color="auto"/>
              <w:right w:val="single" w:sz="4" w:space="0" w:color="auto"/>
            </w:tcBorders>
            <w:shd w:val="clear" w:color="auto" w:fill="auto"/>
          </w:tcPr>
          <w:p w14:paraId="7F501B70" w14:textId="77777777" w:rsidR="00007615" w:rsidRPr="003E6B97" w:rsidRDefault="00007615" w:rsidP="00CA5B84">
            <w:pPr>
              <w:autoSpaceDE/>
              <w:autoSpaceDN/>
              <w:spacing w:line="240" w:lineRule="auto"/>
              <w:ind w:firstLine="0"/>
              <w:jc w:val="center"/>
              <w:rPr>
                <w:i/>
                <w:color w:val="000000" w:themeColor="text1"/>
                <w:sz w:val="15"/>
              </w:rPr>
            </w:pPr>
            <w:r w:rsidRPr="003E6B97">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3F3986A8" w14:textId="77777777" w:rsidR="00007615" w:rsidRPr="003E6B97" w:rsidRDefault="00007615" w:rsidP="00CA5B84">
            <w:pPr>
              <w:autoSpaceDE/>
              <w:autoSpaceDN/>
              <w:spacing w:line="240" w:lineRule="auto"/>
              <w:ind w:firstLine="0"/>
              <w:jc w:val="left"/>
              <w:rPr>
                <w:i/>
                <w:color w:val="000000" w:themeColor="text1"/>
                <w:sz w:val="15"/>
              </w:rPr>
            </w:pPr>
            <w:r w:rsidRPr="003E6B97">
              <w:rPr>
                <w:i/>
                <w:color w:val="000000" w:themeColor="text1"/>
                <w:sz w:val="15"/>
              </w:rPr>
              <w:t xml:space="preserve">Строительство теплотрассы от ТК-1070 ул. Ф. Васильева д.1 до Уз-1010 ул. Драгунова д.50., L-0,6 км, Ду200 (подземная канальная прокладка с теплоизоляцией из ППУ). </w:t>
            </w:r>
          </w:p>
        </w:tc>
        <w:tc>
          <w:tcPr>
            <w:tcW w:w="476" w:type="pct"/>
            <w:tcBorders>
              <w:top w:val="nil"/>
              <w:left w:val="nil"/>
              <w:bottom w:val="single" w:sz="4" w:space="0" w:color="auto"/>
              <w:right w:val="single" w:sz="4" w:space="0" w:color="auto"/>
            </w:tcBorders>
            <w:shd w:val="clear" w:color="auto" w:fill="auto"/>
            <w:vAlign w:val="center"/>
            <w:hideMark/>
          </w:tcPr>
          <w:p w14:paraId="1CEFB553"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330BDFE9" w14:textId="36E9A908" w:rsidR="00007615" w:rsidRPr="003E6B97" w:rsidRDefault="00007615"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27626</w:t>
            </w:r>
          </w:p>
        </w:tc>
        <w:tc>
          <w:tcPr>
            <w:tcW w:w="212" w:type="pct"/>
            <w:tcBorders>
              <w:top w:val="nil"/>
              <w:left w:val="nil"/>
              <w:bottom w:val="single" w:sz="4" w:space="0" w:color="auto"/>
              <w:right w:val="single" w:sz="4" w:space="0" w:color="auto"/>
            </w:tcBorders>
            <w:shd w:val="clear" w:color="auto" w:fill="auto"/>
            <w:vAlign w:val="center"/>
            <w:hideMark/>
          </w:tcPr>
          <w:p w14:paraId="6999AE4E"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7C0DD2C"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490</w:t>
            </w:r>
          </w:p>
        </w:tc>
        <w:tc>
          <w:tcPr>
            <w:tcW w:w="212" w:type="pct"/>
            <w:tcBorders>
              <w:top w:val="nil"/>
              <w:left w:val="nil"/>
              <w:bottom w:val="single" w:sz="4" w:space="0" w:color="auto"/>
              <w:right w:val="single" w:sz="4" w:space="0" w:color="auto"/>
            </w:tcBorders>
            <w:shd w:val="clear" w:color="auto" w:fill="auto"/>
            <w:vAlign w:val="center"/>
            <w:hideMark/>
          </w:tcPr>
          <w:p w14:paraId="4CF1BDF8" w14:textId="3D0660D0" w:rsidR="00007615" w:rsidRPr="003E6B97"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1106</w:t>
            </w:r>
          </w:p>
        </w:tc>
        <w:tc>
          <w:tcPr>
            <w:tcW w:w="212" w:type="pct"/>
            <w:tcBorders>
              <w:top w:val="nil"/>
              <w:left w:val="nil"/>
              <w:bottom w:val="single" w:sz="4" w:space="0" w:color="auto"/>
              <w:right w:val="single" w:sz="4" w:space="0" w:color="auto"/>
            </w:tcBorders>
            <w:shd w:val="clear" w:color="auto" w:fill="auto"/>
            <w:vAlign w:val="center"/>
            <w:hideMark/>
          </w:tcPr>
          <w:p w14:paraId="7111BCE4" w14:textId="77777777" w:rsidR="00007615" w:rsidRPr="003E6B97"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24616</w:t>
            </w: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08862F3" w14:textId="38BCDB49" w:rsidR="00007615" w:rsidRPr="003E6B97"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1414</w:t>
            </w:r>
          </w:p>
        </w:tc>
        <w:tc>
          <w:tcPr>
            <w:tcW w:w="212" w:type="pct"/>
            <w:tcBorders>
              <w:top w:val="nil"/>
              <w:left w:val="nil"/>
              <w:bottom w:val="single" w:sz="4" w:space="0" w:color="auto"/>
              <w:right w:val="single" w:sz="4" w:space="0" w:color="auto"/>
            </w:tcBorders>
            <w:shd w:val="clear" w:color="auto" w:fill="auto"/>
            <w:vAlign w:val="center"/>
            <w:hideMark/>
          </w:tcPr>
          <w:p w14:paraId="1B48E251"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61EEF54"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BD0424D"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F8C8D8A"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E1ED3DA"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0FB2419E"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r>
      <w:tr w:rsidR="00007615" w:rsidRPr="002514AC" w14:paraId="53C6464D"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A29E573"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1ТС-3.2.2</w:t>
            </w:r>
          </w:p>
        </w:tc>
        <w:tc>
          <w:tcPr>
            <w:tcW w:w="271" w:type="pct"/>
            <w:tcBorders>
              <w:top w:val="nil"/>
              <w:left w:val="nil"/>
              <w:bottom w:val="single" w:sz="4" w:space="0" w:color="auto"/>
              <w:right w:val="single" w:sz="4" w:space="0" w:color="auto"/>
            </w:tcBorders>
            <w:shd w:val="clear" w:color="auto" w:fill="auto"/>
          </w:tcPr>
          <w:p w14:paraId="44545A2C" w14:textId="77777777" w:rsidR="00007615" w:rsidRPr="003E6B97" w:rsidRDefault="00007615" w:rsidP="00CA5B84">
            <w:pPr>
              <w:autoSpaceDE/>
              <w:autoSpaceDN/>
              <w:spacing w:line="240" w:lineRule="auto"/>
              <w:ind w:firstLine="0"/>
              <w:jc w:val="center"/>
              <w:rPr>
                <w:i/>
                <w:color w:val="000000" w:themeColor="text1"/>
                <w:sz w:val="15"/>
              </w:rPr>
            </w:pPr>
            <w:r w:rsidRPr="003E6B97">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73142B50" w14:textId="77777777" w:rsidR="00007615" w:rsidRPr="003E6B97" w:rsidRDefault="00007615" w:rsidP="00CA5B84">
            <w:pPr>
              <w:autoSpaceDE/>
              <w:autoSpaceDN/>
              <w:spacing w:line="240" w:lineRule="auto"/>
              <w:ind w:firstLine="0"/>
              <w:jc w:val="left"/>
              <w:rPr>
                <w:i/>
                <w:color w:val="000000" w:themeColor="text1"/>
                <w:sz w:val="15"/>
              </w:rPr>
            </w:pPr>
            <w:r w:rsidRPr="003E6B97">
              <w:rPr>
                <w:i/>
                <w:color w:val="000000" w:themeColor="text1"/>
                <w:sz w:val="15"/>
              </w:rPr>
              <w:t xml:space="preserve">Строительство теплотрассы над железной дорогой </w:t>
            </w:r>
          </w:p>
        </w:tc>
        <w:tc>
          <w:tcPr>
            <w:tcW w:w="476" w:type="pct"/>
            <w:tcBorders>
              <w:top w:val="nil"/>
              <w:left w:val="nil"/>
              <w:bottom w:val="single" w:sz="4" w:space="0" w:color="auto"/>
              <w:right w:val="single" w:sz="4" w:space="0" w:color="auto"/>
            </w:tcBorders>
            <w:shd w:val="clear" w:color="auto" w:fill="auto"/>
            <w:vAlign w:val="center"/>
            <w:hideMark/>
          </w:tcPr>
          <w:p w14:paraId="67CE9A64"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7C05D19B" w14:textId="4035638D" w:rsidR="00007615" w:rsidRPr="003E6B97" w:rsidRDefault="00007615"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30260</w:t>
            </w:r>
          </w:p>
        </w:tc>
        <w:tc>
          <w:tcPr>
            <w:tcW w:w="212" w:type="pct"/>
            <w:tcBorders>
              <w:top w:val="nil"/>
              <w:left w:val="nil"/>
              <w:bottom w:val="single" w:sz="4" w:space="0" w:color="auto"/>
              <w:right w:val="single" w:sz="4" w:space="0" w:color="auto"/>
            </w:tcBorders>
            <w:shd w:val="clear" w:color="auto" w:fill="auto"/>
            <w:vAlign w:val="center"/>
            <w:hideMark/>
          </w:tcPr>
          <w:p w14:paraId="06471B00"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0E393DB"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3000 </w:t>
            </w:r>
          </w:p>
        </w:tc>
        <w:tc>
          <w:tcPr>
            <w:tcW w:w="212" w:type="pct"/>
            <w:tcBorders>
              <w:top w:val="nil"/>
              <w:left w:val="nil"/>
              <w:bottom w:val="single" w:sz="4" w:space="0" w:color="auto"/>
              <w:right w:val="single" w:sz="4" w:space="0" w:color="auto"/>
            </w:tcBorders>
            <w:shd w:val="clear" w:color="auto" w:fill="auto"/>
            <w:vAlign w:val="center"/>
            <w:hideMark/>
          </w:tcPr>
          <w:p w14:paraId="65AC35FD" w14:textId="5B38DE81" w:rsidR="00007615" w:rsidRPr="003E6B97"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1218</w:t>
            </w:r>
          </w:p>
        </w:tc>
        <w:tc>
          <w:tcPr>
            <w:tcW w:w="212" w:type="pct"/>
            <w:tcBorders>
              <w:top w:val="nil"/>
              <w:left w:val="nil"/>
              <w:bottom w:val="single" w:sz="4" w:space="0" w:color="auto"/>
              <w:right w:val="single" w:sz="4" w:space="0" w:color="auto"/>
            </w:tcBorders>
            <w:shd w:val="clear" w:color="auto" w:fill="auto"/>
            <w:vAlign w:val="center"/>
            <w:hideMark/>
          </w:tcPr>
          <w:p w14:paraId="1AA0074D"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0844C707" w14:textId="2FBCE33D" w:rsidR="00007615" w:rsidRPr="003E6B97"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5976</w:t>
            </w:r>
          </w:p>
        </w:tc>
        <w:tc>
          <w:tcPr>
            <w:tcW w:w="212" w:type="pct"/>
            <w:tcBorders>
              <w:top w:val="nil"/>
              <w:left w:val="nil"/>
              <w:bottom w:val="single" w:sz="4" w:space="0" w:color="auto"/>
              <w:right w:val="single" w:sz="4" w:space="0" w:color="auto"/>
            </w:tcBorders>
            <w:shd w:val="clear" w:color="auto" w:fill="auto"/>
            <w:vAlign w:val="center"/>
            <w:hideMark/>
          </w:tcPr>
          <w:p w14:paraId="519417E8" w14:textId="77777777" w:rsidR="00007615" w:rsidRPr="003E6B97"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20066</w:t>
            </w: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965FA3F"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83E09FF"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F123D93"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9D10440"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029CC88C"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r>
      <w:tr w:rsidR="00007615" w:rsidRPr="002514AC" w14:paraId="00FC6CA3"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883CE97"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1ТС-3.2.3</w:t>
            </w:r>
          </w:p>
        </w:tc>
        <w:tc>
          <w:tcPr>
            <w:tcW w:w="271" w:type="pct"/>
            <w:tcBorders>
              <w:top w:val="nil"/>
              <w:left w:val="nil"/>
              <w:bottom w:val="single" w:sz="4" w:space="0" w:color="auto"/>
              <w:right w:val="single" w:sz="4" w:space="0" w:color="auto"/>
            </w:tcBorders>
            <w:shd w:val="clear" w:color="auto" w:fill="auto"/>
            <w:hideMark/>
          </w:tcPr>
          <w:p w14:paraId="739966CC" w14:textId="77777777" w:rsidR="00007615" w:rsidRPr="003E6B97" w:rsidRDefault="00007615" w:rsidP="00CA5B84">
            <w:pPr>
              <w:autoSpaceDE/>
              <w:autoSpaceDN/>
              <w:spacing w:line="240" w:lineRule="auto"/>
              <w:ind w:firstLine="0"/>
              <w:jc w:val="center"/>
              <w:rPr>
                <w:i/>
                <w:color w:val="000000" w:themeColor="text1"/>
                <w:sz w:val="15"/>
              </w:rPr>
            </w:pPr>
            <w:r w:rsidRPr="003E6B97">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5F09882F" w14:textId="77777777" w:rsidR="00007615" w:rsidRPr="003E6B97" w:rsidRDefault="00007615" w:rsidP="00CA5B84">
            <w:pPr>
              <w:autoSpaceDE/>
              <w:autoSpaceDN/>
              <w:spacing w:line="240" w:lineRule="auto"/>
              <w:ind w:firstLine="0"/>
              <w:jc w:val="left"/>
              <w:rPr>
                <w:i/>
                <w:color w:val="000000" w:themeColor="text1"/>
                <w:sz w:val="15"/>
              </w:rPr>
            </w:pPr>
            <w:r w:rsidRPr="003E6B97">
              <w:rPr>
                <w:i/>
                <w:color w:val="000000" w:themeColor="text1"/>
                <w:sz w:val="15"/>
              </w:rPr>
              <w:t xml:space="preserve">Строительство теплотрассы от УЗ-805/2 до УЗ-1173а, L=1,5 км, Ду350 (подземная </w:t>
            </w:r>
            <w:proofErr w:type="spellStart"/>
            <w:r w:rsidRPr="003E6B97">
              <w:rPr>
                <w:i/>
                <w:color w:val="000000" w:themeColor="text1"/>
                <w:sz w:val="15"/>
              </w:rPr>
              <w:t>бесканальная</w:t>
            </w:r>
            <w:proofErr w:type="spellEnd"/>
            <w:r w:rsidRPr="003E6B97">
              <w:rPr>
                <w:i/>
                <w:color w:val="000000" w:themeColor="text1"/>
                <w:sz w:val="15"/>
              </w:rPr>
              <w:t xml:space="preserve"> прокладка с теплоизоляцией из ППУ)  </w:t>
            </w:r>
          </w:p>
        </w:tc>
        <w:tc>
          <w:tcPr>
            <w:tcW w:w="476" w:type="pct"/>
            <w:tcBorders>
              <w:top w:val="nil"/>
              <w:left w:val="nil"/>
              <w:bottom w:val="single" w:sz="4" w:space="0" w:color="auto"/>
              <w:right w:val="single" w:sz="4" w:space="0" w:color="auto"/>
            </w:tcBorders>
            <w:shd w:val="clear" w:color="auto" w:fill="auto"/>
            <w:vAlign w:val="center"/>
            <w:hideMark/>
          </w:tcPr>
          <w:p w14:paraId="0BBA5875"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06E02AC4" w14:textId="7C6675F8" w:rsidR="00007615" w:rsidRPr="003E6B97" w:rsidRDefault="00007615"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74070</w:t>
            </w:r>
          </w:p>
        </w:tc>
        <w:tc>
          <w:tcPr>
            <w:tcW w:w="212" w:type="pct"/>
            <w:tcBorders>
              <w:top w:val="nil"/>
              <w:left w:val="nil"/>
              <w:bottom w:val="single" w:sz="4" w:space="0" w:color="auto"/>
              <w:right w:val="single" w:sz="4" w:space="0" w:color="auto"/>
            </w:tcBorders>
            <w:shd w:val="clear" w:color="auto" w:fill="auto"/>
            <w:vAlign w:val="center"/>
            <w:hideMark/>
          </w:tcPr>
          <w:p w14:paraId="60D565C3"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5ADCB65"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3036</w:t>
            </w:r>
          </w:p>
        </w:tc>
        <w:tc>
          <w:tcPr>
            <w:tcW w:w="212" w:type="pct"/>
            <w:tcBorders>
              <w:top w:val="nil"/>
              <w:left w:val="nil"/>
              <w:bottom w:val="single" w:sz="4" w:space="0" w:color="auto"/>
              <w:right w:val="single" w:sz="4" w:space="0" w:color="auto"/>
            </w:tcBorders>
            <w:shd w:val="clear" w:color="auto" w:fill="auto"/>
            <w:vAlign w:val="center"/>
            <w:hideMark/>
          </w:tcPr>
          <w:p w14:paraId="2760CE90" w14:textId="01C8B0FF" w:rsidR="00007615" w:rsidRPr="003E6B97"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180</w:t>
            </w:r>
          </w:p>
        </w:tc>
        <w:tc>
          <w:tcPr>
            <w:tcW w:w="212" w:type="pct"/>
            <w:tcBorders>
              <w:top w:val="nil"/>
              <w:left w:val="nil"/>
              <w:bottom w:val="single" w:sz="4" w:space="0" w:color="auto"/>
              <w:right w:val="single" w:sz="4" w:space="0" w:color="auto"/>
            </w:tcBorders>
            <w:shd w:val="clear" w:color="auto" w:fill="auto"/>
            <w:vAlign w:val="center"/>
            <w:hideMark/>
          </w:tcPr>
          <w:p w14:paraId="47E1414E" w14:textId="77777777" w:rsidR="00007615" w:rsidRPr="003E6B97"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22409</w:t>
            </w:r>
            <w:r w:rsidRPr="003E6B97">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79322C2" w14:textId="0B3ACA88" w:rsidR="00007615" w:rsidRPr="003E6B97"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46385</w:t>
            </w:r>
          </w:p>
        </w:tc>
        <w:tc>
          <w:tcPr>
            <w:tcW w:w="212" w:type="pct"/>
            <w:tcBorders>
              <w:top w:val="nil"/>
              <w:left w:val="nil"/>
              <w:bottom w:val="single" w:sz="4" w:space="0" w:color="auto"/>
              <w:right w:val="single" w:sz="4" w:space="0" w:color="auto"/>
            </w:tcBorders>
            <w:shd w:val="clear" w:color="auto" w:fill="auto"/>
            <w:vAlign w:val="center"/>
            <w:hideMark/>
          </w:tcPr>
          <w:p w14:paraId="52A922A6"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r w:rsidRPr="002514AC">
              <w:rPr>
                <w:i/>
                <w:iCs/>
                <w:color w:val="000000" w:themeColor="text1"/>
                <w:sz w:val="15"/>
                <w:szCs w:val="15"/>
                <w:lang w:bidi="ar-SA"/>
              </w:rPr>
              <w:t>2060</w:t>
            </w:r>
          </w:p>
        </w:tc>
        <w:tc>
          <w:tcPr>
            <w:tcW w:w="236" w:type="pct"/>
            <w:tcBorders>
              <w:top w:val="nil"/>
              <w:left w:val="nil"/>
              <w:bottom w:val="single" w:sz="4" w:space="0" w:color="auto"/>
              <w:right w:val="single" w:sz="4" w:space="0" w:color="auto"/>
            </w:tcBorders>
            <w:shd w:val="clear" w:color="auto" w:fill="auto"/>
            <w:vAlign w:val="center"/>
            <w:hideMark/>
          </w:tcPr>
          <w:p w14:paraId="3DA320A8"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628AB84"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148C2AA"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F60DA2F"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719F2286" w14:textId="77777777" w:rsidR="00007615" w:rsidRPr="003E6B97" w:rsidRDefault="00007615" w:rsidP="00CA5B84">
            <w:pPr>
              <w:autoSpaceDE/>
              <w:autoSpaceDN/>
              <w:spacing w:line="240" w:lineRule="auto"/>
              <w:ind w:firstLine="0"/>
              <w:jc w:val="center"/>
              <w:rPr>
                <w:i/>
                <w:color w:val="000000" w:themeColor="text1"/>
                <w:sz w:val="15"/>
              </w:rPr>
            </w:pPr>
            <w:r w:rsidRPr="003E6B97">
              <w:rPr>
                <w:i/>
                <w:color w:val="000000" w:themeColor="text1"/>
                <w:sz w:val="15"/>
              </w:rPr>
              <w:t> </w:t>
            </w:r>
          </w:p>
        </w:tc>
      </w:tr>
      <w:tr w:rsidR="00007615" w:rsidRPr="002514AC" w14:paraId="7EF018B6"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EE069BA"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1ТС-3.3</w:t>
            </w:r>
          </w:p>
        </w:tc>
        <w:tc>
          <w:tcPr>
            <w:tcW w:w="271" w:type="pct"/>
            <w:tcBorders>
              <w:top w:val="nil"/>
              <w:left w:val="nil"/>
              <w:bottom w:val="single" w:sz="4" w:space="0" w:color="auto"/>
              <w:right w:val="single" w:sz="4" w:space="0" w:color="auto"/>
            </w:tcBorders>
            <w:shd w:val="clear" w:color="auto" w:fill="auto"/>
            <w:hideMark/>
          </w:tcPr>
          <w:p w14:paraId="3244ED79"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957055D" w14:textId="77777777" w:rsidR="00007615" w:rsidRPr="003E6B97" w:rsidRDefault="00007615" w:rsidP="00CA5B84">
            <w:pPr>
              <w:autoSpaceDE/>
              <w:autoSpaceDN/>
              <w:spacing w:line="240" w:lineRule="auto"/>
              <w:ind w:firstLine="0"/>
              <w:jc w:val="left"/>
              <w:rPr>
                <w:b/>
                <w:i/>
                <w:color w:val="000000" w:themeColor="text1"/>
                <w:sz w:val="15"/>
              </w:rPr>
            </w:pPr>
            <w:r w:rsidRPr="003E6B97">
              <w:rPr>
                <w:b/>
                <w:color w:val="000000" w:themeColor="text1"/>
                <w:sz w:val="15"/>
              </w:rPr>
              <w:t xml:space="preserve">Комплексная реконструкция объектов недвижимого имущества с кадастровыми номерами 18:28:000000:3059, 18:28:000000:3087, 18:28:000000:3107, 18:28:000000:3079, 18:28:000000:498, 18:28:000000:3085, 18:28:000000:3113, 18:28:000000:3055, 18:28:000000:3062, 18:28:000000:3104, 18:28:000000:2745, 18:28:000000:7888, </w:t>
            </w:r>
            <w:r w:rsidRPr="003E6B97">
              <w:rPr>
                <w:b/>
                <w:color w:val="000000" w:themeColor="text1"/>
                <w:sz w:val="15"/>
                <w:u w:val="single"/>
              </w:rPr>
              <w:t>в связи с превышением нормативного срока эксплуатации</w:t>
            </w:r>
          </w:p>
        </w:tc>
        <w:tc>
          <w:tcPr>
            <w:tcW w:w="476" w:type="pct"/>
            <w:tcBorders>
              <w:top w:val="nil"/>
              <w:left w:val="nil"/>
              <w:bottom w:val="single" w:sz="4" w:space="0" w:color="auto"/>
              <w:right w:val="single" w:sz="4" w:space="0" w:color="auto"/>
            </w:tcBorders>
            <w:shd w:val="clear" w:color="auto" w:fill="auto"/>
            <w:vAlign w:val="center"/>
            <w:hideMark/>
          </w:tcPr>
          <w:p w14:paraId="3A75826C" w14:textId="77777777" w:rsidR="00007615" w:rsidRPr="003E6B97" w:rsidRDefault="00007615" w:rsidP="00CA5B84">
            <w:pPr>
              <w:autoSpaceDE/>
              <w:autoSpaceDN/>
              <w:spacing w:line="240" w:lineRule="auto"/>
              <w:ind w:firstLine="0"/>
              <w:jc w:val="center"/>
              <w:rPr>
                <w:b/>
                <w:color w:val="000000" w:themeColor="text1"/>
                <w:sz w:val="15"/>
              </w:rPr>
            </w:pPr>
            <w:r w:rsidRPr="003E6B97">
              <w:rPr>
                <w:b/>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49194792" w14:textId="6978771B" w:rsidR="00007615" w:rsidRPr="003E6B97" w:rsidRDefault="00007615" w:rsidP="00CA5B84">
            <w:pPr>
              <w:autoSpaceDE/>
              <w:autoSpaceDN/>
              <w:spacing w:line="240" w:lineRule="auto"/>
              <w:ind w:firstLine="0"/>
              <w:jc w:val="center"/>
              <w:rPr>
                <w:b/>
                <w:color w:val="000000" w:themeColor="text1"/>
                <w:sz w:val="15"/>
              </w:rPr>
            </w:pPr>
            <w:r w:rsidRPr="002514AC">
              <w:rPr>
                <w:b/>
                <w:bCs/>
                <w:color w:val="000000" w:themeColor="text1"/>
                <w:sz w:val="15"/>
                <w:szCs w:val="15"/>
                <w:lang w:bidi="ar-SA"/>
              </w:rPr>
              <w:t>805708</w:t>
            </w:r>
          </w:p>
        </w:tc>
        <w:tc>
          <w:tcPr>
            <w:tcW w:w="212" w:type="pct"/>
            <w:tcBorders>
              <w:top w:val="nil"/>
              <w:left w:val="nil"/>
              <w:bottom w:val="single" w:sz="4" w:space="0" w:color="auto"/>
              <w:right w:val="single" w:sz="4" w:space="0" w:color="auto"/>
            </w:tcBorders>
            <w:shd w:val="clear" w:color="auto" w:fill="auto"/>
            <w:vAlign w:val="center"/>
            <w:hideMark/>
          </w:tcPr>
          <w:p w14:paraId="69DB79D0" w14:textId="4D7E4461" w:rsidR="00007615" w:rsidRPr="003E6B97" w:rsidRDefault="00007615" w:rsidP="00CA5B84">
            <w:pPr>
              <w:autoSpaceDE/>
              <w:autoSpaceDN/>
              <w:spacing w:line="240" w:lineRule="auto"/>
              <w:ind w:firstLine="0"/>
              <w:jc w:val="center"/>
              <w:rPr>
                <w:b/>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23DD0F3C" w14:textId="00121848" w:rsidR="00007615" w:rsidRPr="003E6B97"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20328</w:t>
            </w:r>
          </w:p>
        </w:tc>
        <w:tc>
          <w:tcPr>
            <w:tcW w:w="212" w:type="pct"/>
            <w:tcBorders>
              <w:top w:val="nil"/>
              <w:left w:val="nil"/>
              <w:bottom w:val="single" w:sz="4" w:space="0" w:color="auto"/>
              <w:right w:val="single" w:sz="4" w:space="0" w:color="auto"/>
            </w:tcBorders>
            <w:shd w:val="clear" w:color="auto" w:fill="auto"/>
            <w:vAlign w:val="center"/>
          </w:tcPr>
          <w:p w14:paraId="729E2F22" w14:textId="513A29DE" w:rsidR="00007615" w:rsidRPr="003E6B97"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rPr>
              <w:t>52242</w:t>
            </w:r>
          </w:p>
        </w:tc>
        <w:tc>
          <w:tcPr>
            <w:tcW w:w="212" w:type="pct"/>
            <w:tcBorders>
              <w:top w:val="nil"/>
              <w:left w:val="nil"/>
              <w:bottom w:val="single" w:sz="4" w:space="0" w:color="auto"/>
              <w:right w:val="single" w:sz="4" w:space="0" w:color="auto"/>
            </w:tcBorders>
            <w:shd w:val="clear" w:color="auto" w:fill="auto"/>
            <w:vAlign w:val="center"/>
          </w:tcPr>
          <w:p w14:paraId="3983305A" w14:textId="3F650DD4" w:rsidR="00007615" w:rsidRPr="003E6B97"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rPr>
              <w:t>118721</w:t>
            </w:r>
          </w:p>
        </w:tc>
        <w:tc>
          <w:tcPr>
            <w:tcW w:w="212" w:type="pct"/>
            <w:tcBorders>
              <w:top w:val="nil"/>
              <w:left w:val="nil"/>
              <w:bottom w:val="single" w:sz="4" w:space="0" w:color="auto"/>
              <w:right w:val="single" w:sz="4" w:space="0" w:color="auto"/>
            </w:tcBorders>
            <w:shd w:val="clear" w:color="auto" w:fill="auto"/>
            <w:vAlign w:val="center"/>
          </w:tcPr>
          <w:p w14:paraId="78E2B00D" w14:textId="22D05FE0" w:rsidR="00007615" w:rsidRPr="003E6B97"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rPr>
              <w:t>110916</w:t>
            </w:r>
          </w:p>
        </w:tc>
        <w:tc>
          <w:tcPr>
            <w:tcW w:w="212" w:type="pct"/>
            <w:tcBorders>
              <w:top w:val="nil"/>
              <w:left w:val="nil"/>
              <w:bottom w:val="single" w:sz="4" w:space="0" w:color="auto"/>
              <w:right w:val="single" w:sz="4" w:space="0" w:color="auto"/>
            </w:tcBorders>
            <w:shd w:val="clear" w:color="auto" w:fill="auto"/>
            <w:vAlign w:val="center"/>
          </w:tcPr>
          <w:p w14:paraId="2B88EE3E" w14:textId="2EFAD065" w:rsidR="00007615" w:rsidRPr="003E6B97"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rPr>
              <w:t>68081</w:t>
            </w:r>
          </w:p>
        </w:tc>
        <w:tc>
          <w:tcPr>
            <w:tcW w:w="236" w:type="pct"/>
            <w:tcBorders>
              <w:top w:val="nil"/>
              <w:left w:val="nil"/>
              <w:bottom w:val="single" w:sz="4" w:space="0" w:color="auto"/>
              <w:right w:val="single" w:sz="4" w:space="0" w:color="auto"/>
            </w:tcBorders>
            <w:shd w:val="clear" w:color="auto" w:fill="auto"/>
            <w:vAlign w:val="center"/>
          </w:tcPr>
          <w:p w14:paraId="3F287C3E" w14:textId="6719791F" w:rsidR="00007615" w:rsidRPr="003E6B97" w:rsidRDefault="00007615" w:rsidP="00CA5B84">
            <w:pPr>
              <w:autoSpaceDE/>
              <w:autoSpaceDN/>
              <w:spacing w:line="240" w:lineRule="auto"/>
              <w:ind w:firstLine="0"/>
              <w:jc w:val="center"/>
              <w:rPr>
                <w:b/>
                <w:color w:val="000000" w:themeColor="text1"/>
                <w:sz w:val="15"/>
                <w:lang w:val="en-US"/>
              </w:rPr>
            </w:pPr>
            <w:r w:rsidRPr="002514AC">
              <w:rPr>
                <w:b/>
                <w:color w:val="000000" w:themeColor="text1"/>
                <w:sz w:val="15"/>
                <w:szCs w:val="15"/>
                <w:lang w:val="en-US" w:bidi="ar-SA"/>
              </w:rPr>
              <w:t>110520</w:t>
            </w:r>
          </w:p>
        </w:tc>
        <w:tc>
          <w:tcPr>
            <w:tcW w:w="236" w:type="pct"/>
            <w:tcBorders>
              <w:top w:val="nil"/>
              <w:left w:val="nil"/>
              <w:bottom w:val="single" w:sz="4" w:space="0" w:color="auto"/>
              <w:right w:val="single" w:sz="4" w:space="0" w:color="auto"/>
            </w:tcBorders>
            <w:shd w:val="clear" w:color="auto" w:fill="auto"/>
            <w:vAlign w:val="center"/>
          </w:tcPr>
          <w:p w14:paraId="0F332773" w14:textId="57489093" w:rsidR="00007615" w:rsidRPr="003E6B97" w:rsidRDefault="00007615" w:rsidP="00CA5B84">
            <w:pPr>
              <w:autoSpaceDE/>
              <w:autoSpaceDN/>
              <w:spacing w:line="240" w:lineRule="auto"/>
              <w:ind w:firstLine="0"/>
              <w:jc w:val="center"/>
              <w:rPr>
                <w:b/>
                <w:color w:val="000000" w:themeColor="text1"/>
                <w:sz w:val="15"/>
                <w:lang w:val="en-US"/>
              </w:rPr>
            </w:pPr>
            <w:r w:rsidRPr="002514AC">
              <w:rPr>
                <w:b/>
                <w:color w:val="000000" w:themeColor="text1"/>
                <w:sz w:val="15"/>
                <w:szCs w:val="15"/>
                <w:lang w:val="en-US" w:bidi="ar-SA"/>
              </w:rPr>
              <w:t>79320</w:t>
            </w:r>
          </w:p>
        </w:tc>
        <w:tc>
          <w:tcPr>
            <w:tcW w:w="236" w:type="pct"/>
            <w:tcBorders>
              <w:top w:val="nil"/>
              <w:left w:val="nil"/>
              <w:bottom w:val="single" w:sz="4" w:space="0" w:color="auto"/>
              <w:right w:val="single" w:sz="4" w:space="0" w:color="auto"/>
            </w:tcBorders>
            <w:shd w:val="clear" w:color="auto" w:fill="auto"/>
            <w:vAlign w:val="center"/>
          </w:tcPr>
          <w:p w14:paraId="387D20D9" w14:textId="77777777" w:rsidR="00007615" w:rsidRPr="003E6B97" w:rsidRDefault="00007615" w:rsidP="00CA5B84">
            <w:pPr>
              <w:autoSpaceDE/>
              <w:autoSpaceDN/>
              <w:spacing w:line="240" w:lineRule="auto"/>
              <w:ind w:firstLine="0"/>
              <w:jc w:val="center"/>
              <w:rPr>
                <w:b/>
                <w:color w:val="000000" w:themeColor="text1"/>
                <w:sz w:val="15"/>
                <w:lang w:val="en-US"/>
              </w:rPr>
            </w:pPr>
            <w:r w:rsidRPr="002514AC">
              <w:rPr>
                <w:b/>
                <w:color w:val="000000" w:themeColor="text1"/>
                <w:sz w:val="15"/>
                <w:szCs w:val="15"/>
                <w:lang w:val="en-US" w:bidi="ar-SA"/>
              </w:rPr>
              <w:t>199412</w:t>
            </w:r>
          </w:p>
        </w:tc>
        <w:tc>
          <w:tcPr>
            <w:tcW w:w="236" w:type="pct"/>
            <w:tcBorders>
              <w:top w:val="nil"/>
              <w:left w:val="nil"/>
              <w:bottom w:val="single" w:sz="4" w:space="0" w:color="auto"/>
              <w:right w:val="single" w:sz="4" w:space="0" w:color="auto"/>
            </w:tcBorders>
            <w:shd w:val="clear" w:color="auto" w:fill="auto"/>
            <w:vAlign w:val="center"/>
          </w:tcPr>
          <w:p w14:paraId="3361F5E8" w14:textId="77777777" w:rsidR="00007615" w:rsidRPr="003E6B97" w:rsidRDefault="00007615" w:rsidP="00CA5B84">
            <w:pPr>
              <w:autoSpaceDE/>
              <w:autoSpaceDN/>
              <w:spacing w:line="240" w:lineRule="auto"/>
              <w:ind w:firstLine="0"/>
              <w:jc w:val="center"/>
              <w:rPr>
                <w:b/>
                <w:color w:val="000000" w:themeColor="text1"/>
                <w:sz w:val="15"/>
                <w:lang w:val="en-US"/>
              </w:rPr>
            </w:pPr>
            <w:r w:rsidRPr="002514AC">
              <w:rPr>
                <w:b/>
                <w:color w:val="000000" w:themeColor="text1"/>
                <w:sz w:val="15"/>
                <w:szCs w:val="15"/>
                <w:lang w:val="en-US" w:bidi="ar-SA"/>
              </w:rPr>
              <w:t>41748</w:t>
            </w:r>
          </w:p>
        </w:tc>
        <w:tc>
          <w:tcPr>
            <w:tcW w:w="215" w:type="pct"/>
            <w:tcBorders>
              <w:top w:val="nil"/>
              <w:left w:val="nil"/>
              <w:bottom w:val="single" w:sz="4" w:space="0" w:color="auto"/>
              <w:right w:val="single" w:sz="4" w:space="0" w:color="auto"/>
            </w:tcBorders>
            <w:shd w:val="clear" w:color="auto" w:fill="auto"/>
            <w:vAlign w:val="center"/>
            <w:hideMark/>
          </w:tcPr>
          <w:p w14:paraId="50238D49" w14:textId="15DF29FA" w:rsidR="00007615" w:rsidRPr="003E6B97"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rPr>
              <w:t>4420</w:t>
            </w:r>
          </w:p>
        </w:tc>
      </w:tr>
      <w:tr w:rsidR="00007615" w:rsidRPr="002514AC" w14:paraId="52C75578"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BF0ED3C"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1ТС-3.3.1</w:t>
            </w:r>
          </w:p>
        </w:tc>
        <w:tc>
          <w:tcPr>
            <w:tcW w:w="271" w:type="pct"/>
            <w:tcBorders>
              <w:top w:val="nil"/>
              <w:left w:val="nil"/>
              <w:bottom w:val="single" w:sz="4" w:space="0" w:color="auto"/>
              <w:right w:val="single" w:sz="4" w:space="0" w:color="auto"/>
            </w:tcBorders>
            <w:shd w:val="clear" w:color="auto" w:fill="auto"/>
          </w:tcPr>
          <w:p w14:paraId="44C9FF06" w14:textId="77777777" w:rsidR="00007615" w:rsidRPr="005B4CA3" w:rsidRDefault="00007615" w:rsidP="00CA5B84">
            <w:pPr>
              <w:autoSpaceDE/>
              <w:autoSpaceDN/>
              <w:spacing w:line="240" w:lineRule="auto"/>
              <w:ind w:firstLine="0"/>
              <w:jc w:val="center"/>
              <w:rPr>
                <w:i/>
                <w:color w:val="000000" w:themeColor="text1"/>
                <w:sz w:val="15"/>
              </w:rPr>
            </w:pPr>
            <w:r w:rsidRPr="005B4CA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449560F" w14:textId="77777777" w:rsidR="00007615" w:rsidRPr="005B4CA3" w:rsidRDefault="00007615" w:rsidP="00CA5B84">
            <w:pPr>
              <w:autoSpaceDE/>
              <w:autoSpaceDN/>
              <w:spacing w:line="240" w:lineRule="auto"/>
              <w:ind w:firstLine="0"/>
              <w:jc w:val="left"/>
              <w:rPr>
                <w:i/>
                <w:color w:val="000000" w:themeColor="text1"/>
                <w:sz w:val="15"/>
              </w:rPr>
            </w:pPr>
            <w:r w:rsidRPr="005B4CA3">
              <w:rPr>
                <w:i/>
                <w:color w:val="000000" w:themeColor="text1"/>
                <w:sz w:val="15"/>
              </w:rPr>
              <w:t>Реконструкция объекта соглашения «Магистральная теплосеть от ТК-399 до ТК-710 протяженностью 2010,0 м» (участок теплотрассы от ТК-402 до ТК-710 (ул. Кирова) (подземная прокладка с заменой теплоизоляции на ППУ)</w:t>
            </w:r>
          </w:p>
        </w:tc>
        <w:tc>
          <w:tcPr>
            <w:tcW w:w="476" w:type="pct"/>
            <w:tcBorders>
              <w:top w:val="nil"/>
              <w:left w:val="nil"/>
              <w:bottom w:val="single" w:sz="4" w:space="0" w:color="auto"/>
              <w:right w:val="single" w:sz="4" w:space="0" w:color="auto"/>
            </w:tcBorders>
            <w:shd w:val="clear" w:color="auto" w:fill="auto"/>
            <w:vAlign w:val="center"/>
            <w:hideMark/>
          </w:tcPr>
          <w:p w14:paraId="5C773EDC"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65B36DB7" w14:textId="5FF39DCC" w:rsidR="00007615" w:rsidRPr="005B4CA3" w:rsidRDefault="00007615"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144690</w:t>
            </w:r>
          </w:p>
        </w:tc>
        <w:tc>
          <w:tcPr>
            <w:tcW w:w="212" w:type="pct"/>
            <w:tcBorders>
              <w:top w:val="nil"/>
              <w:left w:val="nil"/>
              <w:bottom w:val="single" w:sz="4" w:space="0" w:color="auto"/>
              <w:right w:val="single" w:sz="4" w:space="0" w:color="auto"/>
            </w:tcBorders>
            <w:shd w:val="clear" w:color="auto" w:fill="auto"/>
            <w:vAlign w:val="center"/>
            <w:hideMark/>
          </w:tcPr>
          <w:p w14:paraId="2F84DF9F"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17839DF2"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2426</w:t>
            </w:r>
          </w:p>
        </w:tc>
        <w:tc>
          <w:tcPr>
            <w:tcW w:w="212" w:type="pct"/>
            <w:tcBorders>
              <w:top w:val="nil"/>
              <w:left w:val="nil"/>
              <w:bottom w:val="single" w:sz="4" w:space="0" w:color="auto"/>
              <w:right w:val="single" w:sz="4" w:space="0" w:color="auto"/>
            </w:tcBorders>
            <w:shd w:val="clear" w:color="auto" w:fill="auto"/>
            <w:vAlign w:val="center"/>
            <w:hideMark/>
          </w:tcPr>
          <w:p w14:paraId="2F4F15D2"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2426</w:t>
            </w:r>
          </w:p>
        </w:tc>
        <w:tc>
          <w:tcPr>
            <w:tcW w:w="212" w:type="pct"/>
            <w:tcBorders>
              <w:top w:val="nil"/>
              <w:left w:val="nil"/>
              <w:bottom w:val="single" w:sz="4" w:space="0" w:color="auto"/>
              <w:right w:val="single" w:sz="4" w:space="0" w:color="auto"/>
            </w:tcBorders>
            <w:shd w:val="clear" w:color="auto" w:fill="auto"/>
            <w:vAlign w:val="center"/>
            <w:hideMark/>
          </w:tcPr>
          <w:p w14:paraId="0804E904"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F6BFC1F" w14:textId="77777777" w:rsidR="00007615" w:rsidRPr="005B4CA3"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1800</w:t>
            </w:r>
            <w:r w:rsidRPr="005B4CA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CB3F78C" w14:textId="1FF9910C" w:rsidR="00007615" w:rsidRPr="005B4CA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0F2C77E0" w14:textId="443E4F74" w:rsidR="00007615" w:rsidRPr="005B4CA3"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108720</w:t>
            </w:r>
            <w:r w:rsidRPr="005B4CA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7FF80D3"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r w:rsidRPr="002514AC">
              <w:rPr>
                <w:i/>
                <w:iCs/>
                <w:color w:val="000000" w:themeColor="text1"/>
                <w:sz w:val="15"/>
                <w:szCs w:val="15"/>
                <w:lang w:bidi="ar-SA"/>
              </w:rPr>
              <w:t>29318</w:t>
            </w:r>
          </w:p>
        </w:tc>
        <w:tc>
          <w:tcPr>
            <w:tcW w:w="236" w:type="pct"/>
            <w:tcBorders>
              <w:top w:val="nil"/>
              <w:left w:val="nil"/>
              <w:bottom w:val="single" w:sz="4" w:space="0" w:color="auto"/>
              <w:right w:val="single" w:sz="4" w:space="0" w:color="auto"/>
            </w:tcBorders>
            <w:shd w:val="clear" w:color="auto" w:fill="auto"/>
            <w:vAlign w:val="center"/>
            <w:hideMark/>
          </w:tcPr>
          <w:p w14:paraId="5FFDFE2F"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E0D419E"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4D9B1D7E"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p>
        </w:tc>
      </w:tr>
      <w:tr w:rsidR="00007615" w:rsidRPr="002514AC" w14:paraId="11D546E4"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426CF9C"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1ТС-3.3.2</w:t>
            </w:r>
          </w:p>
        </w:tc>
        <w:tc>
          <w:tcPr>
            <w:tcW w:w="271" w:type="pct"/>
            <w:tcBorders>
              <w:top w:val="nil"/>
              <w:left w:val="nil"/>
              <w:bottom w:val="single" w:sz="4" w:space="0" w:color="auto"/>
              <w:right w:val="single" w:sz="4" w:space="0" w:color="auto"/>
            </w:tcBorders>
            <w:shd w:val="clear" w:color="auto" w:fill="auto"/>
          </w:tcPr>
          <w:p w14:paraId="1FF7668B" w14:textId="77777777" w:rsidR="00007615" w:rsidRPr="005B4CA3" w:rsidRDefault="00007615" w:rsidP="00CA5B84">
            <w:pPr>
              <w:autoSpaceDE/>
              <w:autoSpaceDN/>
              <w:spacing w:line="240" w:lineRule="auto"/>
              <w:ind w:firstLine="0"/>
              <w:jc w:val="center"/>
              <w:rPr>
                <w:i/>
                <w:color w:val="000000" w:themeColor="text1"/>
                <w:sz w:val="15"/>
              </w:rPr>
            </w:pPr>
            <w:r w:rsidRPr="005B4CA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7125B849" w14:textId="77777777" w:rsidR="00007615" w:rsidRPr="005B4CA3" w:rsidRDefault="00007615" w:rsidP="00CA5B84">
            <w:pPr>
              <w:autoSpaceDE/>
              <w:autoSpaceDN/>
              <w:spacing w:line="240" w:lineRule="auto"/>
              <w:ind w:firstLine="0"/>
              <w:jc w:val="left"/>
              <w:rPr>
                <w:i/>
                <w:color w:val="000000" w:themeColor="text1"/>
                <w:sz w:val="15"/>
              </w:rPr>
            </w:pPr>
            <w:r w:rsidRPr="005B4CA3">
              <w:rPr>
                <w:i/>
                <w:color w:val="000000" w:themeColor="text1"/>
                <w:sz w:val="15"/>
              </w:rPr>
              <w:t xml:space="preserve">Реконструкция объекта соглашения «Магистральная теплосеть 2 </w:t>
            </w:r>
            <w:proofErr w:type="spellStart"/>
            <w:r w:rsidRPr="005B4CA3">
              <w:rPr>
                <w:i/>
                <w:color w:val="000000" w:themeColor="text1"/>
                <w:sz w:val="15"/>
              </w:rPr>
              <w:t>Ду</w:t>
            </w:r>
            <w:proofErr w:type="spellEnd"/>
            <w:r w:rsidRPr="005B4CA3">
              <w:rPr>
                <w:i/>
                <w:color w:val="000000" w:themeColor="text1"/>
                <w:sz w:val="15"/>
              </w:rPr>
              <w:t xml:space="preserve"> 500 мм от ТК-710 до ТК-733 протяженностью 1456 м» (участок теплотрассы от ТК-710 (ул. Кирова) до ТК-733 (ул. Мира) (подземная прокладка с заменой теплоизоляции на ППУ) с отводящими теплотрассами)</w:t>
            </w:r>
          </w:p>
        </w:tc>
        <w:tc>
          <w:tcPr>
            <w:tcW w:w="476" w:type="pct"/>
            <w:tcBorders>
              <w:top w:val="nil"/>
              <w:left w:val="nil"/>
              <w:bottom w:val="single" w:sz="4" w:space="0" w:color="auto"/>
              <w:right w:val="single" w:sz="4" w:space="0" w:color="auto"/>
            </w:tcBorders>
            <w:shd w:val="clear" w:color="auto" w:fill="auto"/>
            <w:vAlign w:val="center"/>
            <w:hideMark/>
          </w:tcPr>
          <w:p w14:paraId="4F1BC7E6"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77D0944C" w14:textId="257AE3AB" w:rsidR="00007615" w:rsidRPr="005B4CA3" w:rsidRDefault="00007615"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160027</w:t>
            </w:r>
          </w:p>
        </w:tc>
        <w:tc>
          <w:tcPr>
            <w:tcW w:w="212" w:type="pct"/>
            <w:tcBorders>
              <w:top w:val="nil"/>
              <w:left w:val="nil"/>
              <w:bottom w:val="single" w:sz="4" w:space="0" w:color="auto"/>
              <w:right w:val="single" w:sz="4" w:space="0" w:color="auto"/>
            </w:tcBorders>
            <w:shd w:val="clear" w:color="auto" w:fill="auto"/>
            <w:vAlign w:val="center"/>
            <w:hideMark/>
          </w:tcPr>
          <w:p w14:paraId="17D62E55"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0EBC3CFC"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8367</w:t>
            </w:r>
          </w:p>
        </w:tc>
        <w:tc>
          <w:tcPr>
            <w:tcW w:w="212" w:type="pct"/>
            <w:tcBorders>
              <w:top w:val="nil"/>
              <w:left w:val="nil"/>
              <w:bottom w:val="single" w:sz="4" w:space="0" w:color="auto"/>
              <w:right w:val="single" w:sz="4" w:space="0" w:color="auto"/>
            </w:tcBorders>
            <w:shd w:val="clear" w:color="auto" w:fill="auto"/>
            <w:vAlign w:val="center"/>
            <w:hideMark/>
          </w:tcPr>
          <w:p w14:paraId="667C5BAC" w14:textId="767CD861" w:rsidR="00007615" w:rsidRPr="005B4CA3"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43344</w:t>
            </w:r>
          </w:p>
        </w:tc>
        <w:tc>
          <w:tcPr>
            <w:tcW w:w="212" w:type="pct"/>
            <w:tcBorders>
              <w:top w:val="nil"/>
              <w:left w:val="nil"/>
              <w:bottom w:val="single" w:sz="4" w:space="0" w:color="auto"/>
              <w:right w:val="single" w:sz="4" w:space="0" w:color="auto"/>
            </w:tcBorders>
            <w:shd w:val="clear" w:color="auto" w:fill="auto"/>
            <w:vAlign w:val="center"/>
            <w:hideMark/>
          </w:tcPr>
          <w:p w14:paraId="4BD5C44E" w14:textId="2E860976" w:rsidR="00007615" w:rsidRPr="005B4CA3"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28183</w:t>
            </w:r>
          </w:p>
        </w:tc>
        <w:tc>
          <w:tcPr>
            <w:tcW w:w="212" w:type="pct"/>
            <w:tcBorders>
              <w:top w:val="nil"/>
              <w:left w:val="nil"/>
              <w:bottom w:val="single" w:sz="4" w:space="0" w:color="auto"/>
              <w:right w:val="single" w:sz="4" w:space="0" w:color="auto"/>
            </w:tcBorders>
            <w:shd w:val="clear" w:color="auto" w:fill="auto"/>
            <w:vAlign w:val="center"/>
            <w:hideMark/>
          </w:tcPr>
          <w:p w14:paraId="62D8B09C" w14:textId="6725AFE2" w:rsidR="00007615" w:rsidRPr="005B4CA3"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77759</w:t>
            </w:r>
          </w:p>
        </w:tc>
        <w:tc>
          <w:tcPr>
            <w:tcW w:w="212" w:type="pct"/>
            <w:tcBorders>
              <w:top w:val="nil"/>
              <w:left w:val="nil"/>
              <w:bottom w:val="single" w:sz="4" w:space="0" w:color="auto"/>
              <w:right w:val="single" w:sz="4" w:space="0" w:color="auto"/>
            </w:tcBorders>
            <w:shd w:val="clear" w:color="auto" w:fill="auto"/>
            <w:vAlign w:val="center"/>
            <w:hideMark/>
          </w:tcPr>
          <w:p w14:paraId="2DFC4D6E"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r w:rsidRPr="002514AC">
              <w:rPr>
                <w:i/>
                <w:iCs/>
                <w:color w:val="000000" w:themeColor="text1"/>
                <w:sz w:val="15"/>
                <w:szCs w:val="15"/>
                <w:lang w:bidi="ar-SA"/>
              </w:rPr>
              <w:t>2374</w:t>
            </w:r>
          </w:p>
        </w:tc>
        <w:tc>
          <w:tcPr>
            <w:tcW w:w="236" w:type="pct"/>
            <w:tcBorders>
              <w:top w:val="nil"/>
              <w:left w:val="nil"/>
              <w:bottom w:val="single" w:sz="4" w:space="0" w:color="auto"/>
              <w:right w:val="single" w:sz="4" w:space="0" w:color="auto"/>
            </w:tcBorders>
            <w:shd w:val="clear" w:color="auto" w:fill="auto"/>
            <w:vAlign w:val="center"/>
            <w:hideMark/>
          </w:tcPr>
          <w:p w14:paraId="433338FF"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F1E65C8"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C3366A5"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AF5C29A"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11374EC3" w14:textId="77777777" w:rsidR="00007615" w:rsidRPr="005B4CA3" w:rsidRDefault="00007615" w:rsidP="00CA5B84">
            <w:pPr>
              <w:autoSpaceDE/>
              <w:autoSpaceDN/>
              <w:spacing w:line="240" w:lineRule="auto"/>
              <w:ind w:firstLine="0"/>
              <w:jc w:val="center"/>
              <w:rPr>
                <w:i/>
                <w:color w:val="000000" w:themeColor="text1"/>
                <w:sz w:val="15"/>
              </w:rPr>
            </w:pPr>
            <w:r w:rsidRPr="005B4CA3">
              <w:rPr>
                <w:i/>
                <w:color w:val="000000" w:themeColor="text1"/>
                <w:sz w:val="15"/>
              </w:rPr>
              <w:t> </w:t>
            </w:r>
          </w:p>
        </w:tc>
      </w:tr>
      <w:tr w:rsidR="00007615" w:rsidRPr="002514AC" w14:paraId="2EC12E40"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312EC8C"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1ТС-3.3.3</w:t>
            </w:r>
          </w:p>
        </w:tc>
        <w:tc>
          <w:tcPr>
            <w:tcW w:w="271" w:type="pct"/>
            <w:tcBorders>
              <w:top w:val="nil"/>
              <w:left w:val="nil"/>
              <w:bottom w:val="single" w:sz="4" w:space="0" w:color="auto"/>
              <w:right w:val="single" w:sz="4" w:space="0" w:color="auto"/>
            </w:tcBorders>
            <w:shd w:val="clear" w:color="auto" w:fill="auto"/>
            <w:hideMark/>
          </w:tcPr>
          <w:p w14:paraId="780976C5" w14:textId="77777777" w:rsidR="00007615" w:rsidRPr="008A4A13" w:rsidRDefault="00007615" w:rsidP="00CA5B84">
            <w:pPr>
              <w:autoSpaceDE/>
              <w:autoSpaceDN/>
              <w:spacing w:line="240" w:lineRule="auto"/>
              <w:ind w:firstLine="0"/>
              <w:jc w:val="center"/>
              <w:rPr>
                <w:i/>
                <w:color w:val="000000" w:themeColor="text1"/>
                <w:sz w:val="15"/>
              </w:rPr>
            </w:pPr>
            <w:r w:rsidRPr="008A4A1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E1E6173" w14:textId="77777777" w:rsidR="00007615" w:rsidRPr="008A4A13" w:rsidRDefault="00007615" w:rsidP="00CA5B84">
            <w:pPr>
              <w:autoSpaceDE/>
              <w:autoSpaceDN/>
              <w:spacing w:line="240" w:lineRule="auto"/>
              <w:ind w:firstLine="0"/>
              <w:jc w:val="left"/>
              <w:rPr>
                <w:i/>
                <w:color w:val="000000" w:themeColor="text1"/>
                <w:sz w:val="15"/>
              </w:rPr>
            </w:pPr>
            <w:r w:rsidRPr="008A4A13">
              <w:rPr>
                <w:i/>
                <w:color w:val="000000" w:themeColor="text1"/>
                <w:sz w:val="15"/>
              </w:rPr>
              <w:t>Реконструкция объекта соглашения «Распределительная теплосеть от ТК-733 до ТК-185 протяженностью 851,58 м» (участок теплотрассы от ТК- 733 (ул. Кирова д.60) до ТК-173 (ул. Кирова, д.74))</w:t>
            </w:r>
          </w:p>
        </w:tc>
        <w:tc>
          <w:tcPr>
            <w:tcW w:w="476" w:type="pct"/>
            <w:tcBorders>
              <w:top w:val="nil"/>
              <w:left w:val="nil"/>
              <w:bottom w:val="single" w:sz="4" w:space="0" w:color="auto"/>
              <w:right w:val="single" w:sz="4" w:space="0" w:color="auto"/>
            </w:tcBorders>
            <w:shd w:val="clear" w:color="auto" w:fill="auto"/>
            <w:vAlign w:val="center"/>
            <w:hideMark/>
          </w:tcPr>
          <w:p w14:paraId="0E8D3240"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59CD80F0" w14:textId="5C17D6D5" w:rsidR="00007615" w:rsidRPr="008A4A13" w:rsidRDefault="008A4A13" w:rsidP="00CA5B84">
            <w:pPr>
              <w:autoSpaceDE/>
              <w:autoSpaceDN/>
              <w:spacing w:line="240" w:lineRule="auto"/>
              <w:ind w:firstLine="0"/>
              <w:jc w:val="center"/>
              <w:rPr>
                <w:b/>
                <w:i/>
                <w:color w:val="000000" w:themeColor="text1"/>
                <w:sz w:val="15"/>
              </w:rPr>
            </w:pPr>
            <w:r>
              <w:rPr>
                <w:b/>
                <w:bCs/>
                <w:i/>
                <w:iCs/>
                <w:color w:val="000000" w:themeColor="text1"/>
                <w:sz w:val="15"/>
                <w:szCs w:val="15"/>
                <w:lang w:bidi="ar-SA"/>
              </w:rPr>
              <w:t>33559</w:t>
            </w:r>
          </w:p>
        </w:tc>
        <w:tc>
          <w:tcPr>
            <w:tcW w:w="212" w:type="pct"/>
            <w:tcBorders>
              <w:top w:val="nil"/>
              <w:left w:val="nil"/>
              <w:bottom w:val="single" w:sz="4" w:space="0" w:color="auto"/>
              <w:right w:val="single" w:sz="4" w:space="0" w:color="auto"/>
            </w:tcBorders>
            <w:shd w:val="clear" w:color="auto" w:fill="auto"/>
            <w:vAlign w:val="center"/>
            <w:hideMark/>
          </w:tcPr>
          <w:p w14:paraId="3BD8602A"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76EDF117" w14:textId="60BB859F" w:rsidR="00007615" w:rsidRPr="008D0CFE" w:rsidRDefault="00007615" w:rsidP="00CA5B84">
            <w:pPr>
              <w:autoSpaceDE/>
              <w:autoSpaceDN/>
              <w:spacing w:line="240" w:lineRule="auto"/>
              <w:ind w:firstLine="0"/>
              <w:jc w:val="center"/>
              <w:rPr>
                <w:i/>
                <w:color w:val="000000" w:themeColor="text1"/>
                <w:sz w:val="15"/>
              </w:rPr>
            </w:pPr>
            <w:r w:rsidRPr="008D0CFE">
              <w:rPr>
                <w:i/>
                <w:iCs/>
                <w:sz w:val="15"/>
                <w:szCs w:val="15"/>
                <w:lang w:bidi="ar-SA"/>
              </w:rPr>
              <w:t> 400</w:t>
            </w:r>
          </w:p>
        </w:tc>
        <w:tc>
          <w:tcPr>
            <w:tcW w:w="212" w:type="pct"/>
            <w:tcBorders>
              <w:top w:val="nil"/>
              <w:left w:val="nil"/>
              <w:bottom w:val="single" w:sz="4" w:space="0" w:color="auto"/>
              <w:right w:val="single" w:sz="4" w:space="0" w:color="auto"/>
            </w:tcBorders>
            <w:shd w:val="clear" w:color="auto" w:fill="auto"/>
            <w:vAlign w:val="center"/>
          </w:tcPr>
          <w:p w14:paraId="2146E449" w14:textId="5A5E6DE2" w:rsidR="00007615" w:rsidRPr="008D0CFE" w:rsidRDefault="008A4A13" w:rsidP="00CA5B84">
            <w:pPr>
              <w:autoSpaceDE/>
              <w:autoSpaceDN/>
              <w:spacing w:line="240" w:lineRule="auto"/>
              <w:ind w:firstLine="0"/>
              <w:jc w:val="center"/>
              <w:rPr>
                <w:i/>
                <w:color w:val="000000" w:themeColor="text1"/>
                <w:sz w:val="15"/>
              </w:rPr>
            </w:pPr>
            <w:r w:rsidRPr="008D0CFE">
              <w:rPr>
                <w:i/>
                <w:iCs/>
                <w:sz w:val="15"/>
                <w:szCs w:val="15"/>
                <w:lang w:bidi="ar-SA"/>
              </w:rPr>
              <w:t>451</w:t>
            </w:r>
          </w:p>
        </w:tc>
        <w:tc>
          <w:tcPr>
            <w:tcW w:w="212" w:type="pct"/>
            <w:tcBorders>
              <w:top w:val="nil"/>
              <w:left w:val="nil"/>
              <w:bottom w:val="single" w:sz="4" w:space="0" w:color="auto"/>
              <w:right w:val="single" w:sz="4" w:space="0" w:color="auto"/>
            </w:tcBorders>
            <w:shd w:val="clear" w:color="auto" w:fill="auto"/>
            <w:vAlign w:val="center"/>
            <w:hideMark/>
          </w:tcPr>
          <w:p w14:paraId="37B091C5" w14:textId="77777777"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0BD516D3" w14:textId="77777777"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08D9517B" w14:textId="77777777"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14179156" w14:textId="6C98E98D"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672F45D0" w14:textId="4144AFCC"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B9637E6"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30717 </w:t>
            </w:r>
          </w:p>
        </w:tc>
        <w:tc>
          <w:tcPr>
            <w:tcW w:w="236" w:type="pct"/>
            <w:tcBorders>
              <w:top w:val="nil"/>
              <w:left w:val="nil"/>
              <w:bottom w:val="single" w:sz="4" w:space="0" w:color="auto"/>
              <w:right w:val="single" w:sz="4" w:space="0" w:color="auto"/>
            </w:tcBorders>
            <w:shd w:val="clear" w:color="auto" w:fill="auto"/>
            <w:vAlign w:val="center"/>
            <w:hideMark/>
          </w:tcPr>
          <w:p w14:paraId="6CEB2547"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1991 </w:t>
            </w:r>
          </w:p>
        </w:tc>
        <w:tc>
          <w:tcPr>
            <w:tcW w:w="215" w:type="pct"/>
            <w:tcBorders>
              <w:top w:val="nil"/>
              <w:left w:val="nil"/>
              <w:bottom w:val="single" w:sz="4" w:space="0" w:color="auto"/>
              <w:right w:val="single" w:sz="4" w:space="0" w:color="auto"/>
            </w:tcBorders>
            <w:shd w:val="clear" w:color="auto" w:fill="auto"/>
            <w:vAlign w:val="center"/>
            <w:hideMark/>
          </w:tcPr>
          <w:p w14:paraId="140213E0"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r>
      <w:tr w:rsidR="00007615" w:rsidRPr="002514AC" w14:paraId="3E248D5F"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B92228E"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1ТС-3.3.4</w:t>
            </w:r>
          </w:p>
        </w:tc>
        <w:tc>
          <w:tcPr>
            <w:tcW w:w="271" w:type="pct"/>
            <w:tcBorders>
              <w:top w:val="nil"/>
              <w:left w:val="nil"/>
              <w:bottom w:val="single" w:sz="4" w:space="0" w:color="auto"/>
              <w:right w:val="single" w:sz="4" w:space="0" w:color="auto"/>
            </w:tcBorders>
            <w:shd w:val="clear" w:color="auto" w:fill="auto"/>
            <w:hideMark/>
          </w:tcPr>
          <w:p w14:paraId="60449CB1" w14:textId="77777777" w:rsidR="00007615" w:rsidRPr="008A4A13" w:rsidRDefault="00007615" w:rsidP="00CA5B84">
            <w:pPr>
              <w:autoSpaceDE/>
              <w:autoSpaceDN/>
              <w:spacing w:line="240" w:lineRule="auto"/>
              <w:ind w:firstLine="0"/>
              <w:jc w:val="center"/>
              <w:rPr>
                <w:i/>
                <w:color w:val="000000" w:themeColor="text1"/>
                <w:sz w:val="15"/>
              </w:rPr>
            </w:pPr>
            <w:r w:rsidRPr="008A4A1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433C1CED" w14:textId="77777777" w:rsidR="00007615" w:rsidRPr="008A4A13" w:rsidRDefault="00007615" w:rsidP="00CA5B84">
            <w:pPr>
              <w:autoSpaceDE/>
              <w:autoSpaceDN/>
              <w:spacing w:line="240" w:lineRule="auto"/>
              <w:ind w:firstLine="0"/>
              <w:jc w:val="left"/>
              <w:rPr>
                <w:i/>
                <w:color w:val="000000" w:themeColor="text1"/>
                <w:sz w:val="15"/>
              </w:rPr>
            </w:pPr>
            <w:r w:rsidRPr="008A4A13">
              <w:rPr>
                <w:i/>
                <w:color w:val="000000" w:themeColor="text1"/>
                <w:sz w:val="15"/>
              </w:rPr>
              <w:t>Реконструкция объекта соглашения «Распределительная теплосеть от ТК-173 до ТК-178 протяженностью 325 м» (участок теплотрассы от ТК-173 до ТК-174 (ул. Заречная)</w:t>
            </w:r>
          </w:p>
        </w:tc>
        <w:tc>
          <w:tcPr>
            <w:tcW w:w="476" w:type="pct"/>
            <w:tcBorders>
              <w:top w:val="nil"/>
              <w:left w:val="nil"/>
              <w:bottom w:val="single" w:sz="4" w:space="0" w:color="auto"/>
              <w:right w:val="single" w:sz="4" w:space="0" w:color="auto"/>
            </w:tcBorders>
            <w:shd w:val="clear" w:color="auto" w:fill="auto"/>
            <w:vAlign w:val="center"/>
            <w:hideMark/>
          </w:tcPr>
          <w:p w14:paraId="742E75C7"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356950A6" w14:textId="1D274856" w:rsidR="00007615" w:rsidRPr="008A4A13" w:rsidRDefault="008A4A13" w:rsidP="00CA5B84">
            <w:pPr>
              <w:autoSpaceDE/>
              <w:autoSpaceDN/>
              <w:spacing w:line="240" w:lineRule="auto"/>
              <w:ind w:firstLine="0"/>
              <w:jc w:val="center"/>
              <w:rPr>
                <w:b/>
                <w:i/>
                <w:color w:val="000000" w:themeColor="text1"/>
                <w:sz w:val="15"/>
              </w:rPr>
            </w:pPr>
            <w:r>
              <w:rPr>
                <w:b/>
                <w:bCs/>
                <w:i/>
                <w:iCs/>
                <w:color w:val="000000" w:themeColor="text1"/>
                <w:sz w:val="15"/>
                <w:szCs w:val="15"/>
                <w:lang w:bidi="ar-SA"/>
              </w:rPr>
              <w:t>18389</w:t>
            </w:r>
          </w:p>
        </w:tc>
        <w:tc>
          <w:tcPr>
            <w:tcW w:w="212" w:type="pct"/>
            <w:tcBorders>
              <w:top w:val="nil"/>
              <w:left w:val="nil"/>
              <w:bottom w:val="single" w:sz="4" w:space="0" w:color="auto"/>
              <w:right w:val="single" w:sz="4" w:space="0" w:color="auto"/>
            </w:tcBorders>
            <w:shd w:val="clear" w:color="auto" w:fill="auto"/>
            <w:vAlign w:val="center"/>
          </w:tcPr>
          <w:p w14:paraId="2447C5CD" w14:textId="77777777"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707C069D" w14:textId="5EAD7A28" w:rsidR="00007615" w:rsidRPr="008D0CFE" w:rsidRDefault="00007615" w:rsidP="00CA5B84">
            <w:pPr>
              <w:autoSpaceDE/>
              <w:autoSpaceDN/>
              <w:spacing w:line="240" w:lineRule="auto"/>
              <w:ind w:firstLine="0"/>
              <w:jc w:val="center"/>
              <w:rPr>
                <w:i/>
                <w:color w:val="000000" w:themeColor="text1"/>
                <w:sz w:val="15"/>
              </w:rPr>
            </w:pPr>
            <w:r w:rsidRPr="008D0CFE">
              <w:rPr>
                <w:i/>
                <w:iCs/>
                <w:sz w:val="15"/>
                <w:szCs w:val="15"/>
                <w:lang w:bidi="ar-SA"/>
              </w:rPr>
              <w:t>400</w:t>
            </w:r>
          </w:p>
        </w:tc>
        <w:tc>
          <w:tcPr>
            <w:tcW w:w="212" w:type="pct"/>
            <w:tcBorders>
              <w:top w:val="nil"/>
              <w:left w:val="nil"/>
              <w:bottom w:val="single" w:sz="4" w:space="0" w:color="auto"/>
              <w:right w:val="single" w:sz="4" w:space="0" w:color="auto"/>
            </w:tcBorders>
            <w:shd w:val="clear" w:color="auto" w:fill="auto"/>
            <w:vAlign w:val="center"/>
          </w:tcPr>
          <w:p w14:paraId="61169744" w14:textId="08A708E6" w:rsidR="00007615" w:rsidRPr="008D0CFE" w:rsidRDefault="008A4A13" w:rsidP="00CA5B84">
            <w:pPr>
              <w:autoSpaceDE/>
              <w:autoSpaceDN/>
              <w:spacing w:line="240" w:lineRule="auto"/>
              <w:ind w:firstLine="0"/>
              <w:jc w:val="center"/>
              <w:rPr>
                <w:i/>
                <w:color w:val="000000" w:themeColor="text1"/>
                <w:sz w:val="15"/>
              </w:rPr>
            </w:pPr>
            <w:r w:rsidRPr="008D0CFE">
              <w:rPr>
                <w:i/>
                <w:iCs/>
                <w:sz w:val="15"/>
                <w:szCs w:val="15"/>
                <w:lang w:bidi="ar-SA"/>
              </w:rPr>
              <w:t>401</w:t>
            </w:r>
          </w:p>
        </w:tc>
        <w:tc>
          <w:tcPr>
            <w:tcW w:w="212" w:type="pct"/>
            <w:tcBorders>
              <w:top w:val="nil"/>
              <w:left w:val="nil"/>
              <w:bottom w:val="single" w:sz="4" w:space="0" w:color="auto"/>
              <w:right w:val="single" w:sz="4" w:space="0" w:color="auto"/>
            </w:tcBorders>
            <w:shd w:val="clear" w:color="auto" w:fill="auto"/>
            <w:vAlign w:val="center"/>
          </w:tcPr>
          <w:p w14:paraId="3AB5EAA3" w14:textId="77777777"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6FF74E5F" w14:textId="77777777"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7D868692" w14:textId="77777777"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2CE59D2E" w14:textId="10D65D9D"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7FCBB736" w14:textId="0AD2125A"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45409A16"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15597 </w:t>
            </w:r>
          </w:p>
        </w:tc>
        <w:tc>
          <w:tcPr>
            <w:tcW w:w="236" w:type="pct"/>
            <w:tcBorders>
              <w:top w:val="nil"/>
              <w:left w:val="nil"/>
              <w:bottom w:val="single" w:sz="4" w:space="0" w:color="auto"/>
              <w:right w:val="single" w:sz="4" w:space="0" w:color="auto"/>
            </w:tcBorders>
            <w:shd w:val="clear" w:color="auto" w:fill="auto"/>
            <w:vAlign w:val="center"/>
            <w:hideMark/>
          </w:tcPr>
          <w:p w14:paraId="5A64276A"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1991 </w:t>
            </w:r>
          </w:p>
        </w:tc>
        <w:tc>
          <w:tcPr>
            <w:tcW w:w="215" w:type="pct"/>
            <w:tcBorders>
              <w:top w:val="nil"/>
              <w:left w:val="nil"/>
              <w:bottom w:val="single" w:sz="4" w:space="0" w:color="auto"/>
              <w:right w:val="single" w:sz="4" w:space="0" w:color="auto"/>
            </w:tcBorders>
            <w:shd w:val="clear" w:color="auto" w:fill="auto"/>
            <w:vAlign w:val="center"/>
            <w:hideMark/>
          </w:tcPr>
          <w:p w14:paraId="4F48FD26"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r>
      <w:tr w:rsidR="00007615" w:rsidRPr="002514AC" w14:paraId="62B3D7E8"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095C3630"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1ТС-3.3.5</w:t>
            </w:r>
          </w:p>
        </w:tc>
        <w:tc>
          <w:tcPr>
            <w:tcW w:w="271" w:type="pct"/>
            <w:tcBorders>
              <w:top w:val="nil"/>
              <w:left w:val="nil"/>
              <w:bottom w:val="single" w:sz="4" w:space="0" w:color="auto"/>
              <w:right w:val="single" w:sz="4" w:space="0" w:color="auto"/>
            </w:tcBorders>
            <w:shd w:val="clear" w:color="auto" w:fill="auto"/>
            <w:hideMark/>
          </w:tcPr>
          <w:p w14:paraId="3197865C" w14:textId="77777777" w:rsidR="00007615" w:rsidRPr="008A4A13" w:rsidRDefault="00007615" w:rsidP="00CA5B84">
            <w:pPr>
              <w:autoSpaceDE/>
              <w:autoSpaceDN/>
              <w:spacing w:line="240" w:lineRule="auto"/>
              <w:ind w:firstLine="0"/>
              <w:jc w:val="center"/>
              <w:rPr>
                <w:i/>
                <w:color w:val="000000" w:themeColor="text1"/>
                <w:sz w:val="15"/>
              </w:rPr>
            </w:pPr>
            <w:r w:rsidRPr="008A4A1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D0A56BC" w14:textId="09F8689E" w:rsidR="00007615" w:rsidRPr="008A4A13" w:rsidRDefault="00007615" w:rsidP="00CA5B84">
            <w:pPr>
              <w:autoSpaceDE/>
              <w:autoSpaceDN/>
              <w:spacing w:line="240" w:lineRule="auto"/>
              <w:ind w:firstLine="0"/>
              <w:jc w:val="left"/>
              <w:rPr>
                <w:i/>
                <w:color w:val="000000" w:themeColor="text1"/>
                <w:sz w:val="15"/>
              </w:rPr>
            </w:pPr>
            <w:r w:rsidRPr="008A4A13">
              <w:rPr>
                <w:color w:val="000000" w:themeColor="text1"/>
                <w:sz w:val="15"/>
              </w:rPr>
              <w:t xml:space="preserve">Реконструкция объекта соглашения «Магистральная теплосеть 2 диаметра 400 мм от </w:t>
            </w:r>
            <w:proofErr w:type="gramStart"/>
            <w:r w:rsidRPr="008A4A13">
              <w:rPr>
                <w:color w:val="000000" w:themeColor="text1"/>
                <w:sz w:val="15"/>
              </w:rPr>
              <w:t>УЗ-А</w:t>
            </w:r>
            <w:proofErr w:type="gramEnd"/>
            <w:r w:rsidRPr="008A4A13">
              <w:rPr>
                <w:color w:val="000000" w:themeColor="text1"/>
                <w:sz w:val="15"/>
              </w:rPr>
              <w:t xml:space="preserve"> до ТК 294 протяженностью 1518,85 м» (участок теплотрассы от ТК- 733 (ул.</w:t>
            </w:r>
            <w:r w:rsidR="00B94E62">
              <w:rPr>
                <w:color w:val="000000" w:themeColor="text1"/>
                <w:sz w:val="15"/>
              </w:rPr>
              <w:t xml:space="preserve"> </w:t>
            </w:r>
            <w:r w:rsidRPr="008A4A13">
              <w:rPr>
                <w:color w:val="000000" w:themeColor="text1"/>
                <w:sz w:val="15"/>
              </w:rPr>
              <w:t>Мира д.28) до ТК-165 (ул. Мира д.14))</w:t>
            </w:r>
          </w:p>
        </w:tc>
        <w:tc>
          <w:tcPr>
            <w:tcW w:w="476" w:type="pct"/>
            <w:tcBorders>
              <w:top w:val="nil"/>
              <w:left w:val="nil"/>
              <w:bottom w:val="single" w:sz="4" w:space="0" w:color="auto"/>
              <w:right w:val="single" w:sz="4" w:space="0" w:color="auto"/>
            </w:tcBorders>
            <w:shd w:val="clear" w:color="auto" w:fill="auto"/>
            <w:vAlign w:val="center"/>
            <w:hideMark/>
          </w:tcPr>
          <w:p w14:paraId="30AE1F92"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22FE0380" w14:textId="2C40EED9" w:rsidR="00007615" w:rsidRPr="008A4A13" w:rsidRDefault="008A4A13" w:rsidP="00CA5B84">
            <w:pPr>
              <w:autoSpaceDE/>
              <w:autoSpaceDN/>
              <w:spacing w:line="240" w:lineRule="auto"/>
              <w:ind w:firstLine="0"/>
              <w:jc w:val="center"/>
              <w:rPr>
                <w:b/>
                <w:i/>
                <w:color w:val="000000" w:themeColor="text1"/>
                <w:sz w:val="15"/>
              </w:rPr>
            </w:pPr>
            <w:r>
              <w:rPr>
                <w:b/>
                <w:bCs/>
                <w:i/>
                <w:iCs/>
                <w:color w:val="000000" w:themeColor="text1"/>
                <w:sz w:val="15"/>
                <w:szCs w:val="15"/>
                <w:lang w:bidi="ar-SA"/>
              </w:rPr>
              <w:t>48105</w:t>
            </w:r>
          </w:p>
        </w:tc>
        <w:tc>
          <w:tcPr>
            <w:tcW w:w="212" w:type="pct"/>
            <w:tcBorders>
              <w:top w:val="nil"/>
              <w:left w:val="nil"/>
              <w:bottom w:val="single" w:sz="4" w:space="0" w:color="auto"/>
              <w:right w:val="single" w:sz="4" w:space="0" w:color="auto"/>
            </w:tcBorders>
            <w:shd w:val="clear" w:color="auto" w:fill="auto"/>
            <w:vAlign w:val="center"/>
          </w:tcPr>
          <w:p w14:paraId="05D908B7" w14:textId="77777777"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72300555" w14:textId="5FD89E20" w:rsidR="00007615" w:rsidRPr="008D0CFE" w:rsidRDefault="00007615" w:rsidP="00CA5B84">
            <w:pPr>
              <w:autoSpaceDE/>
              <w:autoSpaceDN/>
              <w:spacing w:line="240" w:lineRule="auto"/>
              <w:ind w:firstLine="0"/>
              <w:jc w:val="center"/>
              <w:rPr>
                <w:i/>
                <w:color w:val="000000" w:themeColor="text1"/>
                <w:sz w:val="15"/>
              </w:rPr>
            </w:pPr>
            <w:r w:rsidRPr="008D0CFE">
              <w:rPr>
                <w:i/>
                <w:iCs/>
                <w:color w:val="000000" w:themeColor="text1"/>
                <w:sz w:val="15"/>
                <w:szCs w:val="15"/>
                <w:lang w:bidi="ar-SA"/>
              </w:rPr>
              <w:t>2400</w:t>
            </w:r>
          </w:p>
        </w:tc>
        <w:tc>
          <w:tcPr>
            <w:tcW w:w="212" w:type="pct"/>
            <w:tcBorders>
              <w:top w:val="nil"/>
              <w:left w:val="nil"/>
              <w:bottom w:val="single" w:sz="4" w:space="0" w:color="auto"/>
              <w:right w:val="single" w:sz="4" w:space="0" w:color="auto"/>
            </w:tcBorders>
            <w:shd w:val="clear" w:color="auto" w:fill="auto"/>
            <w:vAlign w:val="center"/>
          </w:tcPr>
          <w:p w14:paraId="37497834" w14:textId="14370F70" w:rsidR="00007615" w:rsidRPr="008D0CFE" w:rsidRDefault="00007615" w:rsidP="00CA5B84">
            <w:pPr>
              <w:autoSpaceDE/>
              <w:autoSpaceDN/>
              <w:spacing w:line="240" w:lineRule="auto"/>
              <w:ind w:firstLine="0"/>
              <w:jc w:val="center"/>
              <w:rPr>
                <w:i/>
                <w:color w:val="000000" w:themeColor="text1"/>
                <w:sz w:val="15"/>
              </w:rPr>
            </w:pPr>
            <w:r w:rsidRPr="008D0CFE">
              <w:rPr>
                <w:i/>
                <w:iCs/>
                <w:sz w:val="15"/>
                <w:szCs w:val="15"/>
                <w:lang w:bidi="ar-SA"/>
              </w:rPr>
              <w:t>910</w:t>
            </w:r>
          </w:p>
        </w:tc>
        <w:tc>
          <w:tcPr>
            <w:tcW w:w="212" w:type="pct"/>
            <w:tcBorders>
              <w:top w:val="nil"/>
              <w:left w:val="nil"/>
              <w:bottom w:val="single" w:sz="4" w:space="0" w:color="auto"/>
              <w:right w:val="single" w:sz="4" w:space="0" w:color="auto"/>
            </w:tcBorders>
            <w:shd w:val="clear" w:color="auto" w:fill="auto"/>
            <w:vAlign w:val="center"/>
          </w:tcPr>
          <w:p w14:paraId="18953324" w14:textId="6F4DA923"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2ED7B429" w14:textId="115EA80B"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242758B2" w14:textId="77777777"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1482694D" w14:textId="77777777"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6A0E7122" w14:textId="77777777"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47170E1A"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24820 </w:t>
            </w:r>
          </w:p>
        </w:tc>
        <w:tc>
          <w:tcPr>
            <w:tcW w:w="236" w:type="pct"/>
            <w:tcBorders>
              <w:top w:val="nil"/>
              <w:left w:val="nil"/>
              <w:bottom w:val="single" w:sz="4" w:space="0" w:color="auto"/>
              <w:right w:val="single" w:sz="4" w:space="0" w:color="auto"/>
            </w:tcBorders>
            <w:shd w:val="clear" w:color="auto" w:fill="auto"/>
            <w:vAlign w:val="center"/>
            <w:hideMark/>
          </w:tcPr>
          <w:p w14:paraId="5A84D2BC"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19975 </w:t>
            </w:r>
          </w:p>
        </w:tc>
        <w:tc>
          <w:tcPr>
            <w:tcW w:w="215" w:type="pct"/>
            <w:tcBorders>
              <w:top w:val="nil"/>
              <w:left w:val="nil"/>
              <w:bottom w:val="single" w:sz="4" w:space="0" w:color="auto"/>
              <w:right w:val="single" w:sz="4" w:space="0" w:color="auto"/>
            </w:tcBorders>
            <w:shd w:val="clear" w:color="auto" w:fill="auto"/>
            <w:vAlign w:val="center"/>
            <w:hideMark/>
          </w:tcPr>
          <w:p w14:paraId="34956797"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r>
      <w:tr w:rsidR="00007615" w:rsidRPr="002514AC" w14:paraId="73D0342E"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1DC33E6"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1ТС-3.3.6</w:t>
            </w:r>
          </w:p>
        </w:tc>
        <w:tc>
          <w:tcPr>
            <w:tcW w:w="271" w:type="pct"/>
            <w:tcBorders>
              <w:top w:val="nil"/>
              <w:left w:val="nil"/>
              <w:bottom w:val="single" w:sz="4" w:space="0" w:color="auto"/>
              <w:right w:val="single" w:sz="4" w:space="0" w:color="auto"/>
            </w:tcBorders>
            <w:shd w:val="clear" w:color="auto" w:fill="auto"/>
            <w:hideMark/>
          </w:tcPr>
          <w:p w14:paraId="37BFE429" w14:textId="77777777" w:rsidR="00007615" w:rsidRPr="008A4A13" w:rsidRDefault="00007615" w:rsidP="00CA5B84">
            <w:pPr>
              <w:autoSpaceDE/>
              <w:autoSpaceDN/>
              <w:spacing w:line="240" w:lineRule="auto"/>
              <w:ind w:firstLine="0"/>
              <w:jc w:val="center"/>
              <w:rPr>
                <w:i/>
                <w:color w:val="000000" w:themeColor="text1"/>
                <w:sz w:val="15"/>
              </w:rPr>
            </w:pPr>
            <w:r w:rsidRPr="008A4A1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57A0B80F" w14:textId="77777777" w:rsidR="00007615" w:rsidRPr="008A4A13" w:rsidRDefault="00007615" w:rsidP="00CA5B84">
            <w:pPr>
              <w:autoSpaceDE/>
              <w:autoSpaceDN/>
              <w:spacing w:line="240" w:lineRule="auto"/>
              <w:ind w:firstLine="0"/>
              <w:jc w:val="left"/>
              <w:rPr>
                <w:i/>
                <w:color w:val="000000" w:themeColor="text1"/>
                <w:sz w:val="15"/>
              </w:rPr>
            </w:pPr>
            <w:r w:rsidRPr="008A4A13">
              <w:rPr>
                <w:i/>
                <w:color w:val="000000" w:themeColor="text1"/>
                <w:sz w:val="15"/>
              </w:rPr>
              <w:t xml:space="preserve">Реконструкция объекта соглашения «Магистральная теплосеть 2 диаметра 400 мм от </w:t>
            </w:r>
            <w:proofErr w:type="gramStart"/>
            <w:r w:rsidRPr="008A4A13">
              <w:rPr>
                <w:i/>
                <w:color w:val="000000" w:themeColor="text1"/>
                <w:sz w:val="15"/>
              </w:rPr>
              <w:t>УЗ-А</w:t>
            </w:r>
            <w:proofErr w:type="gramEnd"/>
            <w:r w:rsidRPr="008A4A13">
              <w:rPr>
                <w:i/>
                <w:color w:val="000000" w:themeColor="text1"/>
                <w:sz w:val="15"/>
              </w:rPr>
              <w:t xml:space="preserve"> до ТК 294 протяженностью 1518,85 м», «Распределительная теплосеть от ТК-294 до ТК-378 протяженностью 1583,54 м» (участок теплотрассы от ТК-733 до Уз.306 (ул. </w:t>
            </w:r>
            <w:proofErr w:type="spellStart"/>
            <w:r w:rsidRPr="008A4A13">
              <w:rPr>
                <w:i/>
                <w:color w:val="000000" w:themeColor="text1"/>
                <w:sz w:val="15"/>
              </w:rPr>
              <w:t>Пряженникова</w:t>
            </w:r>
            <w:proofErr w:type="spellEnd"/>
            <w:r w:rsidRPr="008A4A13">
              <w:rPr>
                <w:i/>
                <w:color w:val="000000" w:themeColor="text1"/>
                <w:sz w:val="15"/>
              </w:rPr>
              <w:t xml:space="preserve"> 6))</w:t>
            </w:r>
          </w:p>
        </w:tc>
        <w:tc>
          <w:tcPr>
            <w:tcW w:w="476" w:type="pct"/>
            <w:tcBorders>
              <w:top w:val="nil"/>
              <w:left w:val="nil"/>
              <w:bottom w:val="single" w:sz="4" w:space="0" w:color="auto"/>
              <w:right w:val="single" w:sz="4" w:space="0" w:color="auto"/>
            </w:tcBorders>
            <w:shd w:val="clear" w:color="auto" w:fill="auto"/>
            <w:vAlign w:val="center"/>
            <w:hideMark/>
          </w:tcPr>
          <w:p w14:paraId="4BC1F602"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6B078D68" w14:textId="2DD1F6D8" w:rsidR="00007615" w:rsidRPr="008A4A13" w:rsidRDefault="008A4A13" w:rsidP="00CA5B84">
            <w:pPr>
              <w:autoSpaceDE/>
              <w:autoSpaceDN/>
              <w:spacing w:line="240" w:lineRule="auto"/>
              <w:ind w:firstLine="0"/>
              <w:jc w:val="center"/>
              <w:rPr>
                <w:b/>
                <w:i/>
                <w:color w:val="000000" w:themeColor="text1"/>
                <w:sz w:val="15"/>
              </w:rPr>
            </w:pPr>
            <w:r>
              <w:rPr>
                <w:b/>
                <w:bCs/>
                <w:i/>
                <w:iCs/>
                <w:color w:val="000000" w:themeColor="text1"/>
                <w:sz w:val="15"/>
                <w:szCs w:val="15"/>
                <w:lang w:bidi="ar-SA"/>
              </w:rPr>
              <w:t>96025</w:t>
            </w:r>
          </w:p>
        </w:tc>
        <w:tc>
          <w:tcPr>
            <w:tcW w:w="212" w:type="pct"/>
            <w:tcBorders>
              <w:top w:val="nil"/>
              <w:left w:val="nil"/>
              <w:bottom w:val="single" w:sz="4" w:space="0" w:color="auto"/>
              <w:right w:val="single" w:sz="4" w:space="0" w:color="auto"/>
            </w:tcBorders>
            <w:shd w:val="clear" w:color="auto" w:fill="auto"/>
            <w:vAlign w:val="center"/>
          </w:tcPr>
          <w:p w14:paraId="1BC8B117" w14:textId="77777777"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7D3E7ED1" w14:textId="788E2267" w:rsidR="00007615" w:rsidRPr="008D0CFE" w:rsidRDefault="00007615" w:rsidP="00CA5B84">
            <w:pPr>
              <w:autoSpaceDE/>
              <w:autoSpaceDN/>
              <w:spacing w:line="240" w:lineRule="auto"/>
              <w:ind w:firstLine="0"/>
              <w:jc w:val="center"/>
              <w:rPr>
                <w:i/>
                <w:color w:val="000000" w:themeColor="text1"/>
                <w:sz w:val="15"/>
              </w:rPr>
            </w:pPr>
            <w:r w:rsidRPr="008D0CFE">
              <w:rPr>
                <w:i/>
                <w:iCs/>
                <w:color w:val="000000" w:themeColor="text1"/>
                <w:sz w:val="15"/>
                <w:szCs w:val="15"/>
                <w:lang w:bidi="ar-SA"/>
              </w:rPr>
              <w:t>2400</w:t>
            </w:r>
          </w:p>
        </w:tc>
        <w:tc>
          <w:tcPr>
            <w:tcW w:w="212" w:type="pct"/>
            <w:tcBorders>
              <w:top w:val="nil"/>
              <w:left w:val="nil"/>
              <w:bottom w:val="single" w:sz="4" w:space="0" w:color="auto"/>
              <w:right w:val="single" w:sz="4" w:space="0" w:color="auto"/>
            </w:tcBorders>
            <w:shd w:val="clear" w:color="auto" w:fill="auto"/>
            <w:vAlign w:val="center"/>
          </w:tcPr>
          <w:p w14:paraId="6194125B" w14:textId="4B1E3E70" w:rsidR="00007615" w:rsidRPr="008D0CFE" w:rsidRDefault="008A4A13" w:rsidP="00CA5B84">
            <w:pPr>
              <w:autoSpaceDE/>
              <w:autoSpaceDN/>
              <w:spacing w:line="240" w:lineRule="auto"/>
              <w:ind w:firstLine="0"/>
              <w:jc w:val="center"/>
              <w:rPr>
                <w:i/>
                <w:color w:val="000000" w:themeColor="text1"/>
                <w:sz w:val="15"/>
              </w:rPr>
            </w:pPr>
            <w:r w:rsidRPr="008D0CFE">
              <w:rPr>
                <w:i/>
                <w:iCs/>
                <w:sz w:val="15"/>
                <w:szCs w:val="15"/>
                <w:lang w:bidi="ar-SA"/>
              </w:rPr>
              <w:t>323</w:t>
            </w:r>
          </w:p>
        </w:tc>
        <w:tc>
          <w:tcPr>
            <w:tcW w:w="212" w:type="pct"/>
            <w:tcBorders>
              <w:top w:val="nil"/>
              <w:left w:val="nil"/>
              <w:bottom w:val="single" w:sz="4" w:space="0" w:color="auto"/>
              <w:right w:val="single" w:sz="4" w:space="0" w:color="auto"/>
            </w:tcBorders>
            <w:shd w:val="clear" w:color="auto" w:fill="auto"/>
            <w:vAlign w:val="center"/>
          </w:tcPr>
          <w:p w14:paraId="0891259F" w14:textId="6BB4D1DE"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435D0234" w14:textId="12E42378"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622A5CA1" w14:textId="77777777"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0E30813B" w14:textId="77777777"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75DA67C2" w14:textId="77777777"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56CB6793"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81922 </w:t>
            </w:r>
          </w:p>
        </w:tc>
        <w:tc>
          <w:tcPr>
            <w:tcW w:w="236" w:type="pct"/>
            <w:tcBorders>
              <w:top w:val="nil"/>
              <w:left w:val="nil"/>
              <w:bottom w:val="single" w:sz="4" w:space="0" w:color="auto"/>
              <w:right w:val="single" w:sz="4" w:space="0" w:color="auto"/>
            </w:tcBorders>
            <w:shd w:val="clear" w:color="auto" w:fill="auto"/>
            <w:vAlign w:val="center"/>
            <w:hideMark/>
          </w:tcPr>
          <w:p w14:paraId="54515408"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11380 </w:t>
            </w:r>
          </w:p>
        </w:tc>
        <w:tc>
          <w:tcPr>
            <w:tcW w:w="215" w:type="pct"/>
            <w:tcBorders>
              <w:top w:val="nil"/>
              <w:left w:val="nil"/>
              <w:bottom w:val="single" w:sz="4" w:space="0" w:color="auto"/>
              <w:right w:val="single" w:sz="4" w:space="0" w:color="auto"/>
            </w:tcBorders>
            <w:shd w:val="clear" w:color="auto" w:fill="auto"/>
            <w:vAlign w:val="center"/>
            <w:hideMark/>
          </w:tcPr>
          <w:p w14:paraId="4F11AABF"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r>
      <w:tr w:rsidR="00007615" w:rsidRPr="002514AC" w14:paraId="17219708"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C280AFF"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1ТС-3.3.7</w:t>
            </w:r>
          </w:p>
        </w:tc>
        <w:tc>
          <w:tcPr>
            <w:tcW w:w="271" w:type="pct"/>
            <w:tcBorders>
              <w:top w:val="nil"/>
              <w:left w:val="nil"/>
              <w:bottom w:val="single" w:sz="4" w:space="0" w:color="auto"/>
              <w:right w:val="single" w:sz="4" w:space="0" w:color="auto"/>
            </w:tcBorders>
            <w:shd w:val="clear" w:color="auto" w:fill="auto"/>
            <w:hideMark/>
          </w:tcPr>
          <w:p w14:paraId="173A9183" w14:textId="77777777" w:rsidR="00007615" w:rsidRPr="008A4A13" w:rsidRDefault="00007615" w:rsidP="00CA5B84">
            <w:pPr>
              <w:autoSpaceDE/>
              <w:autoSpaceDN/>
              <w:spacing w:line="240" w:lineRule="auto"/>
              <w:ind w:firstLine="0"/>
              <w:jc w:val="center"/>
              <w:rPr>
                <w:i/>
                <w:color w:val="000000" w:themeColor="text1"/>
                <w:sz w:val="15"/>
              </w:rPr>
            </w:pPr>
            <w:r w:rsidRPr="008A4A1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3CECFCE5" w14:textId="77777777" w:rsidR="00007615" w:rsidRPr="008A4A13" w:rsidRDefault="00007615" w:rsidP="00CA5B84">
            <w:pPr>
              <w:autoSpaceDE/>
              <w:autoSpaceDN/>
              <w:spacing w:line="240" w:lineRule="auto"/>
              <w:ind w:firstLine="0"/>
              <w:jc w:val="left"/>
              <w:rPr>
                <w:i/>
                <w:color w:val="000000" w:themeColor="text1"/>
                <w:sz w:val="15"/>
              </w:rPr>
            </w:pPr>
            <w:r w:rsidRPr="008A4A13">
              <w:rPr>
                <w:i/>
                <w:color w:val="000000" w:themeColor="text1"/>
                <w:sz w:val="15"/>
              </w:rPr>
              <w:t>Реконструкция объекта соглашения «Распределительная теплосеть от ТК-96 до ТК-376 протяженностью 430,0 м» (участок от ТК-372 до ТК-</w:t>
            </w:r>
            <w:r w:rsidRPr="008A4A13">
              <w:rPr>
                <w:i/>
                <w:color w:val="000000" w:themeColor="text1"/>
                <w:sz w:val="15"/>
              </w:rPr>
              <w:lastRenderedPageBreak/>
              <w:t>375 Ø200 мм, L-0,0775 км (подземная прокладка с заменой теплоизоляции на ППУ))</w:t>
            </w:r>
          </w:p>
        </w:tc>
        <w:tc>
          <w:tcPr>
            <w:tcW w:w="476" w:type="pct"/>
            <w:tcBorders>
              <w:top w:val="nil"/>
              <w:left w:val="nil"/>
              <w:bottom w:val="single" w:sz="4" w:space="0" w:color="auto"/>
              <w:right w:val="single" w:sz="4" w:space="0" w:color="auto"/>
            </w:tcBorders>
            <w:shd w:val="clear" w:color="auto" w:fill="auto"/>
            <w:vAlign w:val="center"/>
            <w:hideMark/>
          </w:tcPr>
          <w:p w14:paraId="6AAEC0C5"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lastRenderedPageBreak/>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4D262EC4" w14:textId="3FAD9A6A" w:rsidR="00007615" w:rsidRPr="008A4A13" w:rsidRDefault="008A4A13" w:rsidP="00CA5B84">
            <w:pPr>
              <w:autoSpaceDE/>
              <w:autoSpaceDN/>
              <w:spacing w:line="240" w:lineRule="auto"/>
              <w:ind w:firstLine="0"/>
              <w:jc w:val="center"/>
              <w:rPr>
                <w:b/>
                <w:i/>
                <w:color w:val="000000" w:themeColor="text1"/>
                <w:sz w:val="15"/>
              </w:rPr>
            </w:pPr>
            <w:r>
              <w:rPr>
                <w:b/>
                <w:i/>
                <w:color w:val="000000" w:themeColor="text1"/>
                <w:sz w:val="15"/>
              </w:rPr>
              <w:t>6812</w:t>
            </w:r>
          </w:p>
        </w:tc>
        <w:tc>
          <w:tcPr>
            <w:tcW w:w="212" w:type="pct"/>
            <w:tcBorders>
              <w:top w:val="nil"/>
              <w:left w:val="nil"/>
              <w:bottom w:val="single" w:sz="4" w:space="0" w:color="auto"/>
              <w:right w:val="single" w:sz="4" w:space="0" w:color="auto"/>
            </w:tcBorders>
            <w:shd w:val="clear" w:color="auto" w:fill="auto"/>
            <w:vAlign w:val="center"/>
            <w:hideMark/>
          </w:tcPr>
          <w:p w14:paraId="4CDCEFF1"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52EDC91D" w14:textId="303EA513" w:rsidR="00007615" w:rsidRPr="008D0CFE" w:rsidRDefault="00007615" w:rsidP="00CA5B84">
            <w:pPr>
              <w:autoSpaceDE/>
              <w:autoSpaceDN/>
              <w:spacing w:line="240" w:lineRule="auto"/>
              <w:ind w:firstLine="0"/>
              <w:jc w:val="center"/>
              <w:rPr>
                <w:i/>
                <w:color w:val="000000" w:themeColor="text1"/>
                <w:sz w:val="15"/>
              </w:rPr>
            </w:pPr>
            <w:r w:rsidRPr="008D0CFE">
              <w:rPr>
                <w:i/>
                <w:iCs/>
                <w:sz w:val="15"/>
                <w:szCs w:val="15"/>
                <w:lang w:bidi="ar-SA"/>
              </w:rPr>
              <w:t>60</w:t>
            </w:r>
          </w:p>
        </w:tc>
        <w:tc>
          <w:tcPr>
            <w:tcW w:w="212" w:type="pct"/>
            <w:tcBorders>
              <w:top w:val="nil"/>
              <w:left w:val="nil"/>
              <w:bottom w:val="single" w:sz="4" w:space="0" w:color="auto"/>
              <w:right w:val="single" w:sz="4" w:space="0" w:color="auto"/>
            </w:tcBorders>
            <w:shd w:val="clear" w:color="auto" w:fill="auto"/>
            <w:vAlign w:val="center"/>
          </w:tcPr>
          <w:p w14:paraId="07495234" w14:textId="6E4F889D" w:rsidR="00007615" w:rsidRPr="008D0CFE" w:rsidRDefault="00007615" w:rsidP="00CA5B84">
            <w:pPr>
              <w:autoSpaceDE/>
              <w:autoSpaceDN/>
              <w:spacing w:line="240" w:lineRule="auto"/>
              <w:ind w:firstLine="0"/>
              <w:jc w:val="center"/>
              <w:rPr>
                <w:i/>
                <w:color w:val="000000" w:themeColor="text1"/>
                <w:sz w:val="15"/>
              </w:rPr>
            </w:pPr>
            <w:r w:rsidRPr="008D0CFE">
              <w:rPr>
                <w:i/>
                <w:iCs/>
                <w:sz w:val="15"/>
                <w:szCs w:val="15"/>
                <w:lang w:bidi="ar-SA"/>
              </w:rPr>
              <w:t>164</w:t>
            </w:r>
          </w:p>
        </w:tc>
        <w:tc>
          <w:tcPr>
            <w:tcW w:w="212" w:type="pct"/>
            <w:tcBorders>
              <w:top w:val="nil"/>
              <w:left w:val="nil"/>
              <w:bottom w:val="single" w:sz="4" w:space="0" w:color="auto"/>
              <w:right w:val="single" w:sz="4" w:space="0" w:color="auto"/>
            </w:tcBorders>
            <w:shd w:val="clear" w:color="auto" w:fill="auto"/>
            <w:vAlign w:val="center"/>
            <w:hideMark/>
          </w:tcPr>
          <w:p w14:paraId="22E34140"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034AFC1C" w14:textId="04F194DF"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6EB67910"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94F522C" w14:textId="77777777"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23106064"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64EA037"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6588 </w:t>
            </w:r>
          </w:p>
        </w:tc>
        <w:tc>
          <w:tcPr>
            <w:tcW w:w="236" w:type="pct"/>
            <w:tcBorders>
              <w:top w:val="nil"/>
              <w:left w:val="nil"/>
              <w:bottom w:val="single" w:sz="4" w:space="0" w:color="auto"/>
              <w:right w:val="single" w:sz="4" w:space="0" w:color="auto"/>
            </w:tcBorders>
            <w:shd w:val="clear" w:color="auto" w:fill="auto"/>
            <w:vAlign w:val="center"/>
            <w:hideMark/>
          </w:tcPr>
          <w:p w14:paraId="5165272F"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309D21AC"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r>
      <w:tr w:rsidR="00007615" w:rsidRPr="002514AC" w14:paraId="1C74CB5B"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AF64639"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lastRenderedPageBreak/>
              <w:t>1ТС-3.3.8</w:t>
            </w:r>
          </w:p>
        </w:tc>
        <w:tc>
          <w:tcPr>
            <w:tcW w:w="271" w:type="pct"/>
            <w:tcBorders>
              <w:top w:val="nil"/>
              <w:left w:val="nil"/>
              <w:bottom w:val="single" w:sz="4" w:space="0" w:color="auto"/>
              <w:right w:val="single" w:sz="4" w:space="0" w:color="auto"/>
            </w:tcBorders>
            <w:shd w:val="clear" w:color="auto" w:fill="auto"/>
            <w:hideMark/>
          </w:tcPr>
          <w:p w14:paraId="44F0B69A" w14:textId="77777777" w:rsidR="00007615" w:rsidRPr="008A4A13" w:rsidRDefault="00007615" w:rsidP="00CA5B84">
            <w:pPr>
              <w:autoSpaceDE/>
              <w:autoSpaceDN/>
              <w:spacing w:line="240" w:lineRule="auto"/>
              <w:ind w:firstLine="0"/>
              <w:jc w:val="center"/>
              <w:rPr>
                <w:i/>
                <w:color w:val="000000" w:themeColor="text1"/>
                <w:sz w:val="15"/>
              </w:rPr>
            </w:pPr>
            <w:r w:rsidRPr="008A4A1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6199FDC5" w14:textId="20816FB0" w:rsidR="00007615" w:rsidRPr="008A4A13" w:rsidRDefault="00007615" w:rsidP="00CA5B84">
            <w:pPr>
              <w:autoSpaceDE/>
              <w:autoSpaceDN/>
              <w:spacing w:line="240" w:lineRule="auto"/>
              <w:ind w:firstLine="0"/>
              <w:jc w:val="left"/>
              <w:rPr>
                <w:i/>
                <w:color w:val="000000" w:themeColor="text1"/>
                <w:sz w:val="15"/>
              </w:rPr>
            </w:pPr>
            <w:proofErr w:type="gramStart"/>
            <w:r w:rsidRPr="008A4A13">
              <w:rPr>
                <w:i/>
                <w:color w:val="000000" w:themeColor="text1"/>
                <w:sz w:val="15"/>
              </w:rPr>
              <w:t>Реконструкция объекта соглашения «Распределительная теплосеть от ТК-294 до ТК-378 протяженностью 1583,54 м» (участок от Уз-306 до ТК-310 Ø300 мм, L-0,0995 км (подземная прокладка с заменой теплоизоляции на ППУ))</w:t>
            </w:r>
            <w:r w:rsidRPr="002514AC">
              <w:rPr>
                <w:i/>
                <w:color w:val="000000" w:themeColor="text1"/>
                <w:sz w:val="15"/>
                <w:szCs w:val="15"/>
              </w:rPr>
              <w:t xml:space="preserve"> </w:t>
            </w:r>
            <w:r w:rsidRPr="008A4A13">
              <w:rPr>
                <w:i/>
                <w:color w:val="000000" w:themeColor="text1"/>
                <w:sz w:val="15"/>
              </w:rPr>
              <w:t xml:space="preserve">теплоизоляции на ППУ)  </w:t>
            </w:r>
            <w:proofErr w:type="gramEnd"/>
          </w:p>
        </w:tc>
        <w:tc>
          <w:tcPr>
            <w:tcW w:w="476" w:type="pct"/>
            <w:tcBorders>
              <w:top w:val="nil"/>
              <w:left w:val="nil"/>
              <w:bottom w:val="single" w:sz="4" w:space="0" w:color="auto"/>
              <w:right w:val="single" w:sz="4" w:space="0" w:color="auto"/>
            </w:tcBorders>
            <w:shd w:val="clear" w:color="auto" w:fill="auto"/>
            <w:vAlign w:val="center"/>
            <w:hideMark/>
          </w:tcPr>
          <w:p w14:paraId="6BA967DF"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5D02D923" w14:textId="58FC5752" w:rsidR="00007615" w:rsidRPr="008A4A13" w:rsidRDefault="00007615" w:rsidP="00CA5B84">
            <w:pPr>
              <w:autoSpaceDE/>
              <w:autoSpaceDN/>
              <w:spacing w:line="240" w:lineRule="auto"/>
              <w:ind w:firstLine="0"/>
              <w:jc w:val="center"/>
              <w:rPr>
                <w:b/>
                <w:i/>
                <w:color w:val="000000" w:themeColor="text1"/>
                <w:sz w:val="15"/>
              </w:rPr>
            </w:pPr>
            <w:r w:rsidRPr="008A4A13">
              <w:rPr>
                <w:b/>
                <w:i/>
                <w:color w:val="000000" w:themeColor="text1"/>
                <w:sz w:val="15"/>
              </w:rPr>
              <w:t>9</w:t>
            </w:r>
            <w:r w:rsidR="008A4A13">
              <w:rPr>
                <w:b/>
                <w:i/>
                <w:color w:val="000000" w:themeColor="text1"/>
                <w:sz w:val="15"/>
              </w:rPr>
              <w:t>739</w:t>
            </w:r>
          </w:p>
        </w:tc>
        <w:tc>
          <w:tcPr>
            <w:tcW w:w="212" w:type="pct"/>
            <w:tcBorders>
              <w:top w:val="nil"/>
              <w:left w:val="nil"/>
              <w:bottom w:val="single" w:sz="4" w:space="0" w:color="auto"/>
              <w:right w:val="single" w:sz="4" w:space="0" w:color="auto"/>
            </w:tcBorders>
            <w:shd w:val="clear" w:color="auto" w:fill="auto"/>
            <w:vAlign w:val="center"/>
            <w:hideMark/>
          </w:tcPr>
          <w:p w14:paraId="5150E89C"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27F87ACC" w14:textId="018CC31D" w:rsidR="00007615" w:rsidRPr="008D0CFE" w:rsidRDefault="00007615" w:rsidP="00CA5B84">
            <w:pPr>
              <w:autoSpaceDE/>
              <w:autoSpaceDN/>
              <w:spacing w:line="240" w:lineRule="auto"/>
              <w:ind w:firstLine="0"/>
              <w:jc w:val="center"/>
              <w:rPr>
                <w:i/>
                <w:color w:val="000000" w:themeColor="text1"/>
                <w:sz w:val="15"/>
              </w:rPr>
            </w:pPr>
            <w:r w:rsidRPr="008D0CFE">
              <w:rPr>
                <w:i/>
                <w:iCs/>
                <w:sz w:val="15"/>
                <w:szCs w:val="15"/>
                <w:lang w:bidi="ar-SA"/>
              </w:rPr>
              <w:t>120</w:t>
            </w:r>
          </w:p>
        </w:tc>
        <w:tc>
          <w:tcPr>
            <w:tcW w:w="212" w:type="pct"/>
            <w:tcBorders>
              <w:top w:val="nil"/>
              <w:left w:val="nil"/>
              <w:bottom w:val="single" w:sz="4" w:space="0" w:color="auto"/>
              <w:right w:val="single" w:sz="4" w:space="0" w:color="auto"/>
            </w:tcBorders>
            <w:shd w:val="clear" w:color="auto" w:fill="auto"/>
            <w:vAlign w:val="center"/>
          </w:tcPr>
          <w:p w14:paraId="028B9A96" w14:textId="453F17D0" w:rsidR="00007615" w:rsidRPr="008D0CFE" w:rsidRDefault="008A4A13" w:rsidP="00CA5B84">
            <w:pPr>
              <w:autoSpaceDE/>
              <w:autoSpaceDN/>
              <w:spacing w:line="240" w:lineRule="auto"/>
              <w:ind w:firstLine="0"/>
              <w:jc w:val="center"/>
              <w:rPr>
                <w:i/>
                <w:color w:val="000000" w:themeColor="text1"/>
                <w:sz w:val="15"/>
              </w:rPr>
            </w:pPr>
            <w:r w:rsidRPr="008D0CFE">
              <w:rPr>
                <w:i/>
                <w:iCs/>
                <w:sz w:val="15"/>
                <w:szCs w:val="15"/>
                <w:lang w:bidi="ar-SA"/>
              </w:rPr>
              <w:t>1350</w:t>
            </w:r>
          </w:p>
        </w:tc>
        <w:tc>
          <w:tcPr>
            <w:tcW w:w="212" w:type="pct"/>
            <w:tcBorders>
              <w:top w:val="nil"/>
              <w:left w:val="nil"/>
              <w:bottom w:val="single" w:sz="4" w:space="0" w:color="auto"/>
              <w:right w:val="single" w:sz="4" w:space="0" w:color="auto"/>
            </w:tcBorders>
            <w:shd w:val="clear" w:color="auto" w:fill="auto"/>
            <w:vAlign w:val="center"/>
            <w:hideMark/>
          </w:tcPr>
          <w:p w14:paraId="40B621FE" w14:textId="77777777" w:rsidR="00007615" w:rsidRPr="008D0CFE" w:rsidRDefault="00007615" w:rsidP="00CA5B84">
            <w:pPr>
              <w:autoSpaceDE/>
              <w:autoSpaceDN/>
              <w:spacing w:line="240" w:lineRule="auto"/>
              <w:ind w:firstLine="0"/>
              <w:jc w:val="center"/>
              <w:rPr>
                <w:i/>
                <w:color w:val="000000" w:themeColor="text1"/>
                <w:sz w:val="15"/>
              </w:rPr>
            </w:pPr>
            <w:r w:rsidRPr="008D0CFE">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642DB47" w14:textId="75B97EF9"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hideMark/>
          </w:tcPr>
          <w:p w14:paraId="6DE300A4" w14:textId="77777777"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389C8937"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848E390"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F4EEA52"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8269  </w:t>
            </w:r>
          </w:p>
        </w:tc>
        <w:tc>
          <w:tcPr>
            <w:tcW w:w="236" w:type="pct"/>
            <w:tcBorders>
              <w:top w:val="nil"/>
              <w:left w:val="nil"/>
              <w:bottom w:val="single" w:sz="4" w:space="0" w:color="auto"/>
              <w:right w:val="single" w:sz="4" w:space="0" w:color="auto"/>
            </w:tcBorders>
            <w:shd w:val="clear" w:color="auto" w:fill="auto"/>
            <w:vAlign w:val="center"/>
            <w:hideMark/>
          </w:tcPr>
          <w:p w14:paraId="218031EB"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4E07CDF3"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r>
      <w:tr w:rsidR="00007615" w:rsidRPr="002514AC" w14:paraId="2ABDB3AD"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3118BD9"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1ТС-3.3.9</w:t>
            </w:r>
          </w:p>
        </w:tc>
        <w:tc>
          <w:tcPr>
            <w:tcW w:w="271" w:type="pct"/>
            <w:tcBorders>
              <w:top w:val="nil"/>
              <w:left w:val="nil"/>
              <w:bottom w:val="single" w:sz="4" w:space="0" w:color="auto"/>
              <w:right w:val="single" w:sz="4" w:space="0" w:color="auto"/>
            </w:tcBorders>
            <w:shd w:val="clear" w:color="auto" w:fill="auto"/>
            <w:hideMark/>
          </w:tcPr>
          <w:p w14:paraId="332EF8CC" w14:textId="77777777" w:rsidR="00007615" w:rsidRPr="008A4A13" w:rsidRDefault="00007615" w:rsidP="00CA5B84">
            <w:pPr>
              <w:autoSpaceDE/>
              <w:autoSpaceDN/>
              <w:spacing w:line="240" w:lineRule="auto"/>
              <w:ind w:firstLine="0"/>
              <w:jc w:val="center"/>
              <w:rPr>
                <w:i/>
                <w:color w:val="000000" w:themeColor="text1"/>
                <w:sz w:val="15"/>
              </w:rPr>
            </w:pPr>
            <w:r w:rsidRPr="008A4A1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2C0B7257" w14:textId="77777777" w:rsidR="00007615" w:rsidRPr="008A4A13" w:rsidRDefault="00007615" w:rsidP="00CA5B84">
            <w:pPr>
              <w:autoSpaceDE/>
              <w:autoSpaceDN/>
              <w:spacing w:line="240" w:lineRule="auto"/>
              <w:ind w:firstLine="0"/>
              <w:jc w:val="left"/>
              <w:rPr>
                <w:i/>
                <w:color w:val="000000" w:themeColor="text1"/>
                <w:sz w:val="15"/>
              </w:rPr>
            </w:pPr>
            <w:r w:rsidRPr="008A4A13">
              <w:rPr>
                <w:i/>
                <w:color w:val="000000" w:themeColor="text1"/>
                <w:sz w:val="15"/>
              </w:rPr>
              <w:t>Реконструкция объекта соглашения «Магистральная теплосеть от УЗ-901 до УЗ-911а протяженностью 3990,81 м» (участок от ТК-907 до ТК-908 Ø400 мм, L-0,0481 км (подземная прокладка с заменой теплоизоляции на ППУ))</w:t>
            </w:r>
          </w:p>
        </w:tc>
        <w:tc>
          <w:tcPr>
            <w:tcW w:w="476" w:type="pct"/>
            <w:tcBorders>
              <w:top w:val="nil"/>
              <w:left w:val="nil"/>
              <w:bottom w:val="single" w:sz="4" w:space="0" w:color="auto"/>
              <w:right w:val="single" w:sz="4" w:space="0" w:color="auto"/>
            </w:tcBorders>
            <w:shd w:val="clear" w:color="auto" w:fill="auto"/>
            <w:vAlign w:val="center"/>
            <w:hideMark/>
          </w:tcPr>
          <w:p w14:paraId="4E2E5157"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61F3595C" w14:textId="75B205A7" w:rsidR="00007615" w:rsidRPr="008A4A13" w:rsidRDefault="008A4A13" w:rsidP="00CA5B84">
            <w:pPr>
              <w:autoSpaceDE/>
              <w:autoSpaceDN/>
              <w:spacing w:line="240" w:lineRule="auto"/>
              <w:ind w:firstLine="0"/>
              <w:jc w:val="center"/>
              <w:rPr>
                <w:b/>
                <w:i/>
                <w:color w:val="000000" w:themeColor="text1"/>
                <w:sz w:val="15"/>
              </w:rPr>
            </w:pPr>
            <w:r>
              <w:rPr>
                <w:b/>
                <w:i/>
                <w:color w:val="000000" w:themeColor="text1"/>
                <w:sz w:val="15"/>
              </w:rPr>
              <w:t>8577</w:t>
            </w:r>
          </w:p>
        </w:tc>
        <w:tc>
          <w:tcPr>
            <w:tcW w:w="212" w:type="pct"/>
            <w:tcBorders>
              <w:top w:val="nil"/>
              <w:left w:val="nil"/>
              <w:bottom w:val="single" w:sz="4" w:space="0" w:color="auto"/>
              <w:right w:val="single" w:sz="4" w:space="0" w:color="auto"/>
            </w:tcBorders>
            <w:shd w:val="clear" w:color="auto" w:fill="auto"/>
            <w:vAlign w:val="center"/>
            <w:hideMark/>
          </w:tcPr>
          <w:p w14:paraId="4FB807B2"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620C195E" w14:textId="5F6232B8" w:rsidR="00007615" w:rsidRPr="008D0CFE" w:rsidRDefault="00007615" w:rsidP="00CA5B84">
            <w:pPr>
              <w:autoSpaceDE/>
              <w:autoSpaceDN/>
              <w:spacing w:line="240" w:lineRule="auto"/>
              <w:ind w:firstLine="0"/>
              <w:jc w:val="center"/>
              <w:rPr>
                <w:i/>
                <w:color w:val="000000" w:themeColor="text1"/>
                <w:sz w:val="15"/>
              </w:rPr>
            </w:pPr>
            <w:r w:rsidRPr="008D0CFE">
              <w:rPr>
                <w:i/>
                <w:iCs/>
                <w:sz w:val="15"/>
                <w:szCs w:val="15"/>
                <w:lang w:bidi="ar-SA"/>
              </w:rPr>
              <w:t>240</w:t>
            </w:r>
          </w:p>
        </w:tc>
        <w:tc>
          <w:tcPr>
            <w:tcW w:w="212" w:type="pct"/>
            <w:tcBorders>
              <w:top w:val="nil"/>
              <w:left w:val="nil"/>
              <w:bottom w:val="single" w:sz="4" w:space="0" w:color="auto"/>
              <w:right w:val="single" w:sz="4" w:space="0" w:color="auto"/>
            </w:tcBorders>
            <w:shd w:val="clear" w:color="auto" w:fill="auto"/>
            <w:vAlign w:val="center"/>
          </w:tcPr>
          <w:p w14:paraId="053625F6" w14:textId="1F9F138C" w:rsidR="00007615" w:rsidRPr="008D0CFE" w:rsidRDefault="000A1DFA" w:rsidP="00CA5B84">
            <w:pPr>
              <w:autoSpaceDE/>
              <w:autoSpaceDN/>
              <w:spacing w:line="240" w:lineRule="auto"/>
              <w:ind w:firstLine="0"/>
              <w:jc w:val="center"/>
              <w:rPr>
                <w:i/>
                <w:color w:val="000000" w:themeColor="text1"/>
                <w:sz w:val="15"/>
              </w:rPr>
            </w:pPr>
            <w:r w:rsidRPr="008D0CFE">
              <w:rPr>
                <w:i/>
                <w:iCs/>
                <w:sz w:val="15"/>
                <w:szCs w:val="15"/>
                <w:lang w:bidi="ar-SA"/>
              </w:rPr>
              <w:t>32</w:t>
            </w:r>
            <w:r w:rsidR="00007615" w:rsidRPr="008D0CFE">
              <w:rPr>
                <w:i/>
                <w:iCs/>
                <w:sz w:val="15"/>
                <w:szCs w:val="15"/>
                <w:lang w:bidi="ar-SA"/>
              </w:rPr>
              <w:t>2</w:t>
            </w:r>
          </w:p>
        </w:tc>
        <w:tc>
          <w:tcPr>
            <w:tcW w:w="212" w:type="pct"/>
            <w:tcBorders>
              <w:top w:val="nil"/>
              <w:left w:val="nil"/>
              <w:bottom w:val="single" w:sz="4" w:space="0" w:color="auto"/>
              <w:right w:val="single" w:sz="4" w:space="0" w:color="auto"/>
            </w:tcBorders>
            <w:shd w:val="clear" w:color="auto" w:fill="auto"/>
            <w:vAlign w:val="center"/>
            <w:hideMark/>
          </w:tcPr>
          <w:p w14:paraId="095AF6AF" w14:textId="77777777" w:rsidR="00007615" w:rsidRPr="008D0CFE" w:rsidRDefault="00007615" w:rsidP="00CA5B84">
            <w:pPr>
              <w:autoSpaceDE/>
              <w:autoSpaceDN/>
              <w:spacing w:line="240" w:lineRule="auto"/>
              <w:ind w:firstLine="0"/>
              <w:jc w:val="center"/>
              <w:rPr>
                <w:i/>
                <w:color w:val="000000" w:themeColor="text1"/>
                <w:sz w:val="15"/>
              </w:rPr>
            </w:pPr>
            <w:r w:rsidRPr="008D0CFE">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01B6406A" w14:textId="1753F4B5"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7D1D5C2" w14:textId="77777777"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5802569C"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CC17510"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4B4D136"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8015 </w:t>
            </w:r>
          </w:p>
        </w:tc>
        <w:tc>
          <w:tcPr>
            <w:tcW w:w="236" w:type="pct"/>
            <w:tcBorders>
              <w:top w:val="nil"/>
              <w:left w:val="nil"/>
              <w:bottom w:val="single" w:sz="4" w:space="0" w:color="auto"/>
              <w:right w:val="single" w:sz="4" w:space="0" w:color="auto"/>
            </w:tcBorders>
            <w:shd w:val="clear" w:color="auto" w:fill="auto"/>
            <w:vAlign w:val="center"/>
            <w:hideMark/>
          </w:tcPr>
          <w:p w14:paraId="37CADBC2"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7C5D84D4"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r>
      <w:tr w:rsidR="00007615" w:rsidRPr="002514AC" w14:paraId="3DB42520"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AA2B4A9"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1ТС-3.3.10</w:t>
            </w:r>
          </w:p>
        </w:tc>
        <w:tc>
          <w:tcPr>
            <w:tcW w:w="271" w:type="pct"/>
            <w:tcBorders>
              <w:top w:val="nil"/>
              <w:left w:val="nil"/>
              <w:bottom w:val="single" w:sz="4" w:space="0" w:color="auto"/>
              <w:right w:val="single" w:sz="4" w:space="0" w:color="auto"/>
            </w:tcBorders>
            <w:shd w:val="clear" w:color="auto" w:fill="auto"/>
            <w:hideMark/>
          </w:tcPr>
          <w:p w14:paraId="5EF995CD" w14:textId="77777777" w:rsidR="00007615" w:rsidRPr="008A4A13" w:rsidRDefault="00007615" w:rsidP="00CA5B84">
            <w:pPr>
              <w:autoSpaceDE/>
              <w:autoSpaceDN/>
              <w:spacing w:line="240" w:lineRule="auto"/>
              <w:ind w:firstLine="0"/>
              <w:jc w:val="center"/>
              <w:rPr>
                <w:i/>
                <w:color w:val="000000" w:themeColor="text1"/>
                <w:sz w:val="15"/>
              </w:rPr>
            </w:pPr>
            <w:r w:rsidRPr="008A4A1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hideMark/>
          </w:tcPr>
          <w:p w14:paraId="27F4D495" w14:textId="77777777" w:rsidR="00007615" w:rsidRPr="008A4A13" w:rsidRDefault="00007615" w:rsidP="00CA5B84">
            <w:pPr>
              <w:autoSpaceDE/>
              <w:autoSpaceDN/>
              <w:spacing w:line="240" w:lineRule="auto"/>
              <w:ind w:firstLine="0"/>
              <w:jc w:val="left"/>
              <w:rPr>
                <w:i/>
                <w:color w:val="000000" w:themeColor="text1"/>
                <w:sz w:val="15"/>
              </w:rPr>
            </w:pPr>
            <w:r w:rsidRPr="008A4A13">
              <w:rPr>
                <w:i/>
                <w:color w:val="000000" w:themeColor="text1"/>
                <w:sz w:val="15"/>
              </w:rPr>
              <w:t>Реконструкция объектов соглашения «Распределительная теплосеть от ТК-620а до ТК-649 протяженность 1518,32 м», «Распределительная теплосеть от ТК-647 до ТК-679 протяженностью 605 м», «Распределительная теплосеть от ТК-670 до ТК-689 протяженностью 746 м» (участок теплотрассы от пл. Свободы д. 10а до ТК-683 ул. Буденного д.2 (подземная канальная прокладка с заменой теплоизоляции на ППУ)</w:t>
            </w:r>
          </w:p>
        </w:tc>
        <w:tc>
          <w:tcPr>
            <w:tcW w:w="476" w:type="pct"/>
            <w:tcBorders>
              <w:top w:val="nil"/>
              <w:left w:val="nil"/>
              <w:bottom w:val="single" w:sz="4" w:space="0" w:color="auto"/>
              <w:right w:val="single" w:sz="4" w:space="0" w:color="auto"/>
            </w:tcBorders>
            <w:shd w:val="clear" w:color="auto" w:fill="auto"/>
            <w:vAlign w:val="center"/>
            <w:hideMark/>
          </w:tcPr>
          <w:p w14:paraId="768C1C50"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78270E23" w14:textId="498FD83F" w:rsidR="00007615" w:rsidRPr="008A4A13" w:rsidRDefault="00007615"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152384</w:t>
            </w:r>
          </w:p>
        </w:tc>
        <w:tc>
          <w:tcPr>
            <w:tcW w:w="212" w:type="pct"/>
            <w:tcBorders>
              <w:top w:val="nil"/>
              <w:left w:val="nil"/>
              <w:bottom w:val="single" w:sz="4" w:space="0" w:color="auto"/>
              <w:right w:val="single" w:sz="4" w:space="0" w:color="auto"/>
            </w:tcBorders>
            <w:shd w:val="clear" w:color="auto" w:fill="auto"/>
            <w:vAlign w:val="center"/>
            <w:hideMark/>
          </w:tcPr>
          <w:p w14:paraId="0D565645"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4384ACA" w14:textId="77777777" w:rsidR="00007615" w:rsidRPr="008D0CFE" w:rsidRDefault="00007615" w:rsidP="00CA5B84">
            <w:pPr>
              <w:autoSpaceDE/>
              <w:autoSpaceDN/>
              <w:spacing w:line="240" w:lineRule="auto"/>
              <w:ind w:firstLine="0"/>
              <w:jc w:val="center"/>
              <w:rPr>
                <w:i/>
                <w:color w:val="000000" w:themeColor="text1"/>
                <w:sz w:val="15"/>
              </w:rPr>
            </w:pPr>
            <w:r w:rsidRPr="008D0CFE">
              <w:rPr>
                <w:i/>
                <w:color w:val="000000" w:themeColor="text1"/>
                <w:sz w:val="15"/>
              </w:rPr>
              <w:t> 2608</w:t>
            </w:r>
          </w:p>
        </w:tc>
        <w:tc>
          <w:tcPr>
            <w:tcW w:w="212" w:type="pct"/>
            <w:tcBorders>
              <w:top w:val="nil"/>
              <w:left w:val="nil"/>
              <w:bottom w:val="single" w:sz="4" w:space="0" w:color="auto"/>
              <w:right w:val="single" w:sz="4" w:space="0" w:color="auto"/>
            </w:tcBorders>
            <w:shd w:val="clear" w:color="auto" w:fill="auto"/>
            <w:vAlign w:val="center"/>
            <w:hideMark/>
          </w:tcPr>
          <w:p w14:paraId="3E9A0A4A" w14:textId="2E67B70A" w:rsidR="00007615" w:rsidRPr="008D0CFE" w:rsidRDefault="00007615" w:rsidP="00CA5B84">
            <w:pPr>
              <w:autoSpaceDE/>
              <w:autoSpaceDN/>
              <w:spacing w:line="240" w:lineRule="auto"/>
              <w:ind w:firstLine="0"/>
              <w:jc w:val="center"/>
              <w:rPr>
                <w:i/>
                <w:color w:val="000000" w:themeColor="text1"/>
                <w:sz w:val="15"/>
              </w:rPr>
            </w:pPr>
            <w:r w:rsidRPr="008D0CFE">
              <w:rPr>
                <w:i/>
                <w:iCs/>
                <w:color w:val="000000" w:themeColor="text1"/>
                <w:sz w:val="15"/>
                <w:szCs w:val="15"/>
                <w:lang w:bidi="ar-SA"/>
              </w:rPr>
              <w:t>910</w:t>
            </w:r>
          </w:p>
        </w:tc>
        <w:tc>
          <w:tcPr>
            <w:tcW w:w="212" w:type="pct"/>
            <w:tcBorders>
              <w:top w:val="nil"/>
              <w:left w:val="nil"/>
              <w:bottom w:val="single" w:sz="4" w:space="0" w:color="auto"/>
              <w:right w:val="single" w:sz="4" w:space="0" w:color="auto"/>
            </w:tcBorders>
            <w:shd w:val="clear" w:color="auto" w:fill="auto"/>
            <w:vAlign w:val="center"/>
            <w:hideMark/>
          </w:tcPr>
          <w:p w14:paraId="368989BB" w14:textId="77777777" w:rsidR="00007615" w:rsidRPr="008D0CFE" w:rsidRDefault="00007615" w:rsidP="00CA5B84">
            <w:pPr>
              <w:autoSpaceDE/>
              <w:autoSpaceDN/>
              <w:spacing w:line="240" w:lineRule="auto"/>
              <w:ind w:firstLine="0"/>
              <w:jc w:val="center"/>
              <w:rPr>
                <w:i/>
                <w:color w:val="000000" w:themeColor="text1"/>
                <w:sz w:val="15"/>
              </w:rPr>
            </w:pPr>
            <w:r w:rsidRPr="008D0CFE">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575A466" w14:textId="5BE5BF6A" w:rsidR="00007615" w:rsidRPr="008A4A13"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31357</w:t>
            </w:r>
          </w:p>
        </w:tc>
        <w:tc>
          <w:tcPr>
            <w:tcW w:w="212" w:type="pct"/>
            <w:tcBorders>
              <w:top w:val="nil"/>
              <w:left w:val="nil"/>
              <w:bottom w:val="single" w:sz="4" w:space="0" w:color="auto"/>
              <w:right w:val="single" w:sz="4" w:space="0" w:color="auto"/>
            </w:tcBorders>
            <w:shd w:val="clear" w:color="auto" w:fill="auto"/>
            <w:vAlign w:val="center"/>
            <w:hideMark/>
          </w:tcPr>
          <w:p w14:paraId="1D30B240" w14:textId="17ED3BF9" w:rsidR="00007615" w:rsidRPr="008A4A13"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65707</w:t>
            </w:r>
          </w:p>
        </w:tc>
        <w:tc>
          <w:tcPr>
            <w:tcW w:w="236" w:type="pct"/>
            <w:tcBorders>
              <w:top w:val="nil"/>
              <w:left w:val="nil"/>
              <w:bottom w:val="single" w:sz="4" w:space="0" w:color="auto"/>
              <w:right w:val="single" w:sz="4" w:space="0" w:color="auto"/>
            </w:tcBorders>
            <w:shd w:val="clear" w:color="auto" w:fill="auto"/>
            <w:vAlign w:val="center"/>
            <w:hideMark/>
          </w:tcPr>
          <w:p w14:paraId="703308E1"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r w:rsidRPr="002514AC">
              <w:rPr>
                <w:i/>
                <w:iCs/>
                <w:color w:val="000000" w:themeColor="text1"/>
                <w:sz w:val="15"/>
                <w:szCs w:val="15"/>
                <w:lang w:bidi="ar-SA"/>
              </w:rPr>
              <w:t>1800</w:t>
            </w:r>
          </w:p>
        </w:tc>
        <w:tc>
          <w:tcPr>
            <w:tcW w:w="236" w:type="pct"/>
            <w:tcBorders>
              <w:top w:val="nil"/>
              <w:left w:val="nil"/>
              <w:bottom w:val="single" w:sz="4" w:space="0" w:color="auto"/>
              <w:right w:val="single" w:sz="4" w:space="0" w:color="auto"/>
            </w:tcBorders>
            <w:shd w:val="clear" w:color="auto" w:fill="auto"/>
            <w:vAlign w:val="center"/>
            <w:hideMark/>
          </w:tcPr>
          <w:p w14:paraId="70E89273"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r w:rsidRPr="002514AC">
              <w:rPr>
                <w:i/>
                <w:iCs/>
                <w:color w:val="000000" w:themeColor="text1"/>
                <w:sz w:val="15"/>
                <w:szCs w:val="15"/>
                <w:lang w:bidi="ar-SA"/>
              </w:rPr>
              <w:t>50002</w:t>
            </w:r>
          </w:p>
        </w:tc>
        <w:tc>
          <w:tcPr>
            <w:tcW w:w="236" w:type="pct"/>
            <w:tcBorders>
              <w:top w:val="nil"/>
              <w:left w:val="nil"/>
              <w:bottom w:val="single" w:sz="4" w:space="0" w:color="auto"/>
              <w:right w:val="single" w:sz="4" w:space="0" w:color="auto"/>
            </w:tcBorders>
            <w:shd w:val="clear" w:color="auto" w:fill="auto"/>
            <w:vAlign w:val="center"/>
            <w:hideMark/>
          </w:tcPr>
          <w:p w14:paraId="25474994"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ADE79B9"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03F08893"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r>
      <w:tr w:rsidR="00007615" w:rsidRPr="002514AC" w14:paraId="1A31433E"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C10F758"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1ТС-3.3.11</w:t>
            </w:r>
          </w:p>
        </w:tc>
        <w:tc>
          <w:tcPr>
            <w:tcW w:w="271" w:type="pct"/>
            <w:tcBorders>
              <w:top w:val="nil"/>
              <w:left w:val="nil"/>
              <w:bottom w:val="single" w:sz="4" w:space="0" w:color="auto"/>
              <w:right w:val="single" w:sz="4" w:space="0" w:color="auto"/>
            </w:tcBorders>
            <w:shd w:val="clear" w:color="auto" w:fill="auto"/>
            <w:hideMark/>
          </w:tcPr>
          <w:p w14:paraId="61EDCE79" w14:textId="77777777" w:rsidR="00007615" w:rsidRPr="008A4A13" w:rsidRDefault="00007615" w:rsidP="00CA5B84">
            <w:pPr>
              <w:autoSpaceDE/>
              <w:autoSpaceDN/>
              <w:spacing w:line="240" w:lineRule="auto"/>
              <w:ind w:firstLine="0"/>
              <w:jc w:val="center"/>
              <w:rPr>
                <w:i/>
                <w:color w:val="000000" w:themeColor="text1"/>
                <w:sz w:val="15"/>
              </w:rPr>
            </w:pPr>
            <w:r w:rsidRPr="008A4A1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hideMark/>
          </w:tcPr>
          <w:p w14:paraId="7B16DA2F" w14:textId="77777777" w:rsidR="00007615" w:rsidRPr="008A4A13" w:rsidRDefault="00007615" w:rsidP="00CA5B84">
            <w:pPr>
              <w:autoSpaceDE/>
              <w:autoSpaceDN/>
              <w:spacing w:line="240" w:lineRule="auto"/>
              <w:ind w:firstLine="0"/>
              <w:jc w:val="left"/>
              <w:rPr>
                <w:i/>
                <w:color w:val="000000" w:themeColor="text1"/>
                <w:sz w:val="15"/>
              </w:rPr>
            </w:pPr>
            <w:r w:rsidRPr="008A4A13">
              <w:rPr>
                <w:i/>
                <w:color w:val="000000" w:themeColor="text1"/>
                <w:sz w:val="15"/>
              </w:rPr>
              <w:t>Реконструкция объекта соглашения «Распределительная теплосеть от ТК-610б до ТК-640 протяженность 610,7 м» (участок теплотрассы от ТК-640 до ТК 662а ул. Сибирская д.22 (подземная канальная прокладка с заменой теплоизоляции на ППУ)</w:t>
            </w:r>
          </w:p>
        </w:tc>
        <w:tc>
          <w:tcPr>
            <w:tcW w:w="476" w:type="pct"/>
            <w:tcBorders>
              <w:top w:val="nil"/>
              <w:left w:val="nil"/>
              <w:bottom w:val="single" w:sz="4" w:space="0" w:color="auto"/>
              <w:right w:val="single" w:sz="4" w:space="0" w:color="auto"/>
            </w:tcBorders>
            <w:shd w:val="clear" w:color="auto" w:fill="auto"/>
            <w:vAlign w:val="center"/>
            <w:hideMark/>
          </w:tcPr>
          <w:p w14:paraId="36BD424C"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15A535CE" w14:textId="09F606E8" w:rsidR="00007615" w:rsidRPr="008A4A13" w:rsidRDefault="00524CA0" w:rsidP="00CA5B84">
            <w:pPr>
              <w:autoSpaceDE/>
              <w:autoSpaceDN/>
              <w:spacing w:line="240" w:lineRule="auto"/>
              <w:ind w:firstLine="0"/>
              <w:jc w:val="center"/>
              <w:rPr>
                <w:b/>
                <w:i/>
                <w:color w:val="000000" w:themeColor="text1"/>
                <w:sz w:val="15"/>
              </w:rPr>
            </w:pPr>
            <w:r>
              <w:rPr>
                <w:b/>
                <w:bCs/>
                <w:i/>
                <w:iCs/>
                <w:color w:val="000000" w:themeColor="text1"/>
                <w:sz w:val="15"/>
                <w:szCs w:val="15"/>
                <w:lang w:bidi="ar-SA"/>
              </w:rPr>
              <w:t>7213</w:t>
            </w:r>
          </w:p>
        </w:tc>
        <w:tc>
          <w:tcPr>
            <w:tcW w:w="212" w:type="pct"/>
            <w:tcBorders>
              <w:top w:val="nil"/>
              <w:left w:val="nil"/>
              <w:bottom w:val="single" w:sz="4" w:space="0" w:color="auto"/>
              <w:right w:val="single" w:sz="4" w:space="0" w:color="auto"/>
            </w:tcBorders>
            <w:shd w:val="clear" w:color="auto" w:fill="auto"/>
            <w:vAlign w:val="center"/>
            <w:hideMark/>
          </w:tcPr>
          <w:p w14:paraId="7E0DCB4A"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723CE392" w14:textId="3D8963E0" w:rsidR="00007615" w:rsidRPr="008D0CFE" w:rsidRDefault="00007615" w:rsidP="00CA5B84">
            <w:pPr>
              <w:autoSpaceDE/>
              <w:autoSpaceDN/>
              <w:spacing w:line="240" w:lineRule="auto"/>
              <w:ind w:firstLine="0"/>
              <w:jc w:val="center"/>
              <w:rPr>
                <w:i/>
                <w:color w:val="000000" w:themeColor="text1"/>
                <w:sz w:val="15"/>
              </w:rPr>
            </w:pPr>
            <w:r w:rsidRPr="008D0CFE">
              <w:rPr>
                <w:i/>
                <w:iCs/>
                <w:sz w:val="15"/>
                <w:szCs w:val="15"/>
                <w:lang w:bidi="ar-SA"/>
              </w:rPr>
              <w:t> 400</w:t>
            </w:r>
          </w:p>
        </w:tc>
        <w:tc>
          <w:tcPr>
            <w:tcW w:w="212" w:type="pct"/>
            <w:tcBorders>
              <w:top w:val="nil"/>
              <w:left w:val="nil"/>
              <w:bottom w:val="single" w:sz="4" w:space="0" w:color="auto"/>
              <w:right w:val="single" w:sz="4" w:space="0" w:color="auto"/>
            </w:tcBorders>
            <w:shd w:val="clear" w:color="auto" w:fill="auto"/>
            <w:vAlign w:val="center"/>
          </w:tcPr>
          <w:p w14:paraId="24F34476" w14:textId="48181F5F" w:rsidR="00007615" w:rsidRPr="008D0CFE" w:rsidRDefault="008A4A13" w:rsidP="00CA5B84">
            <w:pPr>
              <w:autoSpaceDE/>
              <w:autoSpaceDN/>
              <w:spacing w:line="240" w:lineRule="auto"/>
              <w:ind w:firstLine="0"/>
              <w:jc w:val="center"/>
              <w:rPr>
                <w:i/>
                <w:color w:val="000000" w:themeColor="text1"/>
                <w:sz w:val="15"/>
              </w:rPr>
            </w:pPr>
            <w:r w:rsidRPr="008D0CFE">
              <w:rPr>
                <w:i/>
                <w:iCs/>
                <w:sz w:val="15"/>
                <w:szCs w:val="15"/>
                <w:lang w:bidi="ar-SA"/>
              </w:rPr>
              <w:t>356</w:t>
            </w:r>
          </w:p>
        </w:tc>
        <w:tc>
          <w:tcPr>
            <w:tcW w:w="212" w:type="pct"/>
            <w:tcBorders>
              <w:top w:val="nil"/>
              <w:left w:val="nil"/>
              <w:bottom w:val="single" w:sz="4" w:space="0" w:color="auto"/>
              <w:right w:val="single" w:sz="4" w:space="0" w:color="auto"/>
            </w:tcBorders>
            <w:shd w:val="clear" w:color="auto" w:fill="auto"/>
            <w:vAlign w:val="center"/>
            <w:hideMark/>
          </w:tcPr>
          <w:p w14:paraId="2396366A" w14:textId="77777777" w:rsidR="00007615" w:rsidRPr="008D0CFE" w:rsidRDefault="00007615" w:rsidP="00CA5B84">
            <w:pPr>
              <w:autoSpaceDE/>
              <w:autoSpaceDN/>
              <w:spacing w:line="240" w:lineRule="auto"/>
              <w:ind w:firstLine="0"/>
              <w:jc w:val="center"/>
              <w:rPr>
                <w:i/>
                <w:color w:val="000000" w:themeColor="text1"/>
                <w:sz w:val="15"/>
              </w:rPr>
            </w:pPr>
            <w:r w:rsidRPr="008D0CFE">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4B2484A" w14:textId="77777777" w:rsidR="00007615" w:rsidRPr="008A4A13"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hideMark/>
          </w:tcPr>
          <w:p w14:paraId="568C192C"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7AE821A" w14:textId="0710C074"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5CC20678" w14:textId="28B3D505" w:rsidR="00007615" w:rsidRPr="008A4A13"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1A7F206F"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4466  </w:t>
            </w:r>
          </w:p>
        </w:tc>
        <w:tc>
          <w:tcPr>
            <w:tcW w:w="236" w:type="pct"/>
            <w:tcBorders>
              <w:top w:val="nil"/>
              <w:left w:val="nil"/>
              <w:bottom w:val="single" w:sz="4" w:space="0" w:color="auto"/>
              <w:right w:val="single" w:sz="4" w:space="0" w:color="auto"/>
            </w:tcBorders>
            <w:shd w:val="clear" w:color="auto" w:fill="auto"/>
            <w:vAlign w:val="center"/>
            <w:hideMark/>
          </w:tcPr>
          <w:p w14:paraId="1A0BF8F3"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1991 </w:t>
            </w:r>
          </w:p>
        </w:tc>
        <w:tc>
          <w:tcPr>
            <w:tcW w:w="215" w:type="pct"/>
            <w:tcBorders>
              <w:top w:val="nil"/>
              <w:left w:val="nil"/>
              <w:bottom w:val="single" w:sz="4" w:space="0" w:color="auto"/>
              <w:right w:val="single" w:sz="4" w:space="0" w:color="auto"/>
            </w:tcBorders>
            <w:shd w:val="clear" w:color="auto" w:fill="auto"/>
            <w:vAlign w:val="center"/>
            <w:hideMark/>
          </w:tcPr>
          <w:p w14:paraId="585A45B6" w14:textId="77777777" w:rsidR="00007615" w:rsidRPr="008A4A13" w:rsidRDefault="00007615" w:rsidP="00CA5B84">
            <w:pPr>
              <w:autoSpaceDE/>
              <w:autoSpaceDN/>
              <w:spacing w:line="240" w:lineRule="auto"/>
              <w:ind w:firstLine="0"/>
              <w:jc w:val="center"/>
              <w:rPr>
                <w:i/>
                <w:color w:val="000000" w:themeColor="text1"/>
                <w:sz w:val="15"/>
              </w:rPr>
            </w:pPr>
            <w:r w:rsidRPr="008A4A13">
              <w:rPr>
                <w:i/>
                <w:color w:val="000000" w:themeColor="text1"/>
                <w:sz w:val="15"/>
              </w:rPr>
              <w:t> </w:t>
            </w:r>
          </w:p>
        </w:tc>
      </w:tr>
      <w:tr w:rsidR="00007615" w:rsidRPr="002514AC" w14:paraId="159C8076"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33AC260"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1ТС-3.3.12</w:t>
            </w:r>
          </w:p>
        </w:tc>
        <w:tc>
          <w:tcPr>
            <w:tcW w:w="271" w:type="pct"/>
            <w:tcBorders>
              <w:top w:val="nil"/>
              <w:left w:val="nil"/>
              <w:bottom w:val="single" w:sz="4" w:space="0" w:color="auto"/>
              <w:right w:val="single" w:sz="4" w:space="0" w:color="auto"/>
            </w:tcBorders>
            <w:shd w:val="clear" w:color="auto" w:fill="auto"/>
            <w:hideMark/>
          </w:tcPr>
          <w:p w14:paraId="303FDBE1" w14:textId="77777777" w:rsidR="00007615" w:rsidRPr="00524CA0" w:rsidRDefault="00007615" w:rsidP="00CA5B84">
            <w:pPr>
              <w:autoSpaceDE/>
              <w:autoSpaceDN/>
              <w:spacing w:line="240" w:lineRule="auto"/>
              <w:ind w:firstLine="0"/>
              <w:jc w:val="center"/>
              <w:rPr>
                <w:i/>
                <w:color w:val="000000" w:themeColor="text1"/>
                <w:sz w:val="15"/>
              </w:rPr>
            </w:pPr>
            <w:r w:rsidRPr="00524CA0">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hideMark/>
          </w:tcPr>
          <w:p w14:paraId="1CE31C16" w14:textId="77777777" w:rsidR="00007615" w:rsidRPr="00524CA0" w:rsidRDefault="00007615" w:rsidP="00CA5B84">
            <w:pPr>
              <w:autoSpaceDE/>
              <w:autoSpaceDN/>
              <w:spacing w:line="240" w:lineRule="auto"/>
              <w:ind w:firstLine="0"/>
              <w:jc w:val="left"/>
              <w:rPr>
                <w:i/>
                <w:color w:val="000000" w:themeColor="text1"/>
                <w:sz w:val="15"/>
              </w:rPr>
            </w:pPr>
            <w:r w:rsidRPr="00524CA0">
              <w:rPr>
                <w:i/>
                <w:color w:val="000000" w:themeColor="text1"/>
                <w:sz w:val="15"/>
              </w:rPr>
              <w:t>Реконструкция объекта соглашения «Распределительная теплосеть от УЗ-344 до УЗ-1137» (участок теплотрассы от Уз-1130 до ул. Пионерская Ду-200 мм (надземная прокладка с заменой теплоизоляции на ППУ). Надземная прокладка по Ж/Б опорам с компенсаторами над проездами)</w:t>
            </w:r>
          </w:p>
        </w:tc>
        <w:tc>
          <w:tcPr>
            <w:tcW w:w="476" w:type="pct"/>
            <w:tcBorders>
              <w:top w:val="nil"/>
              <w:left w:val="nil"/>
              <w:bottom w:val="single" w:sz="4" w:space="0" w:color="auto"/>
              <w:right w:val="single" w:sz="4" w:space="0" w:color="auto"/>
            </w:tcBorders>
            <w:shd w:val="clear" w:color="auto" w:fill="auto"/>
            <w:vAlign w:val="center"/>
            <w:hideMark/>
          </w:tcPr>
          <w:p w14:paraId="4FB92732"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0D2193A4" w14:textId="2E147EF3" w:rsidR="00007615" w:rsidRPr="00524CA0" w:rsidRDefault="00524CA0" w:rsidP="00CA5B84">
            <w:pPr>
              <w:autoSpaceDE/>
              <w:autoSpaceDN/>
              <w:spacing w:line="240" w:lineRule="auto"/>
              <w:ind w:firstLine="0"/>
              <w:jc w:val="center"/>
              <w:rPr>
                <w:b/>
                <w:i/>
                <w:color w:val="000000" w:themeColor="text1"/>
                <w:sz w:val="15"/>
              </w:rPr>
            </w:pPr>
            <w:r>
              <w:rPr>
                <w:b/>
                <w:i/>
                <w:color w:val="000000" w:themeColor="text1"/>
                <w:sz w:val="15"/>
              </w:rPr>
              <w:t>7869</w:t>
            </w:r>
          </w:p>
        </w:tc>
        <w:tc>
          <w:tcPr>
            <w:tcW w:w="212" w:type="pct"/>
            <w:tcBorders>
              <w:top w:val="nil"/>
              <w:left w:val="nil"/>
              <w:bottom w:val="single" w:sz="4" w:space="0" w:color="auto"/>
              <w:right w:val="single" w:sz="4" w:space="0" w:color="auto"/>
            </w:tcBorders>
            <w:shd w:val="clear" w:color="auto" w:fill="auto"/>
            <w:vAlign w:val="center"/>
            <w:hideMark/>
          </w:tcPr>
          <w:p w14:paraId="5C29B253"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46AAF963" w14:textId="33CEBEDE" w:rsidR="00007615" w:rsidRPr="008D0CFE" w:rsidRDefault="00007615" w:rsidP="00CA5B84">
            <w:pPr>
              <w:autoSpaceDE/>
              <w:autoSpaceDN/>
              <w:spacing w:line="240" w:lineRule="auto"/>
              <w:ind w:firstLine="0"/>
              <w:jc w:val="center"/>
              <w:rPr>
                <w:i/>
                <w:color w:val="000000" w:themeColor="text1"/>
                <w:sz w:val="15"/>
              </w:rPr>
            </w:pPr>
            <w:r w:rsidRPr="008D0CFE">
              <w:rPr>
                <w:i/>
                <w:iCs/>
                <w:sz w:val="15"/>
                <w:szCs w:val="15"/>
                <w:lang w:bidi="ar-SA"/>
              </w:rPr>
              <w:t> 159</w:t>
            </w:r>
          </w:p>
        </w:tc>
        <w:tc>
          <w:tcPr>
            <w:tcW w:w="212" w:type="pct"/>
            <w:tcBorders>
              <w:top w:val="nil"/>
              <w:left w:val="nil"/>
              <w:bottom w:val="single" w:sz="4" w:space="0" w:color="auto"/>
              <w:right w:val="single" w:sz="4" w:space="0" w:color="auto"/>
            </w:tcBorders>
            <w:shd w:val="clear" w:color="auto" w:fill="auto"/>
            <w:vAlign w:val="center"/>
          </w:tcPr>
          <w:p w14:paraId="282E1FA3" w14:textId="1FBC1988" w:rsidR="00007615" w:rsidRPr="008D0CFE" w:rsidRDefault="00524CA0" w:rsidP="00CA5B84">
            <w:pPr>
              <w:autoSpaceDE/>
              <w:autoSpaceDN/>
              <w:spacing w:line="240" w:lineRule="auto"/>
              <w:ind w:firstLine="0"/>
              <w:jc w:val="center"/>
              <w:rPr>
                <w:i/>
                <w:color w:val="000000" w:themeColor="text1"/>
                <w:sz w:val="15"/>
              </w:rPr>
            </w:pPr>
            <w:r w:rsidRPr="008D0CFE">
              <w:rPr>
                <w:i/>
                <w:iCs/>
                <w:sz w:val="15"/>
                <w:szCs w:val="15"/>
                <w:lang w:bidi="ar-SA"/>
              </w:rPr>
              <w:t>937</w:t>
            </w:r>
          </w:p>
        </w:tc>
        <w:tc>
          <w:tcPr>
            <w:tcW w:w="212" w:type="pct"/>
            <w:tcBorders>
              <w:top w:val="nil"/>
              <w:left w:val="nil"/>
              <w:bottom w:val="single" w:sz="4" w:space="0" w:color="auto"/>
              <w:right w:val="single" w:sz="4" w:space="0" w:color="auto"/>
            </w:tcBorders>
            <w:shd w:val="clear" w:color="auto" w:fill="auto"/>
            <w:vAlign w:val="center"/>
            <w:hideMark/>
          </w:tcPr>
          <w:p w14:paraId="0C806D6F" w14:textId="77777777" w:rsidR="00007615" w:rsidRPr="008D0CFE" w:rsidRDefault="00007615" w:rsidP="00CA5B84">
            <w:pPr>
              <w:autoSpaceDE/>
              <w:autoSpaceDN/>
              <w:spacing w:line="240" w:lineRule="auto"/>
              <w:ind w:firstLine="0"/>
              <w:jc w:val="center"/>
              <w:rPr>
                <w:i/>
                <w:color w:val="000000" w:themeColor="text1"/>
                <w:sz w:val="15"/>
              </w:rPr>
            </w:pPr>
            <w:r w:rsidRPr="008D0CFE">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5F2FE29" w14:textId="77777777" w:rsidR="00007615" w:rsidRPr="00524CA0"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hideMark/>
          </w:tcPr>
          <w:p w14:paraId="460D45A2" w14:textId="731D6A41" w:rsidR="00007615" w:rsidRPr="00524CA0"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0635306C"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18F472C"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0AA35B5"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6774  </w:t>
            </w:r>
          </w:p>
        </w:tc>
        <w:tc>
          <w:tcPr>
            <w:tcW w:w="236" w:type="pct"/>
            <w:tcBorders>
              <w:top w:val="nil"/>
              <w:left w:val="nil"/>
              <w:bottom w:val="single" w:sz="4" w:space="0" w:color="auto"/>
              <w:right w:val="single" w:sz="4" w:space="0" w:color="auto"/>
            </w:tcBorders>
            <w:shd w:val="clear" w:color="auto" w:fill="auto"/>
            <w:vAlign w:val="center"/>
            <w:hideMark/>
          </w:tcPr>
          <w:p w14:paraId="0CDB289D"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4EB1C9EE"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 </w:t>
            </w:r>
          </w:p>
        </w:tc>
      </w:tr>
      <w:tr w:rsidR="00007615" w:rsidRPr="002514AC" w14:paraId="6898D6B2"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F4A31D5"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1ТС-3.3.13</w:t>
            </w:r>
          </w:p>
        </w:tc>
        <w:tc>
          <w:tcPr>
            <w:tcW w:w="271" w:type="pct"/>
            <w:tcBorders>
              <w:top w:val="nil"/>
              <w:left w:val="nil"/>
              <w:bottom w:val="single" w:sz="4" w:space="0" w:color="auto"/>
              <w:right w:val="single" w:sz="4" w:space="0" w:color="auto"/>
            </w:tcBorders>
            <w:shd w:val="clear" w:color="auto" w:fill="auto"/>
            <w:hideMark/>
          </w:tcPr>
          <w:p w14:paraId="4C667392" w14:textId="77777777" w:rsidR="00007615" w:rsidRPr="00524CA0" w:rsidRDefault="00007615" w:rsidP="00CA5B84">
            <w:pPr>
              <w:autoSpaceDE/>
              <w:autoSpaceDN/>
              <w:spacing w:line="240" w:lineRule="auto"/>
              <w:ind w:firstLine="0"/>
              <w:jc w:val="center"/>
              <w:rPr>
                <w:i/>
                <w:color w:val="000000" w:themeColor="text1"/>
                <w:sz w:val="15"/>
              </w:rPr>
            </w:pPr>
            <w:r w:rsidRPr="00524CA0">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hideMark/>
          </w:tcPr>
          <w:p w14:paraId="116C94EA" w14:textId="77777777" w:rsidR="00007615" w:rsidRPr="00524CA0" w:rsidRDefault="00007615" w:rsidP="00CA5B84">
            <w:pPr>
              <w:autoSpaceDE/>
              <w:autoSpaceDN/>
              <w:spacing w:line="240" w:lineRule="auto"/>
              <w:ind w:firstLine="0"/>
              <w:jc w:val="left"/>
              <w:rPr>
                <w:i/>
                <w:color w:val="000000" w:themeColor="text1"/>
                <w:sz w:val="15"/>
              </w:rPr>
            </w:pPr>
            <w:r w:rsidRPr="00524CA0">
              <w:rPr>
                <w:i/>
                <w:color w:val="000000" w:themeColor="text1"/>
                <w:sz w:val="15"/>
              </w:rPr>
              <w:t xml:space="preserve">Реконструкция объекта соглашения «Магистральная теплосеть 2 диаметра 400 мм от УЗ-А до ТК 294 протяженностью 1518,85 м» (теплотрассы от Уз </w:t>
            </w:r>
            <w:proofErr w:type="gramStart"/>
            <w:r w:rsidRPr="00524CA0">
              <w:rPr>
                <w:i/>
                <w:color w:val="000000" w:themeColor="text1"/>
                <w:sz w:val="15"/>
              </w:rPr>
              <w:t>А-</w:t>
            </w:r>
            <w:proofErr w:type="gramEnd"/>
            <w:r w:rsidRPr="00524CA0">
              <w:rPr>
                <w:i/>
                <w:color w:val="000000" w:themeColor="text1"/>
                <w:sz w:val="15"/>
              </w:rPr>
              <w:t xml:space="preserve"> Уз Г (подземная канальная прокладка с заменой теплоизоляции на ППУ) </w:t>
            </w:r>
            <w:r w:rsidRPr="00524CA0">
              <w:rPr>
                <w:i/>
                <w:color w:val="000000" w:themeColor="text1"/>
                <w:sz w:val="15"/>
                <w:shd w:val="clear" w:color="auto" w:fill="FFFFFF"/>
              </w:rPr>
              <w:t xml:space="preserve">Ø400 мм с территории АО «ЧМЗ» проход под проезжей частью ул. </w:t>
            </w:r>
            <w:proofErr w:type="spellStart"/>
            <w:r w:rsidRPr="00524CA0">
              <w:rPr>
                <w:i/>
                <w:color w:val="000000" w:themeColor="text1"/>
                <w:sz w:val="15"/>
                <w:shd w:val="clear" w:color="auto" w:fill="FFFFFF"/>
              </w:rPr>
              <w:t>Т.Барамзиной</w:t>
            </w:r>
            <w:proofErr w:type="spellEnd"/>
            <w:r w:rsidRPr="00524CA0">
              <w:rPr>
                <w:i/>
                <w:color w:val="000000" w:themeColor="text1"/>
                <w:sz w:val="15"/>
                <w:shd w:val="clear" w:color="auto" w:fill="FFFFFF"/>
              </w:rPr>
              <w:t>)</w:t>
            </w:r>
          </w:p>
        </w:tc>
        <w:tc>
          <w:tcPr>
            <w:tcW w:w="476" w:type="pct"/>
            <w:tcBorders>
              <w:top w:val="nil"/>
              <w:left w:val="nil"/>
              <w:bottom w:val="single" w:sz="4" w:space="0" w:color="auto"/>
              <w:right w:val="single" w:sz="4" w:space="0" w:color="auto"/>
            </w:tcBorders>
            <w:shd w:val="clear" w:color="auto" w:fill="auto"/>
            <w:vAlign w:val="center"/>
            <w:hideMark/>
          </w:tcPr>
          <w:p w14:paraId="0D998591"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55A5B3C3" w14:textId="4F13A681" w:rsidR="00007615" w:rsidRPr="00524CA0" w:rsidRDefault="00524CA0" w:rsidP="00CA5B84">
            <w:pPr>
              <w:autoSpaceDE/>
              <w:autoSpaceDN/>
              <w:spacing w:line="240" w:lineRule="auto"/>
              <w:ind w:firstLine="0"/>
              <w:jc w:val="center"/>
              <w:rPr>
                <w:b/>
                <w:i/>
                <w:color w:val="000000" w:themeColor="text1"/>
                <w:sz w:val="15"/>
              </w:rPr>
            </w:pPr>
            <w:r>
              <w:rPr>
                <w:b/>
                <w:i/>
                <w:color w:val="000000" w:themeColor="text1"/>
                <w:sz w:val="15"/>
              </w:rPr>
              <w:t>8521</w:t>
            </w:r>
          </w:p>
        </w:tc>
        <w:tc>
          <w:tcPr>
            <w:tcW w:w="212" w:type="pct"/>
            <w:tcBorders>
              <w:top w:val="nil"/>
              <w:left w:val="nil"/>
              <w:bottom w:val="single" w:sz="4" w:space="0" w:color="auto"/>
              <w:right w:val="single" w:sz="4" w:space="0" w:color="auto"/>
            </w:tcBorders>
            <w:shd w:val="clear" w:color="auto" w:fill="auto"/>
            <w:vAlign w:val="center"/>
            <w:hideMark/>
          </w:tcPr>
          <w:p w14:paraId="50EE207F"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5A618E1D" w14:textId="0A07C7F9" w:rsidR="00007615" w:rsidRPr="008D0CFE" w:rsidRDefault="00007615" w:rsidP="00CA5B84">
            <w:pPr>
              <w:autoSpaceDE/>
              <w:autoSpaceDN/>
              <w:spacing w:line="240" w:lineRule="auto"/>
              <w:ind w:firstLine="0"/>
              <w:jc w:val="center"/>
              <w:rPr>
                <w:i/>
                <w:color w:val="000000" w:themeColor="text1"/>
                <w:sz w:val="15"/>
              </w:rPr>
            </w:pPr>
            <w:r w:rsidRPr="008D0CFE">
              <w:rPr>
                <w:i/>
                <w:iCs/>
                <w:sz w:val="15"/>
                <w:szCs w:val="15"/>
                <w:lang w:bidi="ar-SA"/>
              </w:rPr>
              <w:t> 349</w:t>
            </w:r>
          </w:p>
        </w:tc>
        <w:tc>
          <w:tcPr>
            <w:tcW w:w="212" w:type="pct"/>
            <w:tcBorders>
              <w:top w:val="nil"/>
              <w:left w:val="nil"/>
              <w:bottom w:val="single" w:sz="4" w:space="0" w:color="auto"/>
              <w:right w:val="single" w:sz="4" w:space="0" w:color="auto"/>
            </w:tcBorders>
            <w:shd w:val="clear" w:color="auto" w:fill="auto"/>
            <w:vAlign w:val="center"/>
          </w:tcPr>
          <w:p w14:paraId="6B95D08A" w14:textId="678F5261" w:rsidR="00007615" w:rsidRPr="008D0CFE" w:rsidRDefault="00007615" w:rsidP="00CA5B84">
            <w:pPr>
              <w:autoSpaceDE/>
              <w:autoSpaceDN/>
              <w:spacing w:line="240" w:lineRule="auto"/>
              <w:ind w:firstLine="0"/>
              <w:jc w:val="center"/>
              <w:rPr>
                <w:i/>
                <w:color w:val="000000" w:themeColor="text1"/>
                <w:sz w:val="15"/>
              </w:rPr>
            </w:pPr>
            <w:r w:rsidRPr="008D0CFE">
              <w:rPr>
                <w:i/>
                <w:iCs/>
                <w:sz w:val="15"/>
                <w:szCs w:val="15"/>
                <w:lang w:bidi="ar-SA"/>
              </w:rPr>
              <w:t>348</w:t>
            </w:r>
          </w:p>
        </w:tc>
        <w:tc>
          <w:tcPr>
            <w:tcW w:w="212" w:type="pct"/>
            <w:tcBorders>
              <w:top w:val="nil"/>
              <w:left w:val="nil"/>
              <w:bottom w:val="single" w:sz="4" w:space="0" w:color="auto"/>
              <w:right w:val="single" w:sz="4" w:space="0" w:color="auto"/>
            </w:tcBorders>
            <w:shd w:val="clear" w:color="auto" w:fill="auto"/>
            <w:vAlign w:val="center"/>
            <w:hideMark/>
          </w:tcPr>
          <w:p w14:paraId="6D6E2E73" w14:textId="77777777" w:rsidR="00007615" w:rsidRPr="008D0CFE" w:rsidRDefault="00007615" w:rsidP="00CA5B84">
            <w:pPr>
              <w:autoSpaceDE/>
              <w:autoSpaceDN/>
              <w:spacing w:line="240" w:lineRule="auto"/>
              <w:ind w:firstLine="0"/>
              <w:jc w:val="center"/>
              <w:rPr>
                <w:i/>
                <w:color w:val="000000" w:themeColor="text1"/>
                <w:sz w:val="15"/>
              </w:rPr>
            </w:pPr>
            <w:r w:rsidRPr="008D0CFE">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6F8D668" w14:textId="77777777" w:rsidR="00007615" w:rsidRPr="00524CA0"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hideMark/>
          </w:tcPr>
          <w:p w14:paraId="03462B87"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600820E" w14:textId="295BB6A5" w:rsidR="00007615" w:rsidRPr="00524CA0"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4C8A2CC7"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BE4A907"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7824 </w:t>
            </w:r>
          </w:p>
        </w:tc>
        <w:tc>
          <w:tcPr>
            <w:tcW w:w="236" w:type="pct"/>
            <w:tcBorders>
              <w:top w:val="nil"/>
              <w:left w:val="nil"/>
              <w:bottom w:val="single" w:sz="4" w:space="0" w:color="auto"/>
              <w:right w:val="single" w:sz="4" w:space="0" w:color="auto"/>
            </w:tcBorders>
            <w:shd w:val="clear" w:color="auto" w:fill="auto"/>
            <w:vAlign w:val="center"/>
            <w:hideMark/>
          </w:tcPr>
          <w:p w14:paraId="3E357079"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2328A042"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 </w:t>
            </w:r>
          </w:p>
        </w:tc>
      </w:tr>
      <w:tr w:rsidR="00007615" w:rsidRPr="002514AC" w14:paraId="19941AA9"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tcPr>
          <w:p w14:paraId="4A7158E2"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1-ТС-3.3.14</w:t>
            </w:r>
          </w:p>
        </w:tc>
        <w:tc>
          <w:tcPr>
            <w:tcW w:w="271" w:type="pct"/>
            <w:tcBorders>
              <w:top w:val="nil"/>
              <w:left w:val="nil"/>
              <w:bottom w:val="single" w:sz="4" w:space="0" w:color="auto"/>
              <w:right w:val="single" w:sz="4" w:space="0" w:color="auto"/>
            </w:tcBorders>
            <w:shd w:val="clear" w:color="auto" w:fill="auto"/>
          </w:tcPr>
          <w:p w14:paraId="796BB75B" w14:textId="77777777" w:rsidR="00007615" w:rsidRPr="00524CA0" w:rsidRDefault="00007615" w:rsidP="00CA5B84">
            <w:pPr>
              <w:autoSpaceDE/>
              <w:autoSpaceDN/>
              <w:spacing w:line="240" w:lineRule="auto"/>
              <w:ind w:firstLine="0"/>
              <w:jc w:val="center"/>
              <w:rPr>
                <w:color w:val="000000" w:themeColor="text1"/>
                <w:sz w:val="15"/>
              </w:rPr>
            </w:pPr>
            <w:r w:rsidRPr="00524CA0">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tcPr>
          <w:p w14:paraId="3466156C" w14:textId="77777777" w:rsidR="00007615" w:rsidRPr="00524CA0" w:rsidRDefault="00007615" w:rsidP="00CA5B84">
            <w:pPr>
              <w:autoSpaceDE/>
              <w:autoSpaceDN/>
              <w:spacing w:line="240" w:lineRule="auto"/>
              <w:ind w:firstLine="0"/>
              <w:jc w:val="left"/>
              <w:rPr>
                <w:i/>
                <w:color w:val="000000" w:themeColor="text1"/>
                <w:sz w:val="15"/>
              </w:rPr>
            </w:pPr>
            <w:r w:rsidRPr="00524CA0">
              <w:rPr>
                <w:i/>
                <w:color w:val="000000" w:themeColor="text1"/>
                <w:sz w:val="15"/>
              </w:rPr>
              <w:t xml:space="preserve">Реконструкция объекта «Магистральная теплосеть диаметром 600 мм от ТК-710 до ТК-771 протяженностью 1658 м» (участок теплотрассы от ТК-759 до ТК-766 ул. К. Маркса) </w:t>
            </w:r>
          </w:p>
        </w:tc>
        <w:tc>
          <w:tcPr>
            <w:tcW w:w="476" w:type="pct"/>
            <w:tcBorders>
              <w:top w:val="nil"/>
              <w:left w:val="nil"/>
              <w:bottom w:val="single" w:sz="4" w:space="0" w:color="auto"/>
              <w:right w:val="single" w:sz="4" w:space="0" w:color="auto"/>
            </w:tcBorders>
            <w:shd w:val="clear" w:color="auto" w:fill="auto"/>
            <w:vAlign w:val="center"/>
          </w:tcPr>
          <w:p w14:paraId="4B509159" w14:textId="77777777" w:rsidR="00007615" w:rsidRPr="00524CA0" w:rsidRDefault="00007615" w:rsidP="00CA5B84">
            <w:pPr>
              <w:autoSpaceDE/>
              <w:autoSpaceDN/>
              <w:spacing w:line="240" w:lineRule="auto"/>
              <w:ind w:firstLine="0"/>
              <w:jc w:val="center"/>
              <w:rPr>
                <w:i/>
                <w:color w:val="000000" w:themeColor="text1"/>
                <w:sz w:val="15"/>
              </w:rPr>
            </w:pPr>
            <w:r w:rsidRPr="00524CA0">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tcPr>
          <w:p w14:paraId="6CE4D740" w14:textId="3FE78924" w:rsidR="00007615" w:rsidRPr="00524CA0" w:rsidRDefault="00007615"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90538</w:t>
            </w:r>
          </w:p>
        </w:tc>
        <w:tc>
          <w:tcPr>
            <w:tcW w:w="212" w:type="pct"/>
            <w:tcBorders>
              <w:top w:val="nil"/>
              <w:left w:val="nil"/>
              <w:bottom w:val="single" w:sz="4" w:space="0" w:color="auto"/>
              <w:right w:val="single" w:sz="4" w:space="0" w:color="auto"/>
            </w:tcBorders>
            <w:shd w:val="clear" w:color="auto" w:fill="auto"/>
            <w:vAlign w:val="center"/>
          </w:tcPr>
          <w:p w14:paraId="22229CE0" w14:textId="77777777" w:rsidR="00007615" w:rsidRPr="00524CA0"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24E90323" w14:textId="77777777" w:rsidR="00007615" w:rsidRPr="00524CA0"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1A2A0D50" w14:textId="77777777" w:rsidR="00007615" w:rsidRPr="00524CA0" w:rsidRDefault="00007615" w:rsidP="00CA5B84">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5A4D875C" w14:textId="30850198" w:rsidR="00007615" w:rsidRPr="00524CA0"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90538</w:t>
            </w:r>
          </w:p>
        </w:tc>
        <w:tc>
          <w:tcPr>
            <w:tcW w:w="212" w:type="pct"/>
            <w:tcBorders>
              <w:top w:val="nil"/>
              <w:left w:val="nil"/>
              <w:bottom w:val="single" w:sz="4" w:space="0" w:color="auto"/>
              <w:right w:val="single" w:sz="4" w:space="0" w:color="auto"/>
            </w:tcBorders>
            <w:shd w:val="clear" w:color="auto" w:fill="auto"/>
            <w:vAlign w:val="center"/>
          </w:tcPr>
          <w:p w14:paraId="6B4EB155" w14:textId="77777777" w:rsidR="00007615" w:rsidRPr="00524CA0" w:rsidRDefault="00007615" w:rsidP="00CA5B84">
            <w:pPr>
              <w:autoSpaceDE/>
              <w:autoSpaceDN/>
              <w:spacing w:line="240" w:lineRule="auto"/>
              <w:ind w:firstLine="0"/>
              <w:jc w:val="center"/>
              <w:rPr>
                <w:i/>
                <w:color w:val="000000" w:themeColor="text1"/>
                <w:sz w:val="15"/>
                <w:lang w:val="en-US"/>
              </w:rPr>
            </w:pPr>
          </w:p>
        </w:tc>
        <w:tc>
          <w:tcPr>
            <w:tcW w:w="212" w:type="pct"/>
            <w:tcBorders>
              <w:top w:val="nil"/>
              <w:left w:val="nil"/>
              <w:bottom w:val="single" w:sz="4" w:space="0" w:color="auto"/>
              <w:right w:val="single" w:sz="4" w:space="0" w:color="auto"/>
            </w:tcBorders>
            <w:shd w:val="clear" w:color="auto" w:fill="auto"/>
            <w:vAlign w:val="center"/>
          </w:tcPr>
          <w:p w14:paraId="44F5ECB6" w14:textId="77777777" w:rsidR="00007615" w:rsidRPr="00524CA0"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2986CC13" w14:textId="77777777" w:rsidR="00007615" w:rsidRPr="00524CA0"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334FB318" w14:textId="77777777" w:rsidR="00007615" w:rsidRPr="00524CA0"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1396706B" w14:textId="77777777" w:rsidR="00007615" w:rsidRPr="00524CA0"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0D638467" w14:textId="77777777" w:rsidR="00007615" w:rsidRPr="00524CA0" w:rsidRDefault="00007615" w:rsidP="00CA5B84">
            <w:pPr>
              <w:autoSpaceDE/>
              <w:autoSpaceDN/>
              <w:spacing w:line="240" w:lineRule="auto"/>
              <w:ind w:firstLine="0"/>
              <w:jc w:val="center"/>
              <w:rPr>
                <w:i/>
                <w:color w:val="000000" w:themeColor="text1"/>
                <w:sz w:val="15"/>
              </w:rPr>
            </w:pPr>
          </w:p>
        </w:tc>
        <w:tc>
          <w:tcPr>
            <w:tcW w:w="215" w:type="pct"/>
            <w:tcBorders>
              <w:top w:val="nil"/>
              <w:left w:val="nil"/>
              <w:bottom w:val="single" w:sz="4" w:space="0" w:color="auto"/>
              <w:right w:val="single" w:sz="4" w:space="0" w:color="auto"/>
            </w:tcBorders>
            <w:shd w:val="clear" w:color="auto" w:fill="auto"/>
            <w:vAlign w:val="center"/>
          </w:tcPr>
          <w:p w14:paraId="3DDB1A7E" w14:textId="77777777" w:rsidR="00007615" w:rsidRPr="00524CA0" w:rsidRDefault="00007615" w:rsidP="00CA5B84">
            <w:pPr>
              <w:autoSpaceDE/>
              <w:autoSpaceDN/>
              <w:spacing w:line="240" w:lineRule="auto"/>
              <w:ind w:firstLine="0"/>
              <w:jc w:val="center"/>
              <w:rPr>
                <w:i/>
                <w:color w:val="000000" w:themeColor="text1"/>
                <w:sz w:val="15"/>
              </w:rPr>
            </w:pPr>
          </w:p>
        </w:tc>
      </w:tr>
      <w:tr w:rsidR="00007615" w:rsidRPr="002514AC" w14:paraId="76D8591F"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tcPr>
          <w:p w14:paraId="61CF726D"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1-ТС-3.3.15</w:t>
            </w:r>
          </w:p>
        </w:tc>
        <w:tc>
          <w:tcPr>
            <w:tcW w:w="271" w:type="pct"/>
            <w:tcBorders>
              <w:top w:val="nil"/>
              <w:left w:val="nil"/>
              <w:bottom w:val="single" w:sz="4" w:space="0" w:color="auto"/>
              <w:right w:val="single" w:sz="4" w:space="0" w:color="auto"/>
            </w:tcBorders>
            <w:shd w:val="clear" w:color="auto" w:fill="auto"/>
          </w:tcPr>
          <w:p w14:paraId="6E659FCE" w14:textId="77777777" w:rsidR="00007615" w:rsidRPr="002514AC" w:rsidRDefault="00007615" w:rsidP="00CA5B84">
            <w:pPr>
              <w:autoSpaceDE/>
              <w:autoSpaceDN/>
              <w:spacing w:line="240" w:lineRule="auto"/>
              <w:ind w:firstLine="0"/>
              <w:jc w:val="center"/>
              <w:rPr>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tcPr>
          <w:p w14:paraId="4BB0845E" w14:textId="19D2383D" w:rsidR="00007615" w:rsidRPr="002514AC" w:rsidRDefault="00007615" w:rsidP="00CA5B84">
            <w:pPr>
              <w:autoSpaceDE/>
              <w:autoSpaceDN/>
              <w:spacing w:line="240" w:lineRule="auto"/>
              <w:ind w:firstLine="0"/>
              <w:jc w:val="left"/>
              <w:rPr>
                <w:i/>
                <w:color w:val="000000" w:themeColor="text1"/>
                <w:sz w:val="15"/>
                <w:szCs w:val="15"/>
              </w:rPr>
            </w:pPr>
            <w:r w:rsidRPr="002514AC">
              <w:rPr>
                <w:i/>
                <w:color w:val="000000" w:themeColor="text1"/>
                <w:sz w:val="15"/>
                <w:szCs w:val="15"/>
              </w:rPr>
              <w:t>Реконструкция теплотрассы от ТК-802 до ТК-806 по ул.</w:t>
            </w:r>
            <w:r w:rsidR="00B94E62">
              <w:rPr>
                <w:i/>
                <w:color w:val="000000" w:themeColor="text1"/>
                <w:sz w:val="15"/>
                <w:szCs w:val="15"/>
              </w:rPr>
              <w:t xml:space="preserve"> </w:t>
            </w:r>
            <w:r w:rsidRPr="002514AC">
              <w:rPr>
                <w:i/>
                <w:color w:val="000000" w:themeColor="text1"/>
                <w:sz w:val="15"/>
                <w:szCs w:val="15"/>
              </w:rPr>
              <w:t>Пехтина</w:t>
            </w:r>
          </w:p>
        </w:tc>
        <w:tc>
          <w:tcPr>
            <w:tcW w:w="476" w:type="pct"/>
            <w:tcBorders>
              <w:top w:val="nil"/>
              <w:left w:val="nil"/>
              <w:bottom w:val="single" w:sz="4" w:space="0" w:color="auto"/>
              <w:right w:val="single" w:sz="4" w:space="0" w:color="auto"/>
            </w:tcBorders>
            <w:shd w:val="clear" w:color="auto" w:fill="auto"/>
            <w:vAlign w:val="center"/>
          </w:tcPr>
          <w:p w14:paraId="4DD2DE98"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2DB23BE5" w14:textId="77777777" w:rsidR="00007615" w:rsidRPr="002514AC" w:rsidRDefault="00007615" w:rsidP="00CA5B84">
            <w:pPr>
              <w:autoSpaceDE/>
              <w:autoSpaceDN/>
              <w:spacing w:line="240" w:lineRule="auto"/>
              <w:ind w:firstLine="0"/>
              <w:jc w:val="center"/>
              <w:rPr>
                <w:b/>
                <w:bCs/>
                <w:i/>
                <w:iCs/>
                <w:color w:val="000000" w:themeColor="text1"/>
                <w:sz w:val="15"/>
                <w:szCs w:val="15"/>
                <w:lang w:bidi="ar-SA"/>
              </w:rPr>
            </w:pPr>
            <w:r w:rsidRPr="002514AC">
              <w:rPr>
                <w:b/>
                <w:bCs/>
                <w:i/>
                <w:iCs/>
                <w:color w:val="000000" w:themeColor="text1"/>
                <w:sz w:val="15"/>
                <w:szCs w:val="15"/>
                <w:lang w:bidi="ar-SA"/>
              </w:rPr>
              <w:t>13260</w:t>
            </w:r>
          </w:p>
        </w:tc>
        <w:tc>
          <w:tcPr>
            <w:tcW w:w="212" w:type="pct"/>
            <w:tcBorders>
              <w:top w:val="nil"/>
              <w:left w:val="nil"/>
              <w:bottom w:val="single" w:sz="4" w:space="0" w:color="auto"/>
              <w:right w:val="single" w:sz="4" w:space="0" w:color="auto"/>
            </w:tcBorders>
            <w:shd w:val="clear" w:color="auto" w:fill="auto"/>
            <w:vAlign w:val="center"/>
          </w:tcPr>
          <w:p w14:paraId="29B08F64"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579C8F0"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C1EA8AE"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F3A010A"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F46B0B5"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5F5BB97"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5F2A4D4C"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74E43459"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71B92F11"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4420</w:t>
            </w:r>
          </w:p>
        </w:tc>
        <w:tc>
          <w:tcPr>
            <w:tcW w:w="236" w:type="pct"/>
            <w:tcBorders>
              <w:top w:val="nil"/>
              <w:left w:val="nil"/>
              <w:bottom w:val="single" w:sz="4" w:space="0" w:color="auto"/>
              <w:right w:val="single" w:sz="4" w:space="0" w:color="auto"/>
            </w:tcBorders>
            <w:shd w:val="clear" w:color="auto" w:fill="auto"/>
            <w:vAlign w:val="center"/>
          </w:tcPr>
          <w:p w14:paraId="684F9F3A"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4420</w:t>
            </w:r>
          </w:p>
        </w:tc>
        <w:tc>
          <w:tcPr>
            <w:tcW w:w="215" w:type="pct"/>
            <w:tcBorders>
              <w:top w:val="nil"/>
              <w:left w:val="nil"/>
              <w:bottom w:val="single" w:sz="4" w:space="0" w:color="auto"/>
              <w:right w:val="single" w:sz="4" w:space="0" w:color="auto"/>
            </w:tcBorders>
            <w:shd w:val="clear" w:color="auto" w:fill="auto"/>
            <w:vAlign w:val="center"/>
          </w:tcPr>
          <w:p w14:paraId="519C5E3E"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4420</w:t>
            </w:r>
          </w:p>
        </w:tc>
      </w:tr>
      <w:tr w:rsidR="00007615" w:rsidRPr="002514AC" w14:paraId="005075B0"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tcPr>
          <w:p w14:paraId="64DFE9FA"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71" w:type="pct"/>
            <w:tcBorders>
              <w:top w:val="nil"/>
              <w:left w:val="nil"/>
              <w:bottom w:val="single" w:sz="4" w:space="0" w:color="auto"/>
              <w:right w:val="single" w:sz="4" w:space="0" w:color="auto"/>
            </w:tcBorders>
            <w:shd w:val="clear" w:color="auto" w:fill="auto"/>
          </w:tcPr>
          <w:p w14:paraId="7D20156D" w14:textId="77777777" w:rsidR="00007615" w:rsidRPr="002514AC" w:rsidRDefault="00007615" w:rsidP="00CA5B84">
            <w:pPr>
              <w:autoSpaceDE/>
              <w:autoSpaceDN/>
              <w:spacing w:line="240" w:lineRule="auto"/>
              <w:ind w:firstLine="0"/>
              <w:jc w:val="center"/>
              <w:rPr>
                <w:color w:val="000000" w:themeColor="text1"/>
                <w:sz w:val="15"/>
                <w:szCs w:val="15"/>
                <w:lang w:bidi="ar-SA"/>
              </w:rPr>
            </w:pPr>
          </w:p>
        </w:tc>
        <w:tc>
          <w:tcPr>
            <w:tcW w:w="1216" w:type="pct"/>
            <w:tcBorders>
              <w:top w:val="nil"/>
              <w:left w:val="nil"/>
              <w:bottom w:val="single" w:sz="4" w:space="0" w:color="auto"/>
              <w:right w:val="single" w:sz="4" w:space="0" w:color="auto"/>
            </w:tcBorders>
            <w:shd w:val="clear" w:color="auto" w:fill="auto"/>
          </w:tcPr>
          <w:p w14:paraId="52E2EF3B" w14:textId="77777777" w:rsidR="00007615" w:rsidRPr="002514AC" w:rsidRDefault="00007615" w:rsidP="00CA5B84">
            <w:pPr>
              <w:autoSpaceDE/>
              <w:autoSpaceDN/>
              <w:spacing w:line="240" w:lineRule="auto"/>
              <w:ind w:firstLine="0"/>
              <w:jc w:val="left"/>
              <w:rPr>
                <w:i/>
                <w:color w:val="000000" w:themeColor="text1"/>
                <w:sz w:val="15"/>
                <w:szCs w:val="15"/>
              </w:rPr>
            </w:pPr>
          </w:p>
        </w:tc>
        <w:tc>
          <w:tcPr>
            <w:tcW w:w="476" w:type="pct"/>
            <w:tcBorders>
              <w:top w:val="nil"/>
              <w:left w:val="nil"/>
              <w:bottom w:val="single" w:sz="4" w:space="0" w:color="auto"/>
              <w:right w:val="single" w:sz="4" w:space="0" w:color="auto"/>
            </w:tcBorders>
            <w:shd w:val="clear" w:color="auto" w:fill="auto"/>
            <w:vAlign w:val="center"/>
          </w:tcPr>
          <w:p w14:paraId="67009534"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91" w:type="pct"/>
            <w:tcBorders>
              <w:top w:val="nil"/>
              <w:left w:val="nil"/>
              <w:bottom w:val="single" w:sz="4" w:space="0" w:color="auto"/>
              <w:right w:val="single" w:sz="4" w:space="0" w:color="auto"/>
            </w:tcBorders>
            <w:shd w:val="clear" w:color="auto" w:fill="auto"/>
            <w:vAlign w:val="center"/>
          </w:tcPr>
          <w:p w14:paraId="1C68E5E0" w14:textId="77777777" w:rsidR="00007615" w:rsidRPr="002514AC" w:rsidRDefault="00007615" w:rsidP="00CA5B84">
            <w:pPr>
              <w:autoSpaceDE/>
              <w:autoSpaceDN/>
              <w:spacing w:line="240" w:lineRule="auto"/>
              <w:ind w:firstLine="0"/>
              <w:rPr>
                <w:b/>
                <w:bCs/>
                <w:i/>
                <w:iCs/>
                <w:color w:val="000000" w:themeColor="text1"/>
                <w:sz w:val="15"/>
                <w:szCs w:val="15"/>
                <w:lang w:bidi="ar-SA"/>
              </w:rPr>
            </w:pPr>
            <w:r w:rsidRPr="002514AC">
              <w:rPr>
                <w:b/>
                <w:bCs/>
                <w:i/>
                <w:iCs/>
                <w:color w:val="000000" w:themeColor="text1"/>
                <w:sz w:val="15"/>
                <w:szCs w:val="15"/>
                <w:lang w:bidi="ar-SA"/>
              </w:rPr>
              <w:fldChar w:fldCharType="begin"/>
            </w:r>
            <w:r w:rsidRPr="002514AC">
              <w:rPr>
                <w:b/>
                <w:bCs/>
                <w:i/>
                <w:iCs/>
                <w:color w:val="000000" w:themeColor="text1"/>
                <w:sz w:val="15"/>
                <w:szCs w:val="15"/>
                <w:lang w:bidi="ar-SA"/>
              </w:rPr>
              <w:instrText xml:space="preserve"> =SUM(ABOVE) </w:instrText>
            </w:r>
            <w:r w:rsidRPr="002514AC">
              <w:rPr>
                <w:b/>
                <w:bCs/>
                <w:i/>
                <w:iCs/>
                <w:color w:val="000000" w:themeColor="text1"/>
                <w:sz w:val="15"/>
                <w:szCs w:val="15"/>
                <w:lang w:bidi="ar-SA"/>
              </w:rPr>
              <w:fldChar w:fldCharType="end"/>
            </w:r>
          </w:p>
        </w:tc>
        <w:tc>
          <w:tcPr>
            <w:tcW w:w="212" w:type="pct"/>
            <w:tcBorders>
              <w:top w:val="nil"/>
              <w:left w:val="nil"/>
              <w:bottom w:val="single" w:sz="4" w:space="0" w:color="auto"/>
              <w:right w:val="single" w:sz="4" w:space="0" w:color="auto"/>
            </w:tcBorders>
            <w:shd w:val="clear" w:color="auto" w:fill="auto"/>
            <w:vAlign w:val="center"/>
          </w:tcPr>
          <w:p w14:paraId="7F47911F"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7974ECA"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2B6973E"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1D4E2BE"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4F0B55DC"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0E9CAAB"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2410AB42"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2E86D21A"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05370D99"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2C114FC2"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15" w:type="pct"/>
            <w:tcBorders>
              <w:top w:val="nil"/>
              <w:left w:val="nil"/>
              <w:bottom w:val="single" w:sz="4" w:space="0" w:color="auto"/>
              <w:right w:val="single" w:sz="4" w:space="0" w:color="auto"/>
            </w:tcBorders>
            <w:shd w:val="clear" w:color="auto" w:fill="auto"/>
            <w:vAlign w:val="center"/>
          </w:tcPr>
          <w:p w14:paraId="2F2D84E8"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r>
      <w:tr w:rsidR="00007615" w:rsidRPr="002514AC" w14:paraId="2906E604"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9BFA204"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1ТС-3.4</w:t>
            </w:r>
          </w:p>
        </w:tc>
        <w:tc>
          <w:tcPr>
            <w:tcW w:w="271" w:type="pct"/>
            <w:tcBorders>
              <w:top w:val="nil"/>
              <w:left w:val="nil"/>
              <w:bottom w:val="single" w:sz="4" w:space="0" w:color="auto"/>
              <w:right w:val="single" w:sz="4" w:space="0" w:color="auto"/>
            </w:tcBorders>
            <w:shd w:val="clear" w:color="auto" w:fill="auto"/>
            <w:hideMark/>
          </w:tcPr>
          <w:p w14:paraId="37B730B6"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09D477A5" w14:textId="77777777" w:rsidR="00007615" w:rsidRPr="008770A2" w:rsidRDefault="00007615" w:rsidP="00CA5B84">
            <w:pPr>
              <w:autoSpaceDE/>
              <w:autoSpaceDN/>
              <w:spacing w:line="240" w:lineRule="auto"/>
              <w:ind w:firstLine="0"/>
              <w:jc w:val="left"/>
              <w:rPr>
                <w:b/>
                <w:color w:val="000000" w:themeColor="text1"/>
                <w:sz w:val="15"/>
              </w:rPr>
            </w:pPr>
            <w:r w:rsidRPr="008770A2">
              <w:rPr>
                <w:b/>
                <w:color w:val="000000" w:themeColor="text1"/>
                <w:sz w:val="15"/>
              </w:rPr>
              <w:t xml:space="preserve">Комплексная реконструкция объектов недвижимого имущества с кадастровыми номерами 18:28:000000:3092, 18:28:000000:3096, 18:28:000000:3094, 18:28:000000:3084, 18:28:000000:7888, 18:28:000000:3391 в связи с </w:t>
            </w:r>
            <w:r w:rsidRPr="008770A2">
              <w:rPr>
                <w:b/>
                <w:color w:val="000000" w:themeColor="text1"/>
                <w:sz w:val="15"/>
              </w:rPr>
              <w:lastRenderedPageBreak/>
              <w:t>увеличением диаметра для обеспечения нормативных гидравлических режимов</w:t>
            </w:r>
          </w:p>
        </w:tc>
        <w:tc>
          <w:tcPr>
            <w:tcW w:w="476" w:type="pct"/>
            <w:tcBorders>
              <w:top w:val="nil"/>
              <w:left w:val="nil"/>
              <w:bottom w:val="single" w:sz="4" w:space="0" w:color="auto"/>
              <w:right w:val="single" w:sz="4" w:space="0" w:color="auto"/>
            </w:tcBorders>
            <w:shd w:val="clear" w:color="auto" w:fill="auto"/>
            <w:vAlign w:val="center"/>
            <w:hideMark/>
          </w:tcPr>
          <w:p w14:paraId="36FEB5AE"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lastRenderedPageBreak/>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648CABA6" w14:textId="5B53B782" w:rsidR="00007615" w:rsidRPr="008770A2" w:rsidRDefault="00007615" w:rsidP="00CA5B84">
            <w:pPr>
              <w:autoSpaceDE/>
              <w:autoSpaceDN/>
              <w:spacing w:line="240" w:lineRule="auto"/>
              <w:ind w:firstLine="0"/>
              <w:jc w:val="center"/>
              <w:rPr>
                <w:b/>
                <w:color w:val="000000" w:themeColor="text1"/>
                <w:sz w:val="15"/>
              </w:rPr>
            </w:pPr>
            <w:r w:rsidRPr="002514AC">
              <w:rPr>
                <w:b/>
                <w:bCs/>
                <w:color w:val="000000" w:themeColor="text1"/>
                <w:sz w:val="15"/>
                <w:szCs w:val="15"/>
                <w:lang w:bidi="ar-SA"/>
              </w:rPr>
              <w:t>179851</w:t>
            </w:r>
          </w:p>
        </w:tc>
        <w:tc>
          <w:tcPr>
            <w:tcW w:w="212" w:type="pct"/>
            <w:tcBorders>
              <w:top w:val="nil"/>
              <w:left w:val="nil"/>
              <w:bottom w:val="single" w:sz="4" w:space="0" w:color="auto"/>
              <w:right w:val="single" w:sz="4" w:space="0" w:color="auto"/>
            </w:tcBorders>
            <w:shd w:val="clear" w:color="auto" w:fill="auto"/>
            <w:vAlign w:val="center"/>
            <w:hideMark/>
          </w:tcPr>
          <w:p w14:paraId="03A1FE89"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8AE9194"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5564</w:t>
            </w:r>
          </w:p>
        </w:tc>
        <w:tc>
          <w:tcPr>
            <w:tcW w:w="212" w:type="pct"/>
            <w:tcBorders>
              <w:top w:val="nil"/>
              <w:left w:val="nil"/>
              <w:bottom w:val="single" w:sz="4" w:space="0" w:color="auto"/>
              <w:right w:val="single" w:sz="4" w:space="0" w:color="auto"/>
            </w:tcBorders>
            <w:shd w:val="clear" w:color="auto" w:fill="auto"/>
            <w:vAlign w:val="center"/>
            <w:hideMark/>
          </w:tcPr>
          <w:p w14:paraId="5C13C35D" w14:textId="35B3D250" w:rsidR="00007615" w:rsidRPr="008770A2"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2436</w:t>
            </w:r>
          </w:p>
        </w:tc>
        <w:tc>
          <w:tcPr>
            <w:tcW w:w="212" w:type="pct"/>
            <w:tcBorders>
              <w:top w:val="nil"/>
              <w:left w:val="nil"/>
              <w:bottom w:val="single" w:sz="4" w:space="0" w:color="auto"/>
              <w:right w:val="single" w:sz="4" w:space="0" w:color="auto"/>
            </w:tcBorders>
            <w:shd w:val="clear" w:color="auto" w:fill="auto"/>
            <w:vAlign w:val="center"/>
            <w:hideMark/>
          </w:tcPr>
          <w:p w14:paraId="7D3AB680"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0784608" w14:textId="77777777" w:rsidR="00007615" w:rsidRPr="008770A2"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13045</w:t>
            </w:r>
            <w:r w:rsidRPr="008770A2">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1239293" w14:textId="77777777" w:rsidR="00007615" w:rsidRPr="008770A2"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28592</w:t>
            </w:r>
            <w:r w:rsidRPr="008770A2">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CBAD9EF" w14:textId="4E9829F8" w:rsidR="00007615" w:rsidRPr="008770A2"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9480</w:t>
            </w:r>
          </w:p>
        </w:tc>
        <w:tc>
          <w:tcPr>
            <w:tcW w:w="236" w:type="pct"/>
            <w:tcBorders>
              <w:top w:val="nil"/>
              <w:left w:val="nil"/>
              <w:bottom w:val="single" w:sz="4" w:space="0" w:color="auto"/>
              <w:right w:val="single" w:sz="4" w:space="0" w:color="auto"/>
            </w:tcBorders>
            <w:shd w:val="clear" w:color="auto" w:fill="auto"/>
            <w:vAlign w:val="center"/>
            <w:hideMark/>
          </w:tcPr>
          <w:p w14:paraId="67477911" w14:textId="3E8EDFF1" w:rsidR="00007615" w:rsidRPr="008770A2"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49681</w:t>
            </w:r>
          </w:p>
        </w:tc>
        <w:tc>
          <w:tcPr>
            <w:tcW w:w="236" w:type="pct"/>
            <w:tcBorders>
              <w:top w:val="nil"/>
              <w:left w:val="nil"/>
              <w:bottom w:val="single" w:sz="4" w:space="0" w:color="auto"/>
              <w:right w:val="single" w:sz="4" w:space="0" w:color="auto"/>
            </w:tcBorders>
            <w:shd w:val="clear" w:color="auto" w:fill="auto"/>
            <w:vAlign w:val="center"/>
            <w:hideMark/>
          </w:tcPr>
          <w:p w14:paraId="3BFC79D0" w14:textId="34BD95B6" w:rsidR="00007615" w:rsidRPr="008770A2" w:rsidRDefault="000A1DFA" w:rsidP="00CA5B84">
            <w:pPr>
              <w:autoSpaceDE/>
              <w:autoSpaceDN/>
              <w:spacing w:line="240" w:lineRule="auto"/>
              <w:ind w:firstLine="0"/>
              <w:jc w:val="center"/>
              <w:rPr>
                <w:b/>
                <w:color w:val="000000" w:themeColor="text1"/>
                <w:sz w:val="15"/>
              </w:rPr>
            </w:pPr>
            <w:r>
              <w:rPr>
                <w:b/>
                <w:bCs/>
                <w:color w:val="000000" w:themeColor="text1"/>
                <w:sz w:val="15"/>
                <w:szCs w:val="15"/>
                <w:lang w:bidi="ar-SA"/>
              </w:rPr>
              <w:t>50653</w:t>
            </w:r>
            <w:r w:rsidR="00007615" w:rsidRPr="002514AC">
              <w:rPr>
                <w:b/>
                <w:bCs/>
                <w:color w:val="000000" w:themeColor="text1"/>
                <w:sz w:val="15"/>
                <w:szCs w:val="15"/>
                <w:lang w:bidi="ar-SA"/>
              </w:rPr>
              <w:t> </w:t>
            </w:r>
            <w:r w:rsidR="00007615" w:rsidRPr="008770A2">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FD9E4F8" w14:textId="68253544" w:rsidR="00007615" w:rsidRPr="008770A2" w:rsidRDefault="00007615" w:rsidP="00CA5B84">
            <w:pPr>
              <w:autoSpaceDE/>
              <w:autoSpaceDN/>
              <w:spacing w:line="240" w:lineRule="auto"/>
              <w:ind w:firstLine="0"/>
              <w:jc w:val="center"/>
              <w:rPr>
                <w:b/>
                <w:color w:val="000000" w:themeColor="text1"/>
                <w:sz w:val="15"/>
              </w:rPr>
            </w:pPr>
            <w:r w:rsidRPr="002514AC">
              <w:rPr>
                <w:b/>
                <w:bCs/>
                <w:color w:val="000000" w:themeColor="text1"/>
                <w:sz w:val="15"/>
                <w:szCs w:val="15"/>
                <w:lang w:bidi="ar-SA"/>
              </w:rPr>
              <w:t>  </w:t>
            </w:r>
            <w:r w:rsidR="000A1DFA">
              <w:rPr>
                <w:b/>
                <w:bCs/>
                <w:color w:val="000000" w:themeColor="text1"/>
                <w:sz w:val="15"/>
                <w:szCs w:val="15"/>
                <w:lang w:bidi="ar-SA"/>
              </w:rPr>
              <w:t>20400</w:t>
            </w:r>
            <w:r w:rsidRPr="008770A2">
              <w:rPr>
                <w:b/>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4531F814"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r>
      <w:tr w:rsidR="00007615" w:rsidRPr="002514AC" w14:paraId="0B4A593C"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08B2FDA0" w14:textId="77777777" w:rsidR="00007615" w:rsidRPr="00DF3ECA" w:rsidRDefault="00007615" w:rsidP="00CA5B84">
            <w:pPr>
              <w:autoSpaceDE/>
              <w:autoSpaceDN/>
              <w:spacing w:line="240" w:lineRule="auto"/>
              <w:ind w:firstLine="0"/>
              <w:jc w:val="center"/>
              <w:rPr>
                <w:i/>
                <w:color w:val="000000" w:themeColor="text1"/>
                <w:sz w:val="15"/>
              </w:rPr>
            </w:pPr>
            <w:r w:rsidRPr="00DF3ECA">
              <w:rPr>
                <w:i/>
                <w:color w:val="000000" w:themeColor="text1"/>
                <w:sz w:val="15"/>
              </w:rPr>
              <w:lastRenderedPageBreak/>
              <w:t>1ТС-3.4.1</w:t>
            </w:r>
          </w:p>
        </w:tc>
        <w:tc>
          <w:tcPr>
            <w:tcW w:w="271" w:type="pct"/>
            <w:tcBorders>
              <w:top w:val="nil"/>
              <w:left w:val="nil"/>
              <w:bottom w:val="single" w:sz="4" w:space="0" w:color="auto"/>
              <w:right w:val="single" w:sz="4" w:space="0" w:color="auto"/>
            </w:tcBorders>
            <w:shd w:val="clear" w:color="auto" w:fill="auto"/>
            <w:hideMark/>
          </w:tcPr>
          <w:p w14:paraId="55B89241" w14:textId="77777777" w:rsidR="00007615" w:rsidRPr="00DF3ECA" w:rsidRDefault="00007615" w:rsidP="00CA5B84">
            <w:pPr>
              <w:autoSpaceDE/>
              <w:autoSpaceDN/>
              <w:spacing w:line="240" w:lineRule="auto"/>
              <w:ind w:firstLine="0"/>
              <w:jc w:val="center"/>
              <w:rPr>
                <w:i/>
                <w:color w:val="000000" w:themeColor="text1"/>
                <w:sz w:val="15"/>
              </w:rPr>
            </w:pPr>
            <w:r w:rsidRPr="00DF3ECA">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24CFAB1F" w14:textId="77777777" w:rsidR="00007615" w:rsidRPr="00DF3ECA" w:rsidRDefault="00007615" w:rsidP="00CA5B84">
            <w:pPr>
              <w:autoSpaceDE/>
              <w:autoSpaceDN/>
              <w:spacing w:line="240" w:lineRule="auto"/>
              <w:ind w:firstLine="0"/>
              <w:jc w:val="left"/>
              <w:rPr>
                <w:i/>
                <w:color w:val="000000" w:themeColor="text1"/>
                <w:sz w:val="15"/>
              </w:rPr>
            </w:pPr>
            <w:r w:rsidRPr="00DF3ECA">
              <w:rPr>
                <w:i/>
                <w:color w:val="000000" w:themeColor="text1"/>
                <w:sz w:val="15"/>
              </w:rPr>
              <w:t xml:space="preserve">Реконструкция объектов соглашения «Распределительная теплосеть от ТК-670 до ТК-689 протяженностью 746 м», «Распределительная теплосеть от ТК-777 до ТК-690 протяженностью 1023,3 м« (участок теплотрассы от  ТК-683 ул. Буденного 1 до ТК-795 ул. Пехтина 14 замена Ду-200мм на Ду250 мм (подземная канальная  прокладка с заменой теплоизоляции </w:t>
            </w:r>
            <w:proofErr w:type="gramStart"/>
            <w:r w:rsidRPr="00DF3ECA">
              <w:rPr>
                <w:i/>
                <w:color w:val="000000" w:themeColor="text1"/>
                <w:sz w:val="15"/>
              </w:rPr>
              <w:t>на</w:t>
            </w:r>
            <w:proofErr w:type="gramEnd"/>
            <w:r w:rsidRPr="00DF3ECA">
              <w:rPr>
                <w:i/>
                <w:color w:val="000000" w:themeColor="text1"/>
                <w:sz w:val="15"/>
              </w:rPr>
              <w:t xml:space="preserve"> ППУ))</w:t>
            </w:r>
          </w:p>
        </w:tc>
        <w:tc>
          <w:tcPr>
            <w:tcW w:w="476" w:type="pct"/>
            <w:tcBorders>
              <w:top w:val="nil"/>
              <w:left w:val="nil"/>
              <w:bottom w:val="single" w:sz="4" w:space="0" w:color="auto"/>
              <w:right w:val="single" w:sz="4" w:space="0" w:color="auto"/>
            </w:tcBorders>
            <w:shd w:val="clear" w:color="auto" w:fill="auto"/>
            <w:vAlign w:val="center"/>
            <w:hideMark/>
          </w:tcPr>
          <w:p w14:paraId="4DE48021" w14:textId="77777777" w:rsidR="00007615" w:rsidRPr="00DF3ECA" w:rsidRDefault="00007615" w:rsidP="00CA5B84">
            <w:pPr>
              <w:autoSpaceDE/>
              <w:autoSpaceDN/>
              <w:spacing w:line="240" w:lineRule="auto"/>
              <w:ind w:firstLine="0"/>
              <w:jc w:val="center"/>
              <w:rPr>
                <w:i/>
                <w:color w:val="000000" w:themeColor="text1"/>
                <w:sz w:val="15"/>
              </w:rPr>
            </w:pPr>
            <w:r w:rsidRPr="00DF3ECA">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521450D9" w14:textId="1DB5788C" w:rsidR="00007615" w:rsidRPr="00DF3ECA" w:rsidRDefault="00007615"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44290</w:t>
            </w:r>
          </w:p>
        </w:tc>
        <w:tc>
          <w:tcPr>
            <w:tcW w:w="212" w:type="pct"/>
            <w:tcBorders>
              <w:top w:val="nil"/>
              <w:left w:val="nil"/>
              <w:bottom w:val="single" w:sz="4" w:space="0" w:color="auto"/>
              <w:right w:val="single" w:sz="4" w:space="0" w:color="auto"/>
            </w:tcBorders>
            <w:shd w:val="clear" w:color="auto" w:fill="auto"/>
            <w:vAlign w:val="center"/>
            <w:hideMark/>
          </w:tcPr>
          <w:p w14:paraId="706E6D05" w14:textId="77777777" w:rsidR="00007615" w:rsidRPr="00DF3ECA" w:rsidRDefault="00007615" w:rsidP="00CA5B84">
            <w:pPr>
              <w:autoSpaceDE/>
              <w:autoSpaceDN/>
              <w:spacing w:line="240" w:lineRule="auto"/>
              <w:ind w:firstLine="0"/>
              <w:jc w:val="center"/>
              <w:rPr>
                <w:i/>
                <w:color w:val="000000" w:themeColor="text1"/>
                <w:sz w:val="15"/>
              </w:rPr>
            </w:pPr>
            <w:r w:rsidRPr="00DF3ECA">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7595100" w14:textId="77777777" w:rsidR="00007615" w:rsidRPr="00DF3ECA" w:rsidRDefault="00007615" w:rsidP="00CA5B84">
            <w:pPr>
              <w:autoSpaceDE/>
              <w:autoSpaceDN/>
              <w:spacing w:line="240" w:lineRule="auto"/>
              <w:ind w:firstLine="0"/>
              <w:jc w:val="center"/>
              <w:rPr>
                <w:i/>
                <w:color w:val="000000" w:themeColor="text1"/>
                <w:sz w:val="15"/>
              </w:rPr>
            </w:pPr>
            <w:r w:rsidRPr="00DF3ECA">
              <w:rPr>
                <w:i/>
                <w:color w:val="000000" w:themeColor="text1"/>
                <w:sz w:val="15"/>
              </w:rPr>
              <w:t>1137</w:t>
            </w:r>
          </w:p>
        </w:tc>
        <w:tc>
          <w:tcPr>
            <w:tcW w:w="212" w:type="pct"/>
            <w:tcBorders>
              <w:top w:val="nil"/>
              <w:left w:val="nil"/>
              <w:bottom w:val="single" w:sz="4" w:space="0" w:color="auto"/>
              <w:right w:val="single" w:sz="4" w:space="0" w:color="auto"/>
            </w:tcBorders>
            <w:shd w:val="clear" w:color="auto" w:fill="auto"/>
            <w:vAlign w:val="center"/>
            <w:hideMark/>
          </w:tcPr>
          <w:p w14:paraId="18855454" w14:textId="55DE576B" w:rsidR="00007615" w:rsidRPr="00DF3ECA"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1182</w:t>
            </w:r>
          </w:p>
        </w:tc>
        <w:tc>
          <w:tcPr>
            <w:tcW w:w="212" w:type="pct"/>
            <w:tcBorders>
              <w:top w:val="nil"/>
              <w:left w:val="nil"/>
              <w:bottom w:val="single" w:sz="4" w:space="0" w:color="auto"/>
              <w:right w:val="single" w:sz="4" w:space="0" w:color="auto"/>
            </w:tcBorders>
            <w:shd w:val="clear" w:color="auto" w:fill="auto"/>
            <w:vAlign w:val="center"/>
            <w:hideMark/>
          </w:tcPr>
          <w:p w14:paraId="4E00E080" w14:textId="77777777" w:rsidR="00007615" w:rsidRPr="00DF3ECA" w:rsidRDefault="00007615" w:rsidP="00CA5B84">
            <w:pPr>
              <w:autoSpaceDE/>
              <w:autoSpaceDN/>
              <w:spacing w:line="240" w:lineRule="auto"/>
              <w:ind w:firstLine="0"/>
              <w:jc w:val="center"/>
              <w:rPr>
                <w:i/>
                <w:color w:val="000000" w:themeColor="text1"/>
                <w:sz w:val="15"/>
              </w:rPr>
            </w:pPr>
            <w:r w:rsidRPr="00DF3ECA">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12B15B01" w14:textId="77777777" w:rsidR="00007615" w:rsidRPr="00DF3ECA"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1800</w:t>
            </w:r>
            <w:r w:rsidRPr="00DF3ECA">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8FCFA4C" w14:textId="77777777" w:rsidR="00007615" w:rsidRPr="00DF3ECA" w:rsidRDefault="00007615" w:rsidP="00CA5B84">
            <w:pPr>
              <w:autoSpaceDE/>
              <w:autoSpaceDN/>
              <w:spacing w:line="240" w:lineRule="auto"/>
              <w:ind w:firstLine="0"/>
              <w:jc w:val="center"/>
              <w:rPr>
                <w:i/>
                <w:color w:val="000000" w:themeColor="text1"/>
                <w:sz w:val="15"/>
              </w:rPr>
            </w:pPr>
            <w:r w:rsidRPr="00DF3ECA">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C1B13A5" w14:textId="3A279378" w:rsidR="00007615" w:rsidRPr="00DF3ECA" w:rsidRDefault="00007615" w:rsidP="00CA5B84">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15CD7936" w14:textId="1B513983" w:rsidR="00007615" w:rsidRPr="00DF3ECA"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40171</w:t>
            </w:r>
          </w:p>
        </w:tc>
        <w:tc>
          <w:tcPr>
            <w:tcW w:w="236" w:type="pct"/>
            <w:tcBorders>
              <w:top w:val="nil"/>
              <w:left w:val="nil"/>
              <w:bottom w:val="single" w:sz="4" w:space="0" w:color="auto"/>
              <w:right w:val="single" w:sz="4" w:space="0" w:color="auto"/>
            </w:tcBorders>
            <w:shd w:val="clear" w:color="auto" w:fill="auto"/>
            <w:vAlign w:val="center"/>
            <w:hideMark/>
          </w:tcPr>
          <w:p w14:paraId="06AFBF0C" w14:textId="77777777" w:rsidR="00007615" w:rsidRPr="00DF3ECA" w:rsidRDefault="00007615" w:rsidP="00CA5B84">
            <w:pPr>
              <w:autoSpaceDE/>
              <w:autoSpaceDN/>
              <w:spacing w:line="240" w:lineRule="auto"/>
              <w:ind w:firstLine="0"/>
              <w:jc w:val="center"/>
              <w:rPr>
                <w:i/>
                <w:color w:val="000000" w:themeColor="text1"/>
                <w:sz w:val="15"/>
              </w:rPr>
            </w:pPr>
            <w:r w:rsidRPr="00DF3ECA">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F40EC34" w14:textId="1618250B" w:rsidR="00007615" w:rsidRPr="00DF3ECA" w:rsidRDefault="00007615" w:rsidP="00CA5B84">
            <w:pPr>
              <w:autoSpaceDE/>
              <w:autoSpaceDN/>
              <w:spacing w:line="240" w:lineRule="auto"/>
              <w:ind w:firstLine="0"/>
              <w:jc w:val="center"/>
              <w:rPr>
                <w:i/>
                <w:color w:val="000000" w:themeColor="text1"/>
                <w:sz w:val="15"/>
              </w:rPr>
            </w:pPr>
          </w:p>
        </w:tc>
        <w:tc>
          <w:tcPr>
            <w:tcW w:w="215" w:type="pct"/>
            <w:tcBorders>
              <w:top w:val="nil"/>
              <w:left w:val="nil"/>
              <w:bottom w:val="single" w:sz="4" w:space="0" w:color="auto"/>
              <w:right w:val="single" w:sz="4" w:space="0" w:color="auto"/>
            </w:tcBorders>
            <w:shd w:val="clear" w:color="auto" w:fill="auto"/>
            <w:vAlign w:val="center"/>
            <w:hideMark/>
          </w:tcPr>
          <w:p w14:paraId="18B24D40" w14:textId="77777777" w:rsidR="00007615" w:rsidRPr="00DF3ECA" w:rsidRDefault="00007615" w:rsidP="00CA5B84">
            <w:pPr>
              <w:autoSpaceDE/>
              <w:autoSpaceDN/>
              <w:spacing w:line="240" w:lineRule="auto"/>
              <w:ind w:firstLine="0"/>
              <w:jc w:val="center"/>
              <w:rPr>
                <w:i/>
                <w:color w:val="000000" w:themeColor="text1"/>
                <w:sz w:val="15"/>
              </w:rPr>
            </w:pPr>
            <w:r w:rsidRPr="00DF3ECA">
              <w:rPr>
                <w:i/>
                <w:color w:val="000000" w:themeColor="text1"/>
                <w:sz w:val="15"/>
              </w:rPr>
              <w:t> </w:t>
            </w:r>
          </w:p>
        </w:tc>
      </w:tr>
      <w:tr w:rsidR="00007615" w:rsidRPr="002514AC" w14:paraId="18A3C631"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B8A54EA"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1ТС-3.4.2</w:t>
            </w:r>
          </w:p>
        </w:tc>
        <w:tc>
          <w:tcPr>
            <w:tcW w:w="271" w:type="pct"/>
            <w:tcBorders>
              <w:top w:val="nil"/>
              <w:left w:val="nil"/>
              <w:bottom w:val="single" w:sz="4" w:space="0" w:color="auto"/>
              <w:right w:val="single" w:sz="4" w:space="0" w:color="auto"/>
            </w:tcBorders>
            <w:shd w:val="clear" w:color="auto" w:fill="auto"/>
            <w:hideMark/>
          </w:tcPr>
          <w:p w14:paraId="64E87284"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447E262B" w14:textId="77777777" w:rsidR="00007615" w:rsidRPr="002514AC" w:rsidRDefault="00007615" w:rsidP="00CA5B84">
            <w:pPr>
              <w:autoSpaceDE/>
              <w:autoSpaceDN/>
              <w:spacing w:line="240" w:lineRule="auto"/>
              <w:ind w:firstLine="0"/>
              <w:jc w:val="left"/>
              <w:rPr>
                <w:i/>
                <w:iCs/>
                <w:color w:val="000000" w:themeColor="text1"/>
                <w:sz w:val="15"/>
                <w:szCs w:val="15"/>
                <w:lang w:bidi="ar-SA"/>
              </w:rPr>
            </w:pPr>
            <w:r w:rsidRPr="002514AC">
              <w:rPr>
                <w:i/>
                <w:color w:val="000000" w:themeColor="text1"/>
                <w:sz w:val="15"/>
                <w:szCs w:val="15"/>
              </w:rPr>
              <w:t>Реконструкция объектов соглашения «Распределительная теплосеть от ТК-319 до УЗ-325 протяженностью 1372,2 м», «Распределительная теплосеть от УЗ-325 до УЗ-345 протяженностью 1463 м», «Распределительная теплосеть от УЗ-344 до  УЗ-1137» (реконструкция теплотрассы от Уз-322 до Уз-325 (L-0,149 км), от Уз-325 до Уз-344 (L-1,39 км)</w:t>
            </w:r>
            <w:proofErr w:type="gramStart"/>
            <w:r w:rsidRPr="002514AC">
              <w:rPr>
                <w:i/>
                <w:color w:val="000000" w:themeColor="text1"/>
                <w:sz w:val="15"/>
                <w:szCs w:val="15"/>
              </w:rPr>
              <w:t>,о</w:t>
            </w:r>
            <w:proofErr w:type="gramEnd"/>
            <w:r w:rsidRPr="002514AC">
              <w:rPr>
                <w:i/>
                <w:color w:val="000000" w:themeColor="text1"/>
                <w:sz w:val="15"/>
                <w:szCs w:val="15"/>
              </w:rPr>
              <w:t>т Уз-344 до Уз-339 (L-0,333 км) замена Ду-200мм на Ду-300мм, с теплоизоляцией из ППУ)</w:t>
            </w:r>
          </w:p>
        </w:tc>
        <w:tc>
          <w:tcPr>
            <w:tcW w:w="476" w:type="pct"/>
            <w:tcBorders>
              <w:top w:val="nil"/>
              <w:left w:val="nil"/>
              <w:bottom w:val="single" w:sz="4" w:space="0" w:color="auto"/>
              <w:right w:val="single" w:sz="4" w:space="0" w:color="auto"/>
            </w:tcBorders>
            <w:shd w:val="clear" w:color="auto" w:fill="auto"/>
            <w:vAlign w:val="center"/>
            <w:hideMark/>
          </w:tcPr>
          <w:p w14:paraId="368B0EE5"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0FC747C7" w14:textId="02A7094D" w:rsidR="00007615" w:rsidRPr="002514AC" w:rsidRDefault="00DF3ECA" w:rsidP="00CA5B84">
            <w:pPr>
              <w:autoSpaceDE/>
              <w:autoSpaceDN/>
              <w:spacing w:line="240" w:lineRule="auto"/>
              <w:ind w:firstLine="0"/>
              <w:jc w:val="center"/>
              <w:rPr>
                <w:b/>
                <w:bCs/>
                <w:i/>
                <w:iCs/>
                <w:color w:val="000000" w:themeColor="text1"/>
                <w:sz w:val="15"/>
                <w:szCs w:val="15"/>
                <w:lang w:bidi="ar-SA"/>
              </w:rPr>
            </w:pPr>
            <w:r>
              <w:rPr>
                <w:b/>
                <w:bCs/>
                <w:i/>
                <w:iCs/>
                <w:color w:val="000000" w:themeColor="text1"/>
                <w:sz w:val="15"/>
                <w:szCs w:val="15"/>
                <w:lang w:bidi="ar-SA"/>
              </w:rPr>
              <w:t>73460</w:t>
            </w:r>
          </w:p>
        </w:tc>
        <w:tc>
          <w:tcPr>
            <w:tcW w:w="212" w:type="pct"/>
            <w:tcBorders>
              <w:top w:val="nil"/>
              <w:left w:val="nil"/>
              <w:bottom w:val="single" w:sz="4" w:space="0" w:color="auto"/>
              <w:right w:val="single" w:sz="4" w:space="0" w:color="auto"/>
            </w:tcBorders>
            <w:shd w:val="clear" w:color="auto" w:fill="auto"/>
            <w:vAlign w:val="center"/>
            <w:hideMark/>
          </w:tcPr>
          <w:p w14:paraId="6B1955F0"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4602BE51" w14:textId="3751D14B" w:rsidR="00007615" w:rsidRPr="008D0CFE" w:rsidRDefault="00DF3ECA" w:rsidP="00CA5B84">
            <w:pPr>
              <w:autoSpaceDE/>
              <w:autoSpaceDN/>
              <w:spacing w:line="240" w:lineRule="auto"/>
              <w:ind w:firstLine="0"/>
              <w:jc w:val="center"/>
              <w:rPr>
                <w:i/>
                <w:iCs/>
                <w:color w:val="000000" w:themeColor="text1"/>
                <w:sz w:val="15"/>
                <w:szCs w:val="15"/>
                <w:lang w:bidi="ar-SA"/>
              </w:rPr>
            </w:pPr>
            <w:r w:rsidRPr="008D0CFE">
              <w:rPr>
                <w:i/>
                <w:iCs/>
                <w:color w:val="000000" w:themeColor="text1"/>
                <w:sz w:val="15"/>
                <w:szCs w:val="15"/>
                <w:lang w:bidi="ar-SA"/>
              </w:rPr>
              <w:t>1999</w:t>
            </w:r>
          </w:p>
        </w:tc>
        <w:tc>
          <w:tcPr>
            <w:tcW w:w="212" w:type="pct"/>
            <w:tcBorders>
              <w:top w:val="nil"/>
              <w:left w:val="nil"/>
              <w:bottom w:val="single" w:sz="4" w:space="0" w:color="auto"/>
              <w:right w:val="single" w:sz="4" w:space="0" w:color="auto"/>
            </w:tcBorders>
            <w:shd w:val="clear" w:color="auto" w:fill="auto"/>
            <w:vAlign w:val="center"/>
          </w:tcPr>
          <w:p w14:paraId="724BF314" w14:textId="58D6E9DC" w:rsidR="00007615" w:rsidRPr="008D0CFE" w:rsidRDefault="00DF3ECA" w:rsidP="00CA5B84">
            <w:pPr>
              <w:autoSpaceDE/>
              <w:autoSpaceDN/>
              <w:spacing w:line="240" w:lineRule="auto"/>
              <w:ind w:firstLine="0"/>
              <w:jc w:val="center"/>
              <w:rPr>
                <w:i/>
                <w:iCs/>
                <w:color w:val="000000" w:themeColor="text1"/>
                <w:sz w:val="15"/>
                <w:szCs w:val="15"/>
                <w:lang w:bidi="ar-SA"/>
              </w:rPr>
            </w:pPr>
            <w:r w:rsidRPr="008D0CFE">
              <w:rPr>
                <w:i/>
                <w:iCs/>
                <w:color w:val="000000" w:themeColor="text1"/>
                <w:sz w:val="15"/>
                <w:szCs w:val="15"/>
                <w:lang w:bidi="ar-SA"/>
              </w:rPr>
              <w:t>408</w:t>
            </w:r>
          </w:p>
        </w:tc>
        <w:tc>
          <w:tcPr>
            <w:tcW w:w="212" w:type="pct"/>
            <w:tcBorders>
              <w:top w:val="nil"/>
              <w:left w:val="nil"/>
              <w:bottom w:val="single" w:sz="4" w:space="0" w:color="auto"/>
              <w:right w:val="single" w:sz="4" w:space="0" w:color="auto"/>
            </w:tcBorders>
            <w:shd w:val="clear" w:color="auto" w:fill="auto"/>
            <w:vAlign w:val="center"/>
            <w:hideMark/>
          </w:tcPr>
          <w:p w14:paraId="66B9354F" w14:textId="77777777" w:rsidR="00007615" w:rsidRPr="008D0CFE" w:rsidRDefault="00007615" w:rsidP="00CA5B84">
            <w:pPr>
              <w:autoSpaceDE/>
              <w:autoSpaceDN/>
              <w:spacing w:line="240" w:lineRule="auto"/>
              <w:ind w:firstLine="0"/>
              <w:jc w:val="center"/>
              <w:rPr>
                <w:i/>
                <w:iCs/>
                <w:color w:val="000000" w:themeColor="text1"/>
                <w:sz w:val="15"/>
                <w:szCs w:val="15"/>
                <w:lang w:bidi="ar-SA"/>
              </w:rPr>
            </w:pPr>
            <w:r w:rsidRPr="008D0CFE">
              <w:rPr>
                <w:i/>
                <w:iCs/>
                <w:color w:val="000000" w:themeColor="text1"/>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6A3EF8E1"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0CDEC022"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587D9D82"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6610772A"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20B87887"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moveToRangeStart w:id="23" w:author="Мингалева Наталья Александровна" w:date="2024-03-14T15:02:00Z" w:name="move161321000"/>
            <w:r w:rsidRPr="002514AC">
              <w:rPr>
                <w:i/>
                <w:iCs/>
                <w:color w:val="000000" w:themeColor="text1"/>
                <w:sz w:val="15"/>
                <w:szCs w:val="15"/>
                <w:lang w:bidi="ar-SA"/>
              </w:rPr>
              <w:t>50653</w:t>
            </w:r>
            <w:moveToRangeEnd w:id="23"/>
            <w:r w:rsidRPr="002514AC">
              <w:rPr>
                <w:i/>
                <w:iCs/>
                <w:color w:val="000000" w:themeColor="text1"/>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5FF48698"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moveToRangeStart w:id="24" w:author="Мингалева Наталья Александровна" w:date="2024-03-14T15:02:00Z" w:name="move161321001"/>
            <w:r w:rsidRPr="002514AC">
              <w:rPr>
                <w:i/>
                <w:iCs/>
                <w:color w:val="000000" w:themeColor="text1"/>
                <w:sz w:val="15"/>
                <w:szCs w:val="15"/>
                <w:lang w:bidi="ar-SA"/>
              </w:rPr>
              <w:t>20400</w:t>
            </w:r>
            <w:moveToRangeEnd w:id="24"/>
            <w:r w:rsidRPr="002514AC">
              <w:rPr>
                <w:i/>
                <w:iCs/>
                <w:color w:val="000000" w:themeColor="text1"/>
                <w:sz w:val="15"/>
                <w:szCs w:val="15"/>
                <w:lang w:bidi="ar-SA"/>
              </w:rPr>
              <w:t> </w:t>
            </w:r>
          </w:p>
        </w:tc>
        <w:tc>
          <w:tcPr>
            <w:tcW w:w="215" w:type="pct"/>
            <w:tcBorders>
              <w:top w:val="nil"/>
              <w:left w:val="nil"/>
              <w:bottom w:val="single" w:sz="4" w:space="0" w:color="auto"/>
              <w:right w:val="single" w:sz="4" w:space="0" w:color="auto"/>
            </w:tcBorders>
            <w:shd w:val="clear" w:color="auto" w:fill="auto"/>
            <w:vAlign w:val="center"/>
            <w:hideMark/>
          </w:tcPr>
          <w:p w14:paraId="42DC4DDC" w14:textId="77777777" w:rsidR="00007615" w:rsidRPr="002514AC" w:rsidRDefault="00007615" w:rsidP="00CA5B84">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 </w:t>
            </w:r>
          </w:p>
        </w:tc>
      </w:tr>
      <w:tr w:rsidR="00007615" w:rsidRPr="002514AC" w14:paraId="08CC53BC"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DF71466" w14:textId="77777777" w:rsidR="00007615" w:rsidRPr="008770A2" w:rsidRDefault="00007615" w:rsidP="00CA5B84">
            <w:pPr>
              <w:autoSpaceDE/>
              <w:autoSpaceDN/>
              <w:spacing w:line="240" w:lineRule="auto"/>
              <w:ind w:firstLine="0"/>
              <w:jc w:val="center"/>
              <w:rPr>
                <w:i/>
                <w:color w:val="000000" w:themeColor="text1"/>
                <w:sz w:val="15"/>
              </w:rPr>
            </w:pPr>
            <w:r w:rsidRPr="008770A2">
              <w:rPr>
                <w:i/>
                <w:color w:val="000000" w:themeColor="text1"/>
                <w:sz w:val="15"/>
              </w:rPr>
              <w:t>1ТС-3.4.3</w:t>
            </w:r>
          </w:p>
        </w:tc>
        <w:tc>
          <w:tcPr>
            <w:tcW w:w="271" w:type="pct"/>
            <w:tcBorders>
              <w:top w:val="nil"/>
              <w:left w:val="nil"/>
              <w:bottom w:val="single" w:sz="4" w:space="0" w:color="auto"/>
              <w:right w:val="single" w:sz="4" w:space="0" w:color="auto"/>
            </w:tcBorders>
            <w:shd w:val="clear" w:color="auto" w:fill="auto"/>
            <w:hideMark/>
          </w:tcPr>
          <w:p w14:paraId="6AD67BA6"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41526D0A" w14:textId="77777777" w:rsidR="00007615" w:rsidRPr="008770A2" w:rsidRDefault="00007615" w:rsidP="00CA5B84">
            <w:pPr>
              <w:autoSpaceDE/>
              <w:autoSpaceDN/>
              <w:spacing w:line="240" w:lineRule="auto"/>
              <w:ind w:firstLine="0"/>
              <w:jc w:val="left"/>
              <w:rPr>
                <w:i/>
                <w:color w:val="000000" w:themeColor="text1"/>
                <w:sz w:val="15"/>
              </w:rPr>
            </w:pPr>
            <w:r w:rsidRPr="008770A2">
              <w:rPr>
                <w:i/>
                <w:color w:val="000000" w:themeColor="text1"/>
                <w:sz w:val="15"/>
              </w:rPr>
              <w:t>Реконструкция объекта соглашения «Тепловые сети от котельной № 2 МУП «</w:t>
            </w:r>
            <w:proofErr w:type="spellStart"/>
            <w:r w:rsidRPr="008770A2">
              <w:rPr>
                <w:i/>
                <w:color w:val="000000" w:themeColor="text1"/>
                <w:sz w:val="15"/>
              </w:rPr>
              <w:t>Глазовские</w:t>
            </w:r>
            <w:proofErr w:type="spellEnd"/>
            <w:r w:rsidRPr="008770A2">
              <w:rPr>
                <w:i/>
                <w:color w:val="000000" w:themeColor="text1"/>
                <w:sz w:val="15"/>
              </w:rPr>
              <w:t xml:space="preserve"> теплосети» (участок теплотрассы от Уз-1173а (возле дома 45а по ул. Драгунова) до Уз-1003а (пересечение ул. Пастухова и Щорса))</w:t>
            </w:r>
          </w:p>
        </w:tc>
        <w:tc>
          <w:tcPr>
            <w:tcW w:w="476" w:type="pct"/>
            <w:tcBorders>
              <w:top w:val="nil"/>
              <w:left w:val="nil"/>
              <w:bottom w:val="single" w:sz="4" w:space="0" w:color="auto"/>
              <w:right w:val="single" w:sz="4" w:space="0" w:color="auto"/>
            </w:tcBorders>
            <w:shd w:val="clear" w:color="auto" w:fill="auto"/>
            <w:vAlign w:val="center"/>
            <w:hideMark/>
          </w:tcPr>
          <w:p w14:paraId="122DFB77" w14:textId="77777777" w:rsidR="00007615" w:rsidRPr="008770A2" w:rsidRDefault="00007615" w:rsidP="00CA5B84">
            <w:pPr>
              <w:autoSpaceDE/>
              <w:autoSpaceDN/>
              <w:spacing w:line="240" w:lineRule="auto"/>
              <w:ind w:firstLine="0"/>
              <w:jc w:val="center"/>
              <w:rPr>
                <w:i/>
                <w:color w:val="000000" w:themeColor="text1"/>
                <w:sz w:val="15"/>
              </w:rPr>
            </w:pPr>
            <w:r w:rsidRPr="008770A2">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0914CE1D" w14:textId="544D0000" w:rsidR="00007615" w:rsidRPr="008770A2" w:rsidRDefault="00007615" w:rsidP="00CA5B84">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62101</w:t>
            </w:r>
          </w:p>
        </w:tc>
        <w:tc>
          <w:tcPr>
            <w:tcW w:w="212" w:type="pct"/>
            <w:tcBorders>
              <w:top w:val="nil"/>
              <w:left w:val="nil"/>
              <w:bottom w:val="single" w:sz="4" w:space="0" w:color="auto"/>
              <w:right w:val="single" w:sz="4" w:space="0" w:color="auto"/>
            </w:tcBorders>
            <w:shd w:val="clear" w:color="auto" w:fill="auto"/>
            <w:vAlign w:val="center"/>
            <w:hideMark/>
          </w:tcPr>
          <w:p w14:paraId="7E33E5C1" w14:textId="77777777" w:rsidR="00007615" w:rsidRPr="008770A2" w:rsidRDefault="00007615" w:rsidP="00CA5B84">
            <w:pPr>
              <w:autoSpaceDE/>
              <w:autoSpaceDN/>
              <w:spacing w:line="240" w:lineRule="auto"/>
              <w:ind w:firstLine="0"/>
              <w:jc w:val="center"/>
              <w:rPr>
                <w:i/>
                <w:color w:val="000000" w:themeColor="text1"/>
                <w:sz w:val="15"/>
              </w:rPr>
            </w:pPr>
            <w:r w:rsidRPr="008770A2">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802184C" w14:textId="77777777" w:rsidR="00007615" w:rsidRPr="008770A2" w:rsidRDefault="00007615" w:rsidP="00CA5B84">
            <w:pPr>
              <w:autoSpaceDE/>
              <w:autoSpaceDN/>
              <w:spacing w:line="240" w:lineRule="auto"/>
              <w:ind w:firstLine="0"/>
              <w:jc w:val="center"/>
              <w:rPr>
                <w:i/>
                <w:color w:val="000000" w:themeColor="text1"/>
                <w:sz w:val="15"/>
              </w:rPr>
            </w:pPr>
            <w:r w:rsidRPr="008770A2">
              <w:rPr>
                <w:i/>
                <w:color w:val="000000" w:themeColor="text1"/>
                <w:sz w:val="15"/>
              </w:rPr>
              <w:t>2428</w:t>
            </w:r>
          </w:p>
        </w:tc>
        <w:tc>
          <w:tcPr>
            <w:tcW w:w="212" w:type="pct"/>
            <w:tcBorders>
              <w:top w:val="nil"/>
              <w:left w:val="nil"/>
              <w:bottom w:val="single" w:sz="4" w:space="0" w:color="auto"/>
              <w:right w:val="single" w:sz="4" w:space="0" w:color="auto"/>
            </w:tcBorders>
            <w:shd w:val="clear" w:color="auto" w:fill="auto"/>
            <w:vAlign w:val="center"/>
            <w:hideMark/>
          </w:tcPr>
          <w:p w14:paraId="736AE6C2" w14:textId="2905E514" w:rsidR="00007615" w:rsidRPr="008770A2"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846</w:t>
            </w:r>
          </w:p>
        </w:tc>
        <w:tc>
          <w:tcPr>
            <w:tcW w:w="212" w:type="pct"/>
            <w:tcBorders>
              <w:top w:val="nil"/>
              <w:left w:val="nil"/>
              <w:bottom w:val="single" w:sz="4" w:space="0" w:color="auto"/>
              <w:right w:val="single" w:sz="4" w:space="0" w:color="auto"/>
            </w:tcBorders>
            <w:shd w:val="clear" w:color="auto" w:fill="auto"/>
            <w:vAlign w:val="center"/>
            <w:hideMark/>
          </w:tcPr>
          <w:p w14:paraId="6723A7CC" w14:textId="77777777" w:rsidR="00007615" w:rsidRPr="008770A2" w:rsidRDefault="00007615" w:rsidP="00CA5B84">
            <w:pPr>
              <w:autoSpaceDE/>
              <w:autoSpaceDN/>
              <w:spacing w:line="240" w:lineRule="auto"/>
              <w:ind w:firstLine="0"/>
              <w:jc w:val="center"/>
              <w:rPr>
                <w:i/>
                <w:color w:val="000000" w:themeColor="text1"/>
                <w:sz w:val="15"/>
              </w:rPr>
            </w:pPr>
            <w:r w:rsidRPr="008770A2">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DE91898" w14:textId="77777777" w:rsidR="00007615" w:rsidRPr="008770A2"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11245</w:t>
            </w:r>
            <w:r w:rsidRPr="008770A2">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261771A" w14:textId="77777777" w:rsidR="00007615" w:rsidRPr="008770A2" w:rsidRDefault="00007615" w:rsidP="00CA5B84">
            <w:pPr>
              <w:autoSpaceDE/>
              <w:autoSpaceDN/>
              <w:spacing w:line="240" w:lineRule="auto"/>
              <w:ind w:firstLine="0"/>
              <w:jc w:val="center"/>
              <w:rPr>
                <w:i/>
                <w:color w:val="000000" w:themeColor="text1"/>
                <w:sz w:val="15"/>
              </w:rPr>
            </w:pPr>
            <w:r w:rsidRPr="008770A2">
              <w:rPr>
                <w:i/>
                <w:color w:val="000000" w:themeColor="text1"/>
                <w:sz w:val="15"/>
              </w:rPr>
              <w:t> </w:t>
            </w:r>
            <w:r w:rsidRPr="002514AC">
              <w:rPr>
                <w:i/>
                <w:iCs/>
                <w:color w:val="000000" w:themeColor="text1"/>
                <w:sz w:val="15"/>
                <w:szCs w:val="15"/>
                <w:lang w:bidi="ar-SA"/>
              </w:rPr>
              <w:t>28592</w:t>
            </w:r>
          </w:p>
        </w:tc>
        <w:tc>
          <w:tcPr>
            <w:tcW w:w="236" w:type="pct"/>
            <w:tcBorders>
              <w:top w:val="nil"/>
              <w:left w:val="nil"/>
              <w:bottom w:val="single" w:sz="4" w:space="0" w:color="auto"/>
              <w:right w:val="single" w:sz="4" w:space="0" w:color="auto"/>
            </w:tcBorders>
            <w:shd w:val="clear" w:color="auto" w:fill="auto"/>
            <w:vAlign w:val="center"/>
            <w:hideMark/>
          </w:tcPr>
          <w:p w14:paraId="00231244" w14:textId="77777777" w:rsidR="00007615" w:rsidRPr="008770A2" w:rsidRDefault="00007615" w:rsidP="00CA5B84">
            <w:pPr>
              <w:autoSpaceDE/>
              <w:autoSpaceDN/>
              <w:spacing w:line="240" w:lineRule="auto"/>
              <w:ind w:firstLine="0"/>
              <w:jc w:val="center"/>
              <w:rPr>
                <w:i/>
                <w:color w:val="000000" w:themeColor="text1"/>
                <w:sz w:val="15"/>
              </w:rPr>
            </w:pPr>
            <w:r w:rsidRPr="008770A2">
              <w:rPr>
                <w:i/>
                <w:color w:val="000000" w:themeColor="text1"/>
                <w:sz w:val="15"/>
              </w:rPr>
              <w:t> </w:t>
            </w:r>
            <w:r w:rsidRPr="002514AC">
              <w:rPr>
                <w:i/>
                <w:iCs/>
                <w:color w:val="000000" w:themeColor="text1"/>
                <w:sz w:val="15"/>
                <w:szCs w:val="15"/>
                <w:lang w:bidi="ar-SA"/>
              </w:rPr>
              <w:t>9480</w:t>
            </w:r>
          </w:p>
        </w:tc>
        <w:tc>
          <w:tcPr>
            <w:tcW w:w="236" w:type="pct"/>
            <w:tcBorders>
              <w:top w:val="nil"/>
              <w:left w:val="nil"/>
              <w:bottom w:val="single" w:sz="4" w:space="0" w:color="auto"/>
              <w:right w:val="single" w:sz="4" w:space="0" w:color="auto"/>
            </w:tcBorders>
            <w:shd w:val="clear" w:color="auto" w:fill="auto"/>
            <w:vAlign w:val="center"/>
            <w:hideMark/>
          </w:tcPr>
          <w:p w14:paraId="5C806ACE" w14:textId="62320B60" w:rsidR="00007615" w:rsidRPr="008770A2" w:rsidRDefault="00007615" w:rsidP="00CA5B84">
            <w:pPr>
              <w:autoSpaceDE/>
              <w:autoSpaceDN/>
              <w:spacing w:line="240" w:lineRule="auto"/>
              <w:ind w:firstLine="0"/>
              <w:jc w:val="center"/>
              <w:rPr>
                <w:i/>
                <w:color w:val="000000" w:themeColor="text1"/>
                <w:sz w:val="15"/>
              </w:rPr>
            </w:pPr>
            <w:r w:rsidRPr="002514AC">
              <w:rPr>
                <w:i/>
                <w:iCs/>
                <w:color w:val="000000" w:themeColor="text1"/>
                <w:sz w:val="15"/>
                <w:szCs w:val="15"/>
                <w:lang w:bidi="ar-SA"/>
              </w:rPr>
              <w:t>9510</w:t>
            </w:r>
          </w:p>
        </w:tc>
        <w:tc>
          <w:tcPr>
            <w:tcW w:w="236" w:type="pct"/>
            <w:tcBorders>
              <w:top w:val="nil"/>
              <w:left w:val="nil"/>
              <w:bottom w:val="single" w:sz="4" w:space="0" w:color="auto"/>
              <w:right w:val="single" w:sz="4" w:space="0" w:color="auto"/>
            </w:tcBorders>
            <w:shd w:val="clear" w:color="auto" w:fill="auto"/>
            <w:vAlign w:val="center"/>
            <w:hideMark/>
          </w:tcPr>
          <w:p w14:paraId="458E5234" w14:textId="77777777" w:rsidR="00007615" w:rsidRPr="008770A2" w:rsidRDefault="00007615" w:rsidP="00CA5B84">
            <w:pPr>
              <w:autoSpaceDE/>
              <w:autoSpaceDN/>
              <w:spacing w:line="240" w:lineRule="auto"/>
              <w:ind w:firstLine="0"/>
              <w:jc w:val="center"/>
              <w:rPr>
                <w:i/>
                <w:color w:val="000000" w:themeColor="text1"/>
                <w:sz w:val="15"/>
              </w:rPr>
            </w:pPr>
            <w:r w:rsidRPr="008770A2">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FF4764B" w14:textId="77777777" w:rsidR="00007615" w:rsidRPr="008770A2" w:rsidRDefault="00007615" w:rsidP="00CA5B84">
            <w:pPr>
              <w:autoSpaceDE/>
              <w:autoSpaceDN/>
              <w:spacing w:line="240" w:lineRule="auto"/>
              <w:ind w:firstLine="0"/>
              <w:jc w:val="center"/>
              <w:rPr>
                <w:i/>
                <w:color w:val="000000" w:themeColor="text1"/>
                <w:sz w:val="15"/>
              </w:rPr>
            </w:pPr>
            <w:r w:rsidRPr="008770A2">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606B208B" w14:textId="77777777" w:rsidR="00007615" w:rsidRPr="008770A2" w:rsidRDefault="00007615" w:rsidP="00CA5B84">
            <w:pPr>
              <w:autoSpaceDE/>
              <w:autoSpaceDN/>
              <w:spacing w:line="240" w:lineRule="auto"/>
              <w:ind w:firstLine="0"/>
              <w:jc w:val="center"/>
              <w:rPr>
                <w:i/>
                <w:color w:val="000000" w:themeColor="text1"/>
                <w:sz w:val="15"/>
              </w:rPr>
            </w:pPr>
            <w:r w:rsidRPr="008770A2">
              <w:rPr>
                <w:i/>
                <w:color w:val="000000" w:themeColor="text1"/>
                <w:sz w:val="15"/>
              </w:rPr>
              <w:t> </w:t>
            </w:r>
          </w:p>
        </w:tc>
      </w:tr>
      <w:tr w:rsidR="00007615" w:rsidRPr="002514AC" w14:paraId="34053C92"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1B5019B"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1ТС-3.5</w:t>
            </w:r>
          </w:p>
        </w:tc>
        <w:tc>
          <w:tcPr>
            <w:tcW w:w="271" w:type="pct"/>
            <w:tcBorders>
              <w:top w:val="nil"/>
              <w:left w:val="nil"/>
              <w:bottom w:val="single" w:sz="4" w:space="0" w:color="auto"/>
              <w:right w:val="single" w:sz="4" w:space="0" w:color="auto"/>
            </w:tcBorders>
            <w:shd w:val="clear" w:color="auto" w:fill="auto"/>
            <w:hideMark/>
          </w:tcPr>
          <w:p w14:paraId="380B5487"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25B681E2" w14:textId="77777777" w:rsidR="00007615" w:rsidRPr="008770A2" w:rsidRDefault="00007615" w:rsidP="00CA5B84">
            <w:pPr>
              <w:autoSpaceDE/>
              <w:autoSpaceDN/>
              <w:spacing w:line="240" w:lineRule="auto"/>
              <w:ind w:firstLine="0"/>
              <w:jc w:val="left"/>
              <w:rPr>
                <w:b/>
                <w:i/>
                <w:color w:val="000000" w:themeColor="text1"/>
                <w:sz w:val="15"/>
              </w:rPr>
            </w:pPr>
            <w:r w:rsidRPr="008770A2">
              <w:rPr>
                <w:b/>
                <w:i/>
                <w:color w:val="000000" w:themeColor="text1"/>
                <w:sz w:val="15"/>
              </w:rPr>
              <w:t>Создание автоматической информационной-измерительной системы учета энергоресурсов (коммерческого учета энергоресурсов) АИИС УЭ (КУЭ), для мониторинга состояния теплоносителя (расход, температура, давление) на теплоисточниках, в тепловых сетях, у потребителей, а также оперативного реагирования на повреждения (аварии, утечки и т.п.)</w:t>
            </w:r>
          </w:p>
        </w:tc>
        <w:tc>
          <w:tcPr>
            <w:tcW w:w="476" w:type="pct"/>
            <w:tcBorders>
              <w:top w:val="nil"/>
              <w:left w:val="nil"/>
              <w:bottom w:val="single" w:sz="4" w:space="0" w:color="auto"/>
              <w:right w:val="single" w:sz="4" w:space="0" w:color="auto"/>
            </w:tcBorders>
            <w:shd w:val="clear" w:color="auto" w:fill="auto"/>
            <w:vAlign w:val="center"/>
            <w:hideMark/>
          </w:tcPr>
          <w:p w14:paraId="65A16F79"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Привлечённые средства</w:t>
            </w:r>
            <w:r w:rsidRPr="002514AC">
              <w:rPr>
                <w:b/>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7D3E73E2" w14:textId="34EB5D48" w:rsidR="00007615" w:rsidRPr="008770A2" w:rsidRDefault="00007615" w:rsidP="00CA5B84">
            <w:pPr>
              <w:autoSpaceDE/>
              <w:autoSpaceDN/>
              <w:spacing w:line="240" w:lineRule="auto"/>
              <w:ind w:firstLine="0"/>
              <w:jc w:val="center"/>
              <w:rPr>
                <w:b/>
                <w:color w:val="000000" w:themeColor="text1"/>
                <w:sz w:val="15"/>
              </w:rPr>
            </w:pPr>
            <w:r w:rsidRPr="002514AC">
              <w:rPr>
                <w:b/>
                <w:bCs/>
                <w:color w:val="000000" w:themeColor="text1"/>
                <w:sz w:val="15"/>
                <w:szCs w:val="15"/>
                <w:lang w:bidi="ar-SA"/>
              </w:rPr>
              <w:t>30863</w:t>
            </w:r>
          </w:p>
        </w:tc>
        <w:tc>
          <w:tcPr>
            <w:tcW w:w="212" w:type="pct"/>
            <w:tcBorders>
              <w:top w:val="nil"/>
              <w:left w:val="nil"/>
              <w:bottom w:val="single" w:sz="4" w:space="0" w:color="auto"/>
              <w:right w:val="single" w:sz="4" w:space="0" w:color="auto"/>
            </w:tcBorders>
            <w:shd w:val="clear" w:color="auto" w:fill="auto"/>
            <w:vAlign w:val="center"/>
            <w:hideMark/>
          </w:tcPr>
          <w:p w14:paraId="5FF099C3"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C47C700"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2621</w:t>
            </w:r>
          </w:p>
        </w:tc>
        <w:tc>
          <w:tcPr>
            <w:tcW w:w="212" w:type="pct"/>
            <w:tcBorders>
              <w:top w:val="nil"/>
              <w:left w:val="nil"/>
              <w:bottom w:val="single" w:sz="4" w:space="0" w:color="auto"/>
              <w:right w:val="single" w:sz="4" w:space="0" w:color="auto"/>
            </w:tcBorders>
            <w:shd w:val="clear" w:color="auto" w:fill="auto"/>
            <w:vAlign w:val="center"/>
            <w:hideMark/>
          </w:tcPr>
          <w:p w14:paraId="58AA19D3" w14:textId="44667337" w:rsidR="00007615" w:rsidRPr="008770A2"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9600</w:t>
            </w:r>
          </w:p>
        </w:tc>
        <w:tc>
          <w:tcPr>
            <w:tcW w:w="212" w:type="pct"/>
            <w:tcBorders>
              <w:top w:val="nil"/>
              <w:left w:val="nil"/>
              <w:bottom w:val="single" w:sz="4" w:space="0" w:color="auto"/>
              <w:right w:val="single" w:sz="4" w:space="0" w:color="auto"/>
            </w:tcBorders>
            <w:shd w:val="clear" w:color="auto" w:fill="auto"/>
            <w:vAlign w:val="center"/>
            <w:hideMark/>
          </w:tcPr>
          <w:p w14:paraId="10AD90CB" w14:textId="295ED994" w:rsidR="00007615" w:rsidRPr="008770A2"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18642</w:t>
            </w:r>
          </w:p>
        </w:tc>
        <w:tc>
          <w:tcPr>
            <w:tcW w:w="212" w:type="pct"/>
            <w:tcBorders>
              <w:top w:val="nil"/>
              <w:left w:val="nil"/>
              <w:bottom w:val="single" w:sz="4" w:space="0" w:color="auto"/>
              <w:right w:val="single" w:sz="4" w:space="0" w:color="auto"/>
            </w:tcBorders>
            <w:shd w:val="clear" w:color="auto" w:fill="auto"/>
            <w:vAlign w:val="center"/>
            <w:hideMark/>
          </w:tcPr>
          <w:p w14:paraId="6D9866C1"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0AAADDFF"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813380E"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45A68AB" w14:textId="77777777" w:rsidR="00007615" w:rsidRPr="008770A2" w:rsidRDefault="00007615" w:rsidP="00CA5B84">
            <w:pPr>
              <w:autoSpaceDE/>
              <w:autoSpaceDN/>
              <w:spacing w:line="240" w:lineRule="auto"/>
              <w:ind w:firstLine="0"/>
              <w:jc w:val="center"/>
              <w:rPr>
                <w:b/>
                <w:strike/>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4B6E646D"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50F909F"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212C1A9A"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r>
      <w:tr w:rsidR="00007615" w:rsidRPr="002514AC" w14:paraId="470F5F1E" w14:textId="77777777" w:rsidTr="00CA5B84">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47F17079"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1ТС-3.6</w:t>
            </w:r>
          </w:p>
        </w:tc>
        <w:tc>
          <w:tcPr>
            <w:tcW w:w="271" w:type="pct"/>
            <w:tcBorders>
              <w:top w:val="nil"/>
              <w:left w:val="nil"/>
              <w:bottom w:val="double" w:sz="6" w:space="0" w:color="auto"/>
              <w:right w:val="single" w:sz="4" w:space="0" w:color="auto"/>
            </w:tcBorders>
            <w:shd w:val="clear" w:color="auto" w:fill="auto"/>
            <w:hideMark/>
          </w:tcPr>
          <w:p w14:paraId="1474BE15"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5DACE339" w14:textId="77777777" w:rsidR="00007615" w:rsidRPr="008770A2" w:rsidRDefault="00007615" w:rsidP="00CA5B84">
            <w:pPr>
              <w:autoSpaceDE/>
              <w:autoSpaceDN/>
              <w:spacing w:line="240" w:lineRule="auto"/>
              <w:ind w:firstLine="0"/>
              <w:jc w:val="left"/>
              <w:rPr>
                <w:b/>
                <w:color w:val="000000" w:themeColor="text1"/>
                <w:sz w:val="15"/>
              </w:rPr>
            </w:pPr>
            <w:r w:rsidRPr="008770A2">
              <w:rPr>
                <w:b/>
                <w:color w:val="000000" w:themeColor="text1"/>
                <w:sz w:val="15"/>
              </w:rPr>
              <w:t xml:space="preserve">Строительство </w:t>
            </w:r>
            <w:proofErr w:type="spellStart"/>
            <w:r w:rsidRPr="008770A2">
              <w:rPr>
                <w:b/>
                <w:color w:val="000000" w:themeColor="text1"/>
                <w:sz w:val="15"/>
              </w:rPr>
              <w:t>повысительной</w:t>
            </w:r>
            <w:proofErr w:type="spellEnd"/>
            <w:r w:rsidRPr="008770A2">
              <w:rPr>
                <w:b/>
                <w:color w:val="000000" w:themeColor="text1"/>
                <w:sz w:val="15"/>
              </w:rPr>
              <w:t xml:space="preserve"> насосной станции «Восточная»</w:t>
            </w:r>
          </w:p>
        </w:tc>
        <w:tc>
          <w:tcPr>
            <w:tcW w:w="476" w:type="pct"/>
            <w:tcBorders>
              <w:top w:val="nil"/>
              <w:left w:val="nil"/>
              <w:bottom w:val="double" w:sz="6" w:space="0" w:color="auto"/>
              <w:right w:val="single" w:sz="4" w:space="0" w:color="auto"/>
            </w:tcBorders>
            <w:shd w:val="clear" w:color="auto" w:fill="auto"/>
            <w:vAlign w:val="center"/>
            <w:hideMark/>
          </w:tcPr>
          <w:p w14:paraId="4C95F95E"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Привлечённые средства</w:t>
            </w:r>
            <w:r w:rsidRPr="002514AC">
              <w:rPr>
                <w:b/>
                <w:color w:val="000000" w:themeColor="text1"/>
                <w:sz w:val="15"/>
                <w:szCs w:val="15"/>
                <w:lang w:bidi="ar-SA"/>
              </w:rPr>
              <w:t xml:space="preserve"> / ССП</w:t>
            </w:r>
          </w:p>
        </w:tc>
        <w:tc>
          <w:tcPr>
            <w:tcW w:w="291" w:type="pct"/>
            <w:tcBorders>
              <w:top w:val="nil"/>
              <w:left w:val="nil"/>
              <w:bottom w:val="double" w:sz="6" w:space="0" w:color="auto"/>
              <w:right w:val="single" w:sz="4" w:space="0" w:color="auto"/>
            </w:tcBorders>
            <w:shd w:val="clear" w:color="auto" w:fill="auto"/>
            <w:vAlign w:val="center"/>
            <w:hideMark/>
          </w:tcPr>
          <w:p w14:paraId="308C6810" w14:textId="36CDB904" w:rsidR="00007615" w:rsidRPr="008770A2" w:rsidRDefault="00007615" w:rsidP="00CA5B84">
            <w:pPr>
              <w:autoSpaceDE/>
              <w:autoSpaceDN/>
              <w:spacing w:line="240" w:lineRule="auto"/>
              <w:ind w:firstLine="0"/>
              <w:jc w:val="center"/>
              <w:rPr>
                <w:b/>
                <w:color w:val="000000" w:themeColor="text1"/>
                <w:sz w:val="15"/>
              </w:rPr>
            </w:pPr>
            <w:r w:rsidRPr="002514AC">
              <w:rPr>
                <w:b/>
                <w:bCs/>
                <w:color w:val="000000" w:themeColor="text1"/>
                <w:sz w:val="15"/>
                <w:szCs w:val="15"/>
                <w:lang w:bidi="ar-SA"/>
              </w:rPr>
              <w:t>21395</w:t>
            </w:r>
          </w:p>
        </w:tc>
        <w:tc>
          <w:tcPr>
            <w:tcW w:w="212" w:type="pct"/>
            <w:tcBorders>
              <w:top w:val="nil"/>
              <w:left w:val="nil"/>
              <w:bottom w:val="double" w:sz="6" w:space="0" w:color="auto"/>
              <w:right w:val="single" w:sz="4" w:space="0" w:color="auto"/>
            </w:tcBorders>
            <w:shd w:val="clear" w:color="auto" w:fill="auto"/>
            <w:vAlign w:val="center"/>
            <w:hideMark/>
          </w:tcPr>
          <w:p w14:paraId="1580EA48"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0DA8960A"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687</w:t>
            </w:r>
          </w:p>
        </w:tc>
        <w:tc>
          <w:tcPr>
            <w:tcW w:w="212" w:type="pct"/>
            <w:tcBorders>
              <w:top w:val="nil"/>
              <w:left w:val="nil"/>
              <w:bottom w:val="double" w:sz="6" w:space="0" w:color="auto"/>
              <w:right w:val="single" w:sz="4" w:space="0" w:color="auto"/>
            </w:tcBorders>
            <w:shd w:val="clear" w:color="auto" w:fill="auto"/>
            <w:vAlign w:val="center"/>
            <w:hideMark/>
          </w:tcPr>
          <w:p w14:paraId="1790B4DC"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687</w:t>
            </w:r>
          </w:p>
        </w:tc>
        <w:tc>
          <w:tcPr>
            <w:tcW w:w="212" w:type="pct"/>
            <w:tcBorders>
              <w:top w:val="nil"/>
              <w:left w:val="nil"/>
              <w:bottom w:val="double" w:sz="6" w:space="0" w:color="auto"/>
              <w:right w:val="single" w:sz="4" w:space="0" w:color="auto"/>
            </w:tcBorders>
            <w:shd w:val="clear" w:color="auto" w:fill="auto"/>
            <w:vAlign w:val="center"/>
            <w:hideMark/>
          </w:tcPr>
          <w:p w14:paraId="25770A61"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62D5F664"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r w:rsidRPr="002514AC">
              <w:rPr>
                <w:b/>
                <w:color w:val="000000" w:themeColor="text1"/>
                <w:sz w:val="15"/>
                <w:szCs w:val="15"/>
                <w:lang w:bidi="ar-SA"/>
              </w:rPr>
              <w:t>18821</w:t>
            </w:r>
          </w:p>
        </w:tc>
        <w:tc>
          <w:tcPr>
            <w:tcW w:w="212" w:type="pct"/>
            <w:tcBorders>
              <w:top w:val="nil"/>
              <w:left w:val="nil"/>
              <w:bottom w:val="double" w:sz="6" w:space="0" w:color="auto"/>
              <w:right w:val="single" w:sz="4" w:space="0" w:color="auto"/>
            </w:tcBorders>
            <w:shd w:val="clear" w:color="auto" w:fill="auto"/>
            <w:vAlign w:val="center"/>
            <w:hideMark/>
          </w:tcPr>
          <w:p w14:paraId="455A3B49" w14:textId="77777777" w:rsidR="00007615" w:rsidRPr="008770A2" w:rsidRDefault="00007615" w:rsidP="00CA5B84">
            <w:pPr>
              <w:autoSpaceDE/>
              <w:autoSpaceDN/>
              <w:spacing w:line="240" w:lineRule="auto"/>
              <w:ind w:firstLine="0"/>
              <w:jc w:val="center"/>
              <w:rPr>
                <w:b/>
                <w:color w:val="000000" w:themeColor="text1"/>
                <w:sz w:val="15"/>
              </w:rPr>
            </w:pPr>
            <w:r w:rsidRPr="002514AC">
              <w:rPr>
                <w:b/>
                <w:color w:val="000000" w:themeColor="text1"/>
                <w:sz w:val="15"/>
                <w:szCs w:val="15"/>
                <w:lang w:bidi="ar-SA"/>
              </w:rPr>
              <w:t>1200</w:t>
            </w:r>
            <w:r w:rsidRPr="008770A2">
              <w:rPr>
                <w:b/>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31A13B02"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11618D40" w14:textId="0D3F956A" w:rsidR="00007615" w:rsidRPr="008770A2" w:rsidRDefault="00007615" w:rsidP="00CA5B84">
            <w:pPr>
              <w:autoSpaceDE/>
              <w:autoSpaceDN/>
              <w:spacing w:line="240" w:lineRule="auto"/>
              <w:ind w:firstLine="0"/>
              <w:jc w:val="center"/>
              <w:rPr>
                <w:b/>
                <w:color w:val="000000" w:themeColor="text1"/>
                <w:sz w:val="15"/>
              </w:rPr>
            </w:pPr>
          </w:p>
        </w:tc>
        <w:tc>
          <w:tcPr>
            <w:tcW w:w="236" w:type="pct"/>
            <w:tcBorders>
              <w:top w:val="nil"/>
              <w:left w:val="nil"/>
              <w:bottom w:val="double" w:sz="6" w:space="0" w:color="auto"/>
              <w:right w:val="single" w:sz="4" w:space="0" w:color="auto"/>
            </w:tcBorders>
            <w:shd w:val="clear" w:color="auto" w:fill="auto"/>
            <w:vAlign w:val="center"/>
            <w:hideMark/>
          </w:tcPr>
          <w:p w14:paraId="66749BB3"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22861EDC"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15" w:type="pct"/>
            <w:tcBorders>
              <w:top w:val="nil"/>
              <w:left w:val="nil"/>
              <w:bottom w:val="double" w:sz="6" w:space="0" w:color="auto"/>
              <w:right w:val="single" w:sz="4" w:space="0" w:color="auto"/>
            </w:tcBorders>
            <w:shd w:val="clear" w:color="auto" w:fill="auto"/>
            <w:vAlign w:val="center"/>
            <w:hideMark/>
          </w:tcPr>
          <w:p w14:paraId="0E5AA8EE"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r>
      <w:tr w:rsidR="00007615" w:rsidRPr="002514AC" w14:paraId="55142E5C"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3C0E5A1"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1ТС-4.0</w:t>
            </w:r>
          </w:p>
        </w:tc>
        <w:tc>
          <w:tcPr>
            <w:tcW w:w="271" w:type="pct"/>
            <w:tcBorders>
              <w:top w:val="nil"/>
              <w:left w:val="nil"/>
              <w:bottom w:val="single" w:sz="4" w:space="0" w:color="auto"/>
              <w:right w:val="single" w:sz="4" w:space="0" w:color="auto"/>
            </w:tcBorders>
            <w:shd w:val="clear" w:color="auto" w:fill="auto"/>
            <w:vAlign w:val="center"/>
            <w:hideMark/>
          </w:tcPr>
          <w:p w14:paraId="0A362244"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1216" w:type="pct"/>
            <w:tcBorders>
              <w:top w:val="nil"/>
              <w:left w:val="nil"/>
              <w:bottom w:val="single" w:sz="4" w:space="0" w:color="auto"/>
              <w:right w:val="single" w:sz="4" w:space="0" w:color="auto"/>
            </w:tcBorders>
            <w:shd w:val="clear" w:color="auto" w:fill="auto"/>
            <w:vAlign w:val="center"/>
            <w:hideMark/>
          </w:tcPr>
          <w:p w14:paraId="59CD36D6" w14:textId="77777777" w:rsidR="00007615" w:rsidRPr="008770A2" w:rsidRDefault="00007615" w:rsidP="00CA5B84">
            <w:pPr>
              <w:autoSpaceDE/>
              <w:autoSpaceDN/>
              <w:spacing w:line="240" w:lineRule="auto"/>
              <w:ind w:firstLine="0"/>
              <w:jc w:val="left"/>
              <w:rPr>
                <w:b/>
                <w:color w:val="000000" w:themeColor="text1"/>
                <w:sz w:val="15"/>
              </w:rPr>
            </w:pPr>
            <w:r w:rsidRPr="008770A2">
              <w:rPr>
                <w:b/>
                <w:color w:val="000000" w:themeColor="text1"/>
                <w:sz w:val="15"/>
              </w:rPr>
              <w:t>Оснащение приборами учета потребителей тепловой энергии</w:t>
            </w:r>
          </w:p>
        </w:tc>
        <w:tc>
          <w:tcPr>
            <w:tcW w:w="476" w:type="pct"/>
            <w:tcBorders>
              <w:top w:val="nil"/>
              <w:left w:val="nil"/>
              <w:bottom w:val="single" w:sz="4" w:space="0" w:color="auto"/>
              <w:right w:val="single" w:sz="4" w:space="0" w:color="auto"/>
            </w:tcBorders>
            <w:shd w:val="clear" w:color="auto" w:fill="auto"/>
            <w:vAlign w:val="center"/>
            <w:hideMark/>
          </w:tcPr>
          <w:p w14:paraId="30BD890F"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723FCBB4"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72600</w:t>
            </w:r>
          </w:p>
        </w:tc>
        <w:tc>
          <w:tcPr>
            <w:tcW w:w="212" w:type="pct"/>
            <w:tcBorders>
              <w:top w:val="nil"/>
              <w:left w:val="nil"/>
              <w:bottom w:val="single" w:sz="4" w:space="0" w:color="auto"/>
              <w:right w:val="single" w:sz="4" w:space="0" w:color="auto"/>
            </w:tcBorders>
            <w:shd w:val="clear" w:color="auto" w:fill="auto"/>
            <w:vAlign w:val="center"/>
            <w:hideMark/>
          </w:tcPr>
          <w:p w14:paraId="1476AEA1"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8162218"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426B0C2"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13404</w:t>
            </w:r>
          </w:p>
        </w:tc>
        <w:tc>
          <w:tcPr>
            <w:tcW w:w="212" w:type="pct"/>
            <w:tcBorders>
              <w:top w:val="nil"/>
              <w:left w:val="nil"/>
              <w:bottom w:val="single" w:sz="4" w:space="0" w:color="auto"/>
              <w:right w:val="single" w:sz="4" w:space="0" w:color="auto"/>
            </w:tcBorders>
            <w:shd w:val="clear" w:color="auto" w:fill="auto"/>
            <w:vAlign w:val="center"/>
            <w:hideMark/>
          </w:tcPr>
          <w:p w14:paraId="0B57EB9B"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13940</w:t>
            </w:r>
          </w:p>
        </w:tc>
        <w:tc>
          <w:tcPr>
            <w:tcW w:w="212" w:type="pct"/>
            <w:tcBorders>
              <w:top w:val="nil"/>
              <w:left w:val="nil"/>
              <w:bottom w:val="single" w:sz="4" w:space="0" w:color="auto"/>
              <w:right w:val="single" w:sz="4" w:space="0" w:color="auto"/>
            </w:tcBorders>
            <w:shd w:val="clear" w:color="auto" w:fill="auto"/>
            <w:vAlign w:val="center"/>
            <w:hideMark/>
          </w:tcPr>
          <w:p w14:paraId="46F646CA"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14498</w:t>
            </w:r>
          </w:p>
        </w:tc>
        <w:tc>
          <w:tcPr>
            <w:tcW w:w="212" w:type="pct"/>
            <w:tcBorders>
              <w:top w:val="nil"/>
              <w:left w:val="nil"/>
              <w:bottom w:val="single" w:sz="4" w:space="0" w:color="auto"/>
              <w:right w:val="single" w:sz="4" w:space="0" w:color="auto"/>
            </w:tcBorders>
            <w:shd w:val="clear" w:color="auto" w:fill="auto"/>
            <w:vAlign w:val="center"/>
            <w:hideMark/>
          </w:tcPr>
          <w:p w14:paraId="71069709"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15077</w:t>
            </w:r>
          </w:p>
        </w:tc>
        <w:tc>
          <w:tcPr>
            <w:tcW w:w="236" w:type="pct"/>
            <w:tcBorders>
              <w:top w:val="nil"/>
              <w:left w:val="nil"/>
              <w:bottom w:val="single" w:sz="4" w:space="0" w:color="auto"/>
              <w:right w:val="single" w:sz="4" w:space="0" w:color="auto"/>
            </w:tcBorders>
            <w:shd w:val="clear" w:color="auto" w:fill="auto"/>
            <w:vAlign w:val="center"/>
            <w:hideMark/>
          </w:tcPr>
          <w:p w14:paraId="24DD2470"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15681</w:t>
            </w:r>
          </w:p>
        </w:tc>
        <w:tc>
          <w:tcPr>
            <w:tcW w:w="236" w:type="pct"/>
            <w:tcBorders>
              <w:top w:val="nil"/>
              <w:left w:val="nil"/>
              <w:bottom w:val="single" w:sz="4" w:space="0" w:color="auto"/>
              <w:right w:val="single" w:sz="4" w:space="0" w:color="auto"/>
            </w:tcBorders>
            <w:shd w:val="clear" w:color="auto" w:fill="auto"/>
            <w:vAlign w:val="center"/>
            <w:hideMark/>
          </w:tcPr>
          <w:p w14:paraId="52CBB361"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BAD7025"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7B42876"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55811BCB"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 </w:t>
            </w:r>
          </w:p>
        </w:tc>
      </w:tr>
      <w:tr w:rsidR="00007615" w:rsidRPr="002514AC" w14:paraId="16E7F0FF" w14:textId="77777777" w:rsidTr="00CA5B84">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024363AE"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1ТС-4.1</w:t>
            </w:r>
          </w:p>
        </w:tc>
        <w:tc>
          <w:tcPr>
            <w:tcW w:w="271" w:type="pct"/>
            <w:tcBorders>
              <w:top w:val="nil"/>
              <w:left w:val="nil"/>
              <w:bottom w:val="double" w:sz="6" w:space="0" w:color="auto"/>
              <w:right w:val="single" w:sz="4" w:space="0" w:color="auto"/>
            </w:tcBorders>
            <w:shd w:val="clear" w:color="auto" w:fill="auto"/>
            <w:vAlign w:val="center"/>
            <w:hideMark/>
          </w:tcPr>
          <w:p w14:paraId="6E53BF08"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1DD49849" w14:textId="77777777" w:rsidR="00007615" w:rsidRPr="008770A2" w:rsidRDefault="00007615" w:rsidP="00CA5B84">
            <w:pPr>
              <w:autoSpaceDE/>
              <w:autoSpaceDN/>
              <w:spacing w:line="240" w:lineRule="auto"/>
              <w:ind w:firstLine="0"/>
              <w:jc w:val="left"/>
              <w:rPr>
                <w:color w:val="000000" w:themeColor="text1"/>
                <w:sz w:val="15"/>
              </w:rPr>
            </w:pPr>
            <w:r w:rsidRPr="008770A2">
              <w:rPr>
                <w:color w:val="000000" w:themeColor="text1"/>
                <w:sz w:val="15"/>
              </w:rPr>
              <w:t>Установка узлов учета тепловой энергии (УУТЭ) у потребителей г. Глазов</w:t>
            </w:r>
          </w:p>
        </w:tc>
        <w:tc>
          <w:tcPr>
            <w:tcW w:w="476" w:type="pct"/>
            <w:tcBorders>
              <w:top w:val="nil"/>
              <w:left w:val="nil"/>
              <w:bottom w:val="double" w:sz="6" w:space="0" w:color="auto"/>
              <w:right w:val="single" w:sz="4" w:space="0" w:color="auto"/>
            </w:tcBorders>
            <w:shd w:val="clear" w:color="auto" w:fill="auto"/>
            <w:vAlign w:val="center"/>
            <w:hideMark/>
          </w:tcPr>
          <w:p w14:paraId="7FE2F505"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Заёмные средства с последующим выставлением счета потребителям</w:t>
            </w:r>
          </w:p>
        </w:tc>
        <w:tc>
          <w:tcPr>
            <w:tcW w:w="291" w:type="pct"/>
            <w:tcBorders>
              <w:top w:val="nil"/>
              <w:left w:val="nil"/>
              <w:bottom w:val="double" w:sz="6" w:space="0" w:color="auto"/>
              <w:right w:val="single" w:sz="4" w:space="0" w:color="auto"/>
            </w:tcBorders>
            <w:shd w:val="clear" w:color="auto" w:fill="auto"/>
            <w:vAlign w:val="center"/>
            <w:hideMark/>
          </w:tcPr>
          <w:p w14:paraId="40DEAC1D" w14:textId="77777777" w:rsidR="00007615" w:rsidRPr="008770A2" w:rsidRDefault="00007615" w:rsidP="00CA5B84">
            <w:pPr>
              <w:autoSpaceDE/>
              <w:autoSpaceDN/>
              <w:spacing w:line="240" w:lineRule="auto"/>
              <w:ind w:firstLine="0"/>
              <w:jc w:val="center"/>
              <w:rPr>
                <w:b/>
                <w:color w:val="000000" w:themeColor="text1"/>
                <w:sz w:val="15"/>
              </w:rPr>
            </w:pPr>
            <w:r w:rsidRPr="008770A2">
              <w:rPr>
                <w:b/>
                <w:color w:val="000000" w:themeColor="text1"/>
                <w:sz w:val="15"/>
              </w:rPr>
              <w:t>72600</w:t>
            </w:r>
          </w:p>
        </w:tc>
        <w:tc>
          <w:tcPr>
            <w:tcW w:w="212" w:type="pct"/>
            <w:tcBorders>
              <w:top w:val="nil"/>
              <w:left w:val="nil"/>
              <w:bottom w:val="double" w:sz="6" w:space="0" w:color="auto"/>
              <w:right w:val="single" w:sz="4" w:space="0" w:color="auto"/>
            </w:tcBorders>
            <w:shd w:val="clear" w:color="auto" w:fill="auto"/>
            <w:vAlign w:val="center"/>
            <w:hideMark/>
          </w:tcPr>
          <w:p w14:paraId="397DB292"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2638634E"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5C468020"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13404</w:t>
            </w:r>
          </w:p>
        </w:tc>
        <w:tc>
          <w:tcPr>
            <w:tcW w:w="212" w:type="pct"/>
            <w:tcBorders>
              <w:top w:val="nil"/>
              <w:left w:val="nil"/>
              <w:bottom w:val="double" w:sz="6" w:space="0" w:color="auto"/>
              <w:right w:val="single" w:sz="4" w:space="0" w:color="auto"/>
            </w:tcBorders>
            <w:shd w:val="clear" w:color="auto" w:fill="auto"/>
            <w:vAlign w:val="center"/>
            <w:hideMark/>
          </w:tcPr>
          <w:p w14:paraId="17AE2ED5"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13940</w:t>
            </w:r>
          </w:p>
        </w:tc>
        <w:tc>
          <w:tcPr>
            <w:tcW w:w="212" w:type="pct"/>
            <w:tcBorders>
              <w:top w:val="nil"/>
              <w:left w:val="nil"/>
              <w:bottom w:val="double" w:sz="6" w:space="0" w:color="auto"/>
              <w:right w:val="single" w:sz="4" w:space="0" w:color="auto"/>
            </w:tcBorders>
            <w:shd w:val="clear" w:color="auto" w:fill="auto"/>
            <w:vAlign w:val="center"/>
            <w:hideMark/>
          </w:tcPr>
          <w:p w14:paraId="104767BD"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14498</w:t>
            </w:r>
          </w:p>
        </w:tc>
        <w:tc>
          <w:tcPr>
            <w:tcW w:w="212" w:type="pct"/>
            <w:tcBorders>
              <w:top w:val="nil"/>
              <w:left w:val="nil"/>
              <w:bottom w:val="double" w:sz="6" w:space="0" w:color="auto"/>
              <w:right w:val="single" w:sz="4" w:space="0" w:color="auto"/>
            </w:tcBorders>
            <w:shd w:val="clear" w:color="auto" w:fill="auto"/>
            <w:vAlign w:val="center"/>
            <w:hideMark/>
          </w:tcPr>
          <w:p w14:paraId="1E6386A5"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15077</w:t>
            </w:r>
          </w:p>
        </w:tc>
        <w:tc>
          <w:tcPr>
            <w:tcW w:w="236" w:type="pct"/>
            <w:tcBorders>
              <w:top w:val="nil"/>
              <w:left w:val="nil"/>
              <w:bottom w:val="double" w:sz="6" w:space="0" w:color="auto"/>
              <w:right w:val="single" w:sz="4" w:space="0" w:color="auto"/>
            </w:tcBorders>
            <w:shd w:val="clear" w:color="auto" w:fill="auto"/>
            <w:vAlign w:val="center"/>
            <w:hideMark/>
          </w:tcPr>
          <w:p w14:paraId="6B311845"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15681</w:t>
            </w:r>
          </w:p>
        </w:tc>
        <w:tc>
          <w:tcPr>
            <w:tcW w:w="236" w:type="pct"/>
            <w:tcBorders>
              <w:top w:val="nil"/>
              <w:left w:val="nil"/>
              <w:bottom w:val="double" w:sz="6" w:space="0" w:color="auto"/>
              <w:right w:val="single" w:sz="4" w:space="0" w:color="auto"/>
            </w:tcBorders>
            <w:shd w:val="clear" w:color="auto" w:fill="auto"/>
            <w:vAlign w:val="center"/>
            <w:hideMark/>
          </w:tcPr>
          <w:p w14:paraId="557CEEF9"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34E8B37B"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5E3A342C"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 </w:t>
            </w:r>
          </w:p>
        </w:tc>
        <w:tc>
          <w:tcPr>
            <w:tcW w:w="215" w:type="pct"/>
            <w:tcBorders>
              <w:top w:val="nil"/>
              <w:left w:val="nil"/>
              <w:bottom w:val="double" w:sz="6" w:space="0" w:color="auto"/>
              <w:right w:val="single" w:sz="4" w:space="0" w:color="auto"/>
            </w:tcBorders>
            <w:shd w:val="clear" w:color="auto" w:fill="auto"/>
            <w:vAlign w:val="center"/>
            <w:hideMark/>
          </w:tcPr>
          <w:p w14:paraId="79F0688D" w14:textId="77777777" w:rsidR="00007615" w:rsidRPr="008770A2" w:rsidRDefault="00007615" w:rsidP="00CA5B84">
            <w:pPr>
              <w:autoSpaceDE/>
              <w:autoSpaceDN/>
              <w:spacing w:line="240" w:lineRule="auto"/>
              <w:ind w:firstLine="0"/>
              <w:jc w:val="center"/>
              <w:rPr>
                <w:color w:val="000000" w:themeColor="text1"/>
                <w:sz w:val="15"/>
              </w:rPr>
            </w:pPr>
            <w:r w:rsidRPr="008770A2">
              <w:rPr>
                <w:color w:val="000000" w:themeColor="text1"/>
                <w:sz w:val="15"/>
              </w:rPr>
              <w:t> </w:t>
            </w:r>
          </w:p>
        </w:tc>
      </w:tr>
      <w:tr w:rsidR="00007615" w:rsidRPr="002514AC" w14:paraId="6FAD0197"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B151F35"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1ТС-5.0</w:t>
            </w:r>
          </w:p>
        </w:tc>
        <w:tc>
          <w:tcPr>
            <w:tcW w:w="271" w:type="pct"/>
            <w:tcBorders>
              <w:top w:val="nil"/>
              <w:left w:val="nil"/>
              <w:bottom w:val="single" w:sz="4" w:space="0" w:color="auto"/>
              <w:right w:val="single" w:sz="4" w:space="0" w:color="auto"/>
            </w:tcBorders>
            <w:shd w:val="clear" w:color="auto" w:fill="auto"/>
            <w:vAlign w:val="center"/>
            <w:hideMark/>
          </w:tcPr>
          <w:p w14:paraId="545B1369"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 </w:t>
            </w:r>
          </w:p>
        </w:tc>
        <w:tc>
          <w:tcPr>
            <w:tcW w:w="1216" w:type="pct"/>
            <w:tcBorders>
              <w:top w:val="nil"/>
              <w:left w:val="nil"/>
              <w:bottom w:val="single" w:sz="4" w:space="0" w:color="auto"/>
              <w:right w:val="single" w:sz="4" w:space="0" w:color="auto"/>
            </w:tcBorders>
            <w:shd w:val="clear" w:color="auto" w:fill="auto"/>
            <w:vAlign w:val="center"/>
            <w:hideMark/>
          </w:tcPr>
          <w:p w14:paraId="45049735" w14:textId="77777777" w:rsidR="00007615" w:rsidRPr="00007615" w:rsidRDefault="00007615" w:rsidP="00CA5B84">
            <w:pPr>
              <w:autoSpaceDE/>
              <w:autoSpaceDN/>
              <w:spacing w:line="240" w:lineRule="auto"/>
              <w:ind w:firstLine="0"/>
              <w:jc w:val="left"/>
              <w:rPr>
                <w:b/>
                <w:color w:val="000000" w:themeColor="text1"/>
                <w:sz w:val="15"/>
              </w:rPr>
            </w:pPr>
            <w:r w:rsidRPr="00007615">
              <w:rPr>
                <w:b/>
                <w:color w:val="000000" w:themeColor="text1"/>
                <w:sz w:val="15"/>
              </w:rPr>
              <w:t xml:space="preserve">Второстепенные мероприятия по замене тепловых сетей в связи с превышением нормативного срока эксплуатации г. Глазов, в </w:t>
            </w:r>
            <w:proofErr w:type="spellStart"/>
            <w:r w:rsidRPr="00007615">
              <w:rPr>
                <w:b/>
                <w:color w:val="000000" w:themeColor="text1"/>
                <w:sz w:val="15"/>
              </w:rPr>
              <w:t>т.ч</w:t>
            </w:r>
            <w:proofErr w:type="spellEnd"/>
            <w:r w:rsidRPr="00007615">
              <w:rPr>
                <w:b/>
                <w:color w:val="000000" w:themeColor="text1"/>
                <w:sz w:val="15"/>
              </w:rPr>
              <w:t>.:</w:t>
            </w:r>
          </w:p>
        </w:tc>
        <w:tc>
          <w:tcPr>
            <w:tcW w:w="476" w:type="pct"/>
            <w:tcBorders>
              <w:top w:val="nil"/>
              <w:left w:val="nil"/>
              <w:bottom w:val="single" w:sz="4" w:space="0" w:color="auto"/>
              <w:right w:val="single" w:sz="4" w:space="0" w:color="auto"/>
            </w:tcBorders>
            <w:shd w:val="clear" w:color="auto" w:fill="auto"/>
            <w:vAlign w:val="center"/>
            <w:hideMark/>
          </w:tcPr>
          <w:p w14:paraId="5C29B3F4"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46E98077"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4567614</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6F2337E"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4AE2F95"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964338D"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41AB2EB"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F4E9D3D"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5F30C04"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 </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3820F402"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843575</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633DC28C"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877318</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535D5C2F"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912411</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3FA6636C"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948907</w:t>
            </w:r>
          </w:p>
        </w:tc>
        <w:tc>
          <w:tcPr>
            <w:tcW w:w="215" w:type="pct"/>
            <w:tcBorders>
              <w:top w:val="single" w:sz="4" w:space="0" w:color="auto"/>
              <w:left w:val="nil"/>
              <w:bottom w:val="single" w:sz="4" w:space="0" w:color="auto"/>
              <w:right w:val="single" w:sz="4" w:space="0" w:color="auto"/>
            </w:tcBorders>
            <w:shd w:val="clear" w:color="auto" w:fill="auto"/>
            <w:vAlign w:val="center"/>
            <w:hideMark/>
          </w:tcPr>
          <w:p w14:paraId="6D40F2BC" w14:textId="77777777" w:rsidR="00007615" w:rsidRPr="00007615" w:rsidRDefault="00007615" w:rsidP="00CA5B84">
            <w:pPr>
              <w:autoSpaceDE/>
              <w:autoSpaceDN/>
              <w:spacing w:line="240" w:lineRule="auto"/>
              <w:ind w:firstLine="0"/>
              <w:jc w:val="center"/>
              <w:rPr>
                <w:b/>
                <w:color w:val="000000" w:themeColor="text1"/>
                <w:sz w:val="15"/>
              </w:rPr>
            </w:pPr>
            <w:r w:rsidRPr="00007615">
              <w:rPr>
                <w:b/>
                <w:color w:val="000000" w:themeColor="text1"/>
                <w:sz w:val="15"/>
              </w:rPr>
              <w:t>985404</w:t>
            </w:r>
          </w:p>
        </w:tc>
      </w:tr>
      <w:tr w:rsidR="00007615" w:rsidRPr="002514AC" w14:paraId="5D34B804"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B230241"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1ТС-5.1</w:t>
            </w:r>
          </w:p>
        </w:tc>
        <w:tc>
          <w:tcPr>
            <w:tcW w:w="271" w:type="pct"/>
            <w:tcBorders>
              <w:top w:val="nil"/>
              <w:left w:val="nil"/>
              <w:bottom w:val="single" w:sz="4" w:space="0" w:color="auto"/>
              <w:right w:val="single" w:sz="4" w:space="0" w:color="auto"/>
            </w:tcBorders>
            <w:shd w:val="clear" w:color="auto" w:fill="auto"/>
            <w:vAlign w:val="center"/>
            <w:hideMark/>
          </w:tcPr>
          <w:p w14:paraId="691A4FF4"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317A2366" w14:textId="77777777" w:rsidR="00007615" w:rsidRPr="009A7C17" w:rsidRDefault="00007615" w:rsidP="00CA5B84">
            <w:pPr>
              <w:autoSpaceDE/>
              <w:autoSpaceDN/>
              <w:spacing w:line="240" w:lineRule="auto"/>
              <w:ind w:firstLine="0"/>
              <w:jc w:val="left"/>
              <w:rPr>
                <w:color w:val="000000" w:themeColor="text1"/>
                <w:sz w:val="15"/>
              </w:rPr>
            </w:pPr>
            <w:r w:rsidRPr="009A7C17">
              <w:rPr>
                <w:color w:val="000000" w:themeColor="text1"/>
                <w:sz w:val="15"/>
              </w:rPr>
              <w:t>СЦТС, ТЭЦ АО «РИР»</w:t>
            </w:r>
          </w:p>
        </w:tc>
        <w:tc>
          <w:tcPr>
            <w:tcW w:w="476" w:type="pct"/>
            <w:tcBorders>
              <w:top w:val="nil"/>
              <w:left w:val="nil"/>
              <w:bottom w:val="single" w:sz="4" w:space="0" w:color="auto"/>
              <w:right w:val="single" w:sz="4" w:space="0" w:color="auto"/>
            </w:tcBorders>
            <w:shd w:val="clear" w:color="auto" w:fill="auto"/>
            <w:vAlign w:val="center"/>
            <w:hideMark/>
          </w:tcPr>
          <w:p w14:paraId="35ACDF24"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Амортизационные отчисления/бюджетные ср-</w:t>
            </w:r>
            <w:proofErr w:type="spellStart"/>
            <w:r w:rsidRPr="009A7C17">
              <w:rPr>
                <w:color w:val="000000" w:themeColor="text1"/>
                <w:sz w:val="15"/>
              </w:rPr>
              <w:t>ва</w:t>
            </w:r>
            <w:proofErr w:type="spellEnd"/>
            <w:r w:rsidRPr="009A7C17">
              <w:rPr>
                <w:color w:val="000000" w:themeColor="text1"/>
                <w:sz w:val="15"/>
              </w:rPr>
              <w:t xml:space="preserve"> и (или) привлеченные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43F92ECF" w14:textId="77777777" w:rsidR="00007615" w:rsidRPr="009A7C17" w:rsidRDefault="00007615" w:rsidP="00CA5B84">
            <w:pPr>
              <w:autoSpaceDE/>
              <w:autoSpaceDN/>
              <w:spacing w:line="240" w:lineRule="auto"/>
              <w:ind w:firstLine="0"/>
              <w:jc w:val="center"/>
              <w:rPr>
                <w:b/>
                <w:color w:val="000000" w:themeColor="text1"/>
                <w:sz w:val="15"/>
              </w:rPr>
            </w:pPr>
            <w:r w:rsidRPr="009A7C17">
              <w:rPr>
                <w:b/>
                <w:color w:val="000000" w:themeColor="text1"/>
                <w:sz w:val="15"/>
              </w:rPr>
              <w:t>4371298</w:t>
            </w:r>
          </w:p>
        </w:tc>
        <w:tc>
          <w:tcPr>
            <w:tcW w:w="212" w:type="pct"/>
            <w:tcBorders>
              <w:top w:val="nil"/>
              <w:left w:val="nil"/>
              <w:bottom w:val="single" w:sz="4" w:space="0" w:color="auto"/>
              <w:right w:val="single" w:sz="4" w:space="0" w:color="auto"/>
            </w:tcBorders>
            <w:shd w:val="clear" w:color="auto" w:fill="auto"/>
            <w:vAlign w:val="center"/>
            <w:hideMark/>
          </w:tcPr>
          <w:p w14:paraId="4985A705"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7655345"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538397B"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09022577"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263EA6C"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E2500CF"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C9CDB4B"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807318</w:t>
            </w:r>
          </w:p>
        </w:tc>
        <w:tc>
          <w:tcPr>
            <w:tcW w:w="236" w:type="pct"/>
            <w:tcBorders>
              <w:top w:val="nil"/>
              <w:left w:val="nil"/>
              <w:bottom w:val="single" w:sz="4" w:space="0" w:color="auto"/>
              <w:right w:val="single" w:sz="4" w:space="0" w:color="auto"/>
            </w:tcBorders>
            <w:shd w:val="clear" w:color="auto" w:fill="auto"/>
            <w:vAlign w:val="center"/>
            <w:hideMark/>
          </w:tcPr>
          <w:p w14:paraId="18959AC6"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839611</w:t>
            </w:r>
          </w:p>
        </w:tc>
        <w:tc>
          <w:tcPr>
            <w:tcW w:w="236" w:type="pct"/>
            <w:tcBorders>
              <w:top w:val="nil"/>
              <w:left w:val="nil"/>
              <w:bottom w:val="single" w:sz="4" w:space="0" w:color="auto"/>
              <w:right w:val="single" w:sz="4" w:space="0" w:color="auto"/>
            </w:tcBorders>
            <w:shd w:val="clear" w:color="auto" w:fill="auto"/>
            <w:vAlign w:val="center"/>
            <w:hideMark/>
          </w:tcPr>
          <w:p w14:paraId="3E5F5F31"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873195</w:t>
            </w:r>
          </w:p>
        </w:tc>
        <w:tc>
          <w:tcPr>
            <w:tcW w:w="236" w:type="pct"/>
            <w:tcBorders>
              <w:top w:val="nil"/>
              <w:left w:val="nil"/>
              <w:bottom w:val="single" w:sz="4" w:space="0" w:color="auto"/>
              <w:right w:val="single" w:sz="4" w:space="0" w:color="auto"/>
            </w:tcBorders>
            <w:shd w:val="clear" w:color="auto" w:fill="auto"/>
            <w:vAlign w:val="center"/>
            <w:hideMark/>
          </w:tcPr>
          <w:p w14:paraId="6BD3BCA8"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908123</w:t>
            </w:r>
          </w:p>
        </w:tc>
        <w:tc>
          <w:tcPr>
            <w:tcW w:w="215" w:type="pct"/>
            <w:tcBorders>
              <w:top w:val="nil"/>
              <w:left w:val="nil"/>
              <w:bottom w:val="single" w:sz="4" w:space="0" w:color="auto"/>
              <w:right w:val="single" w:sz="4" w:space="0" w:color="auto"/>
            </w:tcBorders>
            <w:shd w:val="clear" w:color="auto" w:fill="auto"/>
            <w:vAlign w:val="center"/>
            <w:hideMark/>
          </w:tcPr>
          <w:p w14:paraId="34F95B6A"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943051</w:t>
            </w:r>
          </w:p>
        </w:tc>
      </w:tr>
      <w:tr w:rsidR="00007615" w:rsidRPr="002514AC" w14:paraId="1A97B1B4" w14:textId="77777777" w:rsidTr="00CA5B84">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4A84485F"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1ТС-5.2</w:t>
            </w:r>
          </w:p>
        </w:tc>
        <w:tc>
          <w:tcPr>
            <w:tcW w:w="271" w:type="pct"/>
            <w:tcBorders>
              <w:top w:val="nil"/>
              <w:left w:val="nil"/>
              <w:bottom w:val="double" w:sz="6" w:space="0" w:color="auto"/>
              <w:right w:val="single" w:sz="4" w:space="0" w:color="auto"/>
            </w:tcBorders>
            <w:shd w:val="clear" w:color="auto" w:fill="auto"/>
            <w:vAlign w:val="center"/>
            <w:hideMark/>
          </w:tcPr>
          <w:p w14:paraId="4FD932F6"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5A84E806" w14:textId="77777777" w:rsidR="00007615" w:rsidRPr="009A7C17" w:rsidRDefault="00007615" w:rsidP="00CA5B84">
            <w:pPr>
              <w:autoSpaceDE/>
              <w:autoSpaceDN/>
              <w:spacing w:line="240" w:lineRule="auto"/>
              <w:ind w:firstLine="0"/>
              <w:jc w:val="left"/>
              <w:rPr>
                <w:color w:val="000000" w:themeColor="text1"/>
                <w:sz w:val="15"/>
              </w:rPr>
            </w:pPr>
            <w:r w:rsidRPr="009A7C17">
              <w:rPr>
                <w:color w:val="000000" w:themeColor="text1"/>
                <w:sz w:val="15"/>
              </w:rPr>
              <w:t>СЦТС, Котельная №3 ООО «</w:t>
            </w:r>
            <w:proofErr w:type="spellStart"/>
            <w:r w:rsidRPr="009A7C17">
              <w:rPr>
                <w:color w:val="000000" w:themeColor="text1"/>
                <w:sz w:val="15"/>
              </w:rPr>
              <w:t>КомЭнерго</w:t>
            </w:r>
            <w:proofErr w:type="spellEnd"/>
            <w:r w:rsidRPr="009A7C17">
              <w:rPr>
                <w:color w:val="000000" w:themeColor="text1"/>
                <w:sz w:val="15"/>
              </w:rPr>
              <w:t>»</w:t>
            </w:r>
          </w:p>
        </w:tc>
        <w:tc>
          <w:tcPr>
            <w:tcW w:w="476" w:type="pct"/>
            <w:tcBorders>
              <w:top w:val="nil"/>
              <w:left w:val="nil"/>
              <w:bottom w:val="double" w:sz="6" w:space="0" w:color="auto"/>
              <w:right w:val="single" w:sz="4" w:space="0" w:color="auto"/>
            </w:tcBorders>
            <w:shd w:val="clear" w:color="auto" w:fill="auto"/>
            <w:vAlign w:val="center"/>
            <w:hideMark/>
          </w:tcPr>
          <w:p w14:paraId="37C61428"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Амортизационные отчисления/бюджет</w:t>
            </w:r>
            <w:r w:rsidRPr="009A7C17">
              <w:rPr>
                <w:color w:val="000000" w:themeColor="text1"/>
                <w:sz w:val="15"/>
              </w:rPr>
              <w:lastRenderedPageBreak/>
              <w:t>ные ср-</w:t>
            </w:r>
            <w:proofErr w:type="spellStart"/>
            <w:r w:rsidRPr="009A7C17">
              <w:rPr>
                <w:color w:val="000000" w:themeColor="text1"/>
                <w:sz w:val="15"/>
              </w:rPr>
              <w:t>ва</w:t>
            </w:r>
            <w:proofErr w:type="spellEnd"/>
            <w:r w:rsidRPr="009A7C17">
              <w:rPr>
                <w:color w:val="000000" w:themeColor="text1"/>
                <w:sz w:val="15"/>
              </w:rPr>
              <w:t xml:space="preserve"> и (или) привлеченные средства</w:t>
            </w:r>
          </w:p>
        </w:tc>
        <w:tc>
          <w:tcPr>
            <w:tcW w:w="291" w:type="pct"/>
            <w:tcBorders>
              <w:top w:val="nil"/>
              <w:left w:val="nil"/>
              <w:bottom w:val="double" w:sz="6" w:space="0" w:color="auto"/>
              <w:right w:val="single" w:sz="4" w:space="0" w:color="auto"/>
            </w:tcBorders>
            <w:shd w:val="clear" w:color="auto" w:fill="auto"/>
            <w:vAlign w:val="center"/>
            <w:hideMark/>
          </w:tcPr>
          <w:p w14:paraId="4500248A" w14:textId="77777777" w:rsidR="00007615" w:rsidRPr="009A7C17" w:rsidRDefault="00007615" w:rsidP="00CA5B84">
            <w:pPr>
              <w:autoSpaceDE/>
              <w:autoSpaceDN/>
              <w:spacing w:line="240" w:lineRule="auto"/>
              <w:ind w:firstLine="0"/>
              <w:jc w:val="center"/>
              <w:rPr>
                <w:b/>
                <w:color w:val="000000" w:themeColor="text1"/>
                <w:sz w:val="15"/>
              </w:rPr>
            </w:pPr>
            <w:r w:rsidRPr="009A7C17">
              <w:rPr>
                <w:b/>
                <w:color w:val="000000" w:themeColor="text1"/>
                <w:sz w:val="15"/>
              </w:rPr>
              <w:lastRenderedPageBreak/>
              <w:t>196317</w:t>
            </w:r>
          </w:p>
        </w:tc>
        <w:tc>
          <w:tcPr>
            <w:tcW w:w="212" w:type="pct"/>
            <w:tcBorders>
              <w:top w:val="nil"/>
              <w:left w:val="nil"/>
              <w:bottom w:val="double" w:sz="6" w:space="0" w:color="auto"/>
              <w:right w:val="single" w:sz="4" w:space="0" w:color="auto"/>
            </w:tcBorders>
            <w:shd w:val="clear" w:color="auto" w:fill="auto"/>
            <w:vAlign w:val="center"/>
            <w:hideMark/>
          </w:tcPr>
          <w:p w14:paraId="31868C17"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11B90C8D"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03232790"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76B16479"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0E6879C3"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5913E55C"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6B52EB1D"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36257</w:t>
            </w:r>
          </w:p>
        </w:tc>
        <w:tc>
          <w:tcPr>
            <w:tcW w:w="236" w:type="pct"/>
            <w:tcBorders>
              <w:top w:val="nil"/>
              <w:left w:val="nil"/>
              <w:bottom w:val="double" w:sz="6" w:space="0" w:color="auto"/>
              <w:right w:val="single" w:sz="4" w:space="0" w:color="auto"/>
            </w:tcBorders>
            <w:shd w:val="clear" w:color="auto" w:fill="auto"/>
            <w:vAlign w:val="center"/>
            <w:hideMark/>
          </w:tcPr>
          <w:p w14:paraId="67129891"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37707</w:t>
            </w:r>
          </w:p>
        </w:tc>
        <w:tc>
          <w:tcPr>
            <w:tcW w:w="236" w:type="pct"/>
            <w:tcBorders>
              <w:top w:val="nil"/>
              <w:left w:val="nil"/>
              <w:bottom w:val="double" w:sz="6" w:space="0" w:color="auto"/>
              <w:right w:val="single" w:sz="4" w:space="0" w:color="auto"/>
            </w:tcBorders>
            <w:shd w:val="clear" w:color="auto" w:fill="auto"/>
            <w:vAlign w:val="center"/>
            <w:hideMark/>
          </w:tcPr>
          <w:p w14:paraId="4F73D535"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39216</w:t>
            </w:r>
          </w:p>
        </w:tc>
        <w:tc>
          <w:tcPr>
            <w:tcW w:w="236" w:type="pct"/>
            <w:tcBorders>
              <w:top w:val="nil"/>
              <w:left w:val="nil"/>
              <w:bottom w:val="double" w:sz="6" w:space="0" w:color="auto"/>
              <w:right w:val="single" w:sz="4" w:space="0" w:color="auto"/>
            </w:tcBorders>
            <w:shd w:val="clear" w:color="auto" w:fill="auto"/>
            <w:vAlign w:val="center"/>
            <w:hideMark/>
          </w:tcPr>
          <w:p w14:paraId="29C726A0"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40784</w:t>
            </w:r>
          </w:p>
        </w:tc>
        <w:tc>
          <w:tcPr>
            <w:tcW w:w="215" w:type="pct"/>
            <w:tcBorders>
              <w:top w:val="nil"/>
              <w:left w:val="nil"/>
              <w:bottom w:val="double" w:sz="6" w:space="0" w:color="auto"/>
              <w:right w:val="single" w:sz="4" w:space="0" w:color="auto"/>
            </w:tcBorders>
            <w:shd w:val="clear" w:color="auto" w:fill="auto"/>
            <w:vAlign w:val="center"/>
            <w:hideMark/>
          </w:tcPr>
          <w:p w14:paraId="58218FD5" w14:textId="77777777" w:rsidR="00007615" w:rsidRPr="009A7C17" w:rsidRDefault="00007615" w:rsidP="00CA5B84">
            <w:pPr>
              <w:autoSpaceDE/>
              <w:autoSpaceDN/>
              <w:spacing w:line="240" w:lineRule="auto"/>
              <w:ind w:firstLine="0"/>
              <w:jc w:val="center"/>
              <w:rPr>
                <w:color w:val="000000" w:themeColor="text1"/>
                <w:sz w:val="15"/>
              </w:rPr>
            </w:pPr>
            <w:r w:rsidRPr="009A7C17">
              <w:rPr>
                <w:color w:val="000000" w:themeColor="text1"/>
                <w:sz w:val="15"/>
              </w:rPr>
              <w:t>42353</w:t>
            </w:r>
          </w:p>
        </w:tc>
      </w:tr>
      <w:bookmarkEnd w:id="22"/>
    </w:tbl>
    <w:p w14:paraId="19CCCF5C" w14:textId="77777777" w:rsidR="009104D3" w:rsidRPr="009A7C17" w:rsidRDefault="009104D3" w:rsidP="009A7C17">
      <w:pPr>
        <w:rPr>
          <w:lang w:val="en-US"/>
        </w:rPr>
      </w:pPr>
    </w:p>
    <w:p w14:paraId="613BBB6F" w14:textId="77777777" w:rsidR="009104D3" w:rsidRPr="009A7C17" w:rsidRDefault="009104D3" w:rsidP="009104D3">
      <w:pPr>
        <w:rPr>
          <w:lang w:val="en-US"/>
        </w:rPr>
      </w:pPr>
    </w:p>
    <w:p w14:paraId="3C94E3C0" w14:textId="36F21B03" w:rsidR="00045E5E" w:rsidRDefault="00045E5E" w:rsidP="009A7C17">
      <w:pPr>
        <w:ind w:firstLine="0"/>
      </w:pPr>
    </w:p>
    <w:p w14:paraId="010308E7" w14:textId="77777777" w:rsidR="00045E5E" w:rsidRPr="00045E5E" w:rsidRDefault="00045E5E" w:rsidP="009A7C17"/>
    <w:p w14:paraId="5773A178" w14:textId="77777777" w:rsidR="009B452D" w:rsidRPr="009B452D" w:rsidRDefault="009B452D" w:rsidP="009B452D"/>
    <w:p w14:paraId="726B9E69" w14:textId="77777777" w:rsidR="005C3388" w:rsidRDefault="005C3388">
      <w:pPr>
        <w:widowControl w:val="0"/>
        <w:spacing w:line="240" w:lineRule="auto"/>
        <w:ind w:firstLine="0"/>
        <w:jc w:val="left"/>
      </w:pPr>
    </w:p>
    <w:p w14:paraId="6BB61A9C" w14:textId="7202D9D4" w:rsidR="00F35C76" w:rsidRDefault="00F35C76">
      <w:pPr>
        <w:widowControl w:val="0"/>
        <w:spacing w:line="240" w:lineRule="auto"/>
        <w:ind w:firstLine="0"/>
        <w:jc w:val="left"/>
      </w:pPr>
      <w:r>
        <w:br w:type="page"/>
      </w:r>
    </w:p>
    <w:p w14:paraId="41186C35" w14:textId="290C1BC0" w:rsidR="00F35C76" w:rsidRPr="00CA5B84" w:rsidRDefault="00F35C76" w:rsidP="00603885">
      <w:pPr>
        <w:pStyle w:val="af4"/>
      </w:pPr>
      <w:r w:rsidRPr="00712664">
        <w:lastRenderedPageBreak/>
        <w:t xml:space="preserve">Таблица </w:t>
      </w:r>
      <w:r w:rsidRPr="00712664">
        <w:fldChar w:fldCharType="begin"/>
      </w:r>
      <w:r w:rsidRPr="00712664">
        <w:instrText xml:space="preserve"> SEQ Таблица \* ARABIC </w:instrText>
      </w:r>
      <w:r w:rsidRPr="00712664">
        <w:fldChar w:fldCharType="separate"/>
      </w:r>
      <w:r w:rsidR="007D572B">
        <w:rPr>
          <w:noProof/>
        </w:rPr>
        <w:t>9</w:t>
      </w:r>
      <w:r w:rsidRPr="00712664">
        <w:fldChar w:fldCharType="end"/>
      </w:r>
      <w:r w:rsidRPr="00712664">
        <w:t xml:space="preserve">. </w:t>
      </w:r>
      <w:r w:rsidRPr="00B01193">
        <w:t>Сводные капиталь</w:t>
      </w:r>
      <w:r>
        <w:t>ные затраты ТСО</w:t>
      </w:r>
      <w:r w:rsidR="00A77CD3">
        <w:t>, согласно варианту №</w:t>
      </w:r>
      <w:r w:rsidR="00086F71">
        <w:t xml:space="preserve"> </w:t>
      </w:r>
      <w:r w:rsidR="00A77CD3">
        <w:t>2</w:t>
      </w:r>
      <w:r w:rsidR="00A77CD3" w:rsidRPr="00B01193">
        <w:t>, тыс. рублей</w:t>
      </w:r>
      <w:r w:rsidR="00A77CD3">
        <w:t xml:space="preserve"> (с</w:t>
      </w:r>
      <w:r w:rsidR="00A77CD3" w:rsidRPr="00B01193">
        <w:t xml:space="preserve"> НДС</w:t>
      </w:r>
      <w:r w:rsidR="00A77CD3">
        <w:t>)</w:t>
      </w:r>
    </w:p>
    <w:tbl>
      <w:tblPr>
        <w:tblW w:w="5000" w:type="pct"/>
        <w:tblLayout w:type="fixed"/>
        <w:tblLook w:val="04A0" w:firstRow="1" w:lastRow="0" w:firstColumn="1" w:lastColumn="0" w:noHBand="0" w:noVBand="1"/>
      </w:tblPr>
      <w:tblGrid>
        <w:gridCol w:w="1002"/>
        <w:gridCol w:w="862"/>
        <w:gridCol w:w="3872"/>
        <w:gridCol w:w="1516"/>
        <w:gridCol w:w="927"/>
        <w:gridCol w:w="675"/>
        <w:gridCol w:w="675"/>
        <w:gridCol w:w="675"/>
        <w:gridCol w:w="675"/>
        <w:gridCol w:w="675"/>
        <w:gridCol w:w="675"/>
        <w:gridCol w:w="752"/>
        <w:gridCol w:w="752"/>
        <w:gridCol w:w="752"/>
        <w:gridCol w:w="752"/>
        <w:gridCol w:w="685"/>
      </w:tblGrid>
      <w:tr w:rsidR="009104D3" w:rsidRPr="00B018CF" w14:paraId="2F950301" w14:textId="77777777" w:rsidTr="00CA5B84">
        <w:trPr>
          <w:trHeight w:val="20"/>
          <w:tblHeader/>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174281" w14:textId="77777777" w:rsidR="009104D3" w:rsidRPr="009A7C17" w:rsidRDefault="009104D3" w:rsidP="00CA5B84">
            <w:pPr>
              <w:autoSpaceDE/>
              <w:autoSpaceDN/>
              <w:spacing w:line="240" w:lineRule="auto"/>
              <w:ind w:firstLine="0"/>
              <w:jc w:val="center"/>
              <w:rPr>
                <w:b/>
                <w:sz w:val="15"/>
              </w:rPr>
            </w:pPr>
            <w:r w:rsidRPr="009A7C17">
              <w:rPr>
                <w:b/>
                <w:sz w:val="15"/>
              </w:rPr>
              <w:t>Уник. №</w:t>
            </w:r>
          </w:p>
        </w:tc>
        <w:tc>
          <w:tcPr>
            <w:tcW w:w="2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5F2137" w14:textId="77777777" w:rsidR="009104D3" w:rsidRPr="009A7C17" w:rsidRDefault="009104D3" w:rsidP="00CA5B84">
            <w:pPr>
              <w:autoSpaceDE/>
              <w:autoSpaceDN/>
              <w:spacing w:line="240" w:lineRule="auto"/>
              <w:ind w:firstLine="0"/>
              <w:jc w:val="center"/>
              <w:rPr>
                <w:b/>
                <w:sz w:val="15"/>
              </w:rPr>
            </w:pPr>
            <w:r w:rsidRPr="009A7C17">
              <w:rPr>
                <w:b/>
                <w:sz w:val="15"/>
              </w:rPr>
              <w:t>Организация</w:t>
            </w:r>
          </w:p>
        </w:tc>
        <w:tc>
          <w:tcPr>
            <w:tcW w:w="12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89F700" w14:textId="77777777" w:rsidR="009104D3" w:rsidRPr="009A7C17" w:rsidRDefault="009104D3" w:rsidP="00CA5B84">
            <w:pPr>
              <w:autoSpaceDE/>
              <w:autoSpaceDN/>
              <w:spacing w:line="240" w:lineRule="auto"/>
              <w:ind w:firstLine="0"/>
              <w:jc w:val="center"/>
              <w:rPr>
                <w:b/>
                <w:sz w:val="15"/>
              </w:rPr>
            </w:pPr>
            <w:r w:rsidRPr="009A7C17">
              <w:rPr>
                <w:b/>
                <w:sz w:val="15"/>
              </w:rPr>
              <w:t xml:space="preserve"> Наименование мероприятия</w:t>
            </w:r>
          </w:p>
        </w:tc>
        <w:tc>
          <w:tcPr>
            <w:tcW w:w="4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5816F" w14:textId="77777777" w:rsidR="009104D3" w:rsidRPr="009A7C17" w:rsidRDefault="009104D3" w:rsidP="00CA5B84">
            <w:pPr>
              <w:autoSpaceDE/>
              <w:autoSpaceDN/>
              <w:spacing w:line="240" w:lineRule="auto"/>
              <w:ind w:firstLine="0"/>
              <w:jc w:val="center"/>
              <w:rPr>
                <w:b/>
                <w:sz w:val="15"/>
              </w:rPr>
            </w:pPr>
            <w:r w:rsidRPr="009A7C17">
              <w:rPr>
                <w:b/>
                <w:sz w:val="15"/>
              </w:rPr>
              <w:t>Источник финансирования</w:t>
            </w:r>
          </w:p>
        </w:tc>
        <w:tc>
          <w:tcPr>
            <w:tcW w:w="2723" w:type="pct"/>
            <w:gridSpan w:val="12"/>
            <w:tcBorders>
              <w:top w:val="single" w:sz="4" w:space="0" w:color="auto"/>
              <w:left w:val="nil"/>
              <w:bottom w:val="single" w:sz="4" w:space="0" w:color="auto"/>
              <w:right w:val="single" w:sz="4" w:space="0" w:color="auto"/>
            </w:tcBorders>
            <w:shd w:val="clear" w:color="auto" w:fill="auto"/>
            <w:vAlign w:val="center"/>
            <w:hideMark/>
          </w:tcPr>
          <w:p w14:paraId="72D34F45" w14:textId="77777777" w:rsidR="009104D3" w:rsidRPr="009A7C17" w:rsidRDefault="009104D3" w:rsidP="00CA5B84">
            <w:pPr>
              <w:autoSpaceDE/>
              <w:autoSpaceDN/>
              <w:spacing w:line="240" w:lineRule="auto"/>
              <w:ind w:firstLine="0"/>
              <w:jc w:val="center"/>
              <w:rPr>
                <w:b/>
                <w:sz w:val="15"/>
              </w:rPr>
            </w:pPr>
            <w:r w:rsidRPr="009A7C17">
              <w:rPr>
                <w:b/>
                <w:sz w:val="15"/>
              </w:rPr>
              <w:t>Стоимость внедрения, тыс. руб. в прогнозных ценах (с НДС)</w:t>
            </w:r>
          </w:p>
        </w:tc>
      </w:tr>
      <w:tr w:rsidR="009104D3" w:rsidRPr="00B018CF" w14:paraId="72315944" w14:textId="77777777" w:rsidTr="00CA5B84">
        <w:trPr>
          <w:trHeight w:val="20"/>
          <w:tblHeader/>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A0F749" w14:textId="77777777" w:rsidR="009104D3" w:rsidRPr="009104D3" w:rsidRDefault="009104D3" w:rsidP="00CA5B84">
            <w:pPr>
              <w:autoSpaceDE/>
              <w:autoSpaceDN/>
              <w:spacing w:line="240" w:lineRule="auto"/>
              <w:ind w:firstLine="0"/>
              <w:jc w:val="left"/>
              <w:rPr>
                <w:b/>
                <w:sz w:val="15"/>
                <w:rPrChange w:id="25" w:author="Мингалева Наталья Александровна" w:date="2024-03-14T15:02:00Z">
                  <w:rPr>
                    <w:b/>
                    <w:color w:val="000000"/>
                    <w:sz w:val="15"/>
                  </w:rPr>
                </w:rPrChange>
              </w:rPr>
            </w:pPr>
          </w:p>
        </w:tc>
        <w:tc>
          <w:tcPr>
            <w:tcW w:w="27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3B6EA7" w14:textId="77777777" w:rsidR="009104D3" w:rsidRPr="009104D3" w:rsidRDefault="009104D3" w:rsidP="00CA5B84">
            <w:pPr>
              <w:autoSpaceDE/>
              <w:autoSpaceDN/>
              <w:spacing w:line="240" w:lineRule="auto"/>
              <w:ind w:firstLine="0"/>
              <w:jc w:val="left"/>
              <w:rPr>
                <w:b/>
                <w:sz w:val="15"/>
                <w:rPrChange w:id="26" w:author="Мингалева Наталья Александровна" w:date="2024-03-14T15:02:00Z">
                  <w:rPr>
                    <w:b/>
                    <w:color w:val="000000"/>
                    <w:sz w:val="15"/>
                  </w:rPr>
                </w:rPrChange>
              </w:rPr>
            </w:pPr>
          </w:p>
        </w:tc>
        <w:tc>
          <w:tcPr>
            <w:tcW w:w="121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10F349" w14:textId="77777777" w:rsidR="009104D3" w:rsidRPr="009104D3" w:rsidRDefault="009104D3" w:rsidP="00CA5B84">
            <w:pPr>
              <w:autoSpaceDE/>
              <w:autoSpaceDN/>
              <w:spacing w:line="240" w:lineRule="auto"/>
              <w:ind w:firstLine="0"/>
              <w:jc w:val="left"/>
              <w:rPr>
                <w:b/>
                <w:sz w:val="15"/>
                <w:rPrChange w:id="27" w:author="Мингалева Наталья Александровна" w:date="2024-03-14T15:02:00Z">
                  <w:rPr>
                    <w:b/>
                    <w:color w:val="000000"/>
                    <w:sz w:val="15"/>
                  </w:rPr>
                </w:rPrChange>
              </w:rPr>
            </w:pPr>
          </w:p>
        </w:tc>
        <w:tc>
          <w:tcPr>
            <w:tcW w:w="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1F03D" w14:textId="77777777" w:rsidR="009104D3" w:rsidRPr="009104D3" w:rsidRDefault="009104D3" w:rsidP="00CA5B84">
            <w:pPr>
              <w:autoSpaceDE/>
              <w:autoSpaceDN/>
              <w:spacing w:line="240" w:lineRule="auto"/>
              <w:ind w:firstLine="0"/>
              <w:jc w:val="left"/>
              <w:rPr>
                <w:b/>
                <w:sz w:val="15"/>
                <w:rPrChange w:id="28" w:author="Мингалева Наталья Александровна" w:date="2024-03-14T15:02:00Z">
                  <w:rPr>
                    <w:b/>
                    <w:color w:val="000000"/>
                    <w:sz w:val="15"/>
                  </w:rPr>
                </w:rPrChange>
              </w:rPr>
            </w:pPr>
          </w:p>
        </w:tc>
        <w:tc>
          <w:tcPr>
            <w:tcW w:w="291" w:type="pct"/>
            <w:tcBorders>
              <w:top w:val="nil"/>
              <w:left w:val="nil"/>
              <w:bottom w:val="single" w:sz="4" w:space="0" w:color="auto"/>
              <w:right w:val="single" w:sz="4" w:space="0" w:color="auto"/>
            </w:tcBorders>
            <w:shd w:val="clear" w:color="auto" w:fill="auto"/>
            <w:vAlign w:val="center"/>
            <w:hideMark/>
          </w:tcPr>
          <w:p w14:paraId="727A4141" w14:textId="77777777" w:rsidR="009104D3" w:rsidRPr="009104D3" w:rsidRDefault="009104D3" w:rsidP="00CA5B84">
            <w:pPr>
              <w:autoSpaceDE/>
              <w:autoSpaceDN/>
              <w:spacing w:line="240" w:lineRule="auto"/>
              <w:ind w:firstLine="0"/>
              <w:jc w:val="center"/>
              <w:rPr>
                <w:b/>
                <w:sz w:val="15"/>
                <w:rPrChange w:id="29" w:author="Мингалева Наталья Александровна" w:date="2024-03-14T15:02:00Z">
                  <w:rPr>
                    <w:b/>
                    <w:color w:val="000000"/>
                    <w:sz w:val="15"/>
                  </w:rPr>
                </w:rPrChange>
              </w:rPr>
            </w:pPr>
            <w:r w:rsidRPr="009104D3">
              <w:rPr>
                <w:b/>
                <w:sz w:val="15"/>
                <w:rPrChange w:id="30" w:author="Мингалева Наталья Александровна" w:date="2024-03-14T15:02:00Z">
                  <w:rPr>
                    <w:b/>
                    <w:color w:val="000000"/>
                    <w:sz w:val="15"/>
                  </w:rPr>
                </w:rPrChange>
              </w:rPr>
              <w:t xml:space="preserve">Всего, в </w:t>
            </w:r>
            <w:proofErr w:type="spellStart"/>
            <w:r w:rsidRPr="009104D3">
              <w:rPr>
                <w:b/>
                <w:sz w:val="15"/>
                <w:rPrChange w:id="31" w:author="Мингалева Наталья Александровна" w:date="2024-03-14T15:02:00Z">
                  <w:rPr>
                    <w:b/>
                    <w:color w:val="000000"/>
                    <w:sz w:val="15"/>
                  </w:rPr>
                </w:rPrChange>
              </w:rPr>
              <w:t>т.ч</w:t>
            </w:r>
            <w:proofErr w:type="spellEnd"/>
            <w:r w:rsidRPr="009104D3">
              <w:rPr>
                <w:b/>
                <w:sz w:val="15"/>
                <w:rPrChange w:id="32" w:author="Мингалева Наталья Александровна" w:date="2024-03-14T15:02:00Z">
                  <w:rPr>
                    <w:b/>
                    <w:color w:val="000000"/>
                    <w:sz w:val="15"/>
                  </w:rPr>
                </w:rPrChange>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726466F" w14:textId="77777777" w:rsidR="009104D3" w:rsidRPr="009104D3" w:rsidRDefault="009104D3" w:rsidP="00CA5B84">
            <w:pPr>
              <w:autoSpaceDE/>
              <w:autoSpaceDN/>
              <w:spacing w:line="240" w:lineRule="auto"/>
              <w:ind w:firstLine="0"/>
              <w:jc w:val="center"/>
              <w:rPr>
                <w:b/>
                <w:sz w:val="15"/>
                <w:rPrChange w:id="33" w:author="Мингалева Наталья Александровна" w:date="2024-03-14T15:02:00Z">
                  <w:rPr>
                    <w:b/>
                    <w:color w:val="000000"/>
                    <w:sz w:val="15"/>
                  </w:rPr>
                </w:rPrChange>
              </w:rPr>
            </w:pPr>
            <w:r w:rsidRPr="009104D3">
              <w:rPr>
                <w:b/>
                <w:sz w:val="15"/>
                <w:rPrChange w:id="34" w:author="Мингалева Наталья Александровна" w:date="2024-03-14T15:02:00Z">
                  <w:rPr>
                    <w:b/>
                    <w:color w:val="000000"/>
                    <w:sz w:val="15"/>
                  </w:rPr>
                </w:rPrChange>
              </w:rPr>
              <w:t>2020</w:t>
            </w:r>
          </w:p>
        </w:tc>
        <w:tc>
          <w:tcPr>
            <w:tcW w:w="212" w:type="pct"/>
            <w:tcBorders>
              <w:top w:val="nil"/>
              <w:left w:val="nil"/>
              <w:bottom w:val="single" w:sz="4" w:space="0" w:color="auto"/>
              <w:right w:val="single" w:sz="4" w:space="0" w:color="auto"/>
            </w:tcBorders>
            <w:shd w:val="clear" w:color="auto" w:fill="auto"/>
            <w:vAlign w:val="center"/>
            <w:hideMark/>
          </w:tcPr>
          <w:p w14:paraId="7268F8D9" w14:textId="77777777" w:rsidR="009104D3" w:rsidRPr="009104D3" w:rsidRDefault="009104D3" w:rsidP="00CA5B84">
            <w:pPr>
              <w:autoSpaceDE/>
              <w:autoSpaceDN/>
              <w:spacing w:line="240" w:lineRule="auto"/>
              <w:ind w:firstLine="0"/>
              <w:jc w:val="center"/>
              <w:rPr>
                <w:b/>
                <w:sz w:val="15"/>
                <w:rPrChange w:id="35" w:author="Мингалева Наталья Александровна" w:date="2024-03-14T15:02:00Z">
                  <w:rPr>
                    <w:b/>
                    <w:color w:val="000000"/>
                    <w:sz w:val="15"/>
                  </w:rPr>
                </w:rPrChange>
              </w:rPr>
            </w:pPr>
            <w:r w:rsidRPr="009104D3">
              <w:rPr>
                <w:b/>
                <w:sz w:val="15"/>
                <w:rPrChange w:id="36" w:author="Мингалева Наталья Александровна" w:date="2024-03-14T15:02:00Z">
                  <w:rPr>
                    <w:b/>
                    <w:color w:val="000000"/>
                    <w:sz w:val="15"/>
                  </w:rPr>
                </w:rPrChange>
              </w:rPr>
              <w:t>2021</w:t>
            </w:r>
          </w:p>
        </w:tc>
        <w:tc>
          <w:tcPr>
            <w:tcW w:w="212" w:type="pct"/>
            <w:tcBorders>
              <w:top w:val="nil"/>
              <w:left w:val="nil"/>
              <w:bottom w:val="single" w:sz="4" w:space="0" w:color="auto"/>
              <w:right w:val="single" w:sz="4" w:space="0" w:color="auto"/>
            </w:tcBorders>
            <w:shd w:val="clear" w:color="auto" w:fill="auto"/>
            <w:vAlign w:val="center"/>
            <w:hideMark/>
          </w:tcPr>
          <w:p w14:paraId="401F8595" w14:textId="77777777" w:rsidR="009104D3" w:rsidRPr="009104D3" w:rsidRDefault="009104D3" w:rsidP="00CA5B84">
            <w:pPr>
              <w:autoSpaceDE/>
              <w:autoSpaceDN/>
              <w:spacing w:line="240" w:lineRule="auto"/>
              <w:ind w:firstLine="0"/>
              <w:jc w:val="center"/>
              <w:rPr>
                <w:b/>
                <w:sz w:val="15"/>
                <w:rPrChange w:id="37" w:author="Мингалева Наталья Александровна" w:date="2024-03-14T15:02:00Z">
                  <w:rPr>
                    <w:b/>
                    <w:color w:val="000000"/>
                    <w:sz w:val="15"/>
                  </w:rPr>
                </w:rPrChange>
              </w:rPr>
            </w:pPr>
            <w:r w:rsidRPr="009104D3">
              <w:rPr>
                <w:b/>
                <w:sz w:val="15"/>
                <w:rPrChange w:id="38" w:author="Мингалева Наталья Александровна" w:date="2024-03-14T15:02:00Z">
                  <w:rPr>
                    <w:b/>
                    <w:color w:val="000000"/>
                    <w:sz w:val="15"/>
                  </w:rPr>
                </w:rPrChange>
              </w:rPr>
              <w:t>2022</w:t>
            </w:r>
          </w:p>
        </w:tc>
        <w:tc>
          <w:tcPr>
            <w:tcW w:w="212" w:type="pct"/>
            <w:tcBorders>
              <w:top w:val="nil"/>
              <w:left w:val="nil"/>
              <w:bottom w:val="single" w:sz="4" w:space="0" w:color="auto"/>
              <w:right w:val="single" w:sz="4" w:space="0" w:color="auto"/>
            </w:tcBorders>
            <w:shd w:val="clear" w:color="auto" w:fill="auto"/>
            <w:vAlign w:val="center"/>
            <w:hideMark/>
          </w:tcPr>
          <w:p w14:paraId="14547C6C" w14:textId="77777777" w:rsidR="009104D3" w:rsidRPr="009104D3" w:rsidRDefault="009104D3" w:rsidP="00CA5B84">
            <w:pPr>
              <w:autoSpaceDE/>
              <w:autoSpaceDN/>
              <w:spacing w:line="240" w:lineRule="auto"/>
              <w:ind w:firstLine="0"/>
              <w:jc w:val="center"/>
              <w:rPr>
                <w:b/>
                <w:sz w:val="15"/>
                <w:rPrChange w:id="39" w:author="Мингалева Наталья Александровна" w:date="2024-03-14T15:02:00Z">
                  <w:rPr>
                    <w:b/>
                    <w:color w:val="000000"/>
                    <w:sz w:val="15"/>
                  </w:rPr>
                </w:rPrChange>
              </w:rPr>
            </w:pPr>
            <w:r w:rsidRPr="009104D3">
              <w:rPr>
                <w:b/>
                <w:sz w:val="15"/>
                <w:rPrChange w:id="40" w:author="Мингалева Наталья Александровна" w:date="2024-03-14T15:02:00Z">
                  <w:rPr>
                    <w:b/>
                    <w:color w:val="000000"/>
                    <w:sz w:val="15"/>
                  </w:rPr>
                </w:rPrChange>
              </w:rPr>
              <w:t>2023</w:t>
            </w:r>
          </w:p>
        </w:tc>
        <w:tc>
          <w:tcPr>
            <w:tcW w:w="212" w:type="pct"/>
            <w:tcBorders>
              <w:top w:val="nil"/>
              <w:left w:val="nil"/>
              <w:bottom w:val="single" w:sz="4" w:space="0" w:color="auto"/>
              <w:right w:val="single" w:sz="4" w:space="0" w:color="auto"/>
            </w:tcBorders>
            <w:shd w:val="clear" w:color="auto" w:fill="auto"/>
            <w:vAlign w:val="center"/>
            <w:hideMark/>
          </w:tcPr>
          <w:p w14:paraId="0836062B" w14:textId="77777777" w:rsidR="009104D3" w:rsidRPr="009104D3" w:rsidRDefault="009104D3" w:rsidP="00CA5B84">
            <w:pPr>
              <w:autoSpaceDE/>
              <w:autoSpaceDN/>
              <w:spacing w:line="240" w:lineRule="auto"/>
              <w:ind w:firstLine="0"/>
              <w:jc w:val="center"/>
              <w:rPr>
                <w:b/>
                <w:sz w:val="15"/>
                <w:rPrChange w:id="41" w:author="Мингалева Наталья Александровна" w:date="2024-03-14T15:02:00Z">
                  <w:rPr>
                    <w:b/>
                    <w:color w:val="000000"/>
                    <w:sz w:val="15"/>
                  </w:rPr>
                </w:rPrChange>
              </w:rPr>
            </w:pPr>
            <w:r w:rsidRPr="009104D3">
              <w:rPr>
                <w:b/>
                <w:sz w:val="15"/>
                <w:rPrChange w:id="42" w:author="Мингалева Наталья Александровна" w:date="2024-03-14T15:02:00Z">
                  <w:rPr>
                    <w:b/>
                    <w:color w:val="000000"/>
                    <w:sz w:val="15"/>
                  </w:rPr>
                </w:rPrChange>
              </w:rPr>
              <w:t>2024</w:t>
            </w:r>
          </w:p>
        </w:tc>
        <w:tc>
          <w:tcPr>
            <w:tcW w:w="212" w:type="pct"/>
            <w:tcBorders>
              <w:top w:val="nil"/>
              <w:left w:val="nil"/>
              <w:bottom w:val="single" w:sz="4" w:space="0" w:color="auto"/>
              <w:right w:val="single" w:sz="4" w:space="0" w:color="auto"/>
            </w:tcBorders>
            <w:shd w:val="clear" w:color="auto" w:fill="auto"/>
            <w:vAlign w:val="center"/>
            <w:hideMark/>
          </w:tcPr>
          <w:p w14:paraId="1B974550" w14:textId="77777777" w:rsidR="009104D3" w:rsidRPr="009104D3" w:rsidRDefault="009104D3" w:rsidP="00CA5B84">
            <w:pPr>
              <w:autoSpaceDE/>
              <w:autoSpaceDN/>
              <w:spacing w:line="240" w:lineRule="auto"/>
              <w:ind w:firstLine="0"/>
              <w:jc w:val="center"/>
              <w:rPr>
                <w:b/>
                <w:sz w:val="15"/>
                <w:rPrChange w:id="43" w:author="Мингалева Наталья Александровна" w:date="2024-03-14T15:02:00Z">
                  <w:rPr>
                    <w:b/>
                    <w:color w:val="000000"/>
                    <w:sz w:val="15"/>
                  </w:rPr>
                </w:rPrChange>
              </w:rPr>
            </w:pPr>
            <w:r w:rsidRPr="009104D3">
              <w:rPr>
                <w:b/>
                <w:sz w:val="15"/>
                <w:rPrChange w:id="44" w:author="Мингалева Наталья Александровна" w:date="2024-03-14T15:02:00Z">
                  <w:rPr>
                    <w:b/>
                    <w:color w:val="000000"/>
                    <w:sz w:val="15"/>
                  </w:rPr>
                </w:rPrChange>
              </w:rPr>
              <w:t>2025</w:t>
            </w:r>
          </w:p>
        </w:tc>
        <w:tc>
          <w:tcPr>
            <w:tcW w:w="236" w:type="pct"/>
            <w:tcBorders>
              <w:top w:val="nil"/>
              <w:left w:val="nil"/>
              <w:bottom w:val="single" w:sz="4" w:space="0" w:color="auto"/>
              <w:right w:val="single" w:sz="4" w:space="0" w:color="auto"/>
            </w:tcBorders>
            <w:shd w:val="clear" w:color="auto" w:fill="auto"/>
            <w:vAlign w:val="center"/>
            <w:hideMark/>
          </w:tcPr>
          <w:p w14:paraId="154ACF8E" w14:textId="77777777" w:rsidR="009104D3" w:rsidRPr="009104D3" w:rsidRDefault="009104D3" w:rsidP="00CA5B84">
            <w:pPr>
              <w:autoSpaceDE/>
              <w:autoSpaceDN/>
              <w:spacing w:line="240" w:lineRule="auto"/>
              <w:ind w:firstLine="0"/>
              <w:jc w:val="center"/>
              <w:rPr>
                <w:b/>
                <w:sz w:val="15"/>
                <w:rPrChange w:id="45" w:author="Мингалева Наталья Александровна" w:date="2024-03-14T15:02:00Z">
                  <w:rPr>
                    <w:b/>
                    <w:color w:val="000000"/>
                    <w:sz w:val="15"/>
                  </w:rPr>
                </w:rPrChange>
              </w:rPr>
            </w:pPr>
            <w:r w:rsidRPr="009104D3">
              <w:rPr>
                <w:b/>
                <w:sz w:val="15"/>
                <w:rPrChange w:id="46" w:author="Мингалева Наталья Александровна" w:date="2024-03-14T15:02:00Z">
                  <w:rPr>
                    <w:b/>
                    <w:color w:val="000000"/>
                    <w:sz w:val="15"/>
                  </w:rPr>
                </w:rPrChange>
              </w:rPr>
              <w:t>2026</w:t>
            </w:r>
          </w:p>
        </w:tc>
        <w:tc>
          <w:tcPr>
            <w:tcW w:w="236" w:type="pct"/>
            <w:tcBorders>
              <w:top w:val="nil"/>
              <w:left w:val="nil"/>
              <w:bottom w:val="single" w:sz="4" w:space="0" w:color="auto"/>
              <w:right w:val="single" w:sz="4" w:space="0" w:color="auto"/>
            </w:tcBorders>
            <w:shd w:val="clear" w:color="auto" w:fill="auto"/>
            <w:vAlign w:val="center"/>
            <w:hideMark/>
          </w:tcPr>
          <w:p w14:paraId="7209249E" w14:textId="77777777" w:rsidR="009104D3" w:rsidRPr="009104D3" w:rsidRDefault="009104D3" w:rsidP="00CA5B84">
            <w:pPr>
              <w:autoSpaceDE/>
              <w:autoSpaceDN/>
              <w:spacing w:line="240" w:lineRule="auto"/>
              <w:ind w:firstLine="0"/>
              <w:jc w:val="center"/>
              <w:rPr>
                <w:b/>
                <w:sz w:val="15"/>
                <w:rPrChange w:id="47" w:author="Мингалева Наталья Александровна" w:date="2024-03-14T15:02:00Z">
                  <w:rPr>
                    <w:b/>
                    <w:color w:val="000000"/>
                    <w:sz w:val="15"/>
                  </w:rPr>
                </w:rPrChange>
              </w:rPr>
            </w:pPr>
            <w:r w:rsidRPr="009104D3">
              <w:rPr>
                <w:b/>
                <w:sz w:val="15"/>
                <w:rPrChange w:id="48" w:author="Мингалева Наталья Александровна" w:date="2024-03-14T15:02:00Z">
                  <w:rPr>
                    <w:b/>
                    <w:color w:val="000000"/>
                    <w:sz w:val="15"/>
                  </w:rPr>
                </w:rPrChange>
              </w:rPr>
              <w:t>2027</w:t>
            </w:r>
          </w:p>
        </w:tc>
        <w:tc>
          <w:tcPr>
            <w:tcW w:w="236" w:type="pct"/>
            <w:tcBorders>
              <w:top w:val="nil"/>
              <w:left w:val="nil"/>
              <w:bottom w:val="single" w:sz="4" w:space="0" w:color="auto"/>
              <w:right w:val="single" w:sz="4" w:space="0" w:color="auto"/>
            </w:tcBorders>
            <w:shd w:val="clear" w:color="auto" w:fill="auto"/>
            <w:vAlign w:val="center"/>
            <w:hideMark/>
          </w:tcPr>
          <w:p w14:paraId="63CEBDC7" w14:textId="77777777" w:rsidR="009104D3" w:rsidRPr="009104D3" w:rsidRDefault="009104D3" w:rsidP="00CA5B84">
            <w:pPr>
              <w:autoSpaceDE/>
              <w:autoSpaceDN/>
              <w:spacing w:line="240" w:lineRule="auto"/>
              <w:ind w:firstLine="0"/>
              <w:jc w:val="center"/>
              <w:rPr>
                <w:b/>
                <w:sz w:val="15"/>
                <w:rPrChange w:id="49" w:author="Мингалева Наталья Александровна" w:date="2024-03-14T15:02:00Z">
                  <w:rPr>
                    <w:b/>
                    <w:color w:val="000000"/>
                    <w:sz w:val="15"/>
                  </w:rPr>
                </w:rPrChange>
              </w:rPr>
            </w:pPr>
            <w:r w:rsidRPr="009104D3">
              <w:rPr>
                <w:b/>
                <w:sz w:val="15"/>
                <w:rPrChange w:id="50" w:author="Мингалева Наталья Александровна" w:date="2024-03-14T15:02:00Z">
                  <w:rPr>
                    <w:b/>
                    <w:color w:val="000000"/>
                    <w:sz w:val="15"/>
                  </w:rPr>
                </w:rPrChange>
              </w:rPr>
              <w:t>2028</w:t>
            </w:r>
          </w:p>
        </w:tc>
        <w:tc>
          <w:tcPr>
            <w:tcW w:w="236" w:type="pct"/>
            <w:tcBorders>
              <w:top w:val="nil"/>
              <w:left w:val="nil"/>
              <w:bottom w:val="single" w:sz="4" w:space="0" w:color="auto"/>
              <w:right w:val="single" w:sz="4" w:space="0" w:color="auto"/>
            </w:tcBorders>
            <w:shd w:val="clear" w:color="auto" w:fill="auto"/>
            <w:vAlign w:val="center"/>
            <w:hideMark/>
          </w:tcPr>
          <w:p w14:paraId="0D536937" w14:textId="77777777" w:rsidR="009104D3" w:rsidRPr="009104D3" w:rsidRDefault="009104D3" w:rsidP="00CA5B84">
            <w:pPr>
              <w:autoSpaceDE/>
              <w:autoSpaceDN/>
              <w:spacing w:line="240" w:lineRule="auto"/>
              <w:ind w:firstLine="0"/>
              <w:jc w:val="center"/>
              <w:rPr>
                <w:b/>
                <w:sz w:val="15"/>
                <w:rPrChange w:id="51" w:author="Мингалева Наталья Александровна" w:date="2024-03-14T15:02:00Z">
                  <w:rPr>
                    <w:b/>
                    <w:color w:val="000000"/>
                    <w:sz w:val="15"/>
                  </w:rPr>
                </w:rPrChange>
              </w:rPr>
            </w:pPr>
            <w:r w:rsidRPr="009104D3">
              <w:rPr>
                <w:b/>
                <w:sz w:val="15"/>
                <w:rPrChange w:id="52" w:author="Мингалева Наталья Александровна" w:date="2024-03-14T15:02:00Z">
                  <w:rPr>
                    <w:b/>
                    <w:color w:val="000000"/>
                    <w:sz w:val="15"/>
                  </w:rPr>
                </w:rPrChange>
              </w:rPr>
              <w:t>2029</w:t>
            </w:r>
          </w:p>
        </w:tc>
        <w:tc>
          <w:tcPr>
            <w:tcW w:w="215" w:type="pct"/>
            <w:tcBorders>
              <w:top w:val="nil"/>
              <w:left w:val="nil"/>
              <w:bottom w:val="single" w:sz="4" w:space="0" w:color="auto"/>
              <w:right w:val="single" w:sz="4" w:space="0" w:color="auto"/>
            </w:tcBorders>
            <w:shd w:val="clear" w:color="auto" w:fill="auto"/>
            <w:vAlign w:val="center"/>
            <w:hideMark/>
          </w:tcPr>
          <w:p w14:paraId="53F8285D" w14:textId="77777777" w:rsidR="009104D3" w:rsidRPr="009104D3" w:rsidRDefault="009104D3" w:rsidP="00CA5B84">
            <w:pPr>
              <w:autoSpaceDE/>
              <w:autoSpaceDN/>
              <w:spacing w:line="240" w:lineRule="auto"/>
              <w:ind w:firstLine="0"/>
              <w:jc w:val="center"/>
              <w:rPr>
                <w:b/>
                <w:sz w:val="15"/>
                <w:rPrChange w:id="53" w:author="Мингалева Наталья Александровна" w:date="2024-03-14T15:02:00Z">
                  <w:rPr>
                    <w:b/>
                    <w:color w:val="000000"/>
                    <w:sz w:val="15"/>
                  </w:rPr>
                </w:rPrChange>
              </w:rPr>
            </w:pPr>
            <w:r w:rsidRPr="009104D3">
              <w:rPr>
                <w:b/>
                <w:sz w:val="15"/>
                <w:rPrChange w:id="54" w:author="Мингалева Наталья Александровна" w:date="2024-03-14T15:02:00Z">
                  <w:rPr>
                    <w:b/>
                    <w:color w:val="000000"/>
                    <w:sz w:val="15"/>
                  </w:rPr>
                </w:rPrChange>
              </w:rPr>
              <w:t>2030</w:t>
            </w:r>
          </w:p>
        </w:tc>
      </w:tr>
      <w:tr w:rsidR="009104D3" w:rsidRPr="00B018CF" w14:paraId="34FD7F5D"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A3A6B9A" w14:textId="77777777" w:rsidR="009104D3" w:rsidRPr="00754401" w:rsidRDefault="009104D3" w:rsidP="00CA5B84">
            <w:pPr>
              <w:autoSpaceDE/>
              <w:autoSpaceDN/>
              <w:spacing w:line="240" w:lineRule="auto"/>
              <w:ind w:firstLine="0"/>
              <w:jc w:val="center"/>
              <w:rPr>
                <w:b/>
                <w:sz w:val="15"/>
              </w:rPr>
            </w:pPr>
            <w:r w:rsidRPr="00754401">
              <w:rPr>
                <w:b/>
                <w:sz w:val="15"/>
              </w:rPr>
              <w:t>1ТС-1.0</w:t>
            </w:r>
          </w:p>
        </w:tc>
        <w:tc>
          <w:tcPr>
            <w:tcW w:w="271" w:type="pct"/>
            <w:tcBorders>
              <w:top w:val="nil"/>
              <w:left w:val="nil"/>
              <w:bottom w:val="single" w:sz="4" w:space="0" w:color="auto"/>
              <w:right w:val="single" w:sz="4" w:space="0" w:color="auto"/>
            </w:tcBorders>
            <w:shd w:val="clear" w:color="auto" w:fill="auto"/>
            <w:vAlign w:val="center"/>
            <w:hideMark/>
          </w:tcPr>
          <w:p w14:paraId="5E3EF458" w14:textId="77777777" w:rsidR="009104D3" w:rsidRPr="00754401" w:rsidRDefault="009104D3" w:rsidP="00CA5B84">
            <w:pPr>
              <w:autoSpaceDE/>
              <w:autoSpaceDN/>
              <w:spacing w:line="240" w:lineRule="auto"/>
              <w:ind w:firstLine="0"/>
              <w:jc w:val="center"/>
              <w:rPr>
                <w:b/>
                <w:sz w:val="15"/>
              </w:rPr>
            </w:pPr>
            <w:r w:rsidRPr="00754401">
              <w:rPr>
                <w:b/>
                <w:sz w:val="15"/>
              </w:rPr>
              <w:t> </w:t>
            </w:r>
          </w:p>
        </w:tc>
        <w:tc>
          <w:tcPr>
            <w:tcW w:w="1216" w:type="pct"/>
            <w:tcBorders>
              <w:top w:val="nil"/>
              <w:left w:val="nil"/>
              <w:bottom w:val="single" w:sz="4" w:space="0" w:color="auto"/>
              <w:right w:val="single" w:sz="4" w:space="0" w:color="auto"/>
            </w:tcBorders>
            <w:shd w:val="clear" w:color="auto" w:fill="auto"/>
            <w:vAlign w:val="center"/>
            <w:hideMark/>
          </w:tcPr>
          <w:p w14:paraId="3030C869" w14:textId="77777777" w:rsidR="009104D3" w:rsidRPr="00754401" w:rsidRDefault="009104D3" w:rsidP="00CA5B84">
            <w:pPr>
              <w:autoSpaceDE/>
              <w:autoSpaceDN/>
              <w:spacing w:line="240" w:lineRule="auto"/>
              <w:ind w:firstLine="0"/>
              <w:jc w:val="left"/>
              <w:rPr>
                <w:b/>
                <w:sz w:val="15"/>
              </w:rPr>
            </w:pPr>
            <w:r w:rsidRPr="00754401">
              <w:rPr>
                <w:b/>
                <w:sz w:val="15"/>
              </w:rPr>
              <w:t xml:space="preserve">Строительство тепловых сетей для подключения перспективных потребителей г. Глазов, в </w:t>
            </w:r>
            <w:proofErr w:type="spellStart"/>
            <w:r w:rsidRPr="00754401">
              <w:rPr>
                <w:b/>
                <w:sz w:val="15"/>
              </w:rPr>
              <w:t>т.ч</w:t>
            </w:r>
            <w:proofErr w:type="spellEnd"/>
            <w:r w:rsidRPr="00754401">
              <w:rPr>
                <w:b/>
                <w:sz w:val="15"/>
              </w:rPr>
              <w:t>.:</w:t>
            </w:r>
          </w:p>
        </w:tc>
        <w:tc>
          <w:tcPr>
            <w:tcW w:w="476" w:type="pct"/>
            <w:tcBorders>
              <w:top w:val="nil"/>
              <w:left w:val="nil"/>
              <w:bottom w:val="single" w:sz="4" w:space="0" w:color="auto"/>
              <w:right w:val="single" w:sz="4" w:space="0" w:color="auto"/>
            </w:tcBorders>
            <w:shd w:val="clear" w:color="auto" w:fill="auto"/>
            <w:vAlign w:val="center"/>
            <w:hideMark/>
          </w:tcPr>
          <w:p w14:paraId="5A8521F6" w14:textId="77777777" w:rsidR="009104D3" w:rsidRPr="00754401" w:rsidRDefault="009104D3" w:rsidP="00CA5B84">
            <w:pPr>
              <w:autoSpaceDE/>
              <w:autoSpaceDN/>
              <w:spacing w:line="240" w:lineRule="auto"/>
              <w:ind w:firstLine="0"/>
              <w:jc w:val="center"/>
              <w:rPr>
                <w:b/>
                <w:sz w:val="15"/>
              </w:rPr>
            </w:pPr>
            <w:r w:rsidRPr="00754401">
              <w:rPr>
                <w:b/>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4074AE96" w14:textId="77777777" w:rsidR="009104D3" w:rsidRPr="00754401" w:rsidRDefault="009104D3" w:rsidP="00CA5B84">
            <w:pPr>
              <w:autoSpaceDE/>
              <w:autoSpaceDN/>
              <w:spacing w:line="240" w:lineRule="auto"/>
              <w:ind w:firstLine="0"/>
              <w:jc w:val="center"/>
              <w:rPr>
                <w:b/>
                <w:sz w:val="15"/>
              </w:rPr>
            </w:pPr>
            <w:r w:rsidRPr="00754401">
              <w:rPr>
                <w:b/>
                <w:sz w:val="15"/>
              </w:rPr>
              <w:t>292336</w:t>
            </w:r>
          </w:p>
        </w:tc>
        <w:tc>
          <w:tcPr>
            <w:tcW w:w="212" w:type="pct"/>
            <w:tcBorders>
              <w:top w:val="nil"/>
              <w:left w:val="nil"/>
              <w:bottom w:val="single" w:sz="4" w:space="0" w:color="auto"/>
              <w:right w:val="single" w:sz="4" w:space="0" w:color="auto"/>
            </w:tcBorders>
            <w:shd w:val="clear" w:color="auto" w:fill="auto"/>
            <w:vAlign w:val="center"/>
            <w:hideMark/>
          </w:tcPr>
          <w:p w14:paraId="575A90A0" w14:textId="77777777" w:rsidR="009104D3" w:rsidRPr="00754401" w:rsidRDefault="009104D3" w:rsidP="00CA5B84">
            <w:pPr>
              <w:autoSpaceDE/>
              <w:autoSpaceDN/>
              <w:spacing w:line="240" w:lineRule="auto"/>
              <w:ind w:firstLine="0"/>
              <w:jc w:val="center"/>
              <w:rPr>
                <w:b/>
                <w:sz w:val="15"/>
              </w:rPr>
            </w:pPr>
            <w:r w:rsidRPr="00754401">
              <w:rPr>
                <w:b/>
                <w:sz w:val="15"/>
              </w:rPr>
              <w:t>25247</w:t>
            </w:r>
          </w:p>
        </w:tc>
        <w:tc>
          <w:tcPr>
            <w:tcW w:w="212" w:type="pct"/>
            <w:tcBorders>
              <w:top w:val="nil"/>
              <w:left w:val="nil"/>
              <w:bottom w:val="single" w:sz="4" w:space="0" w:color="auto"/>
              <w:right w:val="single" w:sz="4" w:space="0" w:color="auto"/>
            </w:tcBorders>
            <w:shd w:val="clear" w:color="auto" w:fill="auto"/>
            <w:vAlign w:val="center"/>
            <w:hideMark/>
          </w:tcPr>
          <w:p w14:paraId="486B25B0" w14:textId="77777777" w:rsidR="009104D3" w:rsidRPr="00754401" w:rsidRDefault="009104D3" w:rsidP="00CA5B84">
            <w:pPr>
              <w:autoSpaceDE/>
              <w:autoSpaceDN/>
              <w:spacing w:line="240" w:lineRule="auto"/>
              <w:ind w:firstLine="0"/>
              <w:jc w:val="center"/>
              <w:rPr>
                <w:b/>
                <w:sz w:val="15"/>
              </w:rPr>
            </w:pPr>
            <w:r w:rsidRPr="00754401">
              <w:rPr>
                <w:b/>
                <w:sz w:val="15"/>
              </w:rPr>
              <w:t>26409</w:t>
            </w:r>
          </w:p>
        </w:tc>
        <w:tc>
          <w:tcPr>
            <w:tcW w:w="212" w:type="pct"/>
            <w:tcBorders>
              <w:top w:val="nil"/>
              <w:left w:val="nil"/>
              <w:bottom w:val="single" w:sz="4" w:space="0" w:color="auto"/>
              <w:right w:val="single" w:sz="4" w:space="0" w:color="auto"/>
            </w:tcBorders>
            <w:shd w:val="clear" w:color="auto" w:fill="auto"/>
            <w:vAlign w:val="center"/>
            <w:hideMark/>
          </w:tcPr>
          <w:p w14:paraId="5191A96D" w14:textId="77777777" w:rsidR="009104D3" w:rsidRPr="00754401" w:rsidRDefault="009104D3" w:rsidP="00CA5B84">
            <w:pPr>
              <w:autoSpaceDE/>
              <w:autoSpaceDN/>
              <w:spacing w:line="240" w:lineRule="auto"/>
              <w:ind w:firstLine="0"/>
              <w:jc w:val="center"/>
              <w:rPr>
                <w:b/>
                <w:sz w:val="15"/>
              </w:rPr>
            </w:pPr>
            <w:r w:rsidRPr="00754401">
              <w:rPr>
                <w:b/>
                <w:sz w:val="15"/>
              </w:rPr>
              <w:t>27306</w:t>
            </w:r>
          </w:p>
        </w:tc>
        <w:tc>
          <w:tcPr>
            <w:tcW w:w="212" w:type="pct"/>
            <w:tcBorders>
              <w:top w:val="nil"/>
              <w:left w:val="nil"/>
              <w:bottom w:val="single" w:sz="4" w:space="0" w:color="auto"/>
              <w:right w:val="single" w:sz="4" w:space="0" w:color="auto"/>
            </w:tcBorders>
            <w:shd w:val="clear" w:color="auto" w:fill="auto"/>
            <w:vAlign w:val="center"/>
            <w:hideMark/>
          </w:tcPr>
          <w:p w14:paraId="5C1DA84B" w14:textId="77777777" w:rsidR="009104D3" w:rsidRPr="00754401" w:rsidRDefault="009104D3" w:rsidP="00CA5B84">
            <w:pPr>
              <w:autoSpaceDE/>
              <w:autoSpaceDN/>
              <w:spacing w:line="240" w:lineRule="auto"/>
              <w:ind w:firstLine="0"/>
              <w:jc w:val="center"/>
              <w:rPr>
                <w:b/>
                <w:sz w:val="15"/>
              </w:rPr>
            </w:pPr>
            <w:r w:rsidRPr="00754401">
              <w:rPr>
                <w:b/>
                <w:sz w:val="15"/>
              </w:rPr>
              <w:t>28399</w:t>
            </w:r>
          </w:p>
        </w:tc>
        <w:tc>
          <w:tcPr>
            <w:tcW w:w="212" w:type="pct"/>
            <w:tcBorders>
              <w:top w:val="nil"/>
              <w:left w:val="nil"/>
              <w:bottom w:val="single" w:sz="4" w:space="0" w:color="auto"/>
              <w:right w:val="single" w:sz="4" w:space="0" w:color="auto"/>
            </w:tcBorders>
            <w:shd w:val="clear" w:color="auto" w:fill="auto"/>
            <w:vAlign w:val="center"/>
            <w:hideMark/>
          </w:tcPr>
          <w:p w14:paraId="78CE1C16" w14:textId="77777777" w:rsidR="009104D3" w:rsidRPr="00754401" w:rsidRDefault="009104D3" w:rsidP="00CA5B84">
            <w:pPr>
              <w:autoSpaceDE/>
              <w:autoSpaceDN/>
              <w:spacing w:line="240" w:lineRule="auto"/>
              <w:ind w:firstLine="0"/>
              <w:jc w:val="center"/>
              <w:rPr>
                <w:b/>
                <w:sz w:val="15"/>
              </w:rPr>
            </w:pPr>
            <w:r w:rsidRPr="00754401">
              <w:rPr>
                <w:b/>
                <w:sz w:val="15"/>
              </w:rPr>
              <w:t>29535</w:t>
            </w:r>
          </w:p>
        </w:tc>
        <w:tc>
          <w:tcPr>
            <w:tcW w:w="212" w:type="pct"/>
            <w:tcBorders>
              <w:top w:val="nil"/>
              <w:left w:val="nil"/>
              <w:bottom w:val="single" w:sz="4" w:space="0" w:color="auto"/>
              <w:right w:val="single" w:sz="4" w:space="0" w:color="auto"/>
            </w:tcBorders>
            <w:shd w:val="clear" w:color="auto" w:fill="auto"/>
            <w:vAlign w:val="center"/>
            <w:hideMark/>
          </w:tcPr>
          <w:p w14:paraId="161865D7" w14:textId="77777777" w:rsidR="009104D3" w:rsidRPr="00754401" w:rsidRDefault="009104D3" w:rsidP="00CA5B84">
            <w:pPr>
              <w:autoSpaceDE/>
              <w:autoSpaceDN/>
              <w:spacing w:line="240" w:lineRule="auto"/>
              <w:ind w:firstLine="0"/>
              <w:jc w:val="center"/>
              <w:rPr>
                <w:b/>
                <w:sz w:val="15"/>
              </w:rPr>
            </w:pPr>
            <w:r w:rsidRPr="00754401">
              <w:rPr>
                <w:b/>
                <w:sz w:val="15"/>
              </w:rPr>
              <w:t>30716</w:t>
            </w:r>
          </w:p>
        </w:tc>
        <w:tc>
          <w:tcPr>
            <w:tcW w:w="236" w:type="pct"/>
            <w:tcBorders>
              <w:top w:val="nil"/>
              <w:left w:val="nil"/>
              <w:bottom w:val="single" w:sz="4" w:space="0" w:color="auto"/>
              <w:right w:val="single" w:sz="4" w:space="0" w:color="auto"/>
            </w:tcBorders>
            <w:shd w:val="clear" w:color="auto" w:fill="auto"/>
            <w:vAlign w:val="center"/>
            <w:hideMark/>
          </w:tcPr>
          <w:p w14:paraId="4107A785" w14:textId="77777777" w:rsidR="009104D3" w:rsidRPr="00754401" w:rsidRDefault="009104D3" w:rsidP="00CA5B84">
            <w:pPr>
              <w:autoSpaceDE/>
              <w:autoSpaceDN/>
              <w:spacing w:line="240" w:lineRule="auto"/>
              <w:ind w:firstLine="0"/>
              <w:jc w:val="center"/>
              <w:rPr>
                <w:b/>
                <w:sz w:val="15"/>
              </w:rPr>
            </w:pPr>
            <w:r w:rsidRPr="00754401">
              <w:rPr>
                <w:b/>
                <w:sz w:val="15"/>
              </w:rPr>
              <w:t>31945</w:t>
            </w:r>
          </w:p>
        </w:tc>
        <w:tc>
          <w:tcPr>
            <w:tcW w:w="236" w:type="pct"/>
            <w:tcBorders>
              <w:top w:val="nil"/>
              <w:left w:val="nil"/>
              <w:bottom w:val="single" w:sz="4" w:space="0" w:color="auto"/>
              <w:right w:val="single" w:sz="4" w:space="0" w:color="auto"/>
            </w:tcBorders>
            <w:shd w:val="clear" w:color="auto" w:fill="auto"/>
            <w:vAlign w:val="center"/>
            <w:hideMark/>
          </w:tcPr>
          <w:p w14:paraId="5DB27EEB" w14:textId="77777777" w:rsidR="009104D3" w:rsidRPr="00754401" w:rsidRDefault="009104D3" w:rsidP="00CA5B84">
            <w:pPr>
              <w:autoSpaceDE/>
              <w:autoSpaceDN/>
              <w:spacing w:line="240" w:lineRule="auto"/>
              <w:ind w:firstLine="0"/>
              <w:jc w:val="center"/>
              <w:rPr>
                <w:b/>
                <w:sz w:val="15"/>
              </w:rPr>
            </w:pPr>
            <w:r w:rsidRPr="00754401">
              <w:rPr>
                <w:b/>
                <w:sz w:val="15"/>
              </w:rPr>
              <w:t>33222</w:t>
            </w:r>
          </w:p>
        </w:tc>
        <w:tc>
          <w:tcPr>
            <w:tcW w:w="236" w:type="pct"/>
            <w:tcBorders>
              <w:top w:val="nil"/>
              <w:left w:val="nil"/>
              <w:bottom w:val="single" w:sz="4" w:space="0" w:color="auto"/>
              <w:right w:val="single" w:sz="4" w:space="0" w:color="auto"/>
            </w:tcBorders>
            <w:shd w:val="clear" w:color="auto" w:fill="auto"/>
            <w:vAlign w:val="center"/>
            <w:hideMark/>
          </w:tcPr>
          <w:p w14:paraId="23BBE2E7" w14:textId="77777777" w:rsidR="009104D3" w:rsidRPr="00754401" w:rsidRDefault="009104D3" w:rsidP="00CA5B84">
            <w:pPr>
              <w:autoSpaceDE/>
              <w:autoSpaceDN/>
              <w:spacing w:line="240" w:lineRule="auto"/>
              <w:ind w:firstLine="0"/>
              <w:jc w:val="center"/>
              <w:rPr>
                <w:b/>
                <w:sz w:val="15"/>
              </w:rPr>
            </w:pPr>
            <w:r w:rsidRPr="00754401">
              <w:rPr>
                <w:b/>
                <w:sz w:val="15"/>
              </w:rPr>
              <w:t>34551</w:t>
            </w:r>
          </w:p>
        </w:tc>
        <w:tc>
          <w:tcPr>
            <w:tcW w:w="236" w:type="pct"/>
            <w:tcBorders>
              <w:top w:val="nil"/>
              <w:left w:val="nil"/>
              <w:bottom w:val="single" w:sz="4" w:space="0" w:color="auto"/>
              <w:right w:val="single" w:sz="4" w:space="0" w:color="auto"/>
            </w:tcBorders>
            <w:shd w:val="clear" w:color="auto" w:fill="auto"/>
            <w:vAlign w:val="center"/>
            <w:hideMark/>
          </w:tcPr>
          <w:p w14:paraId="79FC701C" w14:textId="77777777" w:rsidR="009104D3" w:rsidRPr="00754401" w:rsidRDefault="009104D3" w:rsidP="00CA5B84">
            <w:pPr>
              <w:autoSpaceDE/>
              <w:autoSpaceDN/>
              <w:spacing w:line="240" w:lineRule="auto"/>
              <w:ind w:firstLine="0"/>
              <w:jc w:val="center"/>
              <w:rPr>
                <w:b/>
                <w:sz w:val="15"/>
              </w:rPr>
            </w:pPr>
            <w:r w:rsidRPr="00754401">
              <w:rPr>
                <w:b/>
                <w:sz w:val="15"/>
              </w:rPr>
              <w:t>25006</w:t>
            </w:r>
          </w:p>
        </w:tc>
        <w:tc>
          <w:tcPr>
            <w:tcW w:w="215" w:type="pct"/>
            <w:tcBorders>
              <w:top w:val="nil"/>
              <w:left w:val="nil"/>
              <w:bottom w:val="single" w:sz="4" w:space="0" w:color="auto"/>
              <w:right w:val="single" w:sz="4" w:space="0" w:color="auto"/>
            </w:tcBorders>
            <w:shd w:val="clear" w:color="auto" w:fill="auto"/>
            <w:vAlign w:val="center"/>
            <w:hideMark/>
          </w:tcPr>
          <w:p w14:paraId="6465EB37" w14:textId="77777777" w:rsidR="009104D3" w:rsidRPr="00754401" w:rsidRDefault="009104D3" w:rsidP="00CA5B84">
            <w:pPr>
              <w:autoSpaceDE/>
              <w:autoSpaceDN/>
              <w:spacing w:line="240" w:lineRule="auto"/>
              <w:ind w:firstLine="0"/>
              <w:jc w:val="center"/>
              <w:rPr>
                <w:b/>
                <w:sz w:val="15"/>
              </w:rPr>
            </w:pPr>
            <w:r w:rsidRPr="00754401">
              <w:rPr>
                <w:b/>
                <w:sz w:val="15"/>
              </w:rPr>
              <w:t> </w:t>
            </w:r>
          </w:p>
        </w:tc>
      </w:tr>
      <w:tr w:rsidR="009104D3" w:rsidRPr="00B018CF" w14:paraId="20E3036F"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C0BD937" w14:textId="77777777" w:rsidR="009104D3" w:rsidRPr="00754401" w:rsidRDefault="009104D3" w:rsidP="00CA5B84">
            <w:pPr>
              <w:autoSpaceDE/>
              <w:autoSpaceDN/>
              <w:spacing w:line="240" w:lineRule="auto"/>
              <w:ind w:firstLine="0"/>
              <w:jc w:val="center"/>
              <w:rPr>
                <w:sz w:val="15"/>
              </w:rPr>
            </w:pPr>
            <w:r w:rsidRPr="00754401">
              <w:rPr>
                <w:sz w:val="15"/>
              </w:rPr>
              <w:t>1ТС-1.1</w:t>
            </w:r>
          </w:p>
        </w:tc>
        <w:tc>
          <w:tcPr>
            <w:tcW w:w="271" w:type="pct"/>
            <w:tcBorders>
              <w:top w:val="nil"/>
              <w:left w:val="nil"/>
              <w:bottom w:val="single" w:sz="4" w:space="0" w:color="auto"/>
              <w:right w:val="single" w:sz="4" w:space="0" w:color="auto"/>
            </w:tcBorders>
            <w:shd w:val="clear" w:color="auto" w:fill="auto"/>
            <w:hideMark/>
          </w:tcPr>
          <w:p w14:paraId="6D99094A" w14:textId="77777777" w:rsidR="009104D3" w:rsidRPr="00754401" w:rsidRDefault="009104D3" w:rsidP="00CA5B84">
            <w:pPr>
              <w:autoSpaceDE/>
              <w:autoSpaceDN/>
              <w:spacing w:line="240" w:lineRule="auto"/>
              <w:ind w:firstLine="0"/>
              <w:jc w:val="center"/>
              <w:rPr>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230654E5" w14:textId="77777777" w:rsidR="009104D3" w:rsidRPr="00754401" w:rsidRDefault="009104D3" w:rsidP="00CA5B84">
            <w:pPr>
              <w:autoSpaceDE/>
              <w:autoSpaceDN/>
              <w:spacing w:line="240" w:lineRule="auto"/>
              <w:ind w:firstLine="0"/>
              <w:jc w:val="left"/>
              <w:rPr>
                <w:sz w:val="15"/>
              </w:rPr>
            </w:pPr>
            <w:r w:rsidRPr="00754401">
              <w:rPr>
                <w:sz w:val="15"/>
              </w:rPr>
              <w:t>СЦТС, ТЭЦ АО «РИР»</w:t>
            </w:r>
          </w:p>
        </w:tc>
        <w:tc>
          <w:tcPr>
            <w:tcW w:w="476" w:type="pct"/>
            <w:tcBorders>
              <w:top w:val="nil"/>
              <w:left w:val="nil"/>
              <w:bottom w:val="single" w:sz="4" w:space="0" w:color="auto"/>
              <w:right w:val="single" w:sz="4" w:space="0" w:color="auto"/>
            </w:tcBorders>
            <w:shd w:val="clear" w:color="auto" w:fill="auto"/>
            <w:vAlign w:val="center"/>
            <w:hideMark/>
          </w:tcPr>
          <w:p w14:paraId="44F39627" w14:textId="77777777" w:rsidR="009104D3" w:rsidRPr="00754401" w:rsidRDefault="009104D3" w:rsidP="00CA5B84">
            <w:pPr>
              <w:autoSpaceDE/>
              <w:autoSpaceDN/>
              <w:spacing w:line="240" w:lineRule="auto"/>
              <w:ind w:firstLine="0"/>
              <w:jc w:val="center"/>
              <w:rPr>
                <w:sz w:val="15"/>
              </w:rPr>
            </w:pPr>
            <w:r w:rsidRPr="00754401">
              <w:rPr>
                <w:sz w:val="15"/>
              </w:rPr>
              <w:t>Плата за подключение</w:t>
            </w:r>
          </w:p>
        </w:tc>
        <w:tc>
          <w:tcPr>
            <w:tcW w:w="291" w:type="pct"/>
            <w:tcBorders>
              <w:top w:val="nil"/>
              <w:left w:val="nil"/>
              <w:bottom w:val="single" w:sz="4" w:space="0" w:color="auto"/>
              <w:right w:val="single" w:sz="4" w:space="0" w:color="auto"/>
            </w:tcBorders>
            <w:shd w:val="clear" w:color="auto" w:fill="auto"/>
            <w:vAlign w:val="center"/>
            <w:hideMark/>
          </w:tcPr>
          <w:p w14:paraId="4FD44283" w14:textId="77777777" w:rsidR="009104D3" w:rsidRPr="00754401" w:rsidRDefault="009104D3" w:rsidP="00CA5B84">
            <w:pPr>
              <w:autoSpaceDE/>
              <w:autoSpaceDN/>
              <w:spacing w:line="240" w:lineRule="auto"/>
              <w:ind w:firstLine="0"/>
              <w:jc w:val="center"/>
              <w:rPr>
                <w:b/>
                <w:sz w:val="15"/>
              </w:rPr>
            </w:pPr>
            <w:r w:rsidRPr="00754401">
              <w:rPr>
                <w:b/>
                <w:sz w:val="15"/>
              </w:rPr>
              <w:t>211042</w:t>
            </w:r>
          </w:p>
        </w:tc>
        <w:tc>
          <w:tcPr>
            <w:tcW w:w="212" w:type="pct"/>
            <w:tcBorders>
              <w:top w:val="nil"/>
              <w:left w:val="nil"/>
              <w:bottom w:val="single" w:sz="4" w:space="0" w:color="auto"/>
              <w:right w:val="single" w:sz="4" w:space="0" w:color="auto"/>
            </w:tcBorders>
            <w:shd w:val="clear" w:color="auto" w:fill="auto"/>
            <w:vAlign w:val="center"/>
            <w:hideMark/>
          </w:tcPr>
          <w:p w14:paraId="1D088E75" w14:textId="77777777" w:rsidR="009104D3" w:rsidRPr="00754401" w:rsidRDefault="009104D3" w:rsidP="00CA5B84">
            <w:pPr>
              <w:autoSpaceDE/>
              <w:autoSpaceDN/>
              <w:spacing w:line="240" w:lineRule="auto"/>
              <w:ind w:firstLine="0"/>
              <w:jc w:val="center"/>
              <w:rPr>
                <w:sz w:val="15"/>
              </w:rPr>
            </w:pPr>
            <w:r w:rsidRPr="00754401">
              <w:rPr>
                <w:sz w:val="15"/>
              </w:rPr>
              <w:t>17570</w:t>
            </w:r>
          </w:p>
        </w:tc>
        <w:tc>
          <w:tcPr>
            <w:tcW w:w="212" w:type="pct"/>
            <w:tcBorders>
              <w:top w:val="nil"/>
              <w:left w:val="nil"/>
              <w:bottom w:val="single" w:sz="4" w:space="0" w:color="auto"/>
              <w:right w:val="single" w:sz="4" w:space="0" w:color="auto"/>
            </w:tcBorders>
            <w:shd w:val="clear" w:color="auto" w:fill="auto"/>
            <w:vAlign w:val="center"/>
            <w:hideMark/>
          </w:tcPr>
          <w:p w14:paraId="6C4DE370" w14:textId="77777777" w:rsidR="009104D3" w:rsidRPr="00754401" w:rsidRDefault="009104D3" w:rsidP="00CA5B84">
            <w:pPr>
              <w:autoSpaceDE/>
              <w:autoSpaceDN/>
              <w:spacing w:line="240" w:lineRule="auto"/>
              <w:ind w:firstLine="0"/>
              <w:jc w:val="center"/>
              <w:rPr>
                <w:sz w:val="15"/>
              </w:rPr>
            </w:pPr>
            <w:r w:rsidRPr="00754401">
              <w:rPr>
                <w:sz w:val="15"/>
              </w:rPr>
              <w:t>18378</w:t>
            </w:r>
          </w:p>
        </w:tc>
        <w:tc>
          <w:tcPr>
            <w:tcW w:w="212" w:type="pct"/>
            <w:tcBorders>
              <w:top w:val="nil"/>
              <w:left w:val="nil"/>
              <w:bottom w:val="single" w:sz="4" w:space="0" w:color="auto"/>
              <w:right w:val="single" w:sz="4" w:space="0" w:color="auto"/>
            </w:tcBorders>
            <w:shd w:val="clear" w:color="auto" w:fill="auto"/>
            <w:vAlign w:val="center"/>
            <w:hideMark/>
          </w:tcPr>
          <w:p w14:paraId="031B1DBA" w14:textId="77777777" w:rsidR="009104D3" w:rsidRPr="00754401" w:rsidRDefault="009104D3" w:rsidP="00CA5B84">
            <w:pPr>
              <w:autoSpaceDE/>
              <w:autoSpaceDN/>
              <w:spacing w:line="240" w:lineRule="auto"/>
              <w:ind w:firstLine="0"/>
              <w:jc w:val="center"/>
              <w:rPr>
                <w:sz w:val="15"/>
              </w:rPr>
            </w:pPr>
            <w:r w:rsidRPr="00754401">
              <w:rPr>
                <w:sz w:val="15"/>
              </w:rPr>
              <w:t>19003</w:t>
            </w:r>
          </w:p>
        </w:tc>
        <w:tc>
          <w:tcPr>
            <w:tcW w:w="212" w:type="pct"/>
            <w:tcBorders>
              <w:top w:val="nil"/>
              <w:left w:val="nil"/>
              <w:bottom w:val="single" w:sz="4" w:space="0" w:color="auto"/>
              <w:right w:val="single" w:sz="4" w:space="0" w:color="auto"/>
            </w:tcBorders>
            <w:shd w:val="clear" w:color="auto" w:fill="auto"/>
            <w:vAlign w:val="center"/>
            <w:hideMark/>
          </w:tcPr>
          <w:p w14:paraId="42501A8C" w14:textId="77777777" w:rsidR="009104D3" w:rsidRPr="00754401" w:rsidRDefault="009104D3" w:rsidP="00CA5B84">
            <w:pPr>
              <w:autoSpaceDE/>
              <w:autoSpaceDN/>
              <w:spacing w:line="240" w:lineRule="auto"/>
              <w:ind w:firstLine="0"/>
              <w:jc w:val="center"/>
              <w:rPr>
                <w:sz w:val="15"/>
              </w:rPr>
            </w:pPr>
            <w:r w:rsidRPr="00754401">
              <w:rPr>
                <w:sz w:val="15"/>
              </w:rPr>
              <w:t>19763</w:t>
            </w:r>
          </w:p>
        </w:tc>
        <w:tc>
          <w:tcPr>
            <w:tcW w:w="212" w:type="pct"/>
            <w:tcBorders>
              <w:top w:val="nil"/>
              <w:left w:val="nil"/>
              <w:bottom w:val="single" w:sz="4" w:space="0" w:color="auto"/>
              <w:right w:val="single" w:sz="4" w:space="0" w:color="auto"/>
            </w:tcBorders>
            <w:shd w:val="clear" w:color="auto" w:fill="auto"/>
            <w:vAlign w:val="center"/>
            <w:hideMark/>
          </w:tcPr>
          <w:p w14:paraId="16174C9F" w14:textId="77777777" w:rsidR="009104D3" w:rsidRPr="00754401" w:rsidRDefault="009104D3" w:rsidP="00CA5B84">
            <w:pPr>
              <w:autoSpaceDE/>
              <w:autoSpaceDN/>
              <w:spacing w:line="240" w:lineRule="auto"/>
              <w:ind w:firstLine="0"/>
              <w:jc w:val="center"/>
              <w:rPr>
                <w:sz w:val="15"/>
              </w:rPr>
            </w:pPr>
            <w:r w:rsidRPr="00754401">
              <w:rPr>
                <w:sz w:val="15"/>
              </w:rPr>
              <w:t>20553</w:t>
            </w:r>
          </w:p>
        </w:tc>
        <w:tc>
          <w:tcPr>
            <w:tcW w:w="212" w:type="pct"/>
            <w:tcBorders>
              <w:top w:val="nil"/>
              <w:left w:val="nil"/>
              <w:bottom w:val="single" w:sz="4" w:space="0" w:color="auto"/>
              <w:right w:val="single" w:sz="4" w:space="0" w:color="auto"/>
            </w:tcBorders>
            <w:shd w:val="clear" w:color="auto" w:fill="auto"/>
            <w:vAlign w:val="center"/>
            <w:hideMark/>
          </w:tcPr>
          <w:p w14:paraId="16E33F7D" w14:textId="77777777" w:rsidR="009104D3" w:rsidRPr="00754401" w:rsidRDefault="009104D3" w:rsidP="00CA5B84">
            <w:pPr>
              <w:autoSpaceDE/>
              <w:autoSpaceDN/>
              <w:spacing w:line="240" w:lineRule="auto"/>
              <w:ind w:firstLine="0"/>
              <w:jc w:val="center"/>
              <w:rPr>
                <w:sz w:val="15"/>
              </w:rPr>
            </w:pPr>
            <w:r w:rsidRPr="00754401">
              <w:rPr>
                <w:sz w:val="15"/>
              </w:rPr>
              <w:t>21375</w:t>
            </w:r>
          </w:p>
        </w:tc>
        <w:tc>
          <w:tcPr>
            <w:tcW w:w="236" w:type="pct"/>
            <w:tcBorders>
              <w:top w:val="nil"/>
              <w:left w:val="nil"/>
              <w:bottom w:val="single" w:sz="4" w:space="0" w:color="auto"/>
              <w:right w:val="single" w:sz="4" w:space="0" w:color="auto"/>
            </w:tcBorders>
            <w:shd w:val="clear" w:color="auto" w:fill="auto"/>
            <w:vAlign w:val="center"/>
            <w:hideMark/>
          </w:tcPr>
          <w:p w14:paraId="27075C14" w14:textId="77777777" w:rsidR="009104D3" w:rsidRPr="00754401" w:rsidRDefault="009104D3" w:rsidP="00CA5B84">
            <w:pPr>
              <w:autoSpaceDE/>
              <w:autoSpaceDN/>
              <w:spacing w:line="240" w:lineRule="auto"/>
              <w:ind w:firstLine="0"/>
              <w:jc w:val="center"/>
              <w:rPr>
                <w:sz w:val="15"/>
              </w:rPr>
            </w:pPr>
            <w:r w:rsidRPr="00754401">
              <w:rPr>
                <w:sz w:val="15"/>
              </w:rPr>
              <w:t>22230</w:t>
            </w:r>
          </w:p>
        </w:tc>
        <w:tc>
          <w:tcPr>
            <w:tcW w:w="236" w:type="pct"/>
            <w:tcBorders>
              <w:top w:val="nil"/>
              <w:left w:val="nil"/>
              <w:bottom w:val="single" w:sz="4" w:space="0" w:color="auto"/>
              <w:right w:val="single" w:sz="4" w:space="0" w:color="auto"/>
            </w:tcBorders>
            <w:shd w:val="clear" w:color="auto" w:fill="auto"/>
            <w:vAlign w:val="center"/>
            <w:hideMark/>
          </w:tcPr>
          <w:p w14:paraId="6064318C" w14:textId="77777777" w:rsidR="009104D3" w:rsidRPr="00754401" w:rsidRDefault="009104D3" w:rsidP="00CA5B84">
            <w:pPr>
              <w:autoSpaceDE/>
              <w:autoSpaceDN/>
              <w:spacing w:line="240" w:lineRule="auto"/>
              <w:ind w:firstLine="0"/>
              <w:jc w:val="center"/>
              <w:rPr>
                <w:sz w:val="15"/>
              </w:rPr>
            </w:pPr>
            <w:r w:rsidRPr="00754401">
              <w:rPr>
                <w:sz w:val="15"/>
              </w:rPr>
              <w:t>23120</w:t>
            </w:r>
          </w:p>
        </w:tc>
        <w:tc>
          <w:tcPr>
            <w:tcW w:w="236" w:type="pct"/>
            <w:tcBorders>
              <w:top w:val="nil"/>
              <w:left w:val="nil"/>
              <w:bottom w:val="single" w:sz="4" w:space="0" w:color="auto"/>
              <w:right w:val="single" w:sz="4" w:space="0" w:color="auto"/>
            </w:tcBorders>
            <w:shd w:val="clear" w:color="auto" w:fill="auto"/>
            <w:vAlign w:val="center"/>
            <w:hideMark/>
          </w:tcPr>
          <w:p w14:paraId="7ECDB03B" w14:textId="77777777" w:rsidR="009104D3" w:rsidRPr="00754401" w:rsidRDefault="009104D3" w:rsidP="00CA5B84">
            <w:pPr>
              <w:autoSpaceDE/>
              <w:autoSpaceDN/>
              <w:spacing w:line="240" w:lineRule="auto"/>
              <w:ind w:firstLine="0"/>
              <w:jc w:val="center"/>
              <w:rPr>
                <w:sz w:val="15"/>
              </w:rPr>
            </w:pPr>
            <w:r w:rsidRPr="00754401">
              <w:rPr>
                <w:sz w:val="15"/>
              </w:rPr>
              <w:t>24044</w:t>
            </w:r>
          </w:p>
        </w:tc>
        <w:tc>
          <w:tcPr>
            <w:tcW w:w="236" w:type="pct"/>
            <w:tcBorders>
              <w:top w:val="nil"/>
              <w:left w:val="nil"/>
              <w:bottom w:val="single" w:sz="4" w:space="0" w:color="auto"/>
              <w:right w:val="single" w:sz="4" w:space="0" w:color="auto"/>
            </w:tcBorders>
            <w:shd w:val="clear" w:color="auto" w:fill="auto"/>
            <w:vAlign w:val="center"/>
            <w:hideMark/>
          </w:tcPr>
          <w:p w14:paraId="33EEC89C" w14:textId="77777777" w:rsidR="009104D3" w:rsidRPr="00754401" w:rsidRDefault="009104D3" w:rsidP="00CA5B84">
            <w:pPr>
              <w:autoSpaceDE/>
              <w:autoSpaceDN/>
              <w:spacing w:line="240" w:lineRule="auto"/>
              <w:ind w:firstLine="0"/>
              <w:jc w:val="center"/>
              <w:rPr>
                <w:sz w:val="15"/>
              </w:rPr>
            </w:pPr>
            <w:r w:rsidRPr="00754401">
              <w:rPr>
                <w:sz w:val="15"/>
              </w:rPr>
              <w:t>25006</w:t>
            </w:r>
          </w:p>
        </w:tc>
        <w:tc>
          <w:tcPr>
            <w:tcW w:w="215" w:type="pct"/>
            <w:tcBorders>
              <w:top w:val="nil"/>
              <w:left w:val="nil"/>
              <w:bottom w:val="single" w:sz="4" w:space="0" w:color="auto"/>
              <w:right w:val="single" w:sz="4" w:space="0" w:color="auto"/>
            </w:tcBorders>
            <w:shd w:val="clear" w:color="auto" w:fill="auto"/>
            <w:vAlign w:val="center"/>
            <w:hideMark/>
          </w:tcPr>
          <w:p w14:paraId="6A92E834" w14:textId="77777777" w:rsidR="009104D3" w:rsidRPr="00754401" w:rsidRDefault="009104D3" w:rsidP="00CA5B84">
            <w:pPr>
              <w:autoSpaceDE/>
              <w:autoSpaceDN/>
              <w:spacing w:line="240" w:lineRule="auto"/>
              <w:ind w:firstLine="0"/>
              <w:jc w:val="center"/>
              <w:rPr>
                <w:sz w:val="15"/>
              </w:rPr>
            </w:pPr>
            <w:r w:rsidRPr="00754401">
              <w:rPr>
                <w:sz w:val="15"/>
              </w:rPr>
              <w:t> </w:t>
            </w:r>
          </w:p>
        </w:tc>
      </w:tr>
      <w:tr w:rsidR="009104D3" w:rsidRPr="00B018CF" w14:paraId="47A514C2" w14:textId="77777777" w:rsidTr="00CA5B84">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40078C6C" w14:textId="77777777" w:rsidR="009104D3" w:rsidRPr="00754401" w:rsidRDefault="009104D3" w:rsidP="00CA5B84">
            <w:pPr>
              <w:autoSpaceDE/>
              <w:autoSpaceDN/>
              <w:spacing w:line="240" w:lineRule="auto"/>
              <w:ind w:firstLine="0"/>
              <w:jc w:val="center"/>
              <w:rPr>
                <w:sz w:val="15"/>
              </w:rPr>
            </w:pPr>
            <w:r w:rsidRPr="00754401">
              <w:rPr>
                <w:sz w:val="15"/>
              </w:rPr>
              <w:t>1ТС-1.2</w:t>
            </w:r>
          </w:p>
        </w:tc>
        <w:tc>
          <w:tcPr>
            <w:tcW w:w="271" w:type="pct"/>
            <w:tcBorders>
              <w:top w:val="nil"/>
              <w:left w:val="nil"/>
              <w:bottom w:val="double" w:sz="6" w:space="0" w:color="auto"/>
              <w:right w:val="single" w:sz="4" w:space="0" w:color="auto"/>
            </w:tcBorders>
            <w:shd w:val="clear" w:color="auto" w:fill="auto"/>
            <w:hideMark/>
          </w:tcPr>
          <w:p w14:paraId="7CA2CF91" w14:textId="77777777" w:rsidR="009104D3" w:rsidRPr="00754401" w:rsidRDefault="009104D3" w:rsidP="00CA5B84">
            <w:pPr>
              <w:autoSpaceDE/>
              <w:autoSpaceDN/>
              <w:spacing w:line="240" w:lineRule="auto"/>
              <w:ind w:firstLine="0"/>
              <w:jc w:val="center"/>
              <w:rPr>
                <w:sz w:val="15"/>
              </w:rPr>
            </w:pPr>
            <w:r w:rsidRPr="00754401">
              <w:rPr>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0D01E0B2" w14:textId="77777777" w:rsidR="009104D3" w:rsidRPr="00754401" w:rsidRDefault="009104D3" w:rsidP="00CA5B84">
            <w:pPr>
              <w:autoSpaceDE/>
              <w:autoSpaceDN/>
              <w:spacing w:line="240" w:lineRule="auto"/>
              <w:ind w:firstLine="0"/>
              <w:jc w:val="left"/>
              <w:rPr>
                <w:sz w:val="15"/>
              </w:rPr>
            </w:pPr>
            <w:r w:rsidRPr="00754401">
              <w:rPr>
                <w:sz w:val="15"/>
              </w:rPr>
              <w:t>СЦТС, Котельная №3 ООО «</w:t>
            </w:r>
            <w:proofErr w:type="spellStart"/>
            <w:r w:rsidRPr="00754401">
              <w:rPr>
                <w:sz w:val="15"/>
              </w:rPr>
              <w:t>КомЭнерго</w:t>
            </w:r>
            <w:proofErr w:type="spellEnd"/>
            <w:r w:rsidRPr="00754401">
              <w:rPr>
                <w:sz w:val="15"/>
              </w:rPr>
              <w:t>»</w:t>
            </w:r>
          </w:p>
        </w:tc>
        <w:tc>
          <w:tcPr>
            <w:tcW w:w="476" w:type="pct"/>
            <w:tcBorders>
              <w:top w:val="nil"/>
              <w:left w:val="nil"/>
              <w:bottom w:val="double" w:sz="6" w:space="0" w:color="auto"/>
              <w:right w:val="single" w:sz="4" w:space="0" w:color="auto"/>
            </w:tcBorders>
            <w:shd w:val="clear" w:color="auto" w:fill="auto"/>
            <w:vAlign w:val="center"/>
            <w:hideMark/>
          </w:tcPr>
          <w:p w14:paraId="1C15B940" w14:textId="77777777" w:rsidR="009104D3" w:rsidRPr="00754401" w:rsidRDefault="009104D3" w:rsidP="00CA5B84">
            <w:pPr>
              <w:autoSpaceDE/>
              <w:autoSpaceDN/>
              <w:spacing w:line="240" w:lineRule="auto"/>
              <w:ind w:firstLine="0"/>
              <w:jc w:val="center"/>
              <w:rPr>
                <w:sz w:val="15"/>
              </w:rPr>
            </w:pPr>
            <w:r w:rsidRPr="00754401">
              <w:rPr>
                <w:sz w:val="15"/>
              </w:rPr>
              <w:t>Плата за подключение</w:t>
            </w:r>
          </w:p>
        </w:tc>
        <w:tc>
          <w:tcPr>
            <w:tcW w:w="291" w:type="pct"/>
            <w:tcBorders>
              <w:top w:val="nil"/>
              <w:left w:val="nil"/>
              <w:bottom w:val="double" w:sz="6" w:space="0" w:color="auto"/>
              <w:right w:val="single" w:sz="4" w:space="0" w:color="auto"/>
            </w:tcBorders>
            <w:shd w:val="clear" w:color="auto" w:fill="auto"/>
            <w:vAlign w:val="center"/>
            <w:hideMark/>
          </w:tcPr>
          <w:p w14:paraId="087082A7" w14:textId="77777777" w:rsidR="009104D3" w:rsidRPr="00754401" w:rsidRDefault="009104D3" w:rsidP="00CA5B84">
            <w:pPr>
              <w:autoSpaceDE/>
              <w:autoSpaceDN/>
              <w:spacing w:line="240" w:lineRule="auto"/>
              <w:ind w:firstLine="0"/>
              <w:jc w:val="center"/>
              <w:rPr>
                <w:b/>
                <w:sz w:val="15"/>
              </w:rPr>
            </w:pPr>
            <w:r w:rsidRPr="00754401">
              <w:rPr>
                <w:b/>
                <w:sz w:val="15"/>
              </w:rPr>
              <w:t>81295</w:t>
            </w:r>
          </w:p>
        </w:tc>
        <w:tc>
          <w:tcPr>
            <w:tcW w:w="212" w:type="pct"/>
            <w:tcBorders>
              <w:top w:val="nil"/>
              <w:left w:val="nil"/>
              <w:bottom w:val="double" w:sz="6" w:space="0" w:color="auto"/>
              <w:right w:val="single" w:sz="4" w:space="0" w:color="auto"/>
            </w:tcBorders>
            <w:shd w:val="clear" w:color="auto" w:fill="auto"/>
            <w:vAlign w:val="center"/>
            <w:hideMark/>
          </w:tcPr>
          <w:p w14:paraId="5F50EF32" w14:textId="77777777" w:rsidR="009104D3" w:rsidRPr="00754401" w:rsidRDefault="009104D3" w:rsidP="00CA5B84">
            <w:pPr>
              <w:autoSpaceDE/>
              <w:autoSpaceDN/>
              <w:spacing w:line="240" w:lineRule="auto"/>
              <w:ind w:firstLine="0"/>
              <w:jc w:val="center"/>
              <w:rPr>
                <w:sz w:val="15"/>
              </w:rPr>
            </w:pPr>
            <w:r w:rsidRPr="00754401">
              <w:rPr>
                <w:sz w:val="15"/>
              </w:rPr>
              <w:t>7678</w:t>
            </w:r>
          </w:p>
        </w:tc>
        <w:tc>
          <w:tcPr>
            <w:tcW w:w="212" w:type="pct"/>
            <w:tcBorders>
              <w:top w:val="nil"/>
              <w:left w:val="nil"/>
              <w:bottom w:val="double" w:sz="6" w:space="0" w:color="auto"/>
              <w:right w:val="single" w:sz="4" w:space="0" w:color="auto"/>
            </w:tcBorders>
            <w:shd w:val="clear" w:color="auto" w:fill="auto"/>
            <w:vAlign w:val="center"/>
            <w:hideMark/>
          </w:tcPr>
          <w:p w14:paraId="3EF549A6" w14:textId="77777777" w:rsidR="009104D3" w:rsidRPr="00754401" w:rsidRDefault="009104D3" w:rsidP="00CA5B84">
            <w:pPr>
              <w:autoSpaceDE/>
              <w:autoSpaceDN/>
              <w:spacing w:line="240" w:lineRule="auto"/>
              <w:ind w:firstLine="0"/>
              <w:jc w:val="center"/>
              <w:rPr>
                <w:sz w:val="15"/>
              </w:rPr>
            </w:pPr>
            <w:r w:rsidRPr="00754401">
              <w:rPr>
                <w:sz w:val="15"/>
              </w:rPr>
              <w:t>8031</w:t>
            </w:r>
          </w:p>
        </w:tc>
        <w:tc>
          <w:tcPr>
            <w:tcW w:w="212" w:type="pct"/>
            <w:tcBorders>
              <w:top w:val="nil"/>
              <w:left w:val="nil"/>
              <w:bottom w:val="double" w:sz="6" w:space="0" w:color="auto"/>
              <w:right w:val="single" w:sz="4" w:space="0" w:color="auto"/>
            </w:tcBorders>
            <w:shd w:val="clear" w:color="auto" w:fill="auto"/>
            <w:vAlign w:val="center"/>
            <w:hideMark/>
          </w:tcPr>
          <w:p w14:paraId="63174224" w14:textId="77777777" w:rsidR="009104D3" w:rsidRPr="00754401" w:rsidRDefault="009104D3" w:rsidP="00CA5B84">
            <w:pPr>
              <w:autoSpaceDE/>
              <w:autoSpaceDN/>
              <w:spacing w:line="240" w:lineRule="auto"/>
              <w:ind w:firstLine="0"/>
              <w:jc w:val="center"/>
              <w:rPr>
                <w:sz w:val="15"/>
              </w:rPr>
            </w:pPr>
            <w:r w:rsidRPr="00754401">
              <w:rPr>
                <w:sz w:val="15"/>
              </w:rPr>
              <w:t>8304</w:t>
            </w:r>
          </w:p>
        </w:tc>
        <w:tc>
          <w:tcPr>
            <w:tcW w:w="212" w:type="pct"/>
            <w:tcBorders>
              <w:top w:val="nil"/>
              <w:left w:val="nil"/>
              <w:bottom w:val="double" w:sz="6" w:space="0" w:color="auto"/>
              <w:right w:val="single" w:sz="4" w:space="0" w:color="auto"/>
            </w:tcBorders>
            <w:shd w:val="clear" w:color="auto" w:fill="auto"/>
            <w:vAlign w:val="center"/>
            <w:hideMark/>
          </w:tcPr>
          <w:p w14:paraId="0E513AF2" w14:textId="77777777" w:rsidR="009104D3" w:rsidRPr="00754401" w:rsidRDefault="009104D3" w:rsidP="00CA5B84">
            <w:pPr>
              <w:autoSpaceDE/>
              <w:autoSpaceDN/>
              <w:spacing w:line="240" w:lineRule="auto"/>
              <w:ind w:firstLine="0"/>
              <w:jc w:val="center"/>
              <w:rPr>
                <w:sz w:val="15"/>
              </w:rPr>
            </w:pPr>
            <w:r w:rsidRPr="00754401">
              <w:rPr>
                <w:sz w:val="15"/>
              </w:rPr>
              <w:t>8636</w:t>
            </w:r>
          </w:p>
        </w:tc>
        <w:tc>
          <w:tcPr>
            <w:tcW w:w="212" w:type="pct"/>
            <w:tcBorders>
              <w:top w:val="nil"/>
              <w:left w:val="nil"/>
              <w:bottom w:val="double" w:sz="6" w:space="0" w:color="auto"/>
              <w:right w:val="single" w:sz="4" w:space="0" w:color="auto"/>
            </w:tcBorders>
            <w:shd w:val="clear" w:color="auto" w:fill="auto"/>
            <w:vAlign w:val="center"/>
            <w:hideMark/>
          </w:tcPr>
          <w:p w14:paraId="5D4EFD8D" w14:textId="77777777" w:rsidR="009104D3" w:rsidRPr="00754401" w:rsidRDefault="009104D3" w:rsidP="00CA5B84">
            <w:pPr>
              <w:autoSpaceDE/>
              <w:autoSpaceDN/>
              <w:spacing w:line="240" w:lineRule="auto"/>
              <w:ind w:firstLine="0"/>
              <w:jc w:val="center"/>
              <w:rPr>
                <w:sz w:val="15"/>
              </w:rPr>
            </w:pPr>
            <w:r w:rsidRPr="00754401">
              <w:rPr>
                <w:sz w:val="15"/>
              </w:rPr>
              <w:t>8981</w:t>
            </w:r>
          </w:p>
        </w:tc>
        <w:tc>
          <w:tcPr>
            <w:tcW w:w="212" w:type="pct"/>
            <w:tcBorders>
              <w:top w:val="nil"/>
              <w:left w:val="nil"/>
              <w:bottom w:val="double" w:sz="6" w:space="0" w:color="auto"/>
              <w:right w:val="single" w:sz="4" w:space="0" w:color="auto"/>
            </w:tcBorders>
            <w:shd w:val="clear" w:color="auto" w:fill="auto"/>
            <w:vAlign w:val="center"/>
            <w:hideMark/>
          </w:tcPr>
          <w:p w14:paraId="3A61E76F" w14:textId="77777777" w:rsidR="009104D3" w:rsidRPr="00754401" w:rsidRDefault="009104D3" w:rsidP="00CA5B84">
            <w:pPr>
              <w:autoSpaceDE/>
              <w:autoSpaceDN/>
              <w:spacing w:line="240" w:lineRule="auto"/>
              <w:ind w:firstLine="0"/>
              <w:jc w:val="center"/>
              <w:rPr>
                <w:sz w:val="15"/>
              </w:rPr>
            </w:pPr>
            <w:r w:rsidRPr="00754401">
              <w:rPr>
                <w:sz w:val="15"/>
              </w:rPr>
              <w:t>9341</w:t>
            </w:r>
          </w:p>
        </w:tc>
        <w:tc>
          <w:tcPr>
            <w:tcW w:w="236" w:type="pct"/>
            <w:tcBorders>
              <w:top w:val="nil"/>
              <w:left w:val="nil"/>
              <w:bottom w:val="double" w:sz="6" w:space="0" w:color="auto"/>
              <w:right w:val="single" w:sz="4" w:space="0" w:color="auto"/>
            </w:tcBorders>
            <w:shd w:val="clear" w:color="auto" w:fill="auto"/>
            <w:vAlign w:val="center"/>
            <w:hideMark/>
          </w:tcPr>
          <w:p w14:paraId="58F865AA" w14:textId="77777777" w:rsidR="009104D3" w:rsidRPr="00754401" w:rsidRDefault="009104D3" w:rsidP="00CA5B84">
            <w:pPr>
              <w:autoSpaceDE/>
              <w:autoSpaceDN/>
              <w:spacing w:line="240" w:lineRule="auto"/>
              <w:ind w:firstLine="0"/>
              <w:jc w:val="center"/>
              <w:rPr>
                <w:sz w:val="15"/>
              </w:rPr>
            </w:pPr>
            <w:r w:rsidRPr="00754401">
              <w:rPr>
                <w:sz w:val="15"/>
              </w:rPr>
              <w:t>9714</w:t>
            </w:r>
          </w:p>
        </w:tc>
        <w:tc>
          <w:tcPr>
            <w:tcW w:w="236" w:type="pct"/>
            <w:tcBorders>
              <w:top w:val="nil"/>
              <w:left w:val="nil"/>
              <w:bottom w:val="double" w:sz="6" w:space="0" w:color="auto"/>
              <w:right w:val="single" w:sz="4" w:space="0" w:color="auto"/>
            </w:tcBorders>
            <w:shd w:val="clear" w:color="auto" w:fill="auto"/>
            <w:vAlign w:val="center"/>
            <w:hideMark/>
          </w:tcPr>
          <w:p w14:paraId="4C610A84" w14:textId="77777777" w:rsidR="009104D3" w:rsidRPr="00754401" w:rsidRDefault="009104D3" w:rsidP="00CA5B84">
            <w:pPr>
              <w:autoSpaceDE/>
              <w:autoSpaceDN/>
              <w:spacing w:line="240" w:lineRule="auto"/>
              <w:ind w:firstLine="0"/>
              <w:jc w:val="center"/>
              <w:rPr>
                <w:sz w:val="15"/>
              </w:rPr>
            </w:pPr>
            <w:r w:rsidRPr="00754401">
              <w:rPr>
                <w:sz w:val="15"/>
              </w:rPr>
              <w:t>10103</w:t>
            </w:r>
          </w:p>
        </w:tc>
        <w:tc>
          <w:tcPr>
            <w:tcW w:w="236" w:type="pct"/>
            <w:tcBorders>
              <w:top w:val="nil"/>
              <w:left w:val="nil"/>
              <w:bottom w:val="double" w:sz="6" w:space="0" w:color="auto"/>
              <w:right w:val="single" w:sz="4" w:space="0" w:color="auto"/>
            </w:tcBorders>
            <w:shd w:val="clear" w:color="auto" w:fill="auto"/>
            <w:vAlign w:val="center"/>
            <w:hideMark/>
          </w:tcPr>
          <w:p w14:paraId="41DD490A" w14:textId="77777777" w:rsidR="009104D3" w:rsidRPr="00754401" w:rsidRDefault="009104D3" w:rsidP="00CA5B84">
            <w:pPr>
              <w:autoSpaceDE/>
              <w:autoSpaceDN/>
              <w:spacing w:line="240" w:lineRule="auto"/>
              <w:ind w:firstLine="0"/>
              <w:jc w:val="center"/>
              <w:rPr>
                <w:sz w:val="15"/>
              </w:rPr>
            </w:pPr>
            <w:r w:rsidRPr="00754401">
              <w:rPr>
                <w:sz w:val="15"/>
              </w:rPr>
              <w:t>10507</w:t>
            </w:r>
          </w:p>
        </w:tc>
        <w:tc>
          <w:tcPr>
            <w:tcW w:w="236" w:type="pct"/>
            <w:tcBorders>
              <w:top w:val="nil"/>
              <w:left w:val="nil"/>
              <w:bottom w:val="double" w:sz="6" w:space="0" w:color="auto"/>
              <w:right w:val="single" w:sz="4" w:space="0" w:color="auto"/>
            </w:tcBorders>
            <w:shd w:val="clear" w:color="auto" w:fill="auto"/>
            <w:vAlign w:val="center"/>
            <w:hideMark/>
          </w:tcPr>
          <w:p w14:paraId="6147CB5D" w14:textId="77777777" w:rsidR="009104D3" w:rsidRPr="00754401" w:rsidRDefault="009104D3" w:rsidP="00CA5B84">
            <w:pPr>
              <w:autoSpaceDE/>
              <w:autoSpaceDN/>
              <w:spacing w:line="240" w:lineRule="auto"/>
              <w:ind w:firstLine="0"/>
              <w:jc w:val="center"/>
              <w:rPr>
                <w:sz w:val="15"/>
              </w:rPr>
            </w:pPr>
            <w:r w:rsidRPr="00754401">
              <w:rPr>
                <w:sz w:val="15"/>
              </w:rPr>
              <w:t> </w:t>
            </w:r>
          </w:p>
        </w:tc>
        <w:tc>
          <w:tcPr>
            <w:tcW w:w="215" w:type="pct"/>
            <w:tcBorders>
              <w:top w:val="nil"/>
              <w:left w:val="nil"/>
              <w:bottom w:val="double" w:sz="6" w:space="0" w:color="auto"/>
              <w:right w:val="single" w:sz="4" w:space="0" w:color="auto"/>
            </w:tcBorders>
            <w:shd w:val="clear" w:color="auto" w:fill="auto"/>
            <w:vAlign w:val="center"/>
            <w:hideMark/>
          </w:tcPr>
          <w:p w14:paraId="1A519A9C" w14:textId="77777777" w:rsidR="009104D3" w:rsidRPr="00754401" w:rsidRDefault="009104D3" w:rsidP="00CA5B84">
            <w:pPr>
              <w:autoSpaceDE/>
              <w:autoSpaceDN/>
              <w:spacing w:line="240" w:lineRule="auto"/>
              <w:ind w:firstLine="0"/>
              <w:jc w:val="center"/>
              <w:rPr>
                <w:sz w:val="15"/>
              </w:rPr>
            </w:pPr>
            <w:r w:rsidRPr="00754401">
              <w:rPr>
                <w:sz w:val="15"/>
              </w:rPr>
              <w:t> </w:t>
            </w:r>
          </w:p>
        </w:tc>
      </w:tr>
      <w:tr w:rsidR="009104D3" w:rsidRPr="00B018CF" w14:paraId="244771F0"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31A3843" w14:textId="77777777" w:rsidR="009104D3" w:rsidRPr="00754401" w:rsidRDefault="009104D3" w:rsidP="00CA5B84">
            <w:pPr>
              <w:autoSpaceDE/>
              <w:autoSpaceDN/>
              <w:spacing w:line="240" w:lineRule="auto"/>
              <w:ind w:firstLine="0"/>
              <w:jc w:val="center"/>
              <w:rPr>
                <w:b/>
                <w:sz w:val="15"/>
              </w:rPr>
            </w:pPr>
            <w:r w:rsidRPr="00754401">
              <w:rPr>
                <w:b/>
                <w:sz w:val="15"/>
              </w:rPr>
              <w:t>1ТС-2.0</w:t>
            </w:r>
          </w:p>
        </w:tc>
        <w:tc>
          <w:tcPr>
            <w:tcW w:w="271" w:type="pct"/>
            <w:tcBorders>
              <w:top w:val="nil"/>
              <w:left w:val="nil"/>
              <w:bottom w:val="single" w:sz="4" w:space="0" w:color="auto"/>
              <w:right w:val="single" w:sz="4" w:space="0" w:color="auto"/>
            </w:tcBorders>
            <w:shd w:val="clear" w:color="auto" w:fill="auto"/>
            <w:vAlign w:val="center"/>
            <w:hideMark/>
          </w:tcPr>
          <w:p w14:paraId="3FED1764" w14:textId="77777777" w:rsidR="009104D3" w:rsidRPr="00754401" w:rsidRDefault="009104D3" w:rsidP="00CA5B84">
            <w:pPr>
              <w:autoSpaceDE/>
              <w:autoSpaceDN/>
              <w:spacing w:line="240" w:lineRule="auto"/>
              <w:ind w:firstLine="0"/>
              <w:jc w:val="center"/>
              <w:rPr>
                <w:b/>
                <w:sz w:val="15"/>
              </w:rPr>
            </w:pPr>
            <w:r w:rsidRPr="00754401">
              <w:rPr>
                <w:b/>
                <w:sz w:val="15"/>
              </w:rPr>
              <w:t> АО «РИР»</w:t>
            </w:r>
          </w:p>
        </w:tc>
        <w:tc>
          <w:tcPr>
            <w:tcW w:w="1216" w:type="pct"/>
            <w:tcBorders>
              <w:top w:val="nil"/>
              <w:left w:val="nil"/>
              <w:bottom w:val="single" w:sz="4" w:space="0" w:color="auto"/>
              <w:right w:val="single" w:sz="4" w:space="0" w:color="auto"/>
            </w:tcBorders>
            <w:shd w:val="clear" w:color="auto" w:fill="auto"/>
            <w:vAlign w:val="center"/>
            <w:hideMark/>
          </w:tcPr>
          <w:p w14:paraId="05A721E3" w14:textId="77777777" w:rsidR="009104D3" w:rsidRPr="00754401" w:rsidRDefault="009104D3" w:rsidP="00CA5B84">
            <w:pPr>
              <w:autoSpaceDE/>
              <w:autoSpaceDN/>
              <w:spacing w:line="240" w:lineRule="auto"/>
              <w:ind w:firstLine="0"/>
              <w:jc w:val="left"/>
              <w:rPr>
                <w:b/>
                <w:sz w:val="15"/>
              </w:rPr>
            </w:pPr>
            <w:r w:rsidRPr="00754401">
              <w:rPr>
                <w:b/>
                <w:sz w:val="15"/>
              </w:rPr>
              <w:t xml:space="preserve">Реконструкция тепловых сетей с увеличением диаметров трубопроводов для подключения перспективных потребителей г. Глазов, в </w:t>
            </w:r>
            <w:proofErr w:type="spellStart"/>
            <w:r w:rsidRPr="00754401">
              <w:rPr>
                <w:b/>
                <w:sz w:val="15"/>
              </w:rPr>
              <w:t>т.ч</w:t>
            </w:r>
            <w:proofErr w:type="spellEnd"/>
            <w:r w:rsidRPr="00754401">
              <w:rPr>
                <w:b/>
                <w:sz w:val="15"/>
              </w:rPr>
              <w:t>.:</w:t>
            </w:r>
          </w:p>
        </w:tc>
        <w:tc>
          <w:tcPr>
            <w:tcW w:w="476" w:type="pct"/>
            <w:tcBorders>
              <w:top w:val="nil"/>
              <w:left w:val="nil"/>
              <w:bottom w:val="single" w:sz="4" w:space="0" w:color="auto"/>
              <w:right w:val="single" w:sz="4" w:space="0" w:color="auto"/>
            </w:tcBorders>
            <w:shd w:val="clear" w:color="auto" w:fill="auto"/>
            <w:vAlign w:val="center"/>
            <w:hideMark/>
          </w:tcPr>
          <w:p w14:paraId="77CBAAAC" w14:textId="77777777" w:rsidR="009104D3" w:rsidRPr="00754401" w:rsidRDefault="009104D3" w:rsidP="00CA5B84">
            <w:pPr>
              <w:autoSpaceDE/>
              <w:autoSpaceDN/>
              <w:spacing w:line="240" w:lineRule="auto"/>
              <w:ind w:firstLine="0"/>
              <w:jc w:val="center"/>
              <w:rPr>
                <w:b/>
                <w:sz w:val="15"/>
              </w:rPr>
            </w:pPr>
            <w:r w:rsidRPr="00754401">
              <w:rPr>
                <w:b/>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5B5F84F0" w14:textId="77777777" w:rsidR="009104D3" w:rsidRPr="00754401" w:rsidRDefault="009104D3" w:rsidP="00CA5B84">
            <w:pPr>
              <w:autoSpaceDE/>
              <w:autoSpaceDN/>
              <w:spacing w:line="240" w:lineRule="auto"/>
              <w:ind w:firstLine="0"/>
              <w:jc w:val="center"/>
              <w:rPr>
                <w:b/>
                <w:sz w:val="15"/>
              </w:rPr>
            </w:pPr>
            <w:r w:rsidRPr="00754401">
              <w:rPr>
                <w:b/>
                <w:sz w:val="15"/>
              </w:rPr>
              <w:t>954803</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A7BE026" w14:textId="77777777" w:rsidR="009104D3" w:rsidRPr="00754401" w:rsidRDefault="009104D3" w:rsidP="00CA5B84">
            <w:pPr>
              <w:autoSpaceDE/>
              <w:autoSpaceDN/>
              <w:spacing w:line="240" w:lineRule="auto"/>
              <w:ind w:firstLine="0"/>
              <w:jc w:val="center"/>
              <w:rPr>
                <w:b/>
                <w:sz w:val="15"/>
              </w:rPr>
            </w:pPr>
            <w:r w:rsidRPr="00754401">
              <w:rPr>
                <w:b/>
                <w:sz w:val="15"/>
              </w:rPr>
              <w:t>80498</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D530065" w14:textId="77777777" w:rsidR="009104D3" w:rsidRPr="00754401" w:rsidRDefault="009104D3" w:rsidP="00CA5B84">
            <w:pPr>
              <w:autoSpaceDE/>
              <w:autoSpaceDN/>
              <w:spacing w:line="240" w:lineRule="auto"/>
              <w:ind w:firstLine="0"/>
              <w:jc w:val="center"/>
              <w:rPr>
                <w:b/>
                <w:sz w:val="15"/>
              </w:rPr>
            </w:pPr>
            <w:r w:rsidRPr="00754401">
              <w:rPr>
                <w:b/>
                <w:sz w:val="15"/>
              </w:rPr>
              <w:t>84200</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44326CA" w14:textId="77777777" w:rsidR="009104D3" w:rsidRPr="00754401" w:rsidRDefault="009104D3" w:rsidP="00CA5B84">
            <w:pPr>
              <w:autoSpaceDE/>
              <w:autoSpaceDN/>
              <w:spacing w:line="240" w:lineRule="auto"/>
              <w:ind w:firstLine="0"/>
              <w:jc w:val="center"/>
              <w:rPr>
                <w:b/>
                <w:sz w:val="15"/>
              </w:rPr>
            </w:pPr>
            <w:r w:rsidRPr="00754401">
              <w:rPr>
                <w:b/>
                <w:sz w:val="15"/>
              </w:rPr>
              <w:t>87063</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F33F636" w14:textId="77777777" w:rsidR="009104D3" w:rsidRPr="00754401" w:rsidRDefault="009104D3" w:rsidP="00CA5B84">
            <w:pPr>
              <w:autoSpaceDE/>
              <w:autoSpaceDN/>
              <w:spacing w:line="240" w:lineRule="auto"/>
              <w:ind w:firstLine="0"/>
              <w:jc w:val="center"/>
              <w:rPr>
                <w:b/>
                <w:sz w:val="15"/>
              </w:rPr>
            </w:pPr>
            <w:r w:rsidRPr="00754401">
              <w:rPr>
                <w:b/>
                <w:sz w:val="15"/>
              </w:rPr>
              <w:t>90546</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77965F0" w14:textId="77777777" w:rsidR="009104D3" w:rsidRPr="00754401" w:rsidRDefault="009104D3" w:rsidP="00CA5B84">
            <w:pPr>
              <w:autoSpaceDE/>
              <w:autoSpaceDN/>
              <w:spacing w:line="240" w:lineRule="auto"/>
              <w:ind w:firstLine="0"/>
              <w:jc w:val="center"/>
              <w:rPr>
                <w:b/>
                <w:sz w:val="15"/>
              </w:rPr>
            </w:pPr>
            <w:r w:rsidRPr="00754401">
              <w:rPr>
                <w:b/>
                <w:sz w:val="15"/>
              </w:rPr>
              <w:t>94168</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7486661" w14:textId="77777777" w:rsidR="009104D3" w:rsidRPr="00754401" w:rsidRDefault="009104D3" w:rsidP="00CA5B84">
            <w:pPr>
              <w:autoSpaceDE/>
              <w:autoSpaceDN/>
              <w:spacing w:line="240" w:lineRule="auto"/>
              <w:ind w:firstLine="0"/>
              <w:jc w:val="center"/>
              <w:rPr>
                <w:b/>
                <w:sz w:val="15"/>
              </w:rPr>
            </w:pPr>
            <w:r w:rsidRPr="00754401">
              <w:rPr>
                <w:b/>
                <w:sz w:val="15"/>
              </w:rPr>
              <w:t>97934</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1F8C67F0" w14:textId="77777777" w:rsidR="009104D3" w:rsidRPr="00754401" w:rsidRDefault="009104D3" w:rsidP="00CA5B84">
            <w:pPr>
              <w:autoSpaceDE/>
              <w:autoSpaceDN/>
              <w:spacing w:line="240" w:lineRule="auto"/>
              <w:ind w:firstLine="0"/>
              <w:jc w:val="center"/>
              <w:rPr>
                <w:b/>
                <w:sz w:val="15"/>
              </w:rPr>
            </w:pPr>
            <w:r w:rsidRPr="00754401">
              <w:rPr>
                <w:b/>
                <w:sz w:val="15"/>
              </w:rPr>
              <w:t>101852</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687C2DB7" w14:textId="77777777" w:rsidR="009104D3" w:rsidRPr="00754401" w:rsidRDefault="009104D3" w:rsidP="00CA5B84">
            <w:pPr>
              <w:autoSpaceDE/>
              <w:autoSpaceDN/>
              <w:spacing w:line="240" w:lineRule="auto"/>
              <w:ind w:firstLine="0"/>
              <w:jc w:val="center"/>
              <w:rPr>
                <w:b/>
                <w:sz w:val="15"/>
              </w:rPr>
            </w:pPr>
            <w:r w:rsidRPr="00754401">
              <w:rPr>
                <w:b/>
                <w:sz w:val="15"/>
              </w:rPr>
              <w:t>105926</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7EF2A2EA" w14:textId="77777777" w:rsidR="009104D3" w:rsidRPr="00754401" w:rsidRDefault="009104D3" w:rsidP="00CA5B84">
            <w:pPr>
              <w:autoSpaceDE/>
              <w:autoSpaceDN/>
              <w:spacing w:line="240" w:lineRule="auto"/>
              <w:ind w:firstLine="0"/>
              <w:jc w:val="center"/>
              <w:rPr>
                <w:b/>
                <w:sz w:val="15"/>
              </w:rPr>
            </w:pPr>
            <w:r w:rsidRPr="00754401">
              <w:rPr>
                <w:b/>
                <w:sz w:val="15"/>
              </w:rPr>
              <w:t>110163</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3D60D841" w14:textId="77777777" w:rsidR="009104D3" w:rsidRPr="00754401" w:rsidRDefault="009104D3" w:rsidP="00CA5B84">
            <w:pPr>
              <w:autoSpaceDE/>
              <w:autoSpaceDN/>
              <w:spacing w:line="240" w:lineRule="auto"/>
              <w:ind w:firstLine="0"/>
              <w:jc w:val="center"/>
              <w:rPr>
                <w:b/>
                <w:sz w:val="15"/>
              </w:rPr>
            </w:pPr>
            <w:r w:rsidRPr="00754401">
              <w:rPr>
                <w:b/>
                <w:sz w:val="15"/>
              </w:rPr>
              <w:t>102454</w:t>
            </w:r>
          </w:p>
        </w:tc>
        <w:tc>
          <w:tcPr>
            <w:tcW w:w="215" w:type="pct"/>
            <w:tcBorders>
              <w:top w:val="single" w:sz="4" w:space="0" w:color="auto"/>
              <w:left w:val="nil"/>
              <w:bottom w:val="single" w:sz="4" w:space="0" w:color="auto"/>
              <w:right w:val="single" w:sz="4" w:space="0" w:color="auto"/>
            </w:tcBorders>
            <w:shd w:val="clear" w:color="auto" w:fill="auto"/>
            <w:vAlign w:val="center"/>
            <w:hideMark/>
          </w:tcPr>
          <w:p w14:paraId="47550902" w14:textId="77777777" w:rsidR="009104D3" w:rsidRPr="00754401" w:rsidRDefault="009104D3" w:rsidP="00CA5B84">
            <w:pPr>
              <w:autoSpaceDE/>
              <w:autoSpaceDN/>
              <w:spacing w:line="240" w:lineRule="auto"/>
              <w:ind w:firstLine="0"/>
              <w:jc w:val="center"/>
              <w:rPr>
                <w:b/>
                <w:sz w:val="15"/>
              </w:rPr>
            </w:pPr>
            <w:r w:rsidRPr="00754401">
              <w:rPr>
                <w:b/>
                <w:sz w:val="15"/>
              </w:rPr>
              <w:t> </w:t>
            </w:r>
          </w:p>
        </w:tc>
      </w:tr>
      <w:tr w:rsidR="009104D3" w:rsidRPr="00B018CF" w14:paraId="48C88ABE"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3EAC05A" w14:textId="77777777" w:rsidR="009104D3" w:rsidRPr="00754401" w:rsidRDefault="009104D3" w:rsidP="00CA5B84">
            <w:pPr>
              <w:autoSpaceDE/>
              <w:autoSpaceDN/>
              <w:spacing w:line="240" w:lineRule="auto"/>
              <w:ind w:firstLine="0"/>
              <w:jc w:val="center"/>
              <w:rPr>
                <w:sz w:val="15"/>
              </w:rPr>
            </w:pPr>
            <w:r w:rsidRPr="00754401">
              <w:rPr>
                <w:sz w:val="15"/>
              </w:rPr>
              <w:t>1ТС-2.1</w:t>
            </w:r>
          </w:p>
        </w:tc>
        <w:tc>
          <w:tcPr>
            <w:tcW w:w="271" w:type="pct"/>
            <w:tcBorders>
              <w:top w:val="nil"/>
              <w:left w:val="nil"/>
              <w:bottom w:val="single" w:sz="4" w:space="0" w:color="auto"/>
              <w:right w:val="single" w:sz="4" w:space="0" w:color="auto"/>
            </w:tcBorders>
            <w:shd w:val="clear" w:color="auto" w:fill="auto"/>
            <w:hideMark/>
          </w:tcPr>
          <w:p w14:paraId="3FE2376E" w14:textId="77777777" w:rsidR="009104D3" w:rsidRPr="00754401" w:rsidRDefault="009104D3" w:rsidP="00CA5B84">
            <w:pPr>
              <w:autoSpaceDE/>
              <w:autoSpaceDN/>
              <w:spacing w:line="240" w:lineRule="auto"/>
              <w:ind w:firstLine="0"/>
              <w:jc w:val="center"/>
              <w:rPr>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64753EAA" w14:textId="77777777" w:rsidR="009104D3" w:rsidRPr="00754401" w:rsidRDefault="009104D3" w:rsidP="00CA5B84">
            <w:pPr>
              <w:autoSpaceDE/>
              <w:autoSpaceDN/>
              <w:spacing w:line="240" w:lineRule="auto"/>
              <w:ind w:firstLine="0"/>
              <w:jc w:val="left"/>
              <w:rPr>
                <w:sz w:val="15"/>
              </w:rPr>
            </w:pPr>
            <w:r w:rsidRPr="00754401">
              <w:rPr>
                <w:sz w:val="15"/>
              </w:rPr>
              <w:t>СЦТС, ТЭЦ АО «РИР»</w:t>
            </w:r>
          </w:p>
        </w:tc>
        <w:tc>
          <w:tcPr>
            <w:tcW w:w="476" w:type="pct"/>
            <w:tcBorders>
              <w:top w:val="nil"/>
              <w:left w:val="nil"/>
              <w:bottom w:val="single" w:sz="4" w:space="0" w:color="auto"/>
              <w:right w:val="single" w:sz="4" w:space="0" w:color="auto"/>
            </w:tcBorders>
            <w:shd w:val="clear" w:color="auto" w:fill="auto"/>
            <w:vAlign w:val="center"/>
            <w:hideMark/>
          </w:tcPr>
          <w:p w14:paraId="00F1F972" w14:textId="77777777" w:rsidR="009104D3" w:rsidRPr="00754401" w:rsidRDefault="009104D3" w:rsidP="00CA5B84">
            <w:pPr>
              <w:autoSpaceDE/>
              <w:autoSpaceDN/>
              <w:spacing w:line="240" w:lineRule="auto"/>
              <w:ind w:firstLine="0"/>
              <w:jc w:val="center"/>
              <w:rPr>
                <w:sz w:val="15"/>
              </w:rPr>
            </w:pPr>
            <w:r w:rsidRPr="00754401">
              <w:rPr>
                <w:sz w:val="15"/>
              </w:rPr>
              <w:t>Плата за подключение</w:t>
            </w:r>
          </w:p>
        </w:tc>
        <w:tc>
          <w:tcPr>
            <w:tcW w:w="291" w:type="pct"/>
            <w:tcBorders>
              <w:top w:val="nil"/>
              <w:left w:val="nil"/>
              <w:bottom w:val="single" w:sz="4" w:space="0" w:color="auto"/>
              <w:right w:val="single" w:sz="4" w:space="0" w:color="auto"/>
            </w:tcBorders>
            <w:shd w:val="clear" w:color="auto" w:fill="auto"/>
            <w:vAlign w:val="center"/>
            <w:hideMark/>
          </w:tcPr>
          <w:p w14:paraId="5DFB3D4A" w14:textId="77777777" w:rsidR="009104D3" w:rsidRPr="00754401" w:rsidRDefault="009104D3" w:rsidP="00CA5B84">
            <w:pPr>
              <w:autoSpaceDE/>
              <w:autoSpaceDN/>
              <w:spacing w:line="240" w:lineRule="auto"/>
              <w:ind w:firstLine="0"/>
              <w:jc w:val="center"/>
              <w:rPr>
                <w:b/>
                <w:sz w:val="15"/>
              </w:rPr>
            </w:pPr>
            <w:r w:rsidRPr="00754401">
              <w:rPr>
                <w:b/>
                <w:sz w:val="15"/>
              </w:rPr>
              <w:t>864670</w:t>
            </w:r>
          </w:p>
        </w:tc>
        <w:tc>
          <w:tcPr>
            <w:tcW w:w="212" w:type="pct"/>
            <w:tcBorders>
              <w:top w:val="nil"/>
              <w:left w:val="nil"/>
              <w:bottom w:val="single" w:sz="4" w:space="0" w:color="auto"/>
              <w:right w:val="single" w:sz="4" w:space="0" w:color="auto"/>
            </w:tcBorders>
            <w:shd w:val="clear" w:color="auto" w:fill="auto"/>
            <w:vAlign w:val="center"/>
            <w:hideMark/>
          </w:tcPr>
          <w:p w14:paraId="0A6B268A" w14:textId="77777777" w:rsidR="009104D3" w:rsidRPr="00754401" w:rsidRDefault="009104D3" w:rsidP="00CA5B84">
            <w:pPr>
              <w:autoSpaceDE/>
              <w:autoSpaceDN/>
              <w:spacing w:line="240" w:lineRule="auto"/>
              <w:ind w:firstLine="0"/>
              <w:jc w:val="center"/>
              <w:rPr>
                <w:sz w:val="15"/>
              </w:rPr>
            </w:pPr>
            <w:r w:rsidRPr="00754401">
              <w:rPr>
                <w:sz w:val="15"/>
              </w:rPr>
              <w:t>71985</w:t>
            </w:r>
          </w:p>
        </w:tc>
        <w:tc>
          <w:tcPr>
            <w:tcW w:w="212" w:type="pct"/>
            <w:tcBorders>
              <w:top w:val="nil"/>
              <w:left w:val="nil"/>
              <w:bottom w:val="single" w:sz="4" w:space="0" w:color="auto"/>
              <w:right w:val="single" w:sz="4" w:space="0" w:color="auto"/>
            </w:tcBorders>
            <w:shd w:val="clear" w:color="auto" w:fill="auto"/>
            <w:vAlign w:val="center"/>
            <w:hideMark/>
          </w:tcPr>
          <w:p w14:paraId="4BB2353A" w14:textId="77777777" w:rsidR="009104D3" w:rsidRPr="00754401" w:rsidRDefault="009104D3" w:rsidP="00CA5B84">
            <w:pPr>
              <w:autoSpaceDE/>
              <w:autoSpaceDN/>
              <w:spacing w:line="240" w:lineRule="auto"/>
              <w:ind w:firstLine="0"/>
              <w:jc w:val="center"/>
              <w:rPr>
                <w:sz w:val="15"/>
              </w:rPr>
            </w:pPr>
            <w:r w:rsidRPr="00754401">
              <w:rPr>
                <w:sz w:val="15"/>
              </w:rPr>
              <w:t>75297</w:t>
            </w:r>
          </w:p>
        </w:tc>
        <w:tc>
          <w:tcPr>
            <w:tcW w:w="212" w:type="pct"/>
            <w:tcBorders>
              <w:top w:val="nil"/>
              <w:left w:val="nil"/>
              <w:bottom w:val="single" w:sz="4" w:space="0" w:color="auto"/>
              <w:right w:val="single" w:sz="4" w:space="0" w:color="auto"/>
            </w:tcBorders>
            <w:shd w:val="clear" w:color="auto" w:fill="auto"/>
            <w:vAlign w:val="center"/>
            <w:hideMark/>
          </w:tcPr>
          <w:p w14:paraId="0EB0DBA6" w14:textId="77777777" w:rsidR="009104D3" w:rsidRPr="00754401" w:rsidRDefault="009104D3" w:rsidP="00CA5B84">
            <w:pPr>
              <w:autoSpaceDE/>
              <w:autoSpaceDN/>
              <w:spacing w:line="240" w:lineRule="auto"/>
              <w:ind w:firstLine="0"/>
              <w:jc w:val="center"/>
              <w:rPr>
                <w:sz w:val="15"/>
              </w:rPr>
            </w:pPr>
            <w:r w:rsidRPr="00754401">
              <w:rPr>
                <w:sz w:val="15"/>
              </w:rPr>
              <w:t>77857</w:t>
            </w:r>
          </w:p>
        </w:tc>
        <w:tc>
          <w:tcPr>
            <w:tcW w:w="212" w:type="pct"/>
            <w:tcBorders>
              <w:top w:val="nil"/>
              <w:left w:val="nil"/>
              <w:bottom w:val="single" w:sz="4" w:space="0" w:color="auto"/>
              <w:right w:val="single" w:sz="4" w:space="0" w:color="auto"/>
            </w:tcBorders>
            <w:shd w:val="clear" w:color="auto" w:fill="auto"/>
            <w:vAlign w:val="center"/>
            <w:hideMark/>
          </w:tcPr>
          <w:p w14:paraId="31E72029" w14:textId="77777777" w:rsidR="009104D3" w:rsidRPr="00754401" w:rsidRDefault="009104D3" w:rsidP="00CA5B84">
            <w:pPr>
              <w:autoSpaceDE/>
              <w:autoSpaceDN/>
              <w:spacing w:line="240" w:lineRule="auto"/>
              <w:ind w:firstLine="0"/>
              <w:jc w:val="center"/>
              <w:rPr>
                <w:sz w:val="15"/>
              </w:rPr>
            </w:pPr>
            <w:r w:rsidRPr="00754401">
              <w:rPr>
                <w:sz w:val="15"/>
              </w:rPr>
              <w:t>80971</w:t>
            </w:r>
          </w:p>
        </w:tc>
        <w:tc>
          <w:tcPr>
            <w:tcW w:w="212" w:type="pct"/>
            <w:tcBorders>
              <w:top w:val="nil"/>
              <w:left w:val="nil"/>
              <w:bottom w:val="single" w:sz="4" w:space="0" w:color="auto"/>
              <w:right w:val="single" w:sz="4" w:space="0" w:color="auto"/>
            </w:tcBorders>
            <w:shd w:val="clear" w:color="auto" w:fill="auto"/>
            <w:vAlign w:val="center"/>
            <w:hideMark/>
          </w:tcPr>
          <w:p w14:paraId="0AC988DC" w14:textId="77777777" w:rsidR="009104D3" w:rsidRPr="00754401" w:rsidRDefault="009104D3" w:rsidP="00CA5B84">
            <w:pPr>
              <w:autoSpaceDE/>
              <w:autoSpaceDN/>
              <w:spacing w:line="240" w:lineRule="auto"/>
              <w:ind w:firstLine="0"/>
              <w:jc w:val="center"/>
              <w:rPr>
                <w:sz w:val="15"/>
              </w:rPr>
            </w:pPr>
            <w:r w:rsidRPr="00754401">
              <w:rPr>
                <w:sz w:val="15"/>
              </w:rPr>
              <w:t>84210</w:t>
            </w:r>
          </w:p>
        </w:tc>
        <w:tc>
          <w:tcPr>
            <w:tcW w:w="212" w:type="pct"/>
            <w:tcBorders>
              <w:top w:val="nil"/>
              <w:left w:val="nil"/>
              <w:bottom w:val="single" w:sz="4" w:space="0" w:color="auto"/>
              <w:right w:val="single" w:sz="4" w:space="0" w:color="auto"/>
            </w:tcBorders>
            <w:shd w:val="clear" w:color="auto" w:fill="auto"/>
            <w:vAlign w:val="center"/>
            <w:hideMark/>
          </w:tcPr>
          <w:p w14:paraId="709409BB" w14:textId="77777777" w:rsidR="009104D3" w:rsidRPr="00754401" w:rsidRDefault="009104D3" w:rsidP="00CA5B84">
            <w:pPr>
              <w:autoSpaceDE/>
              <w:autoSpaceDN/>
              <w:spacing w:line="240" w:lineRule="auto"/>
              <w:ind w:firstLine="0"/>
              <w:jc w:val="center"/>
              <w:rPr>
                <w:sz w:val="15"/>
              </w:rPr>
            </w:pPr>
            <w:r w:rsidRPr="00754401">
              <w:rPr>
                <w:sz w:val="15"/>
              </w:rPr>
              <w:t>87578</w:t>
            </w:r>
          </w:p>
        </w:tc>
        <w:tc>
          <w:tcPr>
            <w:tcW w:w="236" w:type="pct"/>
            <w:tcBorders>
              <w:top w:val="nil"/>
              <w:left w:val="nil"/>
              <w:bottom w:val="single" w:sz="4" w:space="0" w:color="auto"/>
              <w:right w:val="single" w:sz="4" w:space="0" w:color="auto"/>
            </w:tcBorders>
            <w:shd w:val="clear" w:color="auto" w:fill="auto"/>
            <w:vAlign w:val="center"/>
            <w:hideMark/>
          </w:tcPr>
          <w:p w14:paraId="7A463268" w14:textId="77777777" w:rsidR="009104D3" w:rsidRPr="00754401" w:rsidRDefault="009104D3" w:rsidP="00CA5B84">
            <w:pPr>
              <w:autoSpaceDE/>
              <w:autoSpaceDN/>
              <w:spacing w:line="240" w:lineRule="auto"/>
              <w:ind w:firstLine="0"/>
              <w:jc w:val="center"/>
              <w:rPr>
                <w:sz w:val="15"/>
              </w:rPr>
            </w:pPr>
            <w:r w:rsidRPr="00754401">
              <w:rPr>
                <w:sz w:val="15"/>
              </w:rPr>
              <w:t>91081</w:t>
            </w:r>
          </w:p>
        </w:tc>
        <w:tc>
          <w:tcPr>
            <w:tcW w:w="236" w:type="pct"/>
            <w:tcBorders>
              <w:top w:val="nil"/>
              <w:left w:val="nil"/>
              <w:bottom w:val="single" w:sz="4" w:space="0" w:color="auto"/>
              <w:right w:val="single" w:sz="4" w:space="0" w:color="auto"/>
            </w:tcBorders>
            <w:shd w:val="clear" w:color="auto" w:fill="auto"/>
            <w:vAlign w:val="center"/>
            <w:hideMark/>
          </w:tcPr>
          <w:p w14:paraId="7208BA23" w14:textId="77777777" w:rsidR="009104D3" w:rsidRPr="00754401" w:rsidRDefault="009104D3" w:rsidP="00CA5B84">
            <w:pPr>
              <w:autoSpaceDE/>
              <w:autoSpaceDN/>
              <w:spacing w:line="240" w:lineRule="auto"/>
              <w:ind w:firstLine="0"/>
              <w:jc w:val="center"/>
              <w:rPr>
                <w:sz w:val="15"/>
              </w:rPr>
            </w:pPr>
            <w:r w:rsidRPr="00754401">
              <w:rPr>
                <w:sz w:val="15"/>
              </w:rPr>
              <w:t>94724</w:t>
            </w:r>
          </w:p>
        </w:tc>
        <w:tc>
          <w:tcPr>
            <w:tcW w:w="236" w:type="pct"/>
            <w:tcBorders>
              <w:top w:val="nil"/>
              <w:left w:val="nil"/>
              <w:bottom w:val="single" w:sz="4" w:space="0" w:color="auto"/>
              <w:right w:val="single" w:sz="4" w:space="0" w:color="auto"/>
            </w:tcBorders>
            <w:shd w:val="clear" w:color="auto" w:fill="auto"/>
            <w:vAlign w:val="center"/>
            <w:hideMark/>
          </w:tcPr>
          <w:p w14:paraId="53D9C261" w14:textId="77777777" w:rsidR="009104D3" w:rsidRPr="00754401" w:rsidRDefault="009104D3" w:rsidP="00CA5B84">
            <w:pPr>
              <w:autoSpaceDE/>
              <w:autoSpaceDN/>
              <w:spacing w:line="240" w:lineRule="auto"/>
              <w:ind w:firstLine="0"/>
              <w:jc w:val="center"/>
              <w:rPr>
                <w:sz w:val="15"/>
              </w:rPr>
            </w:pPr>
            <w:r w:rsidRPr="00754401">
              <w:rPr>
                <w:sz w:val="15"/>
              </w:rPr>
              <w:t>98513</w:t>
            </w:r>
          </w:p>
        </w:tc>
        <w:tc>
          <w:tcPr>
            <w:tcW w:w="236" w:type="pct"/>
            <w:tcBorders>
              <w:top w:val="nil"/>
              <w:left w:val="nil"/>
              <w:bottom w:val="single" w:sz="4" w:space="0" w:color="auto"/>
              <w:right w:val="single" w:sz="4" w:space="0" w:color="auto"/>
            </w:tcBorders>
            <w:shd w:val="clear" w:color="auto" w:fill="auto"/>
            <w:vAlign w:val="center"/>
            <w:hideMark/>
          </w:tcPr>
          <w:p w14:paraId="6402F235" w14:textId="77777777" w:rsidR="009104D3" w:rsidRPr="00754401" w:rsidRDefault="009104D3" w:rsidP="00CA5B84">
            <w:pPr>
              <w:autoSpaceDE/>
              <w:autoSpaceDN/>
              <w:spacing w:line="240" w:lineRule="auto"/>
              <w:ind w:firstLine="0"/>
              <w:jc w:val="center"/>
              <w:rPr>
                <w:sz w:val="15"/>
              </w:rPr>
            </w:pPr>
            <w:r w:rsidRPr="00754401">
              <w:rPr>
                <w:sz w:val="15"/>
              </w:rPr>
              <w:t>102454</w:t>
            </w:r>
          </w:p>
        </w:tc>
        <w:tc>
          <w:tcPr>
            <w:tcW w:w="215" w:type="pct"/>
            <w:tcBorders>
              <w:top w:val="nil"/>
              <w:left w:val="nil"/>
              <w:bottom w:val="single" w:sz="4" w:space="0" w:color="auto"/>
              <w:right w:val="single" w:sz="4" w:space="0" w:color="auto"/>
            </w:tcBorders>
            <w:shd w:val="clear" w:color="auto" w:fill="auto"/>
            <w:vAlign w:val="center"/>
            <w:hideMark/>
          </w:tcPr>
          <w:p w14:paraId="6012B577" w14:textId="77777777" w:rsidR="009104D3" w:rsidRPr="00754401" w:rsidRDefault="009104D3" w:rsidP="00CA5B84">
            <w:pPr>
              <w:autoSpaceDE/>
              <w:autoSpaceDN/>
              <w:spacing w:line="240" w:lineRule="auto"/>
              <w:ind w:firstLine="0"/>
              <w:jc w:val="center"/>
              <w:rPr>
                <w:sz w:val="15"/>
              </w:rPr>
            </w:pPr>
            <w:r w:rsidRPr="00754401">
              <w:rPr>
                <w:sz w:val="15"/>
              </w:rPr>
              <w:t> </w:t>
            </w:r>
          </w:p>
        </w:tc>
      </w:tr>
      <w:tr w:rsidR="009104D3" w:rsidRPr="00B018CF" w14:paraId="132630D8" w14:textId="77777777" w:rsidTr="00CA5B84">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507F862C" w14:textId="77777777" w:rsidR="009104D3" w:rsidRPr="00754401" w:rsidRDefault="009104D3" w:rsidP="00CA5B84">
            <w:pPr>
              <w:autoSpaceDE/>
              <w:autoSpaceDN/>
              <w:spacing w:line="240" w:lineRule="auto"/>
              <w:ind w:firstLine="0"/>
              <w:jc w:val="center"/>
              <w:rPr>
                <w:sz w:val="15"/>
              </w:rPr>
            </w:pPr>
            <w:r w:rsidRPr="00754401">
              <w:rPr>
                <w:sz w:val="15"/>
              </w:rPr>
              <w:t>1ТС-2.2</w:t>
            </w:r>
          </w:p>
        </w:tc>
        <w:tc>
          <w:tcPr>
            <w:tcW w:w="271" w:type="pct"/>
            <w:tcBorders>
              <w:top w:val="nil"/>
              <w:left w:val="nil"/>
              <w:bottom w:val="double" w:sz="6" w:space="0" w:color="auto"/>
              <w:right w:val="single" w:sz="4" w:space="0" w:color="auto"/>
            </w:tcBorders>
            <w:shd w:val="clear" w:color="auto" w:fill="auto"/>
            <w:hideMark/>
          </w:tcPr>
          <w:p w14:paraId="474B1615" w14:textId="77777777" w:rsidR="009104D3" w:rsidRPr="00754401" w:rsidRDefault="009104D3" w:rsidP="00CA5B84">
            <w:pPr>
              <w:autoSpaceDE/>
              <w:autoSpaceDN/>
              <w:spacing w:line="240" w:lineRule="auto"/>
              <w:ind w:firstLine="0"/>
              <w:jc w:val="center"/>
              <w:rPr>
                <w:sz w:val="15"/>
              </w:rPr>
            </w:pPr>
            <w:r w:rsidRPr="00754401">
              <w:rPr>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269B0423" w14:textId="251DD83C" w:rsidR="009104D3" w:rsidRPr="00754401" w:rsidRDefault="009104D3" w:rsidP="00CA5B84">
            <w:pPr>
              <w:autoSpaceDE/>
              <w:autoSpaceDN/>
              <w:spacing w:line="240" w:lineRule="auto"/>
              <w:ind w:firstLine="0"/>
              <w:jc w:val="left"/>
              <w:rPr>
                <w:sz w:val="15"/>
              </w:rPr>
            </w:pPr>
            <w:r w:rsidRPr="00754401">
              <w:rPr>
                <w:sz w:val="15"/>
              </w:rPr>
              <w:t>СЦТС, Котельная №3 ООО «</w:t>
            </w:r>
            <w:proofErr w:type="spellStart"/>
            <w:r w:rsidRPr="00754401">
              <w:rPr>
                <w:sz w:val="15"/>
              </w:rPr>
              <w:t>КомЭнерго</w:t>
            </w:r>
            <w:proofErr w:type="spellEnd"/>
            <w:r w:rsidRPr="00754401">
              <w:rPr>
                <w:sz w:val="15"/>
              </w:rPr>
              <w:t>»</w:t>
            </w:r>
          </w:p>
        </w:tc>
        <w:tc>
          <w:tcPr>
            <w:tcW w:w="476" w:type="pct"/>
            <w:tcBorders>
              <w:top w:val="nil"/>
              <w:left w:val="nil"/>
              <w:bottom w:val="double" w:sz="6" w:space="0" w:color="auto"/>
              <w:right w:val="single" w:sz="4" w:space="0" w:color="auto"/>
            </w:tcBorders>
            <w:shd w:val="clear" w:color="auto" w:fill="auto"/>
            <w:vAlign w:val="center"/>
            <w:hideMark/>
          </w:tcPr>
          <w:p w14:paraId="23FA8AC2" w14:textId="77777777" w:rsidR="009104D3" w:rsidRPr="00754401" w:rsidRDefault="009104D3" w:rsidP="00CA5B84">
            <w:pPr>
              <w:autoSpaceDE/>
              <w:autoSpaceDN/>
              <w:spacing w:line="240" w:lineRule="auto"/>
              <w:ind w:firstLine="0"/>
              <w:jc w:val="center"/>
              <w:rPr>
                <w:sz w:val="15"/>
              </w:rPr>
            </w:pPr>
            <w:r w:rsidRPr="00754401">
              <w:rPr>
                <w:sz w:val="15"/>
              </w:rPr>
              <w:t>Плата за подключение</w:t>
            </w:r>
          </w:p>
        </w:tc>
        <w:tc>
          <w:tcPr>
            <w:tcW w:w="291" w:type="pct"/>
            <w:tcBorders>
              <w:top w:val="nil"/>
              <w:left w:val="nil"/>
              <w:bottom w:val="double" w:sz="6" w:space="0" w:color="auto"/>
              <w:right w:val="single" w:sz="4" w:space="0" w:color="auto"/>
            </w:tcBorders>
            <w:shd w:val="clear" w:color="auto" w:fill="auto"/>
            <w:vAlign w:val="center"/>
            <w:hideMark/>
          </w:tcPr>
          <w:p w14:paraId="5DA9F85C" w14:textId="77777777" w:rsidR="009104D3" w:rsidRPr="00754401" w:rsidRDefault="009104D3" w:rsidP="00CA5B84">
            <w:pPr>
              <w:autoSpaceDE/>
              <w:autoSpaceDN/>
              <w:spacing w:line="240" w:lineRule="auto"/>
              <w:ind w:firstLine="0"/>
              <w:jc w:val="center"/>
              <w:rPr>
                <w:b/>
                <w:sz w:val="15"/>
              </w:rPr>
            </w:pPr>
            <w:r w:rsidRPr="00754401">
              <w:rPr>
                <w:b/>
                <w:sz w:val="15"/>
              </w:rPr>
              <w:t>90133</w:t>
            </w:r>
          </w:p>
        </w:tc>
        <w:tc>
          <w:tcPr>
            <w:tcW w:w="212" w:type="pct"/>
            <w:tcBorders>
              <w:top w:val="nil"/>
              <w:left w:val="nil"/>
              <w:bottom w:val="double" w:sz="6" w:space="0" w:color="auto"/>
              <w:right w:val="single" w:sz="4" w:space="0" w:color="auto"/>
            </w:tcBorders>
            <w:shd w:val="clear" w:color="auto" w:fill="auto"/>
            <w:vAlign w:val="center"/>
            <w:hideMark/>
          </w:tcPr>
          <w:p w14:paraId="5CA9D0FD" w14:textId="77777777" w:rsidR="009104D3" w:rsidRPr="00754401" w:rsidRDefault="009104D3" w:rsidP="00CA5B84">
            <w:pPr>
              <w:autoSpaceDE/>
              <w:autoSpaceDN/>
              <w:spacing w:line="240" w:lineRule="auto"/>
              <w:ind w:firstLine="0"/>
              <w:jc w:val="center"/>
              <w:rPr>
                <w:sz w:val="15"/>
              </w:rPr>
            </w:pPr>
            <w:r w:rsidRPr="00754401">
              <w:rPr>
                <w:sz w:val="15"/>
              </w:rPr>
              <w:t>8512</w:t>
            </w:r>
          </w:p>
        </w:tc>
        <w:tc>
          <w:tcPr>
            <w:tcW w:w="212" w:type="pct"/>
            <w:tcBorders>
              <w:top w:val="nil"/>
              <w:left w:val="nil"/>
              <w:bottom w:val="double" w:sz="6" w:space="0" w:color="auto"/>
              <w:right w:val="single" w:sz="4" w:space="0" w:color="auto"/>
            </w:tcBorders>
            <w:shd w:val="clear" w:color="auto" w:fill="auto"/>
            <w:vAlign w:val="center"/>
            <w:hideMark/>
          </w:tcPr>
          <w:p w14:paraId="79C36581" w14:textId="77777777" w:rsidR="009104D3" w:rsidRPr="00754401" w:rsidRDefault="009104D3" w:rsidP="00CA5B84">
            <w:pPr>
              <w:autoSpaceDE/>
              <w:autoSpaceDN/>
              <w:spacing w:line="240" w:lineRule="auto"/>
              <w:ind w:firstLine="0"/>
              <w:jc w:val="center"/>
              <w:rPr>
                <w:sz w:val="15"/>
              </w:rPr>
            </w:pPr>
            <w:r w:rsidRPr="00754401">
              <w:rPr>
                <w:sz w:val="15"/>
              </w:rPr>
              <w:t>8904</w:t>
            </w:r>
          </w:p>
        </w:tc>
        <w:tc>
          <w:tcPr>
            <w:tcW w:w="212" w:type="pct"/>
            <w:tcBorders>
              <w:top w:val="nil"/>
              <w:left w:val="nil"/>
              <w:bottom w:val="double" w:sz="6" w:space="0" w:color="auto"/>
              <w:right w:val="single" w:sz="4" w:space="0" w:color="auto"/>
            </w:tcBorders>
            <w:shd w:val="clear" w:color="auto" w:fill="auto"/>
            <w:vAlign w:val="center"/>
            <w:hideMark/>
          </w:tcPr>
          <w:p w14:paraId="5819FFC5" w14:textId="77777777" w:rsidR="009104D3" w:rsidRPr="00754401" w:rsidRDefault="009104D3" w:rsidP="00CA5B84">
            <w:pPr>
              <w:autoSpaceDE/>
              <w:autoSpaceDN/>
              <w:spacing w:line="240" w:lineRule="auto"/>
              <w:ind w:firstLine="0"/>
              <w:jc w:val="center"/>
              <w:rPr>
                <w:sz w:val="15"/>
              </w:rPr>
            </w:pPr>
            <w:r w:rsidRPr="00754401">
              <w:rPr>
                <w:sz w:val="15"/>
              </w:rPr>
              <w:t>9207</w:t>
            </w:r>
          </w:p>
        </w:tc>
        <w:tc>
          <w:tcPr>
            <w:tcW w:w="212" w:type="pct"/>
            <w:tcBorders>
              <w:top w:val="nil"/>
              <w:left w:val="nil"/>
              <w:bottom w:val="double" w:sz="6" w:space="0" w:color="auto"/>
              <w:right w:val="single" w:sz="4" w:space="0" w:color="auto"/>
            </w:tcBorders>
            <w:shd w:val="clear" w:color="auto" w:fill="auto"/>
            <w:vAlign w:val="center"/>
            <w:hideMark/>
          </w:tcPr>
          <w:p w14:paraId="787616C8" w14:textId="77777777" w:rsidR="009104D3" w:rsidRPr="00754401" w:rsidRDefault="009104D3" w:rsidP="00CA5B84">
            <w:pPr>
              <w:autoSpaceDE/>
              <w:autoSpaceDN/>
              <w:spacing w:line="240" w:lineRule="auto"/>
              <w:ind w:firstLine="0"/>
              <w:jc w:val="center"/>
              <w:rPr>
                <w:sz w:val="15"/>
              </w:rPr>
            </w:pPr>
            <w:r w:rsidRPr="00754401">
              <w:rPr>
                <w:sz w:val="15"/>
              </w:rPr>
              <w:t>9575</w:t>
            </w:r>
          </w:p>
        </w:tc>
        <w:tc>
          <w:tcPr>
            <w:tcW w:w="212" w:type="pct"/>
            <w:tcBorders>
              <w:top w:val="nil"/>
              <w:left w:val="nil"/>
              <w:bottom w:val="double" w:sz="6" w:space="0" w:color="auto"/>
              <w:right w:val="single" w:sz="4" w:space="0" w:color="auto"/>
            </w:tcBorders>
            <w:shd w:val="clear" w:color="auto" w:fill="auto"/>
            <w:vAlign w:val="center"/>
            <w:hideMark/>
          </w:tcPr>
          <w:p w14:paraId="6554FE46" w14:textId="77777777" w:rsidR="009104D3" w:rsidRPr="00754401" w:rsidRDefault="009104D3" w:rsidP="00CA5B84">
            <w:pPr>
              <w:autoSpaceDE/>
              <w:autoSpaceDN/>
              <w:spacing w:line="240" w:lineRule="auto"/>
              <w:ind w:firstLine="0"/>
              <w:jc w:val="center"/>
              <w:rPr>
                <w:sz w:val="15"/>
              </w:rPr>
            </w:pPr>
            <w:r w:rsidRPr="00754401">
              <w:rPr>
                <w:sz w:val="15"/>
              </w:rPr>
              <w:t>9958</w:t>
            </w:r>
          </w:p>
        </w:tc>
        <w:tc>
          <w:tcPr>
            <w:tcW w:w="212" w:type="pct"/>
            <w:tcBorders>
              <w:top w:val="nil"/>
              <w:left w:val="nil"/>
              <w:bottom w:val="double" w:sz="6" w:space="0" w:color="auto"/>
              <w:right w:val="single" w:sz="4" w:space="0" w:color="auto"/>
            </w:tcBorders>
            <w:shd w:val="clear" w:color="auto" w:fill="auto"/>
            <w:vAlign w:val="center"/>
            <w:hideMark/>
          </w:tcPr>
          <w:p w14:paraId="08ABBACB" w14:textId="77777777" w:rsidR="009104D3" w:rsidRPr="00754401" w:rsidRDefault="009104D3" w:rsidP="00CA5B84">
            <w:pPr>
              <w:autoSpaceDE/>
              <w:autoSpaceDN/>
              <w:spacing w:line="240" w:lineRule="auto"/>
              <w:ind w:firstLine="0"/>
              <w:jc w:val="center"/>
              <w:rPr>
                <w:sz w:val="15"/>
              </w:rPr>
            </w:pPr>
            <w:r w:rsidRPr="00754401">
              <w:rPr>
                <w:sz w:val="15"/>
              </w:rPr>
              <w:t>10356</w:t>
            </w:r>
          </w:p>
        </w:tc>
        <w:tc>
          <w:tcPr>
            <w:tcW w:w="236" w:type="pct"/>
            <w:tcBorders>
              <w:top w:val="nil"/>
              <w:left w:val="nil"/>
              <w:bottom w:val="double" w:sz="6" w:space="0" w:color="auto"/>
              <w:right w:val="single" w:sz="4" w:space="0" w:color="auto"/>
            </w:tcBorders>
            <w:shd w:val="clear" w:color="auto" w:fill="auto"/>
            <w:vAlign w:val="center"/>
            <w:hideMark/>
          </w:tcPr>
          <w:p w14:paraId="3F29BEC9" w14:textId="77777777" w:rsidR="009104D3" w:rsidRPr="00754401" w:rsidRDefault="009104D3" w:rsidP="00CA5B84">
            <w:pPr>
              <w:autoSpaceDE/>
              <w:autoSpaceDN/>
              <w:spacing w:line="240" w:lineRule="auto"/>
              <w:ind w:firstLine="0"/>
              <w:jc w:val="center"/>
              <w:rPr>
                <w:sz w:val="15"/>
              </w:rPr>
            </w:pPr>
            <w:r w:rsidRPr="00754401">
              <w:rPr>
                <w:sz w:val="15"/>
              </w:rPr>
              <w:t>10771</w:t>
            </w:r>
          </w:p>
        </w:tc>
        <w:tc>
          <w:tcPr>
            <w:tcW w:w="236" w:type="pct"/>
            <w:tcBorders>
              <w:top w:val="nil"/>
              <w:left w:val="nil"/>
              <w:bottom w:val="double" w:sz="6" w:space="0" w:color="auto"/>
              <w:right w:val="single" w:sz="4" w:space="0" w:color="auto"/>
            </w:tcBorders>
            <w:shd w:val="clear" w:color="auto" w:fill="auto"/>
            <w:vAlign w:val="center"/>
            <w:hideMark/>
          </w:tcPr>
          <w:p w14:paraId="3F88F1F9" w14:textId="77777777" w:rsidR="009104D3" w:rsidRPr="00754401" w:rsidRDefault="009104D3" w:rsidP="00CA5B84">
            <w:pPr>
              <w:autoSpaceDE/>
              <w:autoSpaceDN/>
              <w:spacing w:line="240" w:lineRule="auto"/>
              <w:ind w:firstLine="0"/>
              <w:jc w:val="center"/>
              <w:rPr>
                <w:sz w:val="15"/>
              </w:rPr>
            </w:pPr>
            <w:r w:rsidRPr="00754401">
              <w:rPr>
                <w:sz w:val="15"/>
              </w:rPr>
              <w:t>11201</w:t>
            </w:r>
          </w:p>
        </w:tc>
        <w:tc>
          <w:tcPr>
            <w:tcW w:w="236" w:type="pct"/>
            <w:tcBorders>
              <w:top w:val="nil"/>
              <w:left w:val="nil"/>
              <w:bottom w:val="double" w:sz="6" w:space="0" w:color="auto"/>
              <w:right w:val="single" w:sz="4" w:space="0" w:color="auto"/>
            </w:tcBorders>
            <w:shd w:val="clear" w:color="auto" w:fill="auto"/>
            <w:vAlign w:val="center"/>
            <w:hideMark/>
          </w:tcPr>
          <w:p w14:paraId="03B7A5D7" w14:textId="77777777" w:rsidR="009104D3" w:rsidRPr="00754401" w:rsidRDefault="009104D3" w:rsidP="00CA5B84">
            <w:pPr>
              <w:autoSpaceDE/>
              <w:autoSpaceDN/>
              <w:spacing w:line="240" w:lineRule="auto"/>
              <w:ind w:firstLine="0"/>
              <w:jc w:val="center"/>
              <w:rPr>
                <w:sz w:val="15"/>
              </w:rPr>
            </w:pPr>
            <w:r w:rsidRPr="00754401">
              <w:rPr>
                <w:sz w:val="15"/>
              </w:rPr>
              <w:t>11649</w:t>
            </w:r>
          </w:p>
        </w:tc>
        <w:tc>
          <w:tcPr>
            <w:tcW w:w="236" w:type="pct"/>
            <w:tcBorders>
              <w:top w:val="nil"/>
              <w:left w:val="nil"/>
              <w:bottom w:val="double" w:sz="6" w:space="0" w:color="auto"/>
              <w:right w:val="single" w:sz="4" w:space="0" w:color="auto"/>
            </w:tcBorders>
            <w:shd w:val="clear" w:color="auto" w:fill="auto"/>
            <w:vAlign w:val="center"/>
            <w:hideMark/>
          </w:tcPr>
          <w:p w14:paraId="3761EE6A" w14:textId="77777777" w:rsidR="009104D3" w:rsidRPr="00754401" w:rsidRDefault="009104D3" w:rsidP="00CA5B84">
            <w:pPr>
              <w:autoSpaceDE/>
              <w:autoSpaceDN/>
              <w:spacing w:line="240" w:lineRule="auto"/>
              <w:ind w:firstLine="0"/>
              <w:jc w:val="center"/>
              <w:rPr>
                <w:sz w:val="15"/>
              </w:rPr>
            </w:pPr>
            <w:r w:rsidRPr="00754401">
              <w:rPr>
                <w:sz w:val="15"/>
              </w:rPr>
              <w:t> </w:t>
            </w:r>
          </w:p>
        </w:tc>
        <w:tc>
          <w:tcPr>
            <w:tcW w:w="215" w:type="pct"/>
            <w:tcBorders>
              <w:top w:val="nil"/>
              <w:left w:val="nil"/>
              <w:bottom w:val="double" w:sz="6" w:space="0" w:color="auto"/>
              <w:right w:val="single" w:sz="4" w:space="0" w:color="auto"/>
            </w:tcBorders>
            <w:shd w:val="clear" w:color="auto" w:fill="auto"/>
            <w:vAlign w:val="center"/>
            <w:hideMark/>
          </w:tcPr>
          <w:p w14:paraId="43043305" w14:textId="77777777" w:rsidR="009104D3" w:rsidRPr="00754401" w:rsidRDefault="009104D3" w:rsidP="00CA5B84">
            <w:pPr>
              <w:autoSpaceDE/>
              <w:autoSpaceDN/>
              <w:spacing w:line="240" w:lineRule="auto"/>
              <w:ind w:firstLine="0"/>
              <w:jc w:val="center"/>
              <w:rPr>
                <w:sz w:val="15"/>
              </w:rPr>
            </w:pPr>
            <w:r w:rsidRPr="00754401">
              <w:rPr>
                <w:sz w:val="15"/>
              </w:rPr>
              <w:t> </w:t>
            </w:r>
          </w:p>
        </w:tc>
      </w:tr>
      <w:tr w:rsidR="009104D3" w:rsidRPr="00B018CF" w14:paraId="5F348FB8"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B2C82C5" w14:textId="77777777" w:rsidR="009104D3" w:rsidRPr="00754401" w:rsidRDefault="009104D3" w:rsidP="00CA5B84">
            <w:pPr>
              <w:autoSpaceDE/>
              <w:autoSpaceDN/>
              <w:spacing w:line="240" w:lineRule="auto"/>
              <w:ind w:firstLine="0"/>
              <w:jc w:val="center"/>
              <w:rPr>
                <w:b/>
                <w:sz w:val="15"/>
              </w:rPr>
            </w:pPr>
            <w:r w:rsidRPr="00754401">
              <w:rPr>
                <w:b/>
                <w:sz w:val="15"/>
              </w:rPr>
              <w:t>1ТС-3.0</w:t>
            </w:r>
          </w:p>
        </w:tc>
        <w:tc>
          <w:tcPr>
            <w:tcW w:w="271" w:type="pct"/>
            <w:tcBorders>
              <w:top w:val="nil"/>
              <w:left w:val="nil"/>
              <w:bottom w:val="single" w:sz="4" w:space="0" w:color="auto"/>
              <w:right w:val="single" w:sz="4" w:space="0" w:color="auto"/>
            </w:tcBorders>
            <w:shd w:val="clear" w:color="auto" w:fill="auto"/>
            <w:vAlign w:val="center"/>
            <w:hideMark/>
          </w:tcPr>
          <w:p w14:paraId="35A1912A" w14:textId="77777777" w:rsidR="009104D3" w:rsidRPr="00754401" w:rsidRDefault="009104D3" w:rsidP="00CA5B84">
            <w:pPr>
              <w:autoSpaceDE/>
              <w:autoSpaceDN/>
              <w:spacing w:line="240" w:lineRule="auto"/>
              <w:ind w:firstLine="0"/>
              <w:jc w:val="center"/>
              <w:rPr>
                <w:b/>
                <w:sz w:val="15"/>
              </w:rPr>
            </w:pPr>
            <w:r w:rsidRPr="00754401">
              <w:rPr>
                <w:b/>
                <w:sz w:val="15"/>
              </w:rPr>
              <w:t> АО «РИР»</w:t>
            </w:r>
          </w:p>
        </w:tc>
        <w:tc>
          <w:tcPr>
            <w:tcW w:w="1216" w:type="pct"/>
            <w:tcBorders>
              <w:top w:val="nil"/>
              <w:left w:val="nil"/>
              <w:bottom w:val="single" w:sz="4" w:space="0" w:color="auto"/>
              <w:right w:val="single" w:sz="4" w:space="0" w:color="auto"/>
            </w:tcBorders>
            <w:shd w:val="clear" w:color="auto" w:fill="auto"/>
            <w:vAlign w:val="center"/>
            <w:hideMark/>
          </w:tcPr>
          <w:p w14:paraId="124ACAAF" w14:textId="77777777" w:rsidR="009104D3" w:rsidRPr="00754401" w:rsidRDefault="009104D3" w:rsidP="00CA5B84">
            <w:pPr>
              <w:autoSpaceDE/>
              <w:autoSpaceDN/>
              <w:spacing w:line="240" w:lineRule="auto"/>
              <w:ind w:firstLine="0"/>
              <w:jc w:val="left"/>
              <w:rPr>
                <w:b/>
                <w:sz w:val="15"/>
              </w:rPr>
            </w:pPr>
            <w:r w:rsidRPr="00754401">
              <w:rPr>
                <w:b/>
                <w:sz w:val="15"/>
              </w:rPr>
              <w:t xml:space="preserve">Первоочередные мероприятия по реконструкции\строительству\диспетчеризации, в </w:t>
            </w:r>
            <w:proofErr w:type="spellStart"/>
            <w:r w:rsidRPr="00754401">
              <w:rPr>
                <w:b/>
                <w:sz w:val="15"/>
              </w:rPr>
              <w:t>т.ч</w:t>
            </w:r>
            <w:proofErr w:type="spellEnd"/>
            <w:r w:rsidRPr="00754401">
              <w:rPr>
                <w:b/>
                <w:sz w:val="15"/>
              </w:rPr>
              <w:t>.:</w:t>
            </w:r>
          </w:p>
        </w:tc>
        <w:tc>
          <w:tcPr>
            <w:tcW w:w="476" w:type="pct"/>
            <w:tcBorders>
              <w:top w:val="nil"/>
              <w:left w:val="nil"/>
              <w:bottom w:val="single" w:sz="4" w:space="0" w:color="auto"/>
              <w:right w:val="single" w:sz="4" w:space="0" w:color="auto"/>
            </w:tcBorders>
            <w:shd w:val="clear" w:color="auto" w:fill="auto"/>
            <w:vAlign w:val="center"/>
            <w:hideMark/>
          </w:tcPr>
          <w:p w14:paraId="5A4E478E" w14:textId="77777777" w:rsidR="009104D3" w:rsidRPr="00754401" w:rsidRDefault="009104D3" w:rsidP="00CA5B84">
            <w:pPr>
              <w:autoSpaceDE/>
              <w:autoSpaceDN/>
              <w:spacing w:line="240" w:lineRule="auto"/>
              <w:ind w:firstLine="0"/>
              <w:jc w:val="center"/>
              <w:rPr>
                <w:b/>
                <w:sz w:val="15"/>
              </w:rPr>
            </w:pPr>
            <w:r w:rsidRPr="00754401">
              <w:rPr>
                <w:b/>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081C0455" w14:textId="3259C9DF" w:rsidR="009104D3" w:rsidRPr="00754401" w:rsidRDefault="009104D3" w:rsidP="00CA5B84">
            <w:pPr>
              <w:autoSpaceDE/>
              <w:autoSpaceDN/>
              <w:spacing w:line="240" w:lineRule="auto"/>
              <w:ind w:firstLine="0"/>
              <w:jc w:val="center"/>
              <w:rPr>
                <w:b/>
                <w:sz w:val="15"/>
                <w:highlight w:val="yellow"/>
                <w:lang w:val="en-US"/>
              </w:rPr>
            </w:pPr>
            <w:r w:rsidRPr="00EA70F6">
              <w:rPr>
                <w:b/>
                <w:sz w:val="15"/>
                <w:szCs w:val="15"/>
              </w:rPr>
              <w:t>1</w:t>
            </w:r>
            <w:r w:rsidR="00754401" w:rsidRPr="00EA70F6">
              <w:rPr>
                <w:b/>
                <w:sz w:val="15"/>
                <w:szCs w:val="15"/>
              </w:rPr>
              <w:t>349</w:t>
            </w:r>
            <w:r w:rsidRPr="00EA70F6">
              <w:rPr>
                <w:b/>
                <w:sz w:val="15"/>
                <w:szCs w:val="15"/>
                <w:lang w:val="en-US"/>
              </w:rPr>
              <w:t>689</w:t>
            </w:r>
          </w:p>
        </w:tc>
        <w:tc>
          <w:tcPr>
            <w:tcW w:w="212" w:type="pct"/>
            <w:tcBorders>
              <w:top w:val="nil"/>
              <w:left w:val="nil"/>
              <w:bottom w:val="single" w:sz="4" w:space="0" w:color="auto"/>
              <w:right w:val="single" w:sz="4" w:space="0" w:color="auto"/>
            </w:tcBorders>
            <w:shd w:val="clear" w:color="auto" w:fill="auto"/>
            <w:vAlign w:val="center"/>
            <w:hideMark/>
          </w:tcPr>
          <w:p w14:paraId="35DEDA04" w14:textId="038EE148" w:rsidR="009104D3" w:rsidRPr="00754401" w:rsidRDefault="009104D3" w:rsidP="00CA5B84">
            <w:pPr>
              <w:autoSpaceDE/>
              <w:autoSpaceDN/>
              <w:spacing w:line="240" w:lineRule="auto"/>
              <w:ind w:firstLine="0"/>
              <w:jc w:val="center"/>
              <w:rPr>
                <w:b/>
                <w:sz w:val="15"/>
                <w:highlight w:val="yellow"/>
              </w:rPr>
            </w:pPr>
            <w:r w:rsidRPr="009104D3">
              <w:rPr>
                <w:b/>
                <w:sz w:val="15"/>
                <w:szCs w:val="15"/>
              </w:rPr>
              <w:t>0</w:t>
            </w:r>
          </w:p>
        </w:tc>
        <w:tc>
          <w:tcPr>
            <w:tcW w:w="212" w:type="pct"/>
            <w:tcBorders>
              <w:top w:val="nil"/>
              <w:left w:val="nil"/>
              <w:bottom w:val="single" w:sz="4" w:space="0" w:color="auto"/>
              <w:right w:val="single" w:sz="4" w:space="0" w:color="auto"/>
            </w:tcBorders>
            <w:shd w:val="clear" w:color="auto" w:fill="auto"/>
            <w:vAlign w:val="center"/>
          </w:tcPr>
          <w:p w14:paraId="415E9A94" w14:textId="1B6531DE" w:rsidR="009104D3" w:rsidRPr="00754401" w:rsidRDefault="009104D3" w:rsidP="00CA5B84">
            <w:pPr>
              <w:autoSpaceDE/>
              <w:autoSpaceDN/>
              <w:spacing w:line="240" w:lineRule="auto"/>
              <w:ind w:firstLine="0"/>
              <w:jc w:val="center"/>
              <w:rPr>
                <w:b/>
                <w:sz w:val="15"/>
                <w:lang w:val="en-US"/>
              </w:rPr>
            </w:pPr>
            <w:r w:rsidRPr="009104D3">
              <w:rPr>
                <w:b/>
                <w:bCs/>
                <w:sz w:val="15"/>
                <w:szCs w:val="15"/>
                <w:lang w:val="en-US" w:bidi="ar-SA"/>
              </w:rPr>
              <w:t>28787</w:t>
            </w:r>
          </w:p>
        </w:tc>
        <w:tc>
          <w:tcPr>
            <w:tcW w:w="212" w:type="pct"/>
            <w:tcBorders>
              <w:top w:val="nil"/>
              <w:left w:val="nil"/>
              <w:bottom w:val="single" w:sz="4" w:space="0" w:color="auto"/>
              <w:right w:val="single" w:sz="4" w:space="0" w:color="auto"/>
            </w:tcBorders>
            <w:shd w:val="clear" w:color="auto" w:fill="auto"/>
            <w:vAlign w:val="center"/>
          </w:tcPr>
          <w:p w14:paraId="655CF269" w14:textId="1436D9A8" w:rsidR="009104D3" w:rsidRPr="00754401" w:rsidRDefault="009104D3" w:rsidP="00CA5B84">
            <w:pPr>
              <w:autoSpaceDE/>
              <w:autoSpaceDN/>
              <w:spacing w:line="240" w:lineRule="auto"/>
              <w:ind w:firstLine="0"/>
              <w:jc w:val="center"/>
              <w:rPr>
                <w:b/>
                <w:sz w:val="15"/>
                <w:lang w:val="en-US"/>
              </w:rPr>
            </w:pPr>
            <w:r w:rsidRPr="009104D3">
              <w:rPr>
                <w:b/>
                <w:sz w:val="15"/>
                <w:szCs w:val="15"/>
              </w:rPr>
              <w:t>8</w:t>
            </w:r>
            <w:r w:rsidRPr="009104D3">
              <w:rPr>
                <w:b/>
                <w:sz w:val="15"/>
                <w:szCs w:val="15"/>
                <w:lang w:val="en-US"/>
              </w:rPr>
              <w:t xml:space="preserve">0811                    </w:t>
            </w:r>
          </w:p>
        </w:tc>
        <w:tc>
          <w:tcPr>
            <w:tcW w:w="212" w:type="pct"/>
            <w:tcBorders>
              <w:top w:val="nil"/>
              <w:left w:val="nil"/>
              <w:bottom w:val="single" w:sz="4" w:space="0" w:color="auto"/>
              <w:right w:val="single" w:sz="4" w:space="0" w:color="auto"/>
            </w:tcBorders>
            <w:shd w:val="clear" w:color="auto" w:fill="auto"/>
            <w:vAlign w:val="center"/>
          </w:tcPr>
          <w:p w14:paraId="39CC8D65" w14:textId="1748CADD" w:rsidR="009104D3" w:rsidRPr="00754401" w:rsidRDefault="009104D3" w:rsidP="00CA5B84">
            <w:pPr>
              <w:autoSpaceDE/>
              <w:autoSpaceDN/>
              <w:spacing w:line="240" w:lineRule="auto"/>
              <w:ind w:firstLine="0"/>
              <w:jc w:val="center"/>
              <w:rPr>
                <w:b/>
                <w:sz w:val="15"/>
                <w:lang w:val="en-US"/>
              </w:rPr>
            </w:pPr>
            <w:r w:rsidRPr="009104D3">
              <w:rPr>
                <w:b/>
                <w:sz w:val="15"/>
                <w:szCs w:val="15"/>
              </w:rPr>
              <w:t>1</w:t>
            </w:r>
            <w:r w:rsidRPr="009104D3">
              <w:rPr>
                <w:b/>
                <w:sz w:val="15"/>
                <w:szCs w:val="15"/>
                <w:lang w:val="en-US"/>
              </w:rPr>
              <w:t>37365</w:t>
            </w:r>
          </w:p>
        </w:tc>
        <w:tc>
          <w:tcPr>
            <w:tcW w:w="212" w:type="pct"/>
            <w:tcBorders>
              <w:top w:val="nil"/>
              <w:left w:val="nil"/>
              <w:bottom w:val="single" w:sz="4" w:space="0" w:color="auto"/>
              <w:right w:val="single" w:sz="4" w:space="0" w:color="auto"/>
            </w:tcBorders>
            <w:shd w:val="clear" w:color="auto" w:fill="auto"/>
            <w:vAlign w:val="center"/>
          </w:tcPr>
          <w:p w14:paraId="77594111" w14:textId="5E9B490A" w:rsidR="009104D3" w:rsidRPr="00754401" w:rsidRDefault="009104D3" w:rsidP="00CA5B84">
            <w:pPr>
              <w:autoSpaceDE/>
              <w:autoSpaceDN/>
              <w:spacing w:line="240" w:lineRule="auto"/>
              <w:ind w:firstLine="0"/>
              <w:jc w:val="center"/>
              <w:rPr>
                <w:b/>
                <w:sz w:val="15"/>
                <w:lang w:val="en-US"/>
              </w:rPr>
            </w:pPr>
            <w:r w:rsidRPr="009104D3">
              <w:rPr>
                <w:b/>
                <w:sz w:val="15"/>
                <w:szCs w:val="15"/>
              </w:rPr>
              <w:t>1</w:t>
            </w:r>
            <w:r w:rsidRPr="009104D3">
              <w:rPr>
                <w:b/>
                <w:sz w:val="15"/>
                <w:szCs w:val="15"/>
                <w:lang w:val="en-US"/>
              </w:rPr>
              <w:t>23961</w:t>
            </w:r>
          </w:p>
        </w:tc>
        <w:tc>
          <w:tcPr>
            <w:tcW w:w="212" w:type="pct"/>
            <w:tcBorders>
              <w:top w:val="nil"/>
              <w:left w:val="nil"/>
              <w:bottom w:val="single" w:sz="4" w:space="0" w:color="auto"/>
              <w:right w:val="single" w:sz="4" w:space="0" w:color="auto"/>
            </w:tcBorders>
            <w:shd w:val="clear" w:color="auto" w:fill="auto"/>
            <w:vAlign w:val="center"/>
          </w:tcPr>
          <w:p w14:paraId="3622202A" w14:textId="2C940AE5" w:rsidR="009104D3" w:rsidRPr="00754401" w:rsidRDefault="00754401" w:rsidP="00CA5B84">
            <w:pPr>
              <w:autoSpaceDE/>
              <w:autoSpaceDN/>
              <w:spacing w:line="240" w:lineRule="auto"/>
              <w:ind w:firstLine="0"/>
              <w:jc w:val="center"/>
              <w:rPr>
                <w:b/>
                <w:sz w:val="15"/>
                <w:lang w:val="en-US"/>
              </w:rPr>
            </w:pPr>
            <w:r>
              <w:rPr>
                <w:b/>
                <w:bCs/>
                <w:sz w:val="15"/>
                <w:szCs w:val="15"/>
                <w:lang w:bidi="ar-SA"/>
              </w:rPr>
              <w:t>16</w:t>
            </w:r>
            <w:r w:rsidR="009104D3" w:rsidRPr="009104D3">
              <w:rPr>
                <w:b/>
                <w:bCs/>
                <w:sz w:val="15"/>
                <w:szCs w:val="15"/>
                <w:lang w:val="en-US" w:bidi="ar-SA"/>
              </w:rPr>
              <w:t>6673</w:t>
            </w:r>
          </w:p>
        </w:tc>
        <w:tc>
          <w:tcPr>
            <w:tcW w:w="236" w:type="pct"/>
            <w:tcBorders>
              <w:top w:val="nil"/>
              <w:left w:val="nil"/>
              <w:bottom w:val="single" w:sz="4" w:space="0" w:color="auto"/>
              <w:right w:val="single" w:sz="4" w:space="0" w:color="auto"/>
            </w:tcBorders>
            <w:shd w:val="clear" w:color="auto" w:fill="auto"/>
            <w:vAlign w:val="center"/>
          </w:tcPr>
          <w:p w14:paraId="5638AFD1" w14:textId="4BA9CE38" w:rsidR="009104D3" w:rsidRPr="00754401" w:rsidRDefault="00754401" w:rsidP="00CA5B84">
            <w:pPr>
              <w:autoSpaceDE/>
              <w:autoSpaceDN/>
              <w:spacing w:line="240" w:lineRule="auto"/>
              <w:ind w:firstLine="0"/>
              <w:jc w:val="center"/>
              <w:rPr>
                <w:b/>
                <w:sz w:val="15"/>
                <w:highlight w:val="yellow"/>
              </w:rPr>
            </w:pPr>
            <w:r>
              <w:rPr>
                <w:b/>
                <w:sz w:val="15"/>
                <w:szCs w:val="15"/>
              </w:rPr>
              <w:t>191</w:t>
            </w:r>
            <w:r w:rsidR="009104D3" w:rsidRPr="009104D3">
              <w:rPr>
                <w:b/>
                <w:sz w:val="15"/>
                <w:szCs w:val="15"/>
              </w:rPr>
              <w:t>000</w:t>
            </w:r>
          </w:p>
        </w:tc>
        <w:tc>
          <w:tcPr>
            <w:tcW w:w="236" w:type="pct"/>
            <w:tcBorders>
              <w:top w:val="nil"/>
              <w:left w:val="nil"/>
              <w:bottom w:val="single" w:sz="4" w:space="0" w:color="auto"/>
              <w:right w:val="single" w:sz="4" w:space="0" w:color="auto"/>
            </w:tcBorders>
            <w:shd w:val="clear" w:color="auto" w:fill="auto"/>
            <w:vAlign w:val="center"/>
          </w:tcPr>
          <w:p w14:paraId="57BDC67B" w14:textId="641285FD" w:rsidR="009104D3" w:rsidRPr="00754401" w:rsidRDefault="00754401" w:rsidP="00CA5B84">
            <w:pPr>
              <w:autoSpaceDE/>
              <w:autoSpaceDN/>
              <w:spacing w:line="240" w:lineRule="auto"/>
              <w:ind w:firstLine="0"/>
              <w:jc w:val="center"/>
              <w:rPr>
                <w:b/>
                <w:sz w:val="15"/>
                <w:highlight w:val="yellow"/>
              </w:rPr>
            </w:pPr>
            <w:r>
              <w:rPr>
                <w:b/>
                <w:bCs/>
                <w:sz w:val="15"/>
                <w:szCs w:val="15"/>
                <w:lang w:bidi="ar-SA"/>
              </w:rPr>
              <w:t>200</w:t>
            </w:r>
            <w:r w:rsidR="009104D3" w:rsidRPr="009104D3">
              <w:rPr>
                <w:b/>
                <w:bCs/>
                <w:sz w:val="15"/>
                <w:szCs w:val="15"/>
                <w:lang w:bidi="ar-SA"/>
              </w:rPr>
              <w:t>001</w:t>
            </w:r>
          </w:p>
        </w:tc>
        <w:tc>
          <w:tcPr>
            <w:tcW w:w="236" w:type="pct"/>
            <w:tcBorders>
              <w:top w:val="nil"/>
              <w:left w:val="nil"/>
              <w:bottom w:val="single" w:sz="4" w:space="0" w:color="auto"/>
              <w:right w:val="single" w:sz="4" w:space="0" w:color="auto"/>
            </w:tcBorders>
            <w:shd w:val="clear" w:color="auto" w:fill="auto"/>
            <w:vAlign w:val="center"/>
            <w:hideMark/>
          </w:tcPr>
          <w:p w14:paraId="2674498E" w14:textId="4B2BF2B1" w:rsidR="009104D3" w:rsidRPr="00754401" w:rsidRDefault="009104D3" w:rsidP="00CA5B84">
            <w:pPr>
              <w:autoSpaceDE/>
              <w:autoSpaceDN/>
              <w:spacing w:line="240" w:lineRule="auto"/>
              <w:ind w:firstLine="0"/>
              <w:jc w:val="center"/>
              <w:rPr>
                <w:b/>
                <w:sz w:val="15"/>
                <w:highlight w:val="yellow"/>
              </w:rPr>
            </w:pPr>
            <w:r w:rsidRPr="009104D3">
              <w:rPr>
                <w:b/>
                <w:sz w:val="15"/>
                <w:szCs w:val="15"/>
              </w:rPr>
              <w:t>284884</w:t>
            </w:r>
          </w:p>
        </w:tc>
        <w:tc>
          <w:tcPr>
            <w:tcW w:w="236" w:type="pct"/>
            <w:tcBorders>
              <w:top w:val="nil"/>
              <w:left w:val="nil"/>
              <w:bottom w:val="single" w:sz="4" w:space="0" w:color="auto"/>
              <w:right w:val="single" w:sz="4" w:space="0" w:color="auto"/>
            </w:tcBorders>
            <w:shd w:val="clear" w:color="auto" w:fill="auto"/>
            <w:vAlign w:val="center"/>
            <w:hideMark/>
          </w:tcPr>
          <w:p w14:paraId="5636A380" w14:textId="700A4DF5" w:rsidR="009104D3" w:rsidRPr="00754401" w:rsidRDefault="009104D3" w:rsidP="00CA5B84">
            <w:pPr>
              <w:autoSpaceDE/>
              <w:autoSpaceDN/>
              <w:spacing w:line="240" w:lineRule="auto"/>
              <w:ind w:firstLine="0"/>
              <w:jc w:val="center"/>
              <w:rPr>
                <w:b/>
                <w:sz w:val="15"/>
                <w:highlight w:val="yellow"/>
              </w:rPr>
            </w:pPr>
            <w:r w:rsidRPr="009104D3">
              <w:rPr>
                <w:b/>
                <w:sz w:val="15"/>
                <w:szCs w:val="15"/>
              </w:rPr>
              <w:t>96967</w:t>
            </w:r>
          </w:p>
        </w:tc>
        <w:tc>
          <w:tcPr>
            <w:tcW w:w="215" w:type="pct"/>
            <w:tcBorders>
              <w:top w:val="nil"/>
              <w:left w:val="nil"/>
              <w:bottom w:val="single" w:sz="4" w:space="0" w:color="auto"/>
              <w:right w:val="single" w:sz="4" w:space="0" w:color="auto"/>
            </w:tcBorders>
            <w:shd w:val="clear" w:color="auto" w:fill="auto"/>
            <w:vAlign w:val="center"/>
            <w:hideMark/>
          </w:tcPr>
          <w:p w14:paraId="092B5A51" w14:textId="565DB227" w:rsidR="009104D3" w:rsidRPr="00754401" w:rsidRDefault="009104D3" w:rsidP="00CA5B84">
            <w:pPr>
              <w:autoSpaceDE/>
              <w:autoSpaceDN/>
              <w:spacing w:line="240" w:lineRule="auto"/>
              <w:ind w:firstLine="0"/>
              <w:jc w:val="center"/>
              <w:rPr>
                <w:b/>
                <w:sz w:val="15"/>
                <w:highlight w:val="yellow"/>
              </w:rPr>
            </w:pPr>
            <w:r w:rsidRPr="009104D3">
              <w:rPr>
                <w:b/>
                <w:sz w:val="15"/>
                <w:szCs w:val="15"/>
              </w:rPr>
              <w:t>39240</w:t>
            </w:r>
          </w:p>
        </w:tc>
      </w:tr>
      <w:tr w:rsidR="00754401" w:rsidRPr="00B018CF" w14:paraId="65CAEA58"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E7A6BD1" w14:textId="77777777" w:rsidR="00754401" w:rsidRPr="00754401" w:rsidRDefault="00754401" w:rsidP="00CA5B84">
            <w:pPr>
              <w:autoSpaceDE/>
              <w:autoSpaceDN/>
              <w:spacing w:line="240" w:lineRule="auto"/>
              <w:ind w:firstLine="0"/>
              <w:jc w:val="center"/>
              <w:rPr>
                <w:b/>
                <w:sz w:val="15"/>
              </w:rPr>
            </w:pPr>
            <w:r w:rsidRPr="00754401">
              <w:rPr>
                <w:b/>
                <w:sz w:val="15"/>
              </w:rPr>
              <w:t>1ТС-3.1</w:t>
            </w:r>
          </w:p>
        </w:tc>
        <w:tc>
          <w:tcPr>
            <w:tcW w:w="271" w:type="pct"/>
            <w:tcBorders>
              <w:top w:val="nil"/>
              <w:left w:val="nil"/>
              <w:bottom w:val="single" w:sz="4" w:space="0" w:color="auto"/>
              <w:right w:val="single" w:sz="4" w:space="0" w:color="auto"/>
            </w:tcBorders>
            <w:shd w:val="clear" w:color="auto" w:fill="auto"/>
            <w:vAlign w:val="center"/>
            <w:hideMark/>
          </w:tcPr>
          <w:p w14:paraId="3987394C" w14:textId="77777777" w:rsidR="00754401" w:rsidRPr="00754401" w:rsidRDefault="00754401" w:rsidP="00CA5B84">
            <w:pPr>
              <w:autoSpaceDE/>
              <w:autoSpaceDN/>
              <w:spacing w:line="240" w:lineRule="auto"/>
              <w:ind w:firstLine="0"/>
              <w:jc w:val="center"/>
              <w:rPr>
                <w:b/>
                <w:sz w:val="15"/>
              </w:rPr>
            </w:pPr>
            <w:r w:rsidRPr="00754401">
              <w:rPr>
                <w:b/>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3ADE291" w14:textId="38626BC6" w:rsidR="00754401" w:rsidRPr="00754401" w:rsidRDefault="00754401" w:rsidP="002B56A6">
            <w:pPr>
              <w:autoSpaceDE/>
              <w:autoSpaceDN/>
              <w:spacing w:line="240" w:lineRule="auto"/>
              <w:ind w:firstLine="0"/>
              <w:jc w:val="left"/>
              <w:rPr>
                <w:b/>
                <w:sz w:val="15"/>
              </w:rPr>
            </w:pPr>
            <w:r w:rsidRPr="00754401">
              <w:rPr>
                <w:b/>
                <w:sz w:val="15"/>
              </w:rPr>
              <w:t>Строительство</w:t>
            </w:r>
            <w:r w:rsidR="002B56A6">
              <w:rPr>
                <w:b/>
                <w:sz w:val="15"/>
              </w:rPr>
              <w:t xml:space="preserve"> </w:t>
            </w:r>
            <w:r w:rsidRPr="00754401">
              <w:rPr>
                <w:b/>
                <w:sz w:val="15"/>
              </w:rPr>
              <w:t xml:space="preserve"> объектов недвижимого имущества тепловых сетей для повышения надежности и резервирования систем теплоснабжения</w:t>
            </w:r>
          </w:p>
        </w:tc>
        <w:tc>
          <w:tcPr>
            <w:tcW w:w="476" w:type="pct"/>
            <w:tcBorders>
              <w:top w:val="nil"/>
              <w:left w:val="nil"/>
              <w:bottom w:val="single" w:sz="4" w:space="0" w:color="auto"/>
              <w:right w:val="single" w:sz="4" w:space="0" w:color="auto"/>
            </w:tcBorders>
            <w:shd w:val="clear" w:color="auto" w:fill="auto"/>
            <w:vAlign w:val="center"/>
            <w:hideMark/>
          </w:tcPr>
          <w:p w14:paraId="10D992DF" w14:textId="77777777" w:rsidR="00754401" w:rsidRPr="00754401" w:rsidRDefault="00754401" w:rsidP="00CA5B84">
            <w:pPr>
              <w:autoSpaceDE/>
              <w:autoSpaceDN/>
              <w:spacing w:line="240" w:lineRule="auto"/>
              <w:ind w:firstLine="0"/>
              <w:jc w:val="center"/>
              <w:rPr>
                <w:b/>
                <w:sz w:val="15"/>
              </w:rPr>
            </w:pPr>
            <w:r w:rsidRPr="00754401">
              <w:rPr>
                <w:b/>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05E41F5A" w14:textId="0CF9F053" w:rsidR="00754401" w:rsidRPr="009104D3" w:rsidRDefault="00754401" w:rsidP="00CA5B84">
            <w:pPr>
              <w:autoSpaceDE/>
              <w:autoSpaceDN/>
              <w:spacing w:line="240" w:lineRule="auto"/>
              <w:ind w:firstLine="0"/>
              <w:jc w:val="center"/>
              <w:rPr>
                <w:b/>
                <w:bCs/>
                <w:sz w:val="15"/>
                <w:szCs w:val="15"/>
                <w:lang w:bidi="ar-SA"/>
              </w:rPr>
            </w:pPr>
            <w:r>
              <w:rPr>
                <w:b/>
                <w:bCs/>
                <w:sz w:val="15"/>
                <w:szCs w:val="15"/>
                <w:lang w:bidi="ar-SA"/>
              </w:rPr>
              <w:t>333</w:t>
            </w:r>
            <w:r w:rsidRPr="009104D3">
              <w:rPr>
                <w:b/>
                <w:bCs/>
                <w:sz w:val="15"/>
                <w:szCs w:val="15"/>
                <w:lang w:bidi="ar-SA"/>
              </w:rPr>
              <w:t>267</w:t>
            </w:r>
          </w:p>
        </w:tc>
        <w:tc>
          <w:tcPr>
            <w:tcW w:w="212" w:type="pct"/>
            <w:tcBorders>
              <w:top w:val="nil"/>
              <w:left w:val="nil"/>
              <w:bottom w:val="single" w:sz="4" w:space="0" w:color="auto"/>
              <w:right w:val="single" w:sz="4" w:space="0" w:color="auto"/>
            </w:tcBorders>
            <w:shd w:val="clear" w:color="auto" w:fill="auto"/>
            <w:vAlign w:val="center"/>
            <w:hideMark/>
          </w:tcPr>
          <w:p w14:paraId="1B9364DD" w14:textId="77777777" w:rsidR="00754401" w:rsidRPr="009104D3" w:rsidRDefault="00754401" w:rsidP="00CA5B84">
            <w:pPr>
              <w:autoSpaceDE/>
              <w:autoSpaceDN/>
              <w:spacing w:line="240" w:lineRule="auto"/>
              <w:ind w:firstLine="0"/>
              <w:jc w:val="center"/>
              <w:rPr>
                <w:b/>
                <w:sz w:val="15"/>
                <w:szCs w:val="15"/>
                <w:lang w:bidi="ar-SA"/>
              </w:rPr>
            </w:pPr>
            <w:r w:rsidRPr="009104D3">
              <w:rPr>
                <w:b/>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0091295D" w14:textId="042FA885" w:rsidR="00754401" w:rsidRPr="00754401" w:rsidRDefault="00754401" w:rsidP="00CA5B84">
            <w:pPr>
              <w:autoSpaceDE/>
              <w:autoSpaceDN/>
              <w:spacing w:line="240" w:lineRule="auto"/>
              <w:ind w:firstLine="0"/>
              <w:jc w:val="center"/>
              <w:rPr>
                <w:b/>
                <w:sz w:val="15"/>
              </w:rPr>
            </w:pPr>
            <w:r w:rsidRPr="009104D3">
              <w:rPr>
                <w:b/>
                <w:sz w:val="15"/>
                <w:szCs w:val="15"/>
                <w:lang w:bidi="ar-SA"/>
              </w:rPr>
              <w:t>274</w:t>
            </w:r>
          </w:p>
        </w:tc>
        <w:tc>
          <w:tcPr>
            <w:tcW w:w="212" w:type="pct"/>
            <w:tcBorders>
              <w:top w:val="nil"/>
              <w:left w:val="nil"/>
              <w:bottom w:val="single" w:sz="4" w:space="0" w:color="auto"/>
              <w:right w:val="single" w:sz="4" w:space="0" w:color="auto"/>
            </w:tcBorders>
            <w:shd w:val="clear" w:color="auto" w:fill="auto"/>
            <w:vAlign w:val="center"/>
            <w:hideMark/>
          </w:tcPr>
          <w:p w14:paraId="5BEC754D" w14:textId="3360A3CD" w:rsidR="00754401" w:rsidRPr="00754401" w:rsidRDefault="00754401" w:rsidP="00CA5B84">
            <w:pPr>
              <w:autoSpaceDE/>
              <w:autoSpaceDN/>
              <w:spacing w:line="240" w:lineRule="auto"/>
              <w:ind w:firstLine="0"/>
              <w:jc w:val="center"/>
              <w:rPr>
                <w:b/>
                <w:sz w:val="15"/>
              </w:rPr>
            </w:pPr>
            <w:r w:rsidRPr="009104D3">
              <w:rPr>
                <w:b/>
                <w:sz w:val="15"/>
                <w:szCs w:val="15"/>
                <w:lang w:bidi="ar-SA"/>
              </w:rPr>
              <w:t>16533</w:t>
            </w:r>
          </w:p>
        </w:tc>
        <w:tc>
          <w:tcPr>
            <w:tcW w:w="212" w:type="pct"/>
            <w:tcBorders>
              <w:top w:val="nil"/>
              <w:left w:val="nil"/>
              <w:bottom w:val="single" w:sz="4" w:space="0" w:color="auto"/>
              <w:right w:val="single" w:sz="4" w:space="0" w:color="auto"/>
            </w:tcBorders>
            <w:shd w:val="clear" w:color="auto" w:fill="auto"/>
            <w:vAlign w:val="center"/>
            <w:hideMark/>
          </w:tcPr>
          <w:p w14:paraId="195D04BC" w14:textId="1D78ACC4" w:rsidR="00754401" w:rsidRPr="00754401" w:rsidRDefault="00754401" w:rsidP="00CA5B84">
            <w:pPr>
              <w:autoSpaceDE/>
              <w:autoSpaceDN/>
              <w:spacing w:line="240" w:lineRule="auto"/>
              <w:ind w:firstLine="0"/>
              <w:jc w:val="center"/>
              <w:rPr>
                <w:b/>
                <w:sz w:val="15"/>
              </w:rPr>
            </w:pPr>
            <w:r w:rsidRPr="009104D3">
              <w:rPr>
                <w:b/>
                <w:sz w:val="15"/>
                <w:szCs w:val="15"/>
                <w:lang w:bidi="ar-SA"/>
              </w:rPr>
              <w:t>2 </w:t>
            </w:r>
          </w:p>
        </w:tc>
        <w:tc>
          <w:tcPr>
            <w:tcW w:w="212" w:type="pct"/>
            <w:tcBorders>
              <w:top w:val="nil"/>
              <w:left w:val="nil"/>
              <w:bottom w:val="single" w:sz="4" w:space="0" w:color="auto"/>
              <w:right w:val="single" w:sz="4" w:space="0" w:color="auto"/>
            </w:tcBorders>
            <w:shd w:val="clear" w:color="auto" w:fill="auto"/>
            <w:vAlign w:val="center"/>
            <w:hideMark/>
          </w:tcPr>
          <w:p w14:paraId="208B659C" w14:textId="77777777" w:rsidR="00754401" w:rsidRPr="009104D3" w:rsidRDefault="00754401" w:rsidP="00CA5B84">
            <w:pPr>
              <w:autoSpaceDE/>
              <w:autoSpaceDN/>
              <w:spacing w:line="240" w:lineRule="auto"/>
              <w:ind w:firstLine="0"/>
              <w:jc w:val="center"/>
              <w:rPr>
                <w:b/>
                <w:sz w:val="15"/>
                <w:szCs w:val="15"/>
                <w:lang w:bidi="ar-SA"/>
              </w:rPr>
            </w:pPr>
            <w:r w:rsidRPr="009104D3">
              <w:rPr>
                <w:b/>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1EC5C5D3" w14:textId="44F446B2" w:rsidR="00754401" w:rsidRPr="00754401" w:rsidRDefault="00754401" w:rsidP="00CA5B84">
            <w:pPr>
              <w:autoSpaceDE/>
              <w:autoSpaceDN/>
              <w:spacing w:line="240" w:lineRule="auto"/>
              <w:ind w:firstLine="0"/>
              <w:jc w:val="center"/>
              <w:rPr>
                <w:b/>
                <w:sz w:val="15"/>
                <w:szCs w:val="15"/>
                <w:lang w:bidi="ar-SA"/>
              </w:rPr>
            </w:pPr>
            <w:r w:rsidRPr="00754401">
              <w:rPr>
                <w:b/>
                <w:iCs/>
                <w:color w:val="000000" w:themeColor="text1"/>
                <w:sz w:val="15"/>
                <w:szCs w:val="15"/>
                <w:lang w:bidi="ar-SA"/>
              </w:rPr>
              <w:t>70000</w:t>
            </w:r>
          </w:p>
        </w:tc>
        <w:tc>
          <w:tcPr>
            <w:tcW w:w="236" w:type="pct"/>
            <w:tcBorders>
              <w:top w:val="nil"/>
              <w:left w:val="nil"/>
              <w:bottom w:val="single" w:sz="4" w:space="0" w:color="auto"/>
              <w:right w:val="single" w:sz="4" w:space="0" w:color="auto"/>
            </w:tcBorders>
            <w:shd w:val="clear" w:color="auto" w:fill="auto"/>
            <w:vAlign w:val="center"/>
            <w:hideMark/>
          </w:tcPr>
          <w:p w14:paraId="2442F351" w14:textId="0D5FB8F3" w:rsidR="00754401" w:rsidRPr="00754401" w:rsidRDefault="00754401" w:rsidP="00CA5B84">
            <w:pPr>
              <w:autoSpaceDE/>
              <w:autoSpaceDN/>
              <w:spacing w:line="240" w:lineRule="auto"/>
              <w:ind w:firstLine="0"/>
              <w:jc w:val="center"/>
              <w:rPr>
                <w:b/>
                <w:sz w:val="15"/>
                <w:szCs w:val="15"/>
                <w:lang w:bidi="ar-SA"/>
              </w:rPr>
            </w:pPr>
            <w:r w:rsidRPr="00754401">
              <w:rPr>
                <w:b/>
                <w:iCs/>
                <w:color w:val="000000" w:themeColor="text1"/>
                <w:sz w:val="15"/>
                <w:szCs w:val="15"/>
                <w:lang w:bidi="ar-SA"/>
              </w:rPr>
              <w:t>71000</w:t>
            </w:r>
          </w:p>
        </w:tc>
        <w:tc>
          <w:tcPr>
            <w:tcW w:w="236" w:type="pct"/>
            <w:tcBorders>
              <w:top w:val="nil"/>
              <w:left w:val="nil"/>
              <w:bottom w:val="single" w:sz="4" w:space="0" w:color="auto"/>
              <w:right w:val="single" w:sz="4" w:space="0" w:color="auto"/>
            </w:tcBorders>
            <w:shd w:val="clear" w:color="auto" w:fill="auto"/>
            <w:vAlign w:val="center"/>
            <w:hideMark/>
          </w:tcPr>
          <w:p w14:paraId="377D1EBA" w14:textId="3B7C65B2" w:rsidR="00754401" w:rsidRPr="00754401" w:rsidRDefault="00754401" w:rsidP="00CA5B84">
            <w:pPr>
              <w:autoSpaceDE/>
              <w:autoSpaceDN/>
              <w:spacing w:line="240" w:lineRule="auto"/>
              <w:ind w:firstLine="0"/>
              <w:jc w:val="center"/>
              <w:rPr>
                <w:b/>
                <w:sz w:val="15"/>
                <w:szCs w:val="15"/>
                <w:lang w:bidi="ar-SA"/>
              </w:rPr>
            </w:pPr>
            <w:r w:rsidRPr="00754401">
              <w:rPr>
                <w:b/>
                <w:iCs/>
                <w:color w:val="000000" w:themeColor="text1"/>
                <w:sz w:val="15"/>
                <w:szCs w:val="15"/>
                <w:lang w:bidi="ar-SA"/>
              </w:rPr>
              <w:t>71000</w:t>
            </w:r>
          </w:p>
        </w:tc>
        <w:tc>
          <w:tcPr>
            <w:tcW w:w="236" w:type="pct"/>
            <w:tcBorders>
              <w:top w:val="nil"/>
              <w:left w:val="nil"/>
              <w:bottom w:val="single" w:sz="4" w:space="0" w:color="auto"/>
              <w:right w:val="single" w:sz="4" w:space="0" w:color="auto"/>
            </w:tcBorders>
            <w:shd w:val="clear" w:color="auto" w:fill="auto"/>
            <w:vAlign w:val="center"/>
            <w:hideMark/>
          </w:tcPr>
          <w:p w14:paraId="5610972B" w14:textId="77777777" w:rsidR="00754401" w:rsidRPr="009104D3" w:rsidRDefault="00754401" w:rsidP="00CA5B84">
            <w:pPr>
              <w:autoSpaceDE/>
              <w:autoSpaceDN/>
              <w:spacing w:line="240" w:lineRule="auto"/>
              <w:ind w:firstLine="0"/>
              <w:jc w:val="center"/>
              <w:rPr>
                <w:b/>
                <w:sz w:val="15"/>
                <w:szCs w:val="15"/>
                <w:lang w:bidi="ar-SA"/>
              </w:rPr>
            </w:pPr>
            <w:r w:rsidRPr="009104D3">
              <w:rPr>
                <w:b/>
                <w:sz w:val="15"/>
                <w:szCs w:val="15"/>
                <w:lang w:bidi="ar-SA"/>
              </w:rPr>
              <w:t>34819 </w:t>
            </w:r>
          </w:p>
        </w:tc>
        <w:tc>
          <w:tcPr>
            <w:tcW w:w="236" w:type="pct"/>
            <w:tcBorders>
              <w:top w:val="nil"/>
              <w:left w:val="nil"/>
              <w:bottom w:val="single" w:sz="4" w:space="0" w:color="auto"/>
              <w:right w:val="single" w:sz="4" w:space="0" w:color="auto"/>
            </w:tcBorders>
            <w:shd w:val="clear" w:color="auto" w:fill="auto"/>
            <w:vAlign w:val="center"/>
            <w:hideMark/>
          </w:tcPr>
          <w:p w14:paraId="55841F0B" w14:textId="77777777" w:rsidR="00754401" w:rsidRPr="00754401" w:rsidRDefault="00754401" w:rsidP="00CA5B84">
            <w:pPr>
              <w:autoSpaceDE/>
              <w:autoSpaceDN/>
              <w:spacing w:line="240" w:lineRule="auto"/>
              <w:ind w:firstLine="0"/>
              <w:jc w:val="center"/>
              <w:rPr>
                <w:b/>
                <w:sz w:val="15"/>
              </w:rPr>
            </w:pPr>
            <w:r w:rsidRPr="009104D3">
              <w:rPr>
                <w:b/>
                <w:sz w:val="15"/>
                <w:szCs w:val="15"/>
                <w:lang w:bidi="ar-SA"/>
              </w:rPr>
              <w:t>34819</w:t>
            </w:r>
            <w:r w:rsidRPr="00754401">
              <w:rPr>
                <w:b/>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48A7BB58" w14:textId="77777777" w:rsidR="00754401" w:rsidRPr="00754401" w:rsidRDefault="00754401" w:rsidP="00CA5B84">
            <w:pPr>
              <w:autoSpaceDE/>
              <w:autoSpaceDN/>
              <w:spacing w:line="240" w:lineRule="auto"/>
              <w:ind w:firstLine="0"/>
              <w:jc w:val="center"/>
              <w:rPr>
                <w:b/>
                <w:sz w:val="15"/>
              </w:rPr>
            </w:pPr>
            <w:r w:rsidRPr="00754401">
              <w:rPr>
                <w:b/>
                <w:sz w:val="15"/>
              </w:rPr>
              <w:t> </w:t>
            </w:r>
            <w:r w:rsidRPr="009104D3">
              <w:rPr>
                <w:b/>
                <w:sz w:val="15"/>
                <w:szCs w:val="15"/>
                <w:lang w:bidi="ar-SA"/>
              </w:rPr>
              <w:t>34820</w:t>
            </w:r>
          </w:p>
        </w:tc>
      </w:tr>
      <w:tr w:rsidR="00754401" w:rsidRPr="00B018CF" w14:paraId="038C3CC8"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48D27D5" w14:textId="13C54A87" w:rsidR="00754401" w:rsidRPr="00754401" w:rsidRDefault="00754401" w:rsidP="00CA5B84">
            <w:pPr>
              <w:autoSpaceDE/>
              <w:autoSpaceDN/>
              <w:spacing w:line="240" w:lineRule="auto"/>
              <w:ind w:firstLine="0"/>
              <w:jc w:val="center"/>
              <w:rPr>
                <w:i/>
                <w:sz w:val="15"/>
              </w:rPr>
            </w:pPr>
            <w:r w:rsidRPr="00754401">
              <w:rPr>
                <w:i/>
                <w:sz w:val="15"/>
              </w:rPr>
              <w:t>1ТС-3.1.1</w:t>
            </w:r>
          </w:p>
        </w:tc>
        <w:tc>
          <w:tcPr>
            <w:tcW w:w="271" w:type="pct"/>
            <w:tcBorders>
              <w:top w:val="nil"/>
              <w:left w:val="nil"/>
              <w:bottom w:val="single" w:sz="4" w:space="0" w:color="auto"/>
              <w:right w:val="single" w:sz="4" w:space="0" w:color="auto"/>
            </w:tcBorders>
            <w:shd w:val="clear" w:color="auto" w:fill="auto"/>
          </w:tcPr>
          <w:p w14:paraId="263DE581" w14:textId="77777777" w:rsidR="00754401" w:rsidRPr="00754401" w:rsidRDefault="00754401" w:rsidP="00CA5B84">
            <w:pPr>
              <w:autoSpaceDE/>
              <w:autoSpaceDN/>
              <w:spacing w:line="240" w:lineRule="auto"/>
              <w:ind w:firstLine="0"/>
              <w:jc w:val="center"/>
              <w:rPr>
                <w:i/>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2F9A5883" w14:textId="77777777" w:rsidR="00754401" w:rsidRPr="00754401" w:rsidRDefault="00754401" w:rsidP="00CA5B84">
            <w:pPr>
              <w:autoSpaceDE/>
              <w:autoSpaceDN/>
              <w:spacing w:line="240" w:lineRule="auto"/>
              <w:ind w:firstLine="0"/>
              <w:jc w:val="left"/>
              <w:rPr>
                <w:i/>
                <w:sz w:val="15"/>
              </w:rPr>
            </w:pPr>
            <w:r w:rsidRPr="00754401">
              <w:rPr>
                <w:i/>
                <w:sz w:val="15"/>
              </w:rPr>
              <w:t xml:space="preserve">Строительство теплотрассы от ТК-51а переход через проезжую часть ул. Советской в районе д. 36 и 37/30 ТК-51а (+камера (между ТК-94 и ТК-95) Ду-100мм, L=0,12 км (подземная канальная прокладка с теплоизоляцией из ППУ) </w:t>
            </w:r>
          </w:p>
        </w:tc>
        <w:tc>
          <w:tcPr>
            <w:tcW w:w="476" w:type="pct"/>
            <w:tcBorders>
              <w:top w:val="nil"/>
              <w:left w:val="nil"/>
              <w:bottom w:val="single" w:sz="4" w:space="0" w:color="auto"/>
              <w:right w:val="single" w:sz="4" w:space="0" w:color="auto"/>
            </w:tcBorders>
            <w:shd w:val="clear" w:color="auto" w:fill="auto"/>
            <w:vAlign w:val="center"/>
            <w:hideMark/>
          </w:tcPr>
          <w:p w14:paraId="4F425A7A" w14:textId="77777777" w:rsidR="00754401" w:rsidRPr="00754401" w:rsidRDefault="00754401" w:rsidP="00CA5B84">
            <w:pPr>
              <w:autoSpaceDE/>
              <w:autoSpaceDN/>
              <w:spacing w:line="240" w:lineRule="auto"/>
              <w:ind w:firstLine="0"/>
              <w:jc w:val="center"/>
              <w:rPr>
                <w:i/>
                <w:sz w:val="15"/>
              </w:rPr>
            </w:pPr>
            <w:r w:rsidRPr="00754401">
              <w:rPr>
                <w:i/>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3F95DFB3" w14:textId="3988A502"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6749</w:t>
            </w:r>
          </w:p>
        </w:tc>
        <w:tc>
          <w:tcPr>
            <w:tcW w:w="212" w:type="pct"/>
            <w:tcBorders>
              <w:top w:val="nil"/>
              <w:left w:val="nil"/>
              <w:bottom w:val="single" w:sz="4" w:space="0" w:color="auto"/>
              <w:right w:val="single" w:sz="4" w:space="0" w:color="auto"/>
            </w:tcBorders>
            <w:shd w:val="clear" w:color="auto" w:fill="auto"/>
            <w:vAlign w:val="center"/>
            <w:hideMark/>
          </w:tcPr>
          <w:p w14:paraId="73B3A6A6"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4E0D193A" w14:textId="4A2F1458"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102</w:t>
            </w:r>
          </w:p>
        </w:tc>
        <w:tc>
          <w:tcPr>
            <w:tcW w:w="212" w:type="pct"/>
            <w:tcBorders>
              <w:top w:val="nil"/>
              <w:left w:val="nil"/>
              <w:bottom w:val="single" w:sz="4" w:space="0" w:color="auto"/>
              <w:right w:val="single" w:sz="4" w:space="0" w:color="auto"/>
            </w:tcBorders>
            <w:shd w:val="clear" w:color="auto" w:fill="auto"/>
            <w:vAlign w:val="center"/>
            <w:hideMark/>
          </w:tcPr>
          <w:p w14:paraId="678DA7B3" w14:textId="0B2C4CEA"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6647</w:t>
            </w:r>
          </w:p>
        </w:tc>
        <w:tc>
          <w:tcPr>
            <w:tcW w:w="212" w:type="pct"/>
            <w:tcBorders>
              <w:top w:val="nil"/>
              <w:left w:val="nil"/>
              <w:bottom w:val="single" w:sz="4" w:space="0" w:color="auto"/>
              <w:right w:val="single" w:sz="4" w:space="0" w:color="auto"/>
            </w:tcBorders>
            <w:shd w:val="clear" w:color="auto" w:fill="auto"/>
            <w:vAlign w:val="center"/>
            <w:hideMark/>
          </w:tcPr>
          <w:p w14:paraId="406771DE" w14:textId="77777777" w:rsidR="00754401" w:rsidRPr="00754401" w:rsidRDefault="00754401" w:rsidP="00CA5B84">
            <w:pPr>
              <w:autoSpaceDE/>
              <w:autoSpaceDN/>
              <w:spacing w:line="240" w:lineRule="auto"/>
              <w:ind w:firstLine="0"/>
              <w:jc w:val="center"/>
              <w:rPr>
                <w:i/>
                <w:sz w:val="15"/>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5B882471"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10EAF83E" w14:textId="77777777" w:rsidR="00754401" w:rsidRPr="009104D3"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2142194C"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7FD149FA"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1B100611"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50C57299" w14:textId="77777777" w:rsidR="00754401" w:rsidRPr="00754401" w:rsidRDefault="00754401" w:rsidP="00CA5B84">
            <w:pPr>
              <w:autoSpaceDE/>
              <w:autoSpaceDN/>
              <w:spacing w:line="240" w:lineRule="auto"/>
              <w:ind w:firstLine="0"/>
              <w:jc w:val="center"/>
              <w:rPr>
                <w:i/>
                <w:sz w:val="15"/>
              </w:rPr>
            </w:pPr>
            <w:r w:rsidRPr="00754401">
              <w:rPr>
                <w:i/>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41CA28CE" w14:textId="77777777" w:rsidR="00754401" w:rsidRPr="00754401" w:rsidRDefault="00754401" w:rsidP="00CA5B84">
            <w:pPr>
              <w:autoSpaceDE/>
              <w:autoSpaceDN/>
              <w:spacing w:line="240" w:lineRule="auto"/>
              <w:ind w:firstLine="0"/>
              <w:jc w:val="center"/>
              <w:rPr>
                <w:i/>
                <w:sz w:val="15"/>
              </w:rPr>
            </w:pPr>
            <w:r w:rsidRPr="00754401">
              <w:rPr>
                <w:i/>
                <w:sz w:val="15"/>
              </w:rPr>
              <w:t> </w:t>
            </w:r>
          </w:p>
        </w:tc>
      </w:tr>
      <w:tr w:rsidR="00754401" w:rsidRPr="00B018CF" w14:paraId="49B94237"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604853F" w14:textId="77777777" w:rsidR="00754401" w:rsidRPr="00754401" w:rsidRDefault="00754401" w:rsidP="00CA5B84">
            <w:pPr>
              <w:autoSpaceDE/>
              <w:autoSpaceDN/>
              <w:spacing w:line="240" w:lineRule="auto"/>
              <w:ind w:firstLine="0"/>
              <w:jc w:val="center"/>
              <w:rPr>
                <w:i/>
                <w:sz w:val="15"/>
              </w:rPr>
            </w:pPr>
            <w:r w:rsidRPr="00754401">
              <w:rPr>
                <w:i/>
                <w:sz w:val="15"/>
              </w:rPr>
              <w:t>1ТС-3.1.2</w:t>
            </w:r>
          </w:p>
        </w:tc>
        <w:tc>
          <w:tcPr>
            <w:tcW w:w="271" w:type="pct"/>
            <w:tcBorders>
              <w:top w:val="nil"/>
              <w:left w:val="nil"/>
              <w:bottom w:val="single" w:sz="4" w:space="0" w:color="auto"/>
              <w:right w:val="single" w:sz="4" w:space="0" w:color="auto"/>
            </w:tcBorders>
            <w:shd w:val="clear" w:color="auto" w:fill="auto"/>
          </w:tcPr>
          <w:p w14:paraId="66788B64" w14:textId="77777777" w:rsidR="00754401" w:rsidRPr="00754401" w:rsidRDefault="00754401" w:rsidP="00CA5B84">
            <w:pPr>
              <w:autoSpaceDE/>
              <w:autoSpaceDN/>
              <w:spacing w:line="240" w:lineRule="auto"/>
              <w:ind w:firstLine="0"/>
              <w:jc w:val="center"/>
              <w:rPr>
                <w:i/>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39885C70" w14:textId="77777777" w:rsidR="00754401" w:rsidRPr="00754401" w:rsidRDefault="00754401" w:rsidP="00CA5B84">
            <w:pPr>
              <w:autoSpaceDE/>
              <w:autoSpaceDN/>
              <w:spacing w:line="240" w:lineRule="auto"/>
              <w:ind w:firstLine="0"/>
              <w:jc w:val="left"/>
              <w:rPr>
                <w:i/>
                <w:sz w:val="15"/>
              </w:rPr>
            </w:pPr>
            <w:r w:rsidRPr="00754401">
              <w:rPr>
                <w:i/>
                <w:sz w:val="15"/>
              </w:rPr>
              <w:t xml:space="preserve">Строительство теплотрассы от ТК-58а до ТК-24а Ø200 мм, L-0,1 км (подземная канальная прокладка с теплоизоляцией из ППУ) -переход через проезжую часть ул. Республиканской в районе д. 22 </w:t>
            </w:r>
          </w:p>
        </w:tc>
        <w:tc>
          <w:tcPr>
            <w:tcW w:w="476" w:type="pct"/>
            <w:tcBorders>
              <w:top w:val="nil"/>
              <w:left w:val="nil"/>
              <w:bottom w:val="single" w:sz="4" w:space="0" w:color="auto"/>
              <w:right w:val="single" w:sz="4" w:space="0" w:color="auto"/>
            </w:tcBorders>
            <w:shd w:val="clear" w:color="auto" w:fill="auto"/>
            <w:vAlign w:val="center"/>
            <w:hideMark/>
          </w:tcPr>
          <w:p w14:paraId="3F4EF7C0" w14:textId="77777777" w:rsidR="00754401" w:rsidRPr="00754401" w:rsidRDefault="00754401" w:rsidP="00CA5B84">
            <w:pPr>
              <w:autoSpaceDE/>
              <w:autoSpaceDN/>
              <w:spacing w:line="240" w:lineRule="auto"/>
              <w:ind w:firstLine="0"/>
              <w:jc w:val="center"/>
              <w:rPr>
                <w:i/>
                <w:sz w:val="15"/>
              </w:rPr>
            </w:pPr>
            <w:r w:rsidRPr="00754401">
              <w:rPr>
                <w:i/>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53834A07" w14:textId="3D8F516C"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6006</w:t>
            </w:r>
          </w:p>
        </w:tc>
        <w:tc>
          <w:tcPr>
            <w:tcW w:w="212" w:type="pct"/>
            <w:tcBorders>
              <w:top w:val="nil"/>
              <w:left w:val="nil"/>
              <w:bottom w:val="single" w:sz="4" w:space="0" w:color="auto"/>
              <w:right w:val="single" w:sz="4" w:space="0" w:color="auto"/>
            </w:tcBorders>
            <w:shd w:val="clear" w:color="auto" w:fill="auto"/>
            <w:vAlign w:val="center"/>
            <w:hideMark/>
          </w:tcPr>
          <w:p w14:paraId="6EBBE11B"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38B7BE99"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86</w:t>
            </w:r>
          </w:p>
        </w:tc>
        <w:tc>
          <w:tcPr>
            <w:tcW w:w="212" w:type="pct"/>
            <w:tcBorders>
              <w:top w:val="nil"/>
              <w:left w:val="nil"/>
              <w:bottom w:val="single" w:sz="4" w:space="0" w:color="auto"/>
              <w:right w:val="single" w:sz="4" w:space="0" w:color="auto"/>
            </w:tcBorders>
            <w:shd w:val="clear" w:color="auto" w:fill="auto"/>
            <w:vAlign w:val="center"/>
            <w:hideMark/>
          </w:tcPr>
          <w:p w14:paraId="7C17BBBC" w14:textId="3E3380B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5919</w:t>
            </w:r>
          </w:p>
        </w:tc>
        <w:tc>
          <w:tcPr>
            <w:tcW w:w="212" w:type="pct"/>
            <w:tcBorders>
              <w:top w:val="nil"/>
              <w:left w:val="nil"/>
              <w:bottom w:val="single" w:sz="4" w:space="0" w:color="auto"/>
              <w:right w:val="single" w:sz="4" w:space="0" w:color="auto"/>
            </w:tcBorders>
            <w:shd w:val="clear" w:color="auto" w:fill="auto"/>
            <w:vAlign w:val="center"/>
            <w:hideMark/>
          </w:tcPr>
          <w:p w14:paraId="358A186E" w14:textId="58DDB635"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w:t>
            </w:r>
          </w:p>
        </w:tc>
        <w:tc>
          <w:tcPr>
            <w:tcW w:w="212" w:type="pct"/>
            <w:tcBorders>
              <w:top w:val="nil"/>
              <w:left w:val="nil"/>
              <w:bottom w:val="single" w:sz="4" w:space="0" w:color="auto"/>
              <w:right w:val="single" w:sz="4" w:space="0" w:color="auto"/>
            </w:tcBorders>
            <w:shd w:val="clear" w:color="auto" w:fill="auto"/>
            <w:vAlign w:val="center"/>
            <w:hideMark/>
          </w:tcPr>
          <w:p w14:paraId="0DD7F47A"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30CAAEDC" w14:textId="77777777" w:rsidR="00754401" w:rsidRPr="009104D3"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6AA2ECC9"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0762C413"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7308B356"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2FD4F16A" w14:textId="77777777" w:rsidR="00754401" w:rsidRPr="00754401" w:rsidRDefault="00754401" w:rsidP="00CA5B84">
            <w:pPr>
              <w:autoSpaceDE/>
              <w:autoSpaceDN/>
              <w:spacing w:line="240" w:lineRule="auto"/>
              <w:ind w:firstLine="0"/>
              <w:jc w:val="center"/>
              <w:rPr>
                <w:i/>
                <w:sz w:val="15"/>
              </w:rPr>
            </w:pPr>
            <w:r w:rsidRPr="00754401">
              <w:rPr>
                <w:i/>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173E3D10" w14:textId="77777777" w:rsidR="00754401" w:rsidRPr="00754401" w:rsidRDefault="00754401" w:rsidP="00CA5B84">
            <w:pPr>
              <w:autoSpaceDE/>
              <w:autoSpaceDN/>
              <w:spacing w:line="240" w:lineRule="auto"/>
              <w:ind w:firstLine="0"/>
              <w:jc w:val="center"/>
              <w:rPr>
                <w:i/>
                <w:sz w:val="15"/>
              </w:rPr>
            </w:pPr>
            <w:r w:rsidRPr="00754401">
              <w:rPr>
                <w:i/>
                <w:sz w:val="15"/>
              </w:rPr>
              <w:t> </w:t>
            </w:r>
          </w:p>
        </w:tc>
      </w:tr>
      <w:tr w:rsidR="00754401" w:rsidRPr="00B018CF" w14:paraId="0855F8B9"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32E02AF" w14:textId="77777777" w:rsidR="00754401" w:rsidRPr="00754401" w:rsidRDefault="00754401" w:rsidP="00CA5B84">
            <w:pPr>
              <w:autoSpaceDE/>
              <w:autoSpaceDN/>
              <w:spacing w:line="240" w:lineRule="auto"/>
              <w:ind w:firstLine="0"/>
              <w:jc w:val="center"/>
              <w:rPr>
                <w:i/>
                <w:sz w:val="15"/>
              </w:rPr>
            </w:pPr>
            <w:r w:rsidRPr="00754401">
              <w:rPr>
                <w:i/>
                <w:sz w:val="15"/>
              </w:rPr>
              <w:t>1ТС-3.1.3</w:t>
            </w:r>
          </w:p>
        </w:tc>
        <w:tc>
          <w:tcPr>
            <w:tcW w:w="271" w:type="pct"/>
            <w:tcBorders>
              <w:top w:val="nil"/>
              <w:left w:val="nil"/>
              <w:bottom w:val="single" w:sz="4" w:space="0" w:color="auto"/>
              <w:right w:val="single" w:sz="4" w:space="0" w:color="auto"/>
            </w:tcBorders>
            <w:shd w:val="clear" w:color="auto" w:fill="auto"/>
          </w:tcPr>
          <w:p w14:paraId="7729D115" w14:textId="77777777" w:rsidR="00754401" w:rsidRPr="00754401" w:rsidRDefault="00754401" w:rsidP="00CA5B84">
            <w:pPr>
              <w:autoSpaceDE/>
              <w:autoSpaceDN/>
              <w:spacing w:line="240" w:lineRule="auto"/>
              <w:ind w:firstLine="0"/>
              <w:jc w:val="center"/>
              <w:rPr>
                <w:i/>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A4706D8" w14:textId="77777777" w:rsidR="00754401" w:rsidRPr="00754401" w:rsidRDefault="00754401" w:rsidP="00CA5B84">
            <w:pPr>
              <w:autoSpaceDE/>
              <w:autoSpaceDN/>
              <w:spacing w:line="240" w:lineRule="auto"/>
              <w:ind w:firstLine="0"/>
              <w:jc w:val="left"/>
              <w:rPr>
                <w:i/>
                <w:sz w:val="15"/>
              </w:rPr>
            </w:pPr>
            <w:r w:rsidRPr="00754401">
              <w:rPr>
                <w:i/>
                <w:sz w:val="15"/>
              </w:rPr>
              <w:t>Строительство теплотрассы от ТК-509 до ТК-618 Ø100 мм, L-0,1 км (подземная канальная прокладка с теплоизоляцией из ППУ) через внутриквартальные проезды в районе ул. Чепецкая, 3 </w:t>
            </w:r>
          </w:p>
        </w:tc>
        <w:tc>
          <w:tcPr>
            <w:tcW w:w="476" w:type="pct"/>
            <w:tcBorders>
              <w:top w:val="nil"/>
              <w:left w:val="nil"/>
              <w:bottom w:val="single" w:sz="4" w:space="0" w:color="auto"/>
              <w:right w:val="single" w:sz="4" w:space="0" w:color="auto"/>
            </w:tcBorders>
            <w:shd w:val="clear" w:color="auto" w:fill="auto"/>
            <w:vAlign w:val="center"/>
            <w:hideMark/>
          </w:tcPr>
          <w:p w14:paraId="31DE5BD2" w14:textId="77777777" w:rsidR="00754401" w:rsidRPr="00754401" w:rsidRDefault="00754401" w:rsidP="00CA5B84">
            <w:pPr>
              <w:autoSpaceDE/>
              <w:autoSpaceDN/>
              <w:spacing w:line="240" w:lineRule="auto"/>
              <w:ind w:firstLine="0"/>
              <w:jc w:val="center"/>
              <w:rPr>
                <w:i/>
                <w:sz w:val="15"/>
              </w:rPr>
            </w:pPr>
            <w:r w:rsidRPr="00754401">
              <w:rPr>
                <w:i/>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3A75487A" w14:textId="4CA40544"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4054</w:t>
            </w:r>
          </w:p>
        </w:tc>
        <w:tc>
          <w:tcPr>
            <w:tcW w:w="212" w:type="pct"/>
            <w:tcBorders>
              <w:top w:val="nil"/>
              <w:left w:val="nil"/>
              <w:bottom w:val="single" w:sz="4" w:space="0" w:color="auto"/>
              <w:right w:val="single" w:sz="4" w:space="0" w:color="auto"/>
            </w:tcBorders>
            <w:shd w:val="clear" w:color="auto" w:fill="auto"/>
            <w:vAlign w:val="center"/>
            <w:hideMark/>
          </w:tcPr>
          <w:p w14:paraId="406A4B35"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48D416C1"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86</w:t>
            </w:r>
          </w:p>
        </w:tc>
        <w:tc>
          <w:tcPr>
            <w:tcW w:w="212" w:type="pct"/>
            <w:tcBorders>
              <w:top w:val="nil"/>
              <w:left w:val="nil"/>
              <w:bottom w:val="single" w:sz="4" w:space="0" w:color="auto"/>
              <w:right w:val="single" w:sz="4" w:space="0" w:color="auto"/>
            </w:tcBorders>
            <w:shd w:val="clear" w:color="auto" w:fill="auto"/>
            <w:vAlign w:val="center"/>
            <w:hideMark/>
          </w:tcPr>
          <w:p w14:paraId="0B79D68A" w14:textId="4B6ADEC4"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3967</w:t>
            </w:r>
          </w:p>
        </w:tc>
        <w:tc>
          <w:tcPr>
            <w:tcW w:w="212" w:type="pct"/>
            <w:tcBorders>
              <w:top w:val="nil"/>
              <w:left w:val="nil"/>
              <w:bottom w:val="single" w:sz="4" w:space="0" w:color="auto"/>
              <w:right w:val="single" w:sz="4" w:space="0" w:color="auto"/>
            </w:tcBorders>
            <w:shd w:val="clear" w:color="auto" w:fill="auto"/>
            <w:vAlign w:val="center"/>
            <w:hideMark/>
          </w:tcPr>
          <w:p w14:paraId="5C28193D" w14:textId="5DF0CF9B"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w:t>
            </w:r>
          </w:p>
        </w:tc>
        <w:tc>
          <w:tcPr>
            <w:tcW w:w="212" w:type="pct"/>
            <w:tcBorders>
              <w:top w:val="nil"/>
              <w:left w:val="nil"/>
              <w:bottom w:val="single" w:sz="4" w:space="0" w:color="auto"/>
              <w:right w:val="single" w:sz="4" w:space="0" w:color="auto"/>
            </w:tcBorders>
            <w:shd w:val="clear" w:color="auto" w:fill="auto"/>
            <w:vAlign w:val="center"/>
            <w:hideMark/>
          </w:tcPr>
          <w:p w14:paraId="095D2057"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54AE61A7" w14:textId="77777777" w:rsidR="00754401" w:rsidRPr="009104D3"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40E5186A"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2FE65EB2"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33CB9161"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2395115A" w14:textId="77777777" w:rsidR="00754401" w:rsidRPr="00754401" w:rsidRDefault="00754401" w:rsidP="00CA5B84">
            <w:pPr>
              <w:autoSpaceDE/>
              <w:autoSpaceDN/>
              <w:spacing w:line="240" w:lineRule="auto"/>
              <w:ind w:firstLine="0"/>
              <w:jc w:val="center"/>
              <w:rPr>
                <w:i/>
                <w:sz w:val="15"/>
              </w:rPr>
            </w:pPr>
            <w:r w:rsidRPr="00754401">
              <w:rPr>
                <w:i/>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28C77EBE" w14:textId="77777777" w:rsidR="00754401" w:rsidRPr="00754401" w:rsidRDefault="00754401" w:rsidP="00CA5B84">
            <w:pPr>
              <w:autoSpaceDE/>
              <w:autoSpaceDN/>
              <w:spacing w:line="240" w:lineRule="auto"/>
              <w:ind w:firstLine="0"/>
              <w:jc w:val="center"/>
              <w:rPr>
                <w:i/>
                <w:sz w:val="15"/>
              </w:rPr>
            </w:pPr>
            <w:r w:rsidRPr="00754401">
              <w:rPr>
                <w:i/>
                <w:sz w:val="15"/>
              </w:rPr>
              <w:t> </w:t>
            </w:r>
          </w:p>
        </w:tc>
      </w:tr>
      <w:tr w:rsidR="00754401" w:rsidRPr="00B018CF" w14:paraId="39C5373E" w14:textId="77777777" w:rsidTr="00CA5B84">
        <w:trPr>
          <w:trHeight w:val="421"/>
        </w:trPr>
        <w:tc>
          <w:tcPr>
            <w:tcW w:w="315" w:type="pct"/>
            <w:tcBorders>
              <w:top w:val="nil"/>
              <w:left w:val="single" w:sz="4" w:space="0" w:color="auto"/>
              <w:bottom w:val="single" w:sz="4" w:space="0" w:color="auto"/>
              <w:right w:val="single" w:sz="4" w:space="0" w:color="auto"/>
            </w:tcBorders>
            <w:shd w:val="clear" w:color="auto" w:fill="auto"/>
            <w:vAlign w:val="center"/>
          </w:tcPr>
          <w:p w14:paraId="65337F70" w14:textId="7A59554E" w:rsidR="00754401" w:rsidRPr="00754401" w:rsidRDefault="00754401" w:rsidP="00CA5B84">
            <w:pPr>
              <w:autoSpaceDE/>
              <w:autoSpaceDN/>
              <w:spacing w:line="240" w:lineRule="auto"/>
              <w:ind w:firstLine="0"/>
              <w:jc w:val="center"/>
              <w:rPr>
                <w:i/>
                <w:sz w:val="15"/>
              </w:rPr>
            </w:pPr>
            <w:r w:rsidRPr="00754401">
              <w:rPr>
                <w:i/>
                <w:sz w:val="15"/>
              </w:rPr>
              <w:t>1ТС-3.</w:t>
            </w:r>
            <w:r w:rsidRPr="009104D3">
              <w:rPr>
                <w:i/>
                <w:iCs/>
                <w:sz w:val="15"/>
                <w:szCs w:val="15"/>
                <w:lang w:bidi="ar-SA"/>
              </w:rPr>
              <w:t>1.4</w:t>
            </w:r>
          </w:p>
        </w:tc>
        <w:tc>
          <w:tcPr>
            <w:tcW w:w="271" w:type="pct"/>
            <w:tcBorders>
              <w:top w:val="nil"/>
              <w:left w:val="nil"/>
              <w:bottom w:val="single" w:sz="4" w:space="0" w:color="auto"/>
              <w:right w:val="single" w:sz="4" w:space="0" w:color="auto"/>
            </w:tcBorders>
            <w:shd w:val="clear" w:color="auto" w:fill="auto"/>
          </w:tcPr>
          <w:p w14:paraId="03ACC84E" w14:textId="77777777" w:rsidR="00754401" w:rsidRPr="00754401" w:rsidRDefault="00754401" w:rsidP="00CA5B84">
            <w:pPr>
              <w:autoSpaceDE/>
              <w:autoSpaceDN/>
              <w:spacing w:line="240" w:lineRule="auto"/>
              <w:ind w:firstLine="0"/>
              <w:jc w:val="center"/>
              <w:rPr>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tcPr>
          <w:p w14:paraId="168CF8EF" w14:textId="61A8D788" w:rsidR="00754401" w:rsidRPr="00754401" w:rsidRDefault="00754401" w:rsidP="00CA5B84">
            <w:pPr>
              <w:autoSpaceDE/>
              <w:autoSpaceDN/>
              <w:spacing w:line="240" w:lineRule="auto"/>
              <w:ind w:firstLine="0"/>
              <w:jc w:val="left"/>
              <w:rPr>
                <w:i/>
                <w:sz w:val="15"/>
              </w:rPr>
            </w:pPr>
            <w:r w:rsidRPr="009104D3">
              <w:rPr>
                <w:i/>
                <w:iCs/>
                <w:sz w:val="15"/>
                <w:szCs w:val="15"/>
                <w:lang w:eastAsia="ar-SA" w:bidi="ar-SA"/>
              </w:rPr>
              <w:t>Строительство перемычек между магистральными теплотрассами ул.</w:t>
            </w:r>
            <w:r w:rsidR="002B56A6">
              <w:rPr>
                <w:i/>
                <w:iCs/>
                <w:sz w:val="15"/>
                <w:szCs w:val="15"/>
                <w:lang w:eastAsia="ar-SA" w:bidi="ar-SA"/>
              </w:rPr>
              <w:t xml:space="preserve"> </w:t>
            </w:r>
            <w:proofErr w:type="spellStart"/>
            <w:r w:rsidRPr="009104D3">
              <w:rPr>
                <w:i/>
                <w:iCs/>
                <w:sz w:val="15"/>
                <w:szCs w:val="15"/>
                <w:lang w:eastAsia="ar-SA" w:bidi="ar-SA"/>
              </w:rPr>
              <w:t>К.Маркса</w:t>
            </w:r>
            <w:proofErr w:type="spellEnd"/>
            <w:r w:rsidRPr="009104D3">
              <w:rPr>
                <w:i/>
                <w:iCs/>
                <w:sz w:val="15"/>
                <w:szCs w:val="15"/>
                <w:lang w:eastAsia="ar-SA" w:bidi="ar-SA"/>
              </w:rPr>
              <w:t xml:space="preserve"> и ул.</w:t>
            </w:r>
            <w:r w:rsidR="002B56A6">
              <w:rPr>
                <w:i/>
                <w:iCs/>
                <w:sz w:val="15"/>
                <w:szCs w:val="15"/>
                <w:lang w:eastAsia="ar-SA" w:bidi="ar-SA"/>
              </w:rPr>
              <w:t xml:space="preserve"> </w:t>
            </w:r>
            <w:r w:rsidRPr="009104D3">
              <w:rPr>
                <w:i/>
                <w:iCs/>
                <w:sz w:val="15"/>
                <w:szCs w:val="15"/>
                <w:lang w:eastAsia="ar-SA" w:bidi="ar-SA"/>
              </w:rPr>
              <w:t>Буден</w:t>
            </w:r>
            <w:r w:rsidR="002B56A6">
              <w:rPr>
                <w:i/>
                <w:iCs/>
                <w:sz w:val="15"/>
                <w:szCs w:val="15"/>
                <w:lang w:eastAsia="ar-SA" w:bidi="ar-SA"/>
              </w:rPr>
              <w:t>н</w:t>
            </w:r>
            <w:r w:rsidRPr="009104D3">
              <w:rPr>
                <w:i/>
                <w:iCs/>
                <w:sz w:val="15"/>
                <w:szCs w:val="15"/>
                <w:lang w:eastAsia="ar-SA" w:bidi="ar-SA"/>
              </w:rPr>
              <w:t>ого</w:t>
            </w:r>
          </w:p>
        </w:tc>
        <w:tc>
          <w:tcPr>
            <w:tcW w:w="476" w:type="pct"/>
            <w:tcBorders>
              <w:top w:val="nil"/>
              <w:left w:val="nil"/>
              <w:bottom w:val="single" w:sz="4" w:space="0" w:color="auto"/>
              <w:right w:val="single" w:sz="4" w:space="0" w:color="auto"/>
            </w:tcBorders>
            <w:shd w:val="clear" w:color="auto" w:fill="auto"/>
            <w:vAlign w:val="center"/>
          </w:tcPr>
          <w:p w14:paraId="39369CD3" w14:textId="77777777" w:rsidR="00754401" w:rsidRPr="00754401" w:rsidRDefault="00754401" w:rsidP="00CA5B84">
            <w:pPr>
              <w:autoSpaceDE/>
              <w:autoSpaceDN/>
              <w:spacing w:line="240" w:lineRule="auto"/>
              <w:ind w:firstLine="0"/>
              <w:jc w:val="center"/>
              <w:rPr>
                <w:i/>
                <w:sz w:val="15"/>
              </w:rPr>
            </w:pPr>
            <w:r w:rsidRPr="00754401">
              <w:rPr>
                <w:i/>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7F2B26BC" w14:textId="2AE270B5" w:rsidR="00754401" w:rsidRPr="00754401" w:rsidRDefault="00754401" w:rsidP="00CA5B84">
            <w:pPr>
              <w:autoSpaceDE/>
              <w:autoSpaceDN/>
              <w:spacing w:line="240" w:lineRule="auto"/>
              <w:ind w:firstLine="0"/>
              <w:jc w:val="center"/>
              <w:rPr>
                <w:b/>
                <w:i/>
                <w:sz w:val="15"/>
              </w:rPr>
            </w:pPr>
            <w:r w:rsidRPr="009104D3">
              <w:rPr>
                <w:b/>
                <w:bCs/>
                <w:i/>
                <w:iCs/>
                <w:sz w:val="15"/>
                <w:szCs w:val="15"/>
                <w:lang w:bidi="ar-SA"/>
              </w:rPr>
              <w:t>39120</w:t>
            </w:r>
          </w:p>
        </w:tc>
        <w:tc>
          <w:tcPr>
            <w:tcW w:w="212" w:type="pct"/>
            <w:tcBorders>
              <w:top w:val="nil"/>
              <w:left w:val="nil"/>
              <w:bottom w:val="single" w:sz="4" w:space="0" w:color="auto"/>
              <w:right w:val="single" w:sz="4" w:space="0" w:color="auto"/>
            </w:tcBorders>
            <w:shd w:val="clear" w:color="auto" w:fill="auto"/>
            <w:vAlign w:val="center"/>
          </w:tcPr>
          <w:p w14:paraId="357A0391" w14:textId="4C0A8F84" w:rsidR="00754401" w:rsidRPr="00754401" w:rsidRDefault="00754401" w:rsidP="00CA5B84">
            <w:pPr>
              <w:autoSpaceDE/>
              <w:autoSpaceDN/>
              <w:spacing w:line="240" w:lineRule="auto"/>
              <w:ind w:firstLine="0"/>
              <w:jc w:val="center"/>
              <w:rPr>
                <w:i/>
                <w:sz w:val="15"/>
              </w:rPr>
            </w:pPr>
          </w:p>
        </w:tc>
        <w:tc>
          <w:tcPr>
            <w:tcW w:w="212" w:type="pct"/>
            <w:tcBorders>
              <w:top w:val="nil"/>
              <w:left w:val="nil"/>
              <w:bottom w:val="single" w:sz="4" w:space="0" w:color="auto"/>
              <w:right w:val="single" w:sz="4" w:space="0" w:color="auto"/>
            </w:tcBorders>
            <w:shd w:val="clear" w:color="auto" w:fill="auto"/>
            <w:vAlign w:val="center"/>
          </w:tcPr>
          <w:p w14:paraId="24E7A286" w14:textId="4C30AAE5" w:rsidR="00754401" w:rsidRPr="00754401" w:rsidRDefault="00754401" w:rsidP="00CA5B84">
            <w:pPr>
              <w:autoSpaceDE/>
              <w:autoSpaceDN/>
              <w:spacing w:line="240" w:lineRule="auto"/>
              <w:ind w:firstLine="0"/>
              <w:jc w:val="center"/>
              <w:rPr>
                <w:i/>
                <w:sz w:val="15"/>
              </w:rPr>
            </w:pPr>
          </w:p>
        </w:tc>
        <w:tc>
          <w:tcPr>
            <w:tcW w:w="212" w:type="pct"/>
            <w:tcBorders>
              <w:top w:val="nil"/>
              <w:left w:val="nil"/>
              <w:bottom w:val="single" w:sz="4" w:space="0" w:color="auto"/>
              <w:right w:val="single" w:sz="4" w:space="0" w:color="auto"/>
            </w:tcBorders>
            <w:shd w:val="clear" w:color="auto" w:fill="auto"/>
            <w:vAlign w:val="center"/>
          </w:tcPr>
          <w:p w14:paraId="6552C824" w14:textId="0218FB45" w:rsidR="00754401" w:rsidRPr="00754401" w:rsidRDefault="00754401" w:rsidP="00CA5B84">
            <w:pPr>
              <w:autoSpaceDE/>
              <w:autoSpaceDN/>
              <w:spacing w:line="240" w:lineRule="auto"/>
              <w:ind w:firstLine="0"/>
              <w:jc w:val="center"/>
              <w:rPr>
                <w:i/>
                <w:sz w:val="15"/>
              </w:rPr>
            </w:pPr>
          </w:p>
        </w:tc>
        <w:tc>
          <w:tcPr>
            <w:tcW w:w="212" w:type="pct"/>
            <w:tcBorders>
              <w:top w:val="nil"/>
              <w:left w:val="nil"/>
              <w:bottom w:val="single" w:sz="4" w:space="0" w:color="auto"/>
              <w:right w:val="single" w:sz="4" w:space="0" w:color="auto"/>
            </w:tcBorders>
            <w:shd w:val="clear" w:color="auto" w:fill="auto"/>
            <w:vAlign w:val="center"/>
          </w:tcPr>
          <w:p w14:paraId="33D508A3" w14:textId="136C4502" w:rsidR="00754401" w:rsidRPr="00754401" w:rsidRDefault="00754401" w:rsidP="00CA5B84">
            <w:pPr>
              <w:autoSpaceDE/>
              <w:autoSpaceDN/>
              <w:spacing w:line="240" w:lineRule="auto"/>
              <w:ind w:firstLine="0"/>
              <w:jc w:val="center"/>
              <w:rPr>
                <w:i/>
                <w:sz w:val="15"/>
              </w:rPr>
            </w:pPr>
          </w:p>
        </w:tc>
        <w:tc>
          <w:tcPr>
            <w:tcW w:w="212" w:type="pct"/>
            <w:tcBorders>
              <w:top w:val="nil"/>
              <w:left w:val="nil"/>
              <w:bottom w:val="single" w:sz="4" w:space="0" w:color="auto"/>
              <w:right w:val="single" w:sz="4" w:space="0" w:color="auto"/>
            </w:tcBorders>
            <w:shd w:val="clear" w:color="auto" w:fill="auto"/>
            <w:vAlign w:val="center"/>
          </w:tcPr>
          <w:p w14:paraId="0EB91CDA" w14:textId="3BA02762" w:rsidR="00754401" w:rsidRPr="00754401" w:rsidRDefault="00754401" w:rsidP="00CA5B84">
            <w:pPr>
              <w:autoSpaceDE/>
              <w:autoSpaceDN/>
              <w:spacing w:line="240" w:lineRule="auto"/>
              <w:ind w:firstLine="0"/>
              <w:jc w:val="center"/>
              <w:rPr>
                <w:i/>
                <w:sz w:val="15"/>
              </w:rPr>
            </w:pPr>
          </w:p>
        </w:tc>
        <w:tc>
          <w:tcPr>
            <w:tcW w:w="212" w:type="pct"/>
            <w:tcBorders>
              <w:top w:val="nil"/>
              <w:left w:val="nil"/>
              <w:bottom w:val="single" w:sz="4" w:space="0" w:color="auto"/>
              <w:right w:val="single" w:sz="4" w:space="0" w:color="auto"/>
            </w:tcBorders>
            <w:shd w:val="clear" w:color="auto" w:fill="auto"/>
            <w:vAlign w:val="center"/>
          </w:tcPr>
          <w:p w14:paraId="6E947D2E" w14:textId="0A13BA4A" w:rsidR="00754401" w:rsidRPr="00754401" w:rsidRDefault="00754401" w:rsidP="00CA5B84">
            <w:pPr>
              <w:autoSpaceDE/>
              <w:autoSpaceDN/>
              <w:spacing w:line="240" w:lineRule="auto"/>
              <w:ind w:firstLine="0"/>
              <w:jc w:val="center"/>
              <w:rPr>
                <w:i/>
                <w:sz w:val="15"/>
              </w:rPr>
            </w:pPr>
          </w:p>
        </w:tc>
        <w:tc>
          <w:tcPr>
            <w:tcW w:w="236" w:type="pct"/>
            <w:tcBorders>
              <w:top w:val="nil"/>
              <w:left w:val="nil"/>
              <w:bottom w:val="single" w:sz="4" w:space="0" w:color="auto"/>
              <w:right w:val="single" w:sz="4" w:space="0" w:color="auto"/>
            </w:tcBorders>
            <w:shd w:val="clear" w:color="auto" w:fill="auto"/>
            <w:vAlign w:val="center"/>
          </w:tcPr>
          <w:p w14:paraId="5193516F" w14:textId="31DE5AA3" w:rsidR="00754401" w:rsidRPr="00754401" w:rsidRDefault="00754401" w:rsidP="00CA5B84">
            <w:pPr>
              <w:autoSpaceDE/>
              <w:autoSpaceDN/>
              <w:spacing w:line="240" w:lineRule="auto"/>
              <w:ind w:firstLine="0"/>
              <w:jc w:val="center"/>
              <w:rPr>
                <w:i/>
                <w:sz w:val="15"/>
              </w:rPr>
            </w:pPr>
          </w:p>
        </w:tc>
        <w:tc>
          <w:tcPr>
            <w:tcW w:w="236" w:type="pct"/>
            <w:tcBorders>
              <w:top w:val="nil"/>
              <w:left w:val="nil"/>
              <w:bottom w:val="single" w:sz="4" w:space="0" w:color="auto"/>
              <w:right w:val="single" w:sz="4" w:space="0" w:color="auto"/>
            </w:tcBorders>
            <w:shd w:val="clear" w:color="auto" w:fill="auto"/>
            <w:vAlign w:val="center"/>
          </w:tcPr>
          <w:p w14:paraId="1BA7F59B" w14:textId="3A47EA12" w:rsidR="00754401" w:rsidRPr="00754401" w:rsidRDefault="00754401" w:rsidP="00CA5B84">
            <w:pPr>
              <w:autoSpaceDE/>
              <w:autoSpaceDN/>
              <w:spacing w:line="240" w:lineRule="auto"/>
              <w:ind w:firstLine="0"/>
              <w:jc w:val="center"/>
              <w:rPr>
                <w:i/>
                <w:sz w:val="15"/>
              </w:rPr>
            </w:pPr>
          </w:p>
        </w:tc>
        <w:tc>
          <w:tcPr>
            <w:tcW w:w="236" w:type="pct"/>
            <w:tcBorders>
              <w:top w:val="nil"/>
              <w:left w:val="nil"/>
              <w:bottom w:val="single" w:sz="4" w:space="0" w:color="auto"/>
              <w:right w:val="single" w:sz="4" w:space="0" w:color="auto"/>
            </w:tcBorders>
            <w:shd w:val="clear" w:color="auto" w:fill="auto"/>
            <w:vAlign w:val="center"/>
          </w:tcPr>
          <w:p w14:paraId="1585EC77" w14:textId="73EB799F" w:rsidR="00754401" w:rsidRPr="00754401" w:rsidRDefault="00754401" w:rsidP="00CA5B84">
            <w:pPr>
              <w:autoSpaceDE/>
              <w:autoSpaceDN/>
              <w:spacing w:line="240" w:lineRule="auto"/>
              <w:ind w:firstLine="0"/>
              <w:jc w:val="center"/>
              <w:rPr>
                <w:i/>
                <w:sz w:val="15"/>
              </w:rPr>
            </w:pPr>
            <w:r w:rsidRPr="009104D3">
              <w:rPr>
                <w:i/>
                <w:iCs/>
                <w:sz w:val="15"/>
                <w:szCs w:val="15"/>
                <w:lang w:bidi="ar-SA"/>
              </w:rPr>
              <w:t>13040</w:t>
            </w:r>
          </w:p>
        </w:tc>
        <w:tc>
          <w:tcPr>
            <w:tcW w:w="236" w:type="pct"/>
            <w:tcBorders>
              <w:top w:val="nil"/>
              <w:left w:val="nil"/>
              <w:bottom w:val="single" w:sz="4" w:space="0" w:color="auto"/>
              <w:right w:val="single" w:sz="4" w:space="0" w:color="auto"/>
            </w:tcBorders>
            <w:shd w:val="clear" w:color="auto" w:fill="auto"/>
            <w:vAlign w:val="center"/>
          </w:tcPr>
          <w:p w14:paraId="4DCD4AB3" w14:textId="2BA5B4BC" w:rsidR="00754401" w:rsidRPr="00754401" w:rsidRDefault="00754401" w:rsidP="00CA5B84">
            <w:pPr>
              <w:autoSpaceDE/>
              <w:autoSpaceDN/>
              <w:spacing w:line="240" w:lineRule="auto"/>
              <w:ind w:firstLine="0"/>
              <w:jc w:val="center"/>
              <w:rPr>
                <w:i/>
                <w:sz w:val="15"/>
              </w:rPr>
            </w:pPr>
            <w:r w:rsidRPr="009104D3">
              <w:rPr>
                <w:i/>
                <w:iCs/>
                <w:sz w:val="15"/>
                <w:szCs w:val="15"/>
                <w:lang w:bidi="ar-SA"/>
              </w:rPr>
              <w:t>13040</w:t>
            </w:r>
          </w:p>
        </w:tc>
        <w:tc>
          <w:tcPr>
            <w:tcW w:w="215" w:type="pct"/>
            <w:tcBorders>
              <w:top w:val="nil"/>
              <w:left w:val="nil"/>
              <w:bottom w:val="single" w:sz="4" w:space="0" w:color="auto"/>
              <w:right w:val="single" w:sz="4" w:space="0" w:color="auto"/>
            </w:tcBorders>
            <w:shd w:val="clear" w:color="auto" w:fill="auto"/>
            <w:vAlign w:val="center"/>
          </w:tcPr>
          <w:p w14:paraId="57B79B14" w14:textId="0F136066" w:rsidR="00754401" w:rsidRPr="00754401" w:rsidRDefault="00754401" w:rsidP="00CA5B84">
            <w:pPr>
              <w:autoSpaceDE/>
              <w:autoSpaceDN/>
              <w:spacing w:line="240" w:lineRule="auto"/>
              <w:ind w:firstLine="0"/>
              <w:jc w:val="center"/>
              <w:rPr>
                <w:i/>
                <w:sz w:val="15"/>
              </w:rPr>
            </w:pPr>
            <w:r w:rsidRPr="009104D3">
              <w:rPr>
                <w:i/>
                <w:iCs/>
                <w:sz w:val="15"/>
                <w:szCs w:val="15"/>
                <w:lang w:bidi="ar-SA"/>
              </w:rPr>
              <w:t>13040</w:t>
            </w:r>
          </w:p>
        </w:tc>
      </w:tr>
      <w:tr w:rsidR="00754401" w:rsidRPr="00B018CF" w14:paraId="0E3FD586" w14:textId="77777777" w:rsidTr="00CA5B84">
        <w:trPr>
          <w:trHeight w:val="683"/>
        </w:trPr>
        <w:tc>
          <w:tcPr>
            <w:tcW w:w="315" w:type="pct"/>
            <w:tcBorders>
              <w:top w:val="nil"/>
              <w:left w:val="single" w:sz="4" w:space="0" w:color="auto"/>
              <w:bottom w:val="single" w:sz="4" w:space="0" w:color="auto"/>
              <w:right w:val="single" w:sz="4" w:space="0" w:color="auto"/>
            </w:tcBorders>
            <w:shd w:val="clear" w:color="auto" w:fill="auto"/>
            <w:vAlign w:val="center"/>
          </w:tcPr>
          <w:p w14:paraId="5DE50B5B" w14:textId="7565E332" w:rsidR="00754401" w:rsidRPr="00754401" w:rsidRDefault="00754401" w:rsidP="00CA5B84">
            <w:pPr>
              <w:autoSpaceDE/>
              <w:autoSpaceDN/>
              <w:spacing w:line="240" w:lineRule="auto"/>
              <w:ind w:firstLine="0"/>
              <w:jc w:val="center"/>
              <w:rPr>
                <w:i/>
                <w:sz w:val="15"/>
              </w:rPr>
            </w:pPr>
            <w:r w:rsidRPr="00754401">
              <w:rPr>
                <w:i/>
                <w:sz w:val="15"/>
              </w:rPr>
              <w:t>1ТС-3.1</w:t>
            </w:r>
            <w:r w:rsidRPr="009104D3">
              <w:rPr>
                <w:i/>
                <w:iCs/>
                <w:sz w:val="15"/>
                <w:szCs w:val="15"/>
                <w:lang w:bidi="ar-SA"/>
              </w:rPr>
              <w:t>.5</w:t>
            </w:r>
          </w:p>
        </w:tc>
        <w:tc>
          <w:tcPr>
            <w:tcW w:w="271" w:type="pct"/>
            <w:tcBorders>
              <w:top w:val="nil"/>
              <w:left w:val="nil"/>
              <w:bottom w:val="single" w:sz="4" w:space="0" w:color="auto"/>
              <w:right w:val="single" w:sz="4" w:space="0" w:color="auto"/>
            </w:tcBorders>
            <w:shd w:val="clear" w:color="auto" w:fill="auto"/>
          </w:tcPr>
          <w:p w14:paraId="36F186FD" w14:textId="77777777" w:rsidR="00754401" w:rsidRPr="00754401" w:rsidRDefault="00754401" w:rsidP="00CA5B84">
            <w:pPr>
              <w:autoSpaceDE/>
              <w:autoSpaceDN/>
              <w:spacing w:line="240" w:lineRule="auto"/>
              <w:ind w:firstLine="0"/>
              <w:jc w:val="center"/>
              <w:rPr>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tcPr>
          <w:p w14:paraId="6AD46516" w14:textId="715B967B" w:rsidR="00754401" w:rsidRPr="00754401" w:rsidRDefault="00754401" w:rsidP="00CA5B84">
            <w:pPr>
              <w:autoSpaceDE/>
              <w:autoSpaceDN/>
              <w:spacing w:line="240" w:lineRule="auto"/>
              <w:ind w:firstLine="0"/>
              <w:jc w:val="left"/>
              <w:rPr>
                <w:i/>
                <w:sz w:val="15"/>
              </w:rPr>
            </w:pPr>
            <w:r w:rsidRPr="009104D3">
              <w:rPr>
                <w:i/>
                <w:iCs/>
                <w:sz w:val="15"/>
                <w:szCs w:val="15"/>
                <w:lang w:eastAsia="ar-SA" w:bidi="ar-SA"/>
              </w:rPr>
              <w:t>Строительство сетей теплоснабжения в районе Левобережье 2 (ул.</w:t>
            </w:r>
            <w:r w:rsidR="002B56A6">
              <w:rPr>
                <w:i/>
                <w:iCs/>
                <w:sz w:val="15"/>
                <w:szCs w:val="15"/>
                <w:lang w:eastAsia="ar-SA" w:bidi="ar-SA"/>
              </w:rPr>
              <w:t xml:space="preserve"> </w:t>
            </w:r>
            <w:r w:rsidRPr="009104D3">
              <w:rPr>
                <w:i/>
                <w:iCs/>
                <w:sz w:val="15"/>
                <w:szCs w:val="15"/>
                <w:lang w:eastAsia="ar-SA" w:bidi="ar-SA"/>
              </w:rPr>
              <w:t>Толстого - ул.</w:t>
            </w:r>
            <w:r w:rsidR="002B56A6">
              <w:rPr>
                <w:i/>
                <w:iCs/>
                <w:sz w:val="15"/>
                <w:szCs w:val="15"/>
                <w:lang w:eastAsia="ar-SA" w:bidi="ar-SA"/>
              </w:rPr>
              <w:t xml:space="preserve"> </w:t>
            </w:r>
            <w:r w:rsidRPr="009104D3">
              <w:rPr>
                <w:i/>
                <w:iCs/>
                <w:sz w:val="15"/>
                <w:szCs w:val="15"/>
                <w:lang w:eastAsia="ar-SA" w:bidi="ar-SA"/>
              </w:rPr>
              <w:t xml:space="preserve">Пехтина - </w:t>
            </w:r>
            <w:proofErr w:type="spellStart"/>
            <w:r w:rsidRPr="009104D3">
              <w:rPr>
                <w:i/>
                <w:iCs/>
                <w:sz w:val="15"/>
                <w:szCs w:val="15"/>
                <w:lang w:eastAsia="ar-SA" w:bidi="ar-SA"/>
              </w:rPr>
              <w:t>ул.Сибирская</w:t>
            </w:r>
            <w:proofErr w:type="spellEnd"/>
            <w:r w:rsidRPr="009104D3">
              <w:rPr>
                <w:i/>
                <w:iCs/>
                <w:sz w:val="15"/>
                <w:szCs w:val="15"/>
                <w:lang w:eastAsia="ar-SA" w:bidi="ar-SA"/>
              </w:rPr>
              <w:t>)</w:t>
            </w:r>
          </w:p>
        </w:tc>
        <w:tc>
          <w:tcPr>
            <w:tcW w:w="476" w:type="pct"/>
            <w:tcBorders>
              <w:top w:val="nil"/>
              <w:left w:val="nil"/>
              <w:bottom w:val="single" w:sz="4" w:space="0" w:color="auto"/>
              <w:right w:val="single" w:sz="4" w:space="0" w:color="auto"/>
            </w:tcBorders>
            <w:shd w:val="clear" w:color="auto" w:fill="auto"/>
            <w:vAlign w:val="center"/>
          </w:tcPr>
          <w:p w14:paraId="7136DA46" w14:textId="77777777" w:rsidR="00754401" w:rsidRPr="00754401" w:rsidRDefault="00754401" w:rsidP="00CA5B84">
            <w:pPr>
              <w:autoSpaceDE/>
              <w:autoSpaceDN/>
              <w:spacing w:line="240" w:lineRule="auto"/>
              <w:ind w:firstLine="0"/>
              <w:jc w:val="center"/>
              <w:rPr>
                <w:i/>
                <w:sz w:val="15"/>
              </w:rPr>
            </w:pPr>
            <w:r w:rsidRPr="00754401">
              <w:rPr>
                <w:i/>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6060B52D" w14:textId="3E91EC00"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43138</w:t>
            </w:r>
          </w:p>
        </w:tc>
        <w:tc>
          <w:tcPr>
            <w:tcW w:w="212" w:type="pct"/>
            <w:tcBorders>
              <w:top w:val="nil"/>
              <w:left w:val="nil"/>
              <w:bottom w:val="single" w:sz="4" w:space="0" w:color="auto"/>
              <w:right w:val="single" w:sz="4" w:space="0" w:color="auto"/>
            </w:tcBorders>
            <w:shd w:val="clear" w:color="auto" w:fill="auto"/>
            <w:vAlign w:val="center"/>
          </w:tcPr>
          <w:p w14:paraId="79136206" w14:textId="7F178C2B"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7A488D9" w14:textId="45695B76"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E22D2A8" w14:textId="75E691DC"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8F8718B" w14:textId="29769684"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E289460" w14:textId="45790784"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45D0E72A" w14:textId="4F222A52" w:rsidR="00754401" w:rsidRPr="009104D3"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7A410A40" w14:textId="6CBE5DAF" w:rsidR="00754401" w:rsidRPr="009104D3"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2C332AD8" w14:textId="5E1CF0DE" w:rsidR="00754401" w:rsidRPr="009104D3"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41FF6208" w14:textId="17515CE0"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14379</w:t>
            </w:r>
          </w:p>
        </w:tc>
        <w:tc>
          <w:tcPr>
            <w:tcW w:w="236" w:type="pct"/>
            <w:tcBorders>
              <w:top w:val="nil"/>
              <w:left w:val="nil"/>
              <w:bottom w:val="single" w:sz="4" w:space="0" w:color="auto"/>
              <w:right w:val="single" w:sz="4" w:space="0" w:color="auto"/>
            </w:tcBorders>
            <w:shd w:val="clear" w:color="auto" w:fill="auto"/>
            <w:vAlign w:val="center"/>
          </w:tcPr>
          <w:p w14:paraId="7D60A445" w14:textId="2764CA41" w:rsidR="00754401" w:rsidRPr="00754401" w:rsidRDefault="00754401" w:rsidP="00CA5B84">
            <w:pPr>
              <w:autoSpaceDE/>
              <w:autoSpaceDN/>
              <w:spacing w:line="240" w:lineRule="auto"/>
              <w:ind w:firstLine="0"/>
              <w:jc w:val="center"/>
              <w:rPr>
                <w:i/>
                <w:sz w:val="15"/>
              </w:rPr>
            </w:pPr>
            <w:r w:rsidRPr="009104D3">
              <w:rPr>
                <w:i/>
                <w:iCs/>
                <w:sz w:val="15"/>
                <w:szCs w:val="15"/>
                <w:lang w:bidi="ar-SA"/>
              </w:rPr>
              <w:t>14379</w:t>
            </w:r>
          </w:p>
        </w:tc>
        <w:tc>
          <w:tcPr>
            <w:tcW w:w="215" w:type="pct"/>
            <w:tcBorders>
              <w:top w:val="nil"/>
              <w:left w:val="nil"/>
              <w:bottom w:val="single" w:sz="4" w:space="0" w:color="auto"/>
              <w:right w:val="single" w:sz="4" w:space="0" w:color="auto"/>
            </w:tcBorders>
            <w:shd w:val="clear" w:color="auto" w:fill="auto"/>
            <w:vAlign w:val="center"/>
          </w:tcPr>
          <w:p w14:paraId="7F8AE353" w14:textId="60AFE106" w:rsidR="00754401" w:rsidRPr="00754401" w:rsidRDefault="00754401" w:rsidP="00CA5B84">
            <w:pPr>
              <w:autoSpaceDE/>
              <w:autoSpaceDN/>
              <w:spacing w:line="240" w:lineRule="auto"/>
              <w:ind w:firstLine="0"/>
              <w:jc w:val="center"/>
              <w:rPr>
                <w:i/>
                <w:sz w:val="15"/>
              </w:rPr>
            </w:pPr>
            <w:r w:rsidRPr="009104D3">
              <w:rPr>
                <w:i/>
                <w:iCs/>
                <w:sz w:val="15"/>
                <w:szCs w:val="15"/>
                <w:lang w:bidi="ar-SA"/>
              </w:rPr>
              <w:t>14380</w:t>
            </w:r>
          </w:p>
        </w:tc>
      </w:tr>
      <w:tr w:rsidR="00754401" w:rsidRPr="00B018CF" w14:paraId="10B8943B" w14:textId="77777777" w:rsidTr="00CA5B84">
        <w:trPr>
          <w:trHeight w:val="423"/>
        </w:trPr>
        <w:tc>
          <w:tcPr>
            <w:tcW w:w="315" w:type="pct"/>
            <w:tcBorders>
              <w:top w:val="nil"/>
              <w:left w:val="single" w:sz="4" w:space="0" w:color="auto"/>
              <w:bottom w:val="single" w:sz="4" w:space="0" w:color="auto"/>
              <w:right w:val="single" w:sz="4" w:space="0" w:color="auto"/>
            </w:tcBorders>
            <w:shd w:val="clear" w:color="auto" w:fill="auto"/>
            <w:vAlign w:val="center"/>
          </w:tcPr>
          <w:p w14:paraId="41EF3E96" w14:textId="565892F9" w:rsidR="00754401" w:rsidRPr="00754401" w:rsidRDefault="00754401" w:rsidP="00CA5B84">
            <w:pPr>
              <w:autoSpaceDE/>
              <w:autoSpaceDN/>
              <w:spacing w:line="240" w:lineRule="auto"/>
              <w:ind w:firstLine="0"/>
              <w:jc w:val="center"/>
              <w:rPr>
                <w:i/>
                <w:sz w:val="15"/>
              </w:rPr>
            </w:pPr>
            <w:r w:rsidRPr="00754401">
              <w:rPr>
                <w:i/>
                <w:sz w:val="15"/>
              </w:rPr>
              <w:t>1ТС-3.</w:t>
            </w:r>
            <w:r w:rsidRPr="009104D3">
              <w:rPr>
                <w:i/>
                <w:iCs/>
                <w:sz w:val="15"/>
                <w:szCs w:val="15"/>
                <w:lang w:bidi="ar-SA"/>
              </w:rPr>
              <w:t>1.6</w:t>
            </w:r>
          </w:p>
        </w:tc>
        <w:tc>
          <w:tcPr>
            <w:tcW w:w="271" w:type="pct"/>
            <w:tcBorders>
              <w:top w:val="nil"/>
              <w:left w:val="nil"/>
              <w:bottom w:val="single" w:sz="4" w:space="0" w:color="auto"/>
              <w:right w:val="single" w:sz="4" w:space="0" w:color="auto"/>
            </w:tcBorders>
            <w:shd w:val="clear" w:color="auto" w:fill="auto"/>
          </w:tcPr>
          <w:p w14:paraId="1240D038" w14:textId="77777777" w:rsidR="00754401" w:rsidRPr="00754401" w:rsidRDefault="00754401" w:rsidP="00CA5B84">
            <w:pPr>
              <w:autoSpaceDE/>
              <w:autoSpaceDN/>
              <w:spacing w:line="240" w:lineRule="auto"/>
              <w:ind w:firstLine="0"/>
              <w:jc w:val="center"/>
              <w:rPr>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tcPr>
          <w:p w14:paraId="5B80B202" w14:textId="22533F44" w:rsidR="00754401" w:rsidRPr="00754401" w:rsidRDefault="00754401" w:rsidP="00CA5B84">
            <w:pPr>
              <w:autoSpaceDE/>
              <w:autoSpaceDN/>
              <w:spacing w:line="240" w:lineRule="auto"/>
              <w:ind w:firstLine="0"/>
              <w:jc w:val="left"/>
              <w:rPr>
                <w:i/>
                <w:sz w:val="15"/>
              </w:rPr>
            </w:pPr>
            <w:r w:rsidRPr="009104D3">
              <w:rPr>
                <w:i/>
                <w:iCs/>
                <w:sz w:val="15"/>
                <w:szCs w:val="15"/>
                <w:lang w:eastAsia="ar-SA" w:bidi="ar-SA"/>
              </w:rPr>
              <w:t>Строительство сетей теплоснабжения в районе Левобережье 2 (ул.</w:t>
            </w:r>
            <w:r w:rsidR="002B56A6">
              <w:rPr>
                <w:i/>
                <w:iCs/>
                <w:sz w:val="15"/>
                <w:szCs w:val="15"/>
                <w:lang w:eastAsia="ar-SA" w:bidi="ar-SA"/>
              </w:rPr>
              <w:t xml:space="preserve"> </w:t>
            </w:r>
            <w:proofErr w:type="spellStart"/>
            <w:r w:rsidRPr="009104D3">
              <w:rPr>
                <w:i/>
                <w:iCs/>
                <w:sz w:val="15"/>
                <w:szCs w:val="15"/>
                <w:lang w:eastAsia="ar-SA" w:bidi="ar-SA"/>
              </w:rPr>
              <w:t>К.Маркса</w:t>
            </w:r>
            <w:proofErr w:type="spellEnd"/>
            <w:r w:rsidRPr="009104D3">
              <w:rPr>
                <w:i/>
                <w:iCs/>
                <w:sz w:val="15"/>
                <w:szCs w:val="15"/>
                <w:lang w:eastAsia="ar-SA" w:bidi="ar-SA"/>
              </w:rPr>
              <w:t xml:space="preserve"> - ул.</w:t>
            </w:r>
            <w:r w:rsidR="002B56A6">
              <w:rPr>
                <w:i/>
                <w:iCs/>
                <w:sz w:val="15"/>
                <w:szCs w:val="15"/>
                <w:lang w:eastAsia="ar-SA" w:bidi="ar-SA"/>
              </w:rPr>
              <w:t xml:space="preserve"> </w:t>
            </w:r>
            <w:r w:rsidRPr="009104D3">
              <w:rPr>
                <w:i/>
                <w:iCs/>
                <w:sz w:val="15"/>
                <w:szCs w:val="15"/>
                <w:lang w:eastAsia="ar-SA" w:bidi="ar-SA"/>
              </w:rPr>
              <w:t>Пехтина)</w:t>
            </w:r>
          </w:p>
        </w:tc>
        <w:tc>
          <w:tcPr>
            <w:tcW w:w="476" w:type="pct"/>
            <w:tcBorders>
              <w:top w:val="nil"/>
              <w:left w:val="nil"/>
              <w:bottom w:val="single" w:sz="4" w:space="0" w:color="auto"/>
              <w:right w:val="single" w:sz="4" w:space="0" w:color="auto"/>
            </w:tcBorders>
            <w:shd w:val="clear" w:color="auto" w:fill="auto"/>
            <w:vAlign w:val="center"/>
          </w:tcPr>
          <w:p w14:paraId="7339E35F" w14:textId="77777777" w:rsidR="00754401" w:rsidRPr="00754401" w:rsidRDefault="00754401" w:rsidP="00CA5B84">
            <w:pPr>
              <w:autoSpaceDE/>
              <w:autoSpaceDN/>
              <w:spacing w:line="240" w:lineRule="auto"/>
              <w:ind w:firstLine="0"/>
              <w:jc w:val="center"/>
              <w:rPr>
                <w:i/>
                <w:sz w:val="15"/>
              </w:rPr>
            </w:pPr>
            <w:r w:rsidRPr="00754401">
              <w:rPr>
                <w:i/>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0ED49BE4" w14:textId="0BED98C4"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22200</w:t>
            </w:r>
          </w:p>
        </w:tc>
        <w:tc>
          <w:tcPr>
            <w:tcW w:w="212" w:type="pct"/>
            <w:tcBorders>
              <w:top w:val="nil"/>
              <w:left w:val="nil"/>
              <w:bottom w:val="single" w:sz="4" w:space="0" w:color="auto"/>
              <w:right w:val="single" w:sz="4" w:space="0" w:color="auto"/>
            </w:tcBorders>
            <w:shd w:val="clear" w:color="auto" w:fill="auto"/>
            <w:vAlign w:val="center"/>
          </w:tcPr>
          <w:p w14:paraId="0D6D2E5B" w14:textId="350A601C"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0981933" w14:textId="6A15E1E5"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60B7F96" w14:textId="6487F238"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22A70F7" w14:textId="4E643AFD"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13C748C" w14:textId="7637E448" w:rsidR="00754401" w:rsidRPr="00754401" w:rsidRDefault="00754401" w:rsidP="00CA5B84">
            <w:pPr>
              <w:autoSpaceDE/>
              <w:autoSpaceDN/>
              <w:spacing w:line="240" w:lineRule="auto"/>
              <w:ind w:firstLine="0"/>
              <w:jc w:val="center"/>
              <w:rPr>
                <w:i/>
                <w:sz w:val="15"/>
              </w:rPr>
            </w:pPr>
          </w:p>
        </w:tc>
        <w:tc>
          <w:tcPr>
            <w:tcW w:w="212" w:type="pct"/>
            <w:tcBorders>
              <w:top w:val="nil"/>
              <w:left w:val="nil"/>
              <w:bottom w:val="single" w:sz="4" w:space="0" w:color="auto"/>
              <w:right w:val="single" w:sz="4" w:space="0" w:color="auto"/>
            </w:tcBorders>
            <w:shd w:val="clear" w:color="auto" w:fill="auto"/>
            <w:vAlign w:val="center"/>
          </w:tcPr>
          <w:p w14:paraId="074FD6E9" w14:textId="593D9F55" w:rsidR="00754401" w:rsidRPr="009104D3"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1CF45707" w14:textId="2C165F6A" w:rsidR="00754401" w:rsidRPr="009104D3"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4BB773A" w14:textId="71572FAF" w:rsidR="00754401" w:rsidRPr="009104D3"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06D9DFCD" w14:textId="38CD4609"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7400</w:t>
            </w:r>
          </w:p>
        </w:tc>
        <w:tc>
          <w:tcPr>
            <w:tcW w:w="236" w:type="pct"/>
            <w:tcBorders>
              <w:top w:val="nil"/>
              <w:left w:val="nil"/>
              <w:bottom w:val="single" w:sz="4" w:space="0" w:color="auto"/>
              <w:right w:val="single" w:sz="4" w:space="0" w:color="auto"/>
            </w:tcBorders>
            <w:shd w:val="clear" w:color="auto" w:fill="auto"/>
            <w:vAlign w:val="center"/>
          </w:tcPr>
          <w:p w14:paraId="6F6B70AB" w14:textId="36048BAE" w:rsidR="00754401" w:rsidRPr="00754401" w:rsidRDefault="00754401" w:rsidP="00CA5B84">
            <w:pPr>
              <w:autoSpaceDE/>
              <w:autoSpaceDN/>
              <w:spacing w:line="240" w:lineRule="auto"/>
              <w:ind w:firstLine="0"/>
              <w:jc w:val="center"/>
              <w:rPr>
                <w:i/>
                <w:sz w:val="15"/>
              </w:rPr>
            </w:pPr>
            <w:r w:rsidRPr="009104D3">
              <w:rPr>
                <w:i/>
                <w:iCs/>
                <w:sz w:val="15"/>
                <w:szCs w:val="15"/>
                <w:lang w:bidi="ar-SA"/>
              </w:rPr>
              <w:t>7400</w:t>
            </w:r>
          </w:p>
        </w:tc>
        <w:tc>
          <w:tcPr>
            <w:tcW w:w="215" w:type="pct"/>
            <w:tcBorders>
              <w:top w:val="nil"/>
              <w:left w:val="nil"/>
              <w:bottom w:val="single" w:sz="4" w:space="0" w:color="auto"/>
              <w:right w:val="single" w:sz="4" w:space="0" w:color="auto"/>
            </w:tcBorders>
            <w:shd w:val="clear" w:color="auto" w:fill="auto"/>
            <w:vAlign w:val="center"/>
          </w:tcPr>
          <w:p w14:paraId="07CE4EFA" w14:textId="676F65D4" w:rsidR="00754401" w:rsidRPr="00754401" w:rsidRDefault="00754401" w:rsidP="00CA5B84">
            <w:pPr>
              <w:autoSpaceDE/>
              <w:autoSpaceDN/>
              <w:spacing w:line="240" w:lineRule="auto"/>
              <w:ind w:firstLine="0"/>
              <w:jc w:val="center"/>
              <w:rPr>
                <w:i/>
                <w:sz w:val="15"/>
              </w:rPr>
            </w:pPr>
            <w:r w:rsidRPr="009104D3">
              <w:rPr>
                <w:i/>
                <w:iCs/>
                <w:sz w:val="15"/>
                <w:szCs w:val="15"/>
                <w:lang w:bidi="ar-SA"/>
              </w:rPr>
              <w:t>7400</w:t>
            </w:r>
          </w:p>
        </w:tc>
      </w:tr>
      <w:tr w:rsidR="00754401" w:rsidRPr="00B018CF" w14:paraId="7BC179B5" w14:textId="77777777" w:rsidTr="00CA5B84">
        <w:trPr>
          <w:trHeight w:val="423"/>
        </w:trPr>
        <w:tc>
          <w:tcPr>
            <w:tcW w:w="315" w:type="pct"/>
            <w:tcBorders>
              <w:top w:val="nil"/>
              <w:left w:val="single" w:sz="4" w:space="0" w:color="auto"/>
              <w:bottom w:val="single" w:sz="4" w:space="0" w:color="auto"/>
              <w:right w:val="single" w:sz="4" w:space="0" w:color="auto"/>
            </w:tcBorders>
            <w:shd w:val="clear" w:color="auto" w:fill="auto"/>
            <w:vAlign w:val="center"/>
          </w:tcPr>
          <w:p w14:paraId="714D41A3" w14:textId="20CD3F19" w:rsidR="00754401" w:rsidRPr="00754401" w:rsidRDefault="00754401" w:rsidP="00CA5B84">
            <w:pPr>
              <w:autoSpaceDE/>
              <w:autoSpaceDN/>
              <w:spacing w:line="240" w:lineRule="auto"/>
              <w:ind w:firstLine="0"/>
              <w:jc w:val="center"/>
              <w:rPr>
                <w:i/>
                <w:sz w:val="15"/>
              </w:rPr>
            </w:pPr>
            <w:r w:rsidRPr="00754401">
              <w:rPr>
                <w:i/>
                <w:sz w:val="15"/>
              </w:rPr>
              <w:t>1ТС-3.</w:t>
            </w:r>
            <w:r>
              <w:rPr>
                <w:i/>
                <w:iCs/>
                <w:sz w:val="15"/>
                <w:szCs w:val="15"/>
                <w:lang w:bidi="ar-SA"/>
              </w:rPr>
              <w:t>1.7</w:t>
            </w:r>
          </w:p>
        </w:tc>
        <w:tc>
          <w:tcPr>
            <w:tcW w:w="271" w:type="pct"/>
            <w:tcBorders>
              <w:top w:val="nil"/>
              <w:left w:val="nil"/>
              <w:bottom w:val="single" w:sz="4" w:space="0" w:color="auto"/>
              <w:right w:val="single" w:sz="4" w:space="0" w:color="auto"/>
            </w:tcBorders>
            <w:shd w:val="clear" w:color="auto" w:fill="auto"/>
          </w:tcPr>
          <w:p w14:paraId="3BDC0E9D" w14:textId="6BC90DCD" w:rsidR="00754401" w:rsidRPr="00754401" w:rsidRDefault="00754401" w:rsidP="00CA5B84">
            <w:pPr>
              <w:autoSpaceDE/>
              <w:autoSpaceDN/>
              <w:spacing w:line="240" w:lineRule="auto"/>
              <w:ind w:firstLine="0"/>
              <w:jc w:val="center"/>
              <w:rPr>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tcPr>
          <w:p w14:paraId="042980C5" w14:textId="6B19BFAE" w:rsidR="00754401" w:rsidRPr="009104D3" w:rsidRDefault="002B56A6" w:rsidP="00CA5B84">
            <w:pPr>
              <w:autoSpaceDE/>
              <w:autoSpaceDN/>
              <w:spacing w:line="240" w:lineRule="auto"/>
              <w:ind w:firstLine="0"/>
              <w:jc w:val="left"/>
              <w:rPr>
                <w:i/>
                <w:iCs/>
                <w:sz w:val="15"/>
                <w:szCs w:val="15"/>
                <w:lang w:eastAsia="ar-SA" w:bidi="ar-SA"/>
              </w:rPr>
            </w:pPr>
            <w:r>
              <w:rPr>
                <w:i/>
                <w:iCs/>
                <w:color w:val="000000" w:themeColor="text1"/>
                <w:sz w:val="15"/>
                <w:szCs w:val="15"/>
                <w:lang w:eastAsia="ar-SA" w:bidi="ar-SA"/>
              </w:rPr>
              <w:t>Строительство</w:t>
            </w:r>
            <w:r w:rsidR="00754401">
              <w:rPr>
                <w:i/>
                <w:iCs/>
                <w:color w:val="000000" w:themeColor="text1"/>
                <w:sz w:val="15"/>
                <w:szCs w:val="15"/>
                <w:lang w:eastAsia="ar-SA" w:bidi="ar-SA"/>
              </w:rPr>
              <w:t xml:space="preserve"> сети теплоснабжения от Уз 905 </w:t>
            </w:r>
            <w:proofErr w:type="spellStart"/>
            <w:r w:rsidR="00754401">
              <w:rPr>
                <w:i/>
                <w:iCs/>
                <w:color w:val="000000" w:themeColor="text1"/>
                <w:sz w:val="15"/>
                <w:szCs w:val="15"/>
                <w:lang w:eastAsia="ar-SA" w:bidi="ar-SA"/>
              </w:rPr>
              <w:t>Химмашевское</w:t>
            </w:r>
            <w:proofErr w:type="spellEnd"/>
            <w:r w:rsidR="00754401">
              <w:rPr>
                <w:i/>
                <w:iCs/>
                <w:color w:val="000000" w:themeColor="text1"/>
                <w:sz w:val="15"/>
                <w:szCs w:val="15"/>
                <w:lang w:eastAsia="ar-SA" w:bidi="ar-SA"/>
              </w:rPr>
              <w:t xml:space="preserve"> шоссе до Уз 911 ул. Техническая 2Ду400</w:t>
            </w:r>
          </w:p>
        </w:tc>
        <w:tc>
          <w:tcPr>
            <w:tcW w:w="476" w:type="pct"/>
            <w:tcBorders>
              <w:top w:val="nil"/>
              <w:left w:val="nil"/>
              <w:bottom w:val="single" w:sz="4" w:space="0" w:color="auto"/>
              <w:right w:val="single" w:sz="4" w:space="0" w:color="auto"/>
            </w:tcBorders>
            <w:shd w:val="clear" w:color="auto" w:fill="auto"/>
            <w:vAlign w:val="center"/>
          </w:tcPr>
          <w:p w14:paraId="473DAFFA" w14:textId="2A910C96" w:rsidR="00754401" w:rsidRPr="00754401" w:rsidRDefault="00754401" w:rsidP="00CA5B84">
            <w:pPr>
              <w:autoSpaceDE/>
              <w:autoSpaceDN/>
              <w:spacing w:line="240" w:lineRule="auto"/>
              <w:ind w:firstLine="0"/>
              <w:jc w:val="center"/>
              <w:rPr>
                <w:i/>
                <w:sz w:val="15"/>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2494DC52" w14:textId="199C949C" w:rsidR="00754401" w:rsidRPr="009104D3" w:rsidRDefault="00754401" w:rsidP="00CA5B84">
            <w:pPr>
              <w:autoSpaceDE/>
              <w:autoSpaceDN/>
              <w:spacing w:line="240" w:lineRule="auto"/>
              <w:ind w:firstLine="0"/>
              <w:jc w:val="center"/>
              <w:rPr>
                <w:b/>
                <w:bCs/>
                <w:i/>
                <w:iCs/>
                <w:sz w:val="15"/>
                <w:szCs w:val="15"/>
                <w:lang w:bidi="ar-SA"/>
              </w:rPr>
            </w:pPr>
            <w:r>
              <w:rPr>
                <w:b/>
                <w:bCs/>
                <w:i/>
                <w:iCs/>
                <w:color w:val="000000" w:themeColor="text1"/>
                <w:sz w:val="15"/>
                <w:szCs w:val="15"/>
                <w:lang w:bidi="ar-SA"/>
              </w:rPr>
              <w:t>212000</w:t>
            </w:r>
          </w:p>
        </w:tc>
        <w:tc>
          <w:tcPr>
            <w:tcW w:w="212" w:type="pct"/>
            <w:tcBorders>
              <w:top w:val="nil"/>
              <w:left w:val="nil"/>
              <w:bottom w:val="single" w:sz="4" w:space="0" w:color="auto"/>
              <w:right w:val="single" w:sz="4" w:space="0" w:color="auto"/>
            </w:tcBorders>
            <w:shd w:val="clear" w:color="auto" w:fill="auto"/>
            <w:vAlign w:val="center"/>
          </w:tcPr>
          <w:p w14:paraId="7DD4E8BD" w14:textId="77777777"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6BF18847" w14:textId="77777777"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C06021B" w14:textId="77777777"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D8B9873" w14:textId="77777777"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6F648164" w14:textId="77777777" w:rsidR="00754401" w:rsidRPr="00754401" w:rsidRDefault="00754401" w:rsidP="00CA5B84">
            <w:pPr>
              <w:autoSpaceDE/>
              <w:autoSpaceDN/>
              <w:spacing w:line="240" w:lineRule="auto"/>
              <w:ind w:firstLine="0"/>
              <w:jc w:val="center"/>
              <w:rPr>
                <w:i/>
                <w:sz w:val="15"/>
              </w:rPr>
            </w:pPr>
          </w:p>
        </w:tc>
        <w:tc>
          <w:tcPr>
            <w:tcW w:w="212" w:type="pct"/>
            <w:tcBorders>
              <w:top w:val="nil"/>
              <w:left w:val="nil"/>
              <w:bottom w:val="single" w:sz="4" w:space="0" w:color="auto"/>
              <w:right w:val="single" w:sz="4" w:space="0" w:color="auto"/>
            </w:tcBorders>
            <w:shd w:val="clear" w:color="auto" w:fill="auto"/>
            <w:vAlign w:val="center"/>
          </w:tcPr>
          <w:p w14:paraId="7DC4BEB4" w14:textId="26FDEE67" w:rsidR="00754401" w:rsidRPr="009104D3" w:rsidRDefault="00754401" w:rsidP="00CA5B84">
            <w:pPr>
              <w:autoSpaceDE/>
              <w:autoSpaceDN/>
              <w:spacing w:line="240" w:lineRule="auto"/>
              <w:ind w:firstLine="0"/>
              <w:jc w:val="center"/>
              <w:rPr>
                <w:i/>
                <w:iCs/>
                <w:sz w:val="15"/>
                <w:szCs w:val="15"/>
                <w:lang w:bidi="ar-SA"/>
              </w:rPr>
            </w:pPr>
            <w:r>
              <w:rPr>
                <w:i/>
                <w:iCs/>
                <w:color w:val="000000" w:themeColor="text1"/>
                <w:sz w:val="15"/>
                <w:szCs w:val="15"/>
                <w:lang w:bidi="ar-SA"/>
              </w:rPr>
              <w:t>70000</w:t>
            </w:r>
          </w:p>
        </w:tc>
        <w:tc>
          <w:tcPr>
            <w:tcW w:w="236" w:type="pct"/>
            <w:tcBorders>
              <w:top w:val="nil"/>
              <w:left w:val="nil"/>
              <w:bottom w:val="single" w:sz="4" w:space="0" w:color="auto"/>
              <w:right w:val="single" w:sz="4" w:space="0" w:color="auto"/>
            </w:tcBorders>
            <w:shd w:val="clear" w:color="auto" w:fill="auto"/>
            <w:vAlign w:val="center"/>
          </w:tcPr>
          <w:p w14:paraId="7FD4F673" w14:textId="76AFB510" w:rsidR="00754401" w:rsidRPr="009104D3" w:rsidRDefault="00754401" w:rsidP="00CA5B84">
            <w:pPr>
              <w:autoSpaceDE/>
              <w:autoSpaceDN/>
              <w:spacing w:line="240" w:lineRule="auto"/>
              <w:ind w:firstLine="0"/>
              <w:jc w:val="center"/>
              <w:rPr>
                <w:i/>
                <w:iCs/>
                <w:sz w:val="15"/>
                <w:szCs w:val="15"/>
                <w:lang w:bidi="ar-SA"/>
              </w:rPr>
            </w:pPr>
            <w:r>
              <w:rPr>
                <w:i/>
                <w:iCs/>
                <w:color w:val="000000" w:themeColor="text1"/>
                <w:sz w:val="15"/>
                <w:szCs w:val="15"/>
                <w:lang w:bidi="ar-SA"/>
              </w:rPr>
              <w:t>71000</w:t>
            </w:r>
          </w:p>
        </w:tc>
        <w:tc>
          <w:tcPr>
            <w:tcW w:w="236" w:type="pct"/>
            <w:tcBorders>
              <w:top w:val="nil"/>
              <w:left w:val="nil"/>
              <w:bottom w:val="single" w:sz="4" w:space="0" w:color="auto"/>
              <w:right w:val="single" w:sz="4" w:space="0" w:color="auto"/>
            </w:tcBorders>
            <w:shd w:val="clear" w:color="auto" w:fill="auto"/>
            <w:vAlign w:val="center"/>
          </w:tcPr>
          <w:p w14:paraId="27FF8BBF" w14:textId="4DC22A3C" w:rsidR="00754401" w:rsidRPr="009104D3" w:rsidRDefault="00754401" w:rsidP="00CA5B84">
            <w:pPr>
              <w:autoSpaceDE/>
              <w:autoSpaceDN/>
              <w:spacing w:line="240" w:lineRule="auto"/>
              <w:ind w:firstLine="0"/>
              <w:jc w:val="center"/>
              <w:rPr>
                <w:i/>
                <w:iCs/>
                <w:sz w:val="15"/>
                <w:szCs w:val="15"/>
                <w:lang w:bidi="ar-SA"/>
              </w:rPr>
            </w:pPr>
            <w:r>
              <w:rPr>
                <w:i/>
                <w:iCs/>
                <w:color w:val="000000" w:themeColor="text1"/>
                <w:sz w:val="15"/>
                <w:szCs w:val="15"/>
                <w:lang w:bidi="ar-SA"/>
              </w:rPr>
              <w:t>71000</w:t>
            </w:r>
          </w:p>
        </w:tc>
        <w:tc>
          <w:tcPr>
            <w:tcW w:w="236" w:type="pct"/>
            <w:tcBorders>
              <w:top w:val="nil"/>
              <w:left w:val="nil"/>
              <w:bottom w:val="single" w:sz="4" w:space="0" w:color="auto"/>
              <w:right w:val="single" w:sz="4" w:space="0" w:color="auto"/>
            </w:tcBorders>
            <w:shd w:val="clear" w:color="auto" w:fill="auto"/>
            <w:vAlign w:val="center"/>
          </w:tcPr>
          <w:p w14:paraId="11A0DC81" w14:textId="77777777" w:rsidR="00754401" w:rsidRPr="009104D3"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3380A97" w14:textId="77777777" w:rsidR="00754401" w:rsidRPr="009104D3" w:rsidRDefault="00754401" w:rsidP="00CA5B84">
            <w:pPr>
              <w:autoSpaceDE/>
              <w:autoSpaceDN/>
              <w:spacing w:line="240" w:lineRule="auto"/>
              <w:ind w:firstLine="0"/>
              <w:jc w:val="center"/>
              <w:rPr>
                <w:i/>
                <w:iCs/>
                <w:sz w:val="15"/>
                <w:szCs w:val="15"/>
                <w:lang w:bidi="ar-SA"/>
              </w:rPr>
            </w:pPr>
          </w:p>
        </w:tc>
        <w:tc>
          <w:tcPr>
            <w:tcW w:w="215" w:type="pct"/>
            <w:tcBorders>
              <w:top w:val="nil"/>
              <w:left w:val="nil"/>
              <w:bottom w:val="single" w:sz="4" w:space="0" w:color="auto"/>
              <w:right w:val="single" w:sz="4" w:space="0" w:color="auto"/>
            </w:tcBorders>
            <w:shd w:val="clear" w:color="auto" w:fill="auto"/>
            <w:vAlign w:val="center"/>
          </w:tcPr>
          <w:p w14:paraId="77FB38DD" w14:textId="77777777" w:rsidR="00754401" w:rsidRPr="009104D3" w:rsidRDefault="00754401" w:rsidP="00CA5B84">
            <w:pPr>
              <w:autoSpaceDE/>
              <w:autoSpaceDN/>
              <w:spacing w:line="240" w:lineRule="auto"/>
              <w:ind w:firstLine="0"/>
              <w:jc w:val="center"/>
              <w:rPr>
                <w:i/>
                <w:iCs/>
                <w:sz w:val="15"/>
                <w:szCs w:val="15"/>
                <w:lang w:bidi="ar-SA"/>
              </w:rPr>
            </w:pPr>
          </w:p>
        </w:tc>
      </w:tr>
      <w:tr w:rsidR="00754401" w:rsidRPr="00B018CF" w14:paraId="571D27FE"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41B52E2" w14:textId="37A26B21" w:rsidR="00754401" w:rsidRPr="00754401" w:rsidRDefault="00754401" w:rsidP="00CA5B84">
            <w:pPr>
              <w:autoSpaceDE/>
              <w:autoSpaceDN/>
              <w:spacing w:line="240" w:lineRule="auto"/>
              <w:ind w:firstLine="0"/>
              <w:jc w:val="center"/>
              <w:rPr>
                <w:b/>
                <w:sz w:val="15"/>
                <w:lang w:val="en-US"/>
              </w:rPr>
            </w:pPr>
            <w:r w:rsidRPr="00754401">
              <w:rPr>
                <w:b/>
                <w:sz w:val="15"/>
              </w:rPr>
              <w:t>1ТС-3.</w:t>
            </w:r>
            <w:r w:rsidRPr="009104D3">
              <w:rPr>
                <w:b/>
                <w:sz w:val="15"/>
                <w:szCs w:val="15"/>
                <w:lang w:val="en-US" w:bidi="ar-SA"/>
              </w:rPr>
              <w:t>2</w:t>
            </w:r>
          </w:p>
        </w:tc>
        <w:tc>
          <w:tcPr>
            <w:tcW w:w="271" w:type="pct"/>
            <w:tcBorders>
              <w:top w:val="nil"/>
              <w:left w:val="nil"/>
              <w:bottom w:val="single" w:sz="4" w:space="0" w:color="auto"/>
              <w:right w:val="single" w:sz="4" w:space="0" w:color="auto"/>
            </w:tcBorders>
            <w:shd w:val="clear" w:color="auto" w:fill="auto"/>
            <w:hideMark/>
          </w:tcPr>
          <w:p w14:paraId="77476B76" w14:textId="77777777" w:rsidR="00754401" w:rsidRPr="00754401" w:rsidRDefault="00754401" w:rsidP="00CA5B84">
            <w:pPr>
              <w:autoSpaceDE/>
              <w:autoSpaceDN/>
              <w:spacing w:line="240" w:lineRule="auto"/>
              <w:ind w:firstLine="0"/>
              <w:jc w:val="center"/>
              <w:rPr>
                <w:b/>
                <w:sz w:val="15"/>
              </w:rPr>
            </w:pPr>
            <w:r w:rsidRPr="00754401">
              <w:rPr>
                <w:b/>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09F27306" w14:textId="77777777" w:rsidR="00754401" w:rsidRPr="00754401" w:rsidRDefault="00754401" w:rsidP="00CA5B84">
            <w:pPr>
              <w:autoSpaceDE/>
              <w:autoSpaceDN/>
              <w:spacing w:line="240" w:lineRule="auto"/>
              <w:ind w:firstLine="0"/>
              <w:jc w:val="left"/>
              <w:rPr>
                <w:b/>
                <w:i/>
                <w:sz w:val="15"/>
              </w:rPr>
            </w:pPr>
            <w:r w:rsidRPr="009104D3">
              <w:rPr>
                <w:b/>
                <w:bCs/>
                <w:sz w:val="15"/>
                <w:szCs w:val="15"/>
              </w:rPr>
              <w:t xml:space="preserve">Комплексная реконструкция объектов недвижимого имущества с кадастровыми номерами 18:28:000000:3059, 18:28:000000:3087, 18:28:000000:3107, 18:28:000000:3079, </w:t>
            </w:r>
            <w:r w:rsidRPr="009104D3">
              <w:rPr>
                <w:b/>
                <w:bCs/>
                <w:sz w:val="15"/>
                <w:szCs w:val="15"/>
              </w:rPr>
              <w:lastRenderedPageBreak/>
              <w:t xml:space="preserve">18:28:000000:498, 18:28:000000:3085, 18:28:000000:3113, 18:28:000000:3055, 18:28:000000:3062, 18:28:000000:3104, 18:28:000000:2745, 18:28:000000:7888, </w:t>
            </w:r>
            <w:r w:rsidRPr="009104D3">
              <w:rPr>
                <w:b/>
                <w:bCs/>
                <w:sz w:val="15"/>
                <w:szCs w:val="15"/>
                <w:u w:val="single"/>
              </w:rPr>
              <w:t>в связи с превышением нормативного срока эксплуатации</w:t>
            </w:r>
          </w:p>
        </w:tc>
        <w:tc>
          <w:tcPr>
            <w:tcW w:w="476" w:type="pct"/>
            <w:tcBorders>
              <w:top w:val="nil"/>
              <w:left w:val="nil"/>
              <w:bottom w:val="single" w:sz="4" w:space="0" w:color="auto"/>
              <w:right w:val="single" w:sz="4" w:space="0" w:color="auto"/>
            </w:tcBorders>
            <w:shd w:val="clear" w:color="auto" w:fill="auto"/>
            <w:vAlign w:val="center"/>
            <w:hideMark/>
          </w:tcPr>
          <w:p w14:paraId="353368E6" w14:textId="77777777" w:rsidR="00754401" w:rsidRPr="00754401" w:rsidRDefault="00754401" w:rsidP="00CA5B84">
            <w:pPr>
              <w:autoSpaceDE/>
              <w:autoSpaceDN/>
              <w:spacing w:line="240" w:lineRule="auto"/>
              <w:ind w:firstLine="0"/>
              <w:jc w:val="center"/>
              <w:rPr>
                <w:b/>
                <w:sz w:val="15"/>
              </w:rPr>
            </w:pPr>
            <w:r w:rsidRPr="00754401">
              <w:rPr>
                <w:b/>
                <w:sz w:val="15"/>
              </w:rPr>
              <w:lastRenderedPageBreak/>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104C107B" w14:textId="6CF4A727" w:rsidR="00754401" w:rsidRPr="009104D3" w:rsidRDefault="00754401" w:rsidP="00CA5B84">
            <w:pPr>
              <w:autoSpaceDE/>
              <w:autoSpaceDN/>
              <w:spacing w:line="240" w:lineRule="auto"/>
              <w:ind w:firstLine="0"/>
              <w:jc w:val="center"/>
              <w:rPr>
                <w:b/>
                <w:bCs/>
                <w:sz w:val="15"/>
                <w:szCs w:val="15"/>
                <w:lang w:bidi="ar-SA"/>
              </w:rPr>
            </w:pPr>
            <w:r w:rsidRPr="009104D3">
              <w:rPr>
                <w:b/>
                <w:bCs/>
                <w:sz w:val="15"/>
                <w:szCs w:val="15"/>
                <w:lang w:bidi="ar-SA"/>
              </w:rPr>
              <w:t>805708</w:t>
            </w:r>
          </w:p>
        </w:tc>
        <w:tc>
          <w:tcPr>
            <w:tcW w:w="212" w:type="pct"/>
            <w:tcBorders>
              <w:top w:val="nil"/>
              <w:left w:val="nil"/>
              <w:bottom w:val="single" w:sz="4" w:space="0" w:color="auto"/>
              <w:right w:val="single" w:sz="4" w:space="0" w:color="auto"/>
            </w:tcBorders>
            <w:shd w:val="clear" w:color="auto" w:fill="auto"/>
            <w:vAlign w:val="center"/>
            <w:hideMark/>
          </w:tcPr>
          <w:p w14:paraId="5120F8C1" w14:textId="00BD7F07" w:rsidR="00754401" w:rsidRPr="009104D3" w:rsidRDefault="00754401" w:rsidP="00CA5B84">
            <w:pPr>
              <w:autoSpaceDE/>
              <w:autoSpaceDN/>
              <w:spacing w:line="240" w:lineRule="auto"/>
              <w:ind w:firstLine="0"/>
              <w:jc w:val="center"/>
              <w:rPr>
                <w:b/>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8F3D52F" w14:textId="00BEECC3" w:rsidR="00754401" w:rsidRPr="009104D3" w:rsidRDefault="00754401" w:rsidP="00CA5B84">
            <w:pPr>
              <w:autoSpaceDE/>
              <w:autoSpaceDN/>
              <w:spacing w:line="240" w:lineRule="auto"/>
              <w:ind w:firstLine="0"/>
              <w:jc w:val="center"/>
              <w:rPr>
                <w:b/>
                <w:sz w:val="15"/>
                <w:szCs w:val="15"/>
                <w:lang w:bidi="ar-SA"/>
              </w:rPr>
            </w:pPr>
            <w:r w:rsidRPr="009104D3">
              <w:rPr>
                <w:b/>
                <w:sz w:val="15"/>
                <w:szCs w:val="15"/>
                <w:lang w:bidi="ar-SA"/>
              </w:rPr>
              <w:t>20328</w:t>
            </w:r>
          </w:p>
        </w:tc>
        <w:tc>
          <w:tcPr>
            <w:tcW w:w="212" w:type="pct"/>
            <w:tcBorders>
              <w:top w:val="nil"/>
              <w:left w:val="nil"/>
              <w:bottom w:val="single" w:sz="4" w:space="0" w:color="auto"/>
              <w:right w:val="single" w:sz="4" w:space="0" w:color="auto"/>
            </w:tcBorders>
            <w:shd w:val="clear" w:color="auto" w:fill="auto"/>
            <w:vAlign w:val="center"/>
          </w:tcPr>
          <w:p w14:paraId="3D465A72" w14:textId="378DB7AE" w:rsidR="00754401" w:rsidRPr="009104D3" w:rsidRDefault="00754401" w:rsidP="00CA5B84">
            <w:pPr>
              <w:autoSpaceDE/>
              <w:autoSpaceDN/>
              <w:spacing w:line="240" w:lineRule="auto"/>
              <w:ind w:firstLine="0"/>
              <w:jc w:val="center"/>
              <w:rPr>
                <w:b/>
                <w:sz w:val="15"/>
                <w:szCs w:val="15"/>
                <w:lang w:bidi="ar-SA"/>
              </w:rPr>
            </w:pPr>
            <w:r w:rsidRPr="009104D3">
              <w:rPr>
                <w:b/>
                <w:sz w:val="15"/>
                <w:szCs w:val="15"/>
              </w:rPr>
              <w:t>52242</w:t>
            </w:r>
          </w:p>
        </w:tc>
        <w:tc>
          <w:tcPr>
            <w:tcW w:w="212" w:type="pct"/>
            <w:tcBorders>
              <w:top w:val="nil"/>
              <w:left w:val="nil"/>
              <w:bottom w:val="single" w:sz="4" w:space="0" w:color="auto"/>
              <w:right w:val="single" w:sz="4" w:space="0" w:color="auto"/>
            </w:tcBorders>
            <w:shd w:val="clear" w:color="auto" w:fill="auto"/>
            <w:vAlign w:val="center"/>
          </w:tcPr>
          <w:p w14:paraId="4F089052" w14:textId="52CC4E16" w:rsidR="00754401" w:rsidRPr="00754401" w:rsidRDefault="00754401" w:rsidP="00CA5B84">
            <w:pPr>
              <w:autoSpaceDE/>
              <w:autoSpaceDN/>
              <w:spacing w:line="240" w:lineRule="auto"/>
              <w:ind w:firstLine="0"/>
              <w:jc w:val="center"/>
              <w:rPr>
                <w:b/>
                <w:sz w:val="15"/>
              </w:rPr>
            </w:pPr>
            <w:r w:rsidRPr="009104D3">
              <w:rPr>
                <w:b/>
                <w:sz w:val="15"/>
                <w:szCs w:val="15"/>
              </w:rPr>
              <w:t>118721</w:t>
            </w:r>
          </w:p>
        </w:tc>
        <w:tc>
          <w:tcPr>
            <w:tcW w:w="212" w:type="pct"/>
            <w:tcBorders>
              <w:top w:val="nil"/>
              <w:left w:val="nil"/>
              <w:bottom w:val="single" w:sz="4" w:space="0" w:color="auto"/>
              <w:right w:val="single" w:sz="4" w:space="0" w:color="auto"/>
            </w:tcBorders>
            <w:shd w:val="clear" w:color="auto" w:fill="auto"/>
            <w:vAlign w:val="center"/>
          </w:tcPr>
          <w:p w14:paraId="16956984" w14:textId="02DC723F" w:rsidR="00754401" w:rsidRPr="00754401" w:rsidRDefault="00754401" w:rsidP="00CA5B84">
            <w:pPr>
              <w:autoSpaceDE/>
              <w:autoSpaceDN/>
              <w:spacing w:line="240" w:lineRule="auto"/>
              <w:ind w:firstLine="0"/>
              <w:jc w:val="center"/>
              <w:rPr>
                <w:b/>
                <w:sz w:val="15"/>
              </w:rPr>
            </w:pPr>
            <w:r w:rsidRPr="009104D3">
              <w:rPr>
                <w:b/>
                <w:sz w:val="15"/>
                <w:szCs w:val="15"/>
              </w:rPr>
              <w:t>110916</w:t>
            </w:r>
          </w:p>
        </w:tc>
        <w:tc>
          <w:tcPr>
            <w:tcW w:w="212" w:type="pct"/>
            <w:tcBorders>
              <w:top w:val="nil"/>
              <w:left w:val="nil"/>
              <w:bottom w:val="single" w:sz="4" w:space="0" w:color="auto"/>
              <w:right w:val="single" w:sz="4" w:space="0" w:color="auto"/>
            </w:tcBorders>
            <w:shd w:val="clear" w:color="auto" w:fill="auto"/>
            <w:vAlign w:val="center"/>
          </w:tcPr>
          <w:p w14:paraId="7CFDAA9E" w14:textId="5E177C9A" w:rsidR="00754401" w:rsidRPr="00754401" w:rsidRDefault="00754401" w:rsidP="00CA5B84">
            <w:pPr>
              <w:autoSpaceDE/>
              <w:autoSpaceDN/>
              <w:spacing w:line="240" w:lineRule="auto"/>
              <w:ind w:firstLine="0"/>
              <w:jc w:val="center"/>
              <w:rPr>
                <w:b/>
                <w:sz w:val="15"/>
              </w:rPr>
            </w:pPr>
            <w:r w:rsidRPr="009104D3">
              <w:rPr>
                <w:b/>
                <w:sz w:val="15"/>
                <w:szCs w:val="15"/>
              </w:rPr>
              <w:t>68081</w:t>
            </w:r>
          </w:p>
        </w:tc>
        <w:tc>
          <w:tcPr>
            <w:tcW w:w="236" w:type="pct"/>
            <w:tcBorders>
              <w:top w:val="nil"/>
              <w:left w:val="nil"/>
              <w:bottom w:val="single" w:sz="4" w:space="0" w:color="auto"/>
              <w:right w:val="single" w:sz="4" w:space="0" w:color="auto"/>
            </w:tcBorders>
            <w:shd w:val="clear" w:color="auto" w:fill="auto"/>
            <w:vAlign w:val="center"/>
          </w:tcPr>
          <w:p w14:paraId="2A875C0C" w14:textId="4614161C" w:rsidR="00754401" w:rsidRPr="00754401" w:rsidRDefault="00754401" w:rsidP="00CA5B84">
            <w:pPr>
              <w:autoSpaceDE/>
              <w:autoSpaceDN/>
              <w:spacing w:line="240" w:lineRule="auto"/>
              <w:ind w:firstLine="0"/>
              <w:jc w:val="center"/>
              <w:rPr>
                <w:b/>
                <w:sz w:val="15"/>
              </w:rPr>
            </w:pPr>
            <w:r w:rsidRPr="009104D3">
              <w:rPr>
                <w:b/>
                <w:sz w:val="15"/>
                <w:szCs w:val="15"/>
                <w:lang w:bidi="ar-SA"/>
              </w:rPr>
              <w:t>110520</w:t>
            </w:r>
          </w:p>
        </w:tc>
        <w:tc>
          <w:tcPr>
            <w:tcW w:w="236" w:type="pct"/>
            <w:tcBorders>
              <w:top w:val="nil"/>
              <w:left w:val="nil"/>
              <w:bottom w:val="single" w:sz="4" w:space="0" w:color="auto"/>
              <w:right w:val="single" w:sz="4" w:space="0" w:color="auto"/>
            </w:tcBorders>
            <w:shd w:val="clear" w:color="auto" w:fill="auto"/>
            <w:vAlign w:val="center"/>
          </w:tcPr>
          <w:p w14:paraId="25E2FA60" w14:textId="0BA10BD0" w:rsidR="00754401" w:rsidRPr="00754401" w:rsidRDefault="00754401" w:rsidP="00CA5B84">
            <w:pPr>
              <w:autoSpaceDE/>
              <w:autoSpaceDN/>
              <w:spacing w:line="240" w:lineRule="auto"/>
              <w:ind w:firstLine="0"/>
              <w:jc w:val="center"/>
              <w:rPr>
                <w:b/>
                <w:sz w:val="15"/>
              </w:rPr>
            </w:pPr>
            <w:r w:rsidRPr="009104D3">
              <w:rPr>
                <w:b/>
                <w:sz w:val="15"/>
                <w:szCs w:val="15"/>
                <w:lang w:bidi="ar-SA"/>
              </w:rPr>
              <w:t>79320</w:t>
            </w:r>
          </w:p>
        </w:tc>
        <w:tc>
          <w:tcPr>
            <w:tcW w:w="236" w:type="pct"/>
            <w:tcBorders>
              <w:top w:val="nil"/>
              <w:left w:val="nil"/>
              <w:bottom w:val="single" w:sz="4" w:space="0" w:color="auto"/>
              <w:right w:val="single" w:sz="4" w:space="0" w:color="auto"/>
            </w:tcBorders>
            <w:shd w:val="clear" w:color="auto" w:fill="auto"/>
            <w:vAlign w:val="center"/>
          </w:tcPr>
          <w:p w14:paraId="0FABE954" w14:textId="77777777" w:rsidR="00754401" w:rsidRPr="009104D3" w:rsidRDefault="00754401" w:rsidP="00CA5B84">
            <w:pPr>
              <w:autoSpaceDE/>
              <w:autoSpaceDN/>
              <w:spacing w:line="240" w:lineRule="auto"/>
              <w:ind w:firstLine="0"/>
              <w:jc w:val="center"/>
              <w:rPr>
                <w:b/>
                <w:sz w:val="15"/>
                <w:szCs w:val="15"/>
                <w:lang w:bidi="ar-SA"/>
              </w:rPr>
            </w:pPr>
            <w:r w:rsidRPr="009104D3">
              <w:rPr>
                <w:b/>
                <w:sz w:val="15"/>
                <w:szCs w:val="15"/>
              </w:rPr>
              <w:t>199412</w:t>
            </w:r>
          </w:p>
        </w:tc>
        <w:tc>
          <w:tcPr>
            <w:tcW w:w="236" w:type="pct"/>
            <w:tcBorders>
              <w:top w:val="nil"/>
              <w:left w:val="nil"/>
              <w:bottom w:val="single" w:sz="4" w:space="0" w:color="auto"/>
              <w:right w:val="single" w:sz="4" w:space="0" w:color="auto"/>
            </w:tcBorders>
            <w:shd w:val="clear" w:color="auto" w:fill="auto"/>
            <w:vAlign w:val="center"/>
          </w:tcPr>
          <w:p w14:paraId="5122F4AF" w14:textId="77777777" w:rsidR="00754401" w:rsidRPr="00754401" w:rsidRDefault="00754401" w:rsidP="00CA5B84">
            <w:pPr>
              <w:autoSpaceDE/>
              <w:autoSpaceDN/>
              <w:spacing w:line="240" w:lineRule="auto"/>
              <w:ind w:firstLine="0"/>
              <w:jc w:val="center"/>
              <w:rPr>
                <w:b/>
                <w:sz w:val="15"/>
              </w:rPr>
            </w:pPr>
            <w:r w:rsidRPr="009104D3">
              <w:rPr>
                <w:b/>
                <w:sz w:val="15"/>
                <w:szCs w:val="15"/>
                <w:lang w:bidi="ar-SA"/>
              </w:rPr>
              <w:t>41748</w:t>
            </w:r>
          </w:p>
        </w:tc>
        <w:tc>
          <w:tcPr>
            <w:tcW w:w="215" w:type="pct"/>
            <w:tcBorders>
              <w:top w:val="nil"/>
              <w:left w:val="nil"/>
              <w:bottom w:val="single" w:sz="4" w:space="0" w:color="auto"/>
              <w:right w:val="single" w:sz="4" w:space="0" w:color="auto"/>
            </w:tcBorders>
            <w:shd w:val="clear" w:color="auto" w:fill="auto"/>
            <w:vAlign w:val="center"/>
            <w:hideMark/>
          </w:tcPr>
          <w:p w14:paraId="4511CE1E" w14:textId="3C4EE3A9" w:rsidR="00754401" w:rsidRPr="00754401" w:rsidRDefault="00754401" w:rsidP="00CA5B84">
            <w:pPr>
              <w:autoSpaceDE/>
              <w:autoSpaceDN/>
              <w:spacing w:line="240" w:lineRule="auto"/>
              <w:ind w:firstLine="0"/>
              <w:jc w:val="center"/>
              <w:rPr>
                <w:b/>
                <w:sz w:val="15"/>
                <w:highlight w:val="yellow"/>
              </w:rPr>
            </w:pPr>
            <w:r w:rsidRPr="009104D3">
              <w:rPr>
                <w:b/>
                <w:sz w:val="15"/>
                <w:szCs w:val="15"/>
              </w:rPr>
              <w:t>4420</w:t>
            </w:r>
          </w:p>
        </w:tc>
      </w:tr>
      <w:tr w:rsidR="00754401" w:rsidRPr="00B018CF" w14:paraId="0BBA531F"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49425F9" w14:textId="39A234B9" w:rsidR="00754401" w:rsidRPr="00754401" w:rsidRDefault="00754401" w:rsidP="00CA5B84">
            <w:pPr>
              <w:autoSpaceDE/>
              <w:autoSpaceDN/>
              <w:spacing w:line="240" w:lineRule="auto"/>
              <w:ind w:firstLine="0"/>
              <w:jc w:val="center"/>
              <w:rPr>
                <w:i/>
                <w:sz w:val="15"/>
              </w:rPr>
            </w:pPr>
            <w:r w:rsidRPr="00754401">
              <w:rPr>
                <w:i/>
                <w:sz w:val="15"/>
              </w:rPr>
              <w:lastRenderedPageBreak/>
              <w:t>1ТС-3.</w:t>
            </w:r>
            <w:r w:rsidRPr="009104D3">
              <w:rPr>
                <w:i/>
                <w:iCs/>
                <w:sz w:val="15"/>
                <w:szCs w:val="15"/>
                <w:lang w:val="en-US" w:bidi="ar-SA"/>
              </w:rPr>
              <w:t>2</w:t>
            </w:r>
            <w:r w:rsidRPr="00754401">
              <w:rPr>
                <w:i/>
                <w:sz w:val="15"/>
              </w:rPr>
              <w:t>.1</w:t>
            </w:r>
          </w:p>
        </w:tc>
        <w:tc>
          <w:tcPr>
            <w:tcW w:w="271" w:type="pct"/>
            <w:tcBorders>
              <w:top w:val="nil"/>
              <w:left w:val="nil"/>
              <w:bottom w:val="single" w:sz="4" w:space="0" w:color="auto"/>
              <w:right w:val="single" w:sz="4" w:space="0" w:color="auto"/>
            </w:tcBorders>
            <w:shd w:val="clear" w:color="auto" w:fill="auto"/>
          </w:tcPr>
          <w:p w14:paraId="12818E1D" w14:textId="77777777" w:rsidR="00754401" w:rsidRPr="00754401" w:rsidRDefault="00754401" w:rsidP="00CA5B84">
            <w:pPr>
              <w:autoSpaceDE/>
              <w:autoSpaceDN/>
              <w:spacing w:line="240" w:lineRule="auto"/>
              <w:ind w:firstLine="0"/>
              <w:jc w:val="center"/>
              <w:rPr>
                <w:i/>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0F359B0C" w14:textId="77777777" w:rsidR="00754401" w:rsidRPr="009104D3" w:rsidRDefault="00754401" w:rsidP="00CA5B84">
            <w:pPr>
              <w:autoSpaceDE/>
              <w:autoSpaceDN/>
              <w:spacing w:line="240" w:lineRule="auto"/>
              <w:ind w:firstLine="0"/>
              <w:jc w:val="left"/>
              <w:rPr>
                <w:i/>
                <w:iCs/>
                <w:sz w:val="15"/>
                <w:szCs w:val="15"/>
                <w:lang w:bidi="ar-SA"/>
              </w:rPr>
            </w:pPr>
            <w:r w:rsidRPr="009104D3">
              <w:rPr>
                <w:i/>
                <w:sz w:val="15"/>
                <w:szCs w:val="15"/>
              </w:rPr>
              <w:t>Реконструкция объекта соглашения «Магистральная теплосеть от ТК-399 до ТК-710 протяженностью 2010,0 м» (участок теплотрассы от ТК-402 до ТК-710 (ул. Кирова) (подземная прокладка с заменой теплоизоляции на ППУ)</w:t>
            </w:r>
          </w:p>
        </w:tc>
        <w:tc>
          <w:tcPr>
            <w:tcW w:w="476" w:type="pct"/>
            <w:tcBorders>
              <w:top w:val="nil"/>
              <w:left w:val="nil"/>
              <w:bottom w:val="single" w:sz="4" w:space="0" w:color="auto"/>
              <w:right w:val="single" w:sz="4" w:space="0" w:color="auto"/>
            </w:tcBorders>
            <w:shd w:val="clear" w:color="auto" w:fill="auto"/>
            <w:vAlign w:val="center"/>
            <w:hideMark/>
          </w:tcPr>
          <w:p w14:paraId="1689CACB"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 / ССП</w:t>
            </w:r>
          </w:p>
        </w:tc>
        <w:tc>
          <w:tcPr>
            <w:tcW w:w="291" w:type="pct"/>
            <w:tcBorders>
              <w:top w:val="nil"/>
              <w:left w:val="nil"/>
              <w:bottom w:val="single" w:sz="4" w:space="0" w:color="auto"/>
              <w:right w:val="single" w:sz="4" w:space="0" w:color="auto"/>
            </w:tcBorders>
            <w:shd w:val="clear" w:color="auto" w:fill="auto"/>
            <w:vAlign w:val="center"/>
            <w:hideMark/>
          </w:tcPr>
          <w:p w14:paraId="3F358066" w14:textId="1ECD6657"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144690</w:t>
            </w:r>
          </w:p>
        </w:tc>
        <w:tc>
          <w:tcPr>
            <w:tcW w:w="212" w:type="pct"/>
            <w:tcBorders>
              <w:top w:val="nil"/>
              <w:left w:val="nil"/>
              <w:bottom w:val="single" w:sz="4" w:space="0" w:color="auto"/>
              <w:right w:val="single" w:sz="4" w:space="0" w:color="auto"/>
            </w:tcBorders>
            <w:shd w:val="clear" w:color="auto" w:fill="auto"/>
            <w:vAlign w:val="center"/>
            <w:hideMark/>
          </w:tcPr>
          <w:p w14:paraId="028B9ACE"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40BE8AD5"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2426</w:t>
            </w:r>
          </w:p>
        </w:tc>
        <w:tc>
          <w:tcPr>
            <w:tcW w:w="212" w:type="pct"/>
            <w:tcBorders>
              <w:top w:val="nil"/>
              <w:left w:val="nil"/>
              <w:bottom w:val="single" w:sz="4" w:space="0" w:color="auto"/>
              <w:right w:val="single" w:sz="4" w:space="0" w:color="auto"/>
            </w:tcBorders>
            <w:shd w:val="clear" w:color="auto" w:fill="auto"/>
            <w:vAlign w:val="center"/>
            <w:hideMark/>
          </w:tcPr>
          <w:p w14:paraId="68E0D77C"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2426</w:t>
            </w:r>
          </w:p>
        </w:tc>
        <w:tc>
          <w:tcPr>
            <w:tcW w:w="212" w:type="pct"/>
            <w:tcBorders>
              <w:top w:val="nil"/>
              <w:left w:val="nil"/>
              <w:bottom w:val="single" w:sz="4" w:space="0" w:color="auto"/>
              <w:right w:val="single" w:sz="4" w:space="0" w:color="auto"/>
            </w:tcBorders>
            <w:shd w:val="clear" w:color="auto" w:fill="auto"/>
            <w:vAlign w:val="center"/>
            <w:hideMark/>
          </w:tcPr>
          <w:p w14:paraId="14B7932E"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61960B19"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1800 </w:t>
            </w:r>
          </w:p>
        </w:tc>
        <w:tc>
          <w:tcPr>
            <w:tcW w:w="212" w:type="pct"/>
            <w:tcBorders>
              <w:top w:val="nil"/>
              <w:left w:val="nil"/>
              <w:bottom w:val="single" w:sz="4" w:space="0" w:color="auto"/>
              <w:right w:val="single" w:sz="4" w:space="0" w:color="auto"/>
            </w:tcBorders>
            <w:shd w:val="clear" w:color="auto" w:fill="auto"/>
            <w:vAlign w:val="center"/>
            <w:hideMark/>
          </w:tcPr>
          <w:p w14:paraId="5434B18C" w14:textId="48DBD5DF" w:rsidR="00754401" w:rsidRPr="00754401" w:rsidRDefault="00754401" w:rsidP="00CA5B84">
            <w:pPr>
              <w:autoSpaceDE/>
              <w:autoSpaceDN/>
              <w:spacing w:line="240" w:lineRule="auto"/>
              <w:ind w:firstLine="0"/>
              <w:jc w:val="center"/>
              <w:rPr>
                <w:i/>
                <w:sz w:val="15"/>
              </w:rPr>
            </w:pPr>
          </w:p>
        </w:tc>
        <w:tc>
          <w:tcPr>
            <w:tcW w:w="236" w:type="pct"/>
            <w:tcBorders>
              <w:top w:val="nil"/>
              <w:left w:val="nil"/>
              <w:bottom w:val="single" w:sz="4" w:space="0" w:color="auto"/>
              <w:right w:val="single" w:sz="4" w:space="0" w:color="auto"/>
            </w:tcBorders>
            <w:shd w:val="clear" w:color="auto" w:fill="auto"/>
            <w:vAlign w:val="center"/>
            <w:hideMark/>
          </w:tcPr>
          <w:p w14:paraId="048C1E2E" w14:textId="34A8A3AE" w:rsidR="00754401" w:rsidRPr="008D0CFE" w:rsidRDefault="00754401" w:rsidP="00CA5B84">
            <w:pPr>
              <w:autoSpaceDE/>
              <w:autoSpaceDN/>
              <w:spacing w:line="240" w:lineRule="auto"/>
              <w:ind w:firstLine="0"/>
              <w:jc w:val="center"/>
              <w:rPr>
                <w:i/>
                <w:sz w:val="15"/>
              </w:rPr>
            </w:pPr>
            <w:r w:rsidRPr="008D0CFE">
              <w:rPr>
                <w:i/>
                <w:iCs/>
                <w:sz w:val="15"/>
                <w:szCs w:val="15"/>
                <w:lang w:bidi="ar-SA"/>
              </w:rPr>
              <w:t>108720 </w:t>
            </w:r>
          </w:p>
        </w:tc>
        <w:tc>
          <w:tcPr>
            <w:tcW w:w="236" w:type="pct"/>
            <w:tcBorders>
              <w:top w:val="nil"/>
              <w:left w:val="nil"/>
              <w:bottom w:val="single" w:sz="4" w:space="0" w:color="auto"/>
              <w:right w:val="single" w:sz="4" w:space="0" w:color="auto"/>
            </w:tcBorders>
            <w:shd w:val="clear" w:color="auto" w:fill="auto"/>
            <w:vAlign w:val="center"/>
            <w:hideMark/>
          </w:tcPr>
          <w:p w14:paraId="0E6E87C8"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29318</w:t>
            </w:r>
          </w:p>
        </w:tc>
        <w:tc>
          <w:tcPr>
            <w:tcW w:w="236" w:type="pct"/>
            <w:tcBorders>
              <w:top w:val="nil"/>
              <w:left w:val="nil"/>
              <w:bottom w:val="single" w:sz="4" w:space="0" w:color="auto"/>
              <w:right w:val="single" w:sz="4" w:space="0" w:color="auto"/>
            </w:tcBorders>
            <w:shd w:val="clear" w:color="auto" w:fill="auto"/>
            <w:vAlign w:val="center"/>
            <w:hideMark/>
          </w:tcPr>
          <w:p w14:paraId="415BB88E" w14:textId="77777777" w:rsidR="00754401" w:rsidRPr="008D0CFE" w:rsidRDefault="00754401" w:rsidP="00CA5B84">
            <w:pPr>
              <w:autoSpaceDE/>
              <w:autoSpaceDN/>
              <w:spacing w:line="240" w:lineRule="auto"/>
              <w:ind w:firstLine="0"/>
              <w:jc w:val="center"/>
              <w:rPr>
                <w:i/>
                <w:sz w:val="15"/>
              </w:rPr>
            </w:pPr>
            <w:r w:rsidRPr="008D0CFE">
              <w:rPr>
                <w:i/>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6C40290" w14:textId="77777777" w:rsidR="00754401" w:rsidRPr="00754401" w:rsidRDefault="00754401" w:rsidP="00CA5B84">
            <w:pPr>
              <w:autoSpaceDE/>
              <w:autoSpaceDN/>
              <w:spacing w:line="240" w:lineRule="auto"/>
              <w:ind w:firstLine="0"/>
              <w:jc w:val="center"/>
              <w:rPr>
                <w:i/>
                <w:sz w:val="15"/>
              </w:rPr>
            </w:pPr>
            <w:r w:rsidRPr="00754401">
              <w:rPr>
                <w:i/>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58A34C7E" w14:textId="77777777" w:rsidR="00754401" w:rsidRPr="00754401" w:rsidRDefault="00754401" w:rsidP="00CA5B84">
            <w:pPr>
              <w:autoSpaceDE/>
              <w:autoSpaceDN/>
              <w:spacing w:line="240" w:lineRule="auto"/>
              <w:ind w:firstLine="0"/>
              <w:jc w:val="center"/>
              <w:rPr>
                <w:i/>
                <w:sz w:val="15"/>
              </w:rPr>
            </w:pPr>
            <w:r w:rsidRPr="00754401">
              <w:rPr>
                <w:i/>
                <w:sz w:val="15"/>
              </w:rPr>
              <w:t> </w:t>
            </w:r>
          </w:p>
        </w:tc>
      </w:tr>
      <w:tr w:rsidR="00754401" w:rsidRPr="00B018CF" w14:paraId="3659A16F"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06137B78" w14:textId="449C119E" w:rsidR="00754401" w:rsidRPr="00754401" w:rsidRDefault="00754401" w:rsidP="00CA5B84">
            <w:pPr>
              <w:autoSpaceDE/>
              <w:autoSpaceDN/>
              <w:spacing w:line="240" w:lineRule="auto"/>
              <w:ind w:firstLine="0"/>
              <w:jc w:val="center"/>
              <w:rPr>
                <w:i/>
                <w:sz w:val="15"/>
              </w:rPr>
            </w:pPr>
            <w:r w:rsidRPr="00754401">
              <w:rPr>
                <w:i/>
                <w:sz w:val="15"/>
              </w:rPr>
              <w:t>1ТС-3.</w:t>
            </w:r>
            <w:r w:rsidRPr="009104D3">
              <w:rPr>
                <w:i/>
                <w:iCs/>
                <w:sz w:val="15"/>
                <w:szCs w:val="15"/>
                <w:lang w:val="en-US" w:bidi="ar-SA"/>
              </w:rPr>
              <w:t>2</w:t>
            </w:r>
            <w:r w:rsidRPr="00754401">
              <w:rPr>
                <w:i/>
                <w:sz w:val="15"/>
              </w:rPr>
              <w:t>.2</w:t>
            </w:r>
          </w:p>
        </w:tc>
        <w:tc>
          <w:tcPr>
            <w:tcW w:w="271" w:type="pct"/>
            <w:tcBorders>
              <w:top w:val="nil"/>
              <w:left w:val="nil"/>
              <w:bottom w:val="single" w:sz="4" w:space="0" w:color="auto"/>
              <w:right w:val="single" w:sz="4" w:space="0" w:color="auto"/>
            </w:tcBorders>
            <w:shd w:val="clear" w:color="auto" w:fill="auto"/>
          </w:tcPr>
          <w:p w14:paraId="34746EB4" w14:textId="77777777" w:rsidR="00754401" w:rsidRPr="00754401" w:rsidRDefault="00754401" w:rsidP="00CA5B84">
            <w:pPr>
              <w:autoSpaceDE/>
              <w:autoSpaceDN/>
              <w:spacing w:line="240" w:lineRule="auto"/>
              <w:ind w:firstLine="0"/>
              <w:jc w:val="center"/>
              <w:rPr>
                <w:i/>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71C7CD7F" w14:textId="52F013B5" w:rsidR="00754401" w:rsidRPr="003E57C8" w:rsidRDefault="003E57C8" w:rsidP="003E57C8">
            <w:pPr>
              <w:autoSpaceDE/>
              <w:autoSpaceDN/>
              <w:spacing w:line="240" w:lineRule="auto"/>
              <w:ind w:firstLine="0"/>
              <w:jc w:val="left"/>
              <w:rPr>
                <w:i/>
                <w:iCs/>
                <w:sz w:val="15"/>
                <w:szCs w:val="15"/>
                <w:lang w:bidi="ar-SA"/>
              </w:rPr>
            </w:pPr>
            <w:r w:rsidRPr="003E57C8">
              <w:rPr>
                <w:i/>
                <w:sz w:val="15"/>
                <w:szCs w:val="15"/>
              </w:rPr>
              <w:t>Реконструкция объекта соглашения «Магистральная теплосеть 2 диаметром 500 мм от ТК-710 до ТК-733 протяженностью. 1456 м» (участок теплотрассы от ТК-710 (ул. Кирова) до ТК-733 (ул. Мира) (подземная прокладка с заменой теплоизоляции на ППУ) с отводящими теплотрассами)</w:t>
            </w:r>
          </w:p>
        </w:tc>
        <w:tc>
          <w:tcPr>
            <w:tcW w:w="476" w:type="pct"/>
            <w:tcBorders>
              <w:top w:val="nil"/>
              <w:left w:val="nil"/>
              <w:bottom w:val="single" w:sz="4" w:space="0" w:color="auto"/>
              <w:right w:val="single" w:sz="4" w:space="0" w:color="auto"/>
            </w:tcBorders>
            <w:shd w:val="clear" w:color="auto" w:fill="auto"/>
            <w:vAlign w:val="center"/>
            <w:hideMark/>
          </w:tcPr>
          <w:p w14:paraId="192386BD"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 / ССП</w:t>
            </w:r>
          </w:p>
        </w:tc>
        <w:tc>
          <w:tcPr>
            <w:tcW w:w="291" w:type="pct"/>
            <w:tcBorders>
              <w:top w:val="nil"/>
              <w:left w:val="nil"/>
              <w:bottom w:val="single" w:sz="4" w:space="0" w:color="auto"/>
              <w:right w:val="single" w:sz="4" w:space="0" w:color="auto"/>
            </w:tcBorders>
            <w:shd w:val="clear" w:color="auto" w:fill="auto"/>
            <w:vAlign w:val="center"/>
            <w:hideMark/>
          </w:tcPr>
          <w:p w14:paraId="02F4AF0B" w14:textId="325CB836"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160027</w:t>
            </w:r>
          </w:p>
        </w:tc>
        <w:tc>
          <w:tcPr>
            <w:tcW w:w="212" w:type="pct"/>
            <w:tcBorders>
              <w:top w:val="nil"/>
              <w:left w:val="nil"/>
              <w:bottom w:val="single" w:sz="4" w:space="0" w:color="auto"/>
              <w:right w:val="single" w:sz="4" w:space="0" w:color="auto"/>
            </w:tcBorders>
            <w:shd w:val="clear" w:color="auto" w:fill="auto"/>
            <w:vAlign w:val="center"/>
            <w:hideMark/>
          </w:tcPr>
          <w:p w14:paraId="7FEBFD2D"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1B5CB2CB"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8367</w:t>
            </w:r>
          </w:p>
        </w:tc>
        <w:tc>
          <w:tcPr>
            <w:tcW w:w="212" w:type="pct"/>
            <w:tcBorders>
              <w:top w:val="nil"/>
              <w:left w:val="nil"/>
              <w:bottom w:val="single" w:sz="4" w:space="0" w:color="auto"/>
              <w:right w:val="single" w:sz="4" w:space="0" w:color="auto"/>
            </w:tcBorders>
            <w:shd w:val="clear" w:color="auto" w:fill="auto"/>
            <w:vAlign w:val="center"/>
            <w:hideMark/>
          </w:tcPr>
          <w:p w14:paraId="4E43E180" w14:textId="2A13B2FB"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43344</w:t>
            </w:r>
          </w:p>
        </w:tc>
        <w:tc>
          <w:tcPr>
            <w:tcW w:w="212" w:type="pct"/>
            <w:tcBorders>
              <w:top w:val="nil"/>
              <w:left w:val="nil"/>
              <w:bottom w:val="single" w:sz="4" w:space="0" w:color="auto"/>
              <w:right w:val="single" w:sz="4" w:space="0" w:color="auto"/>
            </w:tcBorders>
            <w:shd w:val="clear" w:color="auto" w:fill="auto"/>
            <w:vAlign w:val="center"/>
            <w:hideMark/>
          </w:tcPr>
          <w:p w14:paraId="1D2EB77B" w14:textId="50C605F9" w:rsidR="00754401" w:rsidRPr="009104D3" w:rsidRDefault="00754401" w:rsidP="00CA5B84">
            <w:pPr>
              <w:autoSpaceDE/>
              <w:autoSpaceDN/>
              <w:spacing w:line="240" w:lineRule="auto"/>
              <w:ind w:firstLine="0"/>
              <w:jc w:val="center"/>
              <w:rPr>
                <w:i/>
                <w:iCs/>
                <w:sz w:val="15"/>
                <w:szCs w:val="15"/>
                <w:highlight w:val="yellow"/>
                <w:lang w:bidi="ar-SA"/>
              </w:rPr>
            </w:pPr>
            <w:r w:rsidRPr="009104D3">
              <w:rPr>
                <w:i/>
                <w:iCs/>
                <w:sz w:val="15"/>
                <w:szCs w:val="15"/>
                <w:lang w:bidi="ar-SA"/>
              </w:rPr>
              <w:t>28183</w:t>
            </w:r>
          </w:p>
        </w:tc>
        <w:tc>
          <w:tcPr>
            <w:tcW w:w="212" w:type="pct"/>
            <w:tcBorders>
              <w:top w:val="nil"/>
              <w:left w:val="nil"/>
              <w:bottom w:val="single" w:sz="4" w:space="0" w:color="auto"/>
              <w:right w:val="single" w:sz="4" w:space="0" w:color="auto"/>
            </w:tcBorders>
            <w:shd w:val="clear" w:color="auto" w:fill="auto"/>
            <w:vAlign w:val="center"/>
            <w:hideMark/>
          </w:tcPr>
          <w:p w14:paraId="2441A434" w14:textId="57E00389" w:rsidR="00754401" w:rsidRPr="009104D3" w:rsidRDefault="00754401" w:rsidP="00CA5B84">
            <w:pPr>
              <w:autoSpaceDE/>
              <w:autoSpaceDN/>
              <w:spacing w:line="240" w:lineRule="auto"/>
              <w:ind w:firstLine="0"/>
              <w:jc w:val="center"/>
              <w:rPr>
                <w:i/>
                <w:iCs/>
                <w:sz w:val="15"/>
                <w:szCs w:val="15"/>
                <w:highlight w:val="yellow"/>
                <w:lang w:bidi="ar-SA"/>
              </w:rPr>
            </w:pPr>
            <w:r w:rsidRPr="009104D3">
              <w:rPr>
                <w:i/>
                <w:iCs/>
                <w:sz w:val="15"/>
                <w:szCs w:val="15"/>
                <w:lang w:bidi="ar-SA"/>
              </w:rPr>
              <w:t>77759</w:t>
            </w:r>
          </w:p>
        </w:tc>
        <w:tc>
          <w:tcPr>
            <w:tcW w:w="212" w:type="pct"/>
            <w:tcBorders>
              <w:top w:val="nil"/>
              <w:left w:val="nil"/>
              <w:bottom w:val="single" w:sz="4" w:space="0" w:color="auto"/>
              <w:right w:val="single" w:sz="4" w:space="0" w:color="auto"/>
            </w:tcBorders>
            <w:shd w:val="clear" w:color="auto" w:fill="auto"/>
            <w:vAlign w:val="center"/>
            <w:hideMark/>
          </w:tcPr>
          <w:p w14:paraId="0545336A"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2374</w:t>
            </w:r>
          </w:p>
        </w:tc>
        <w:tc>
          <w:tcPr>
            <w:tcW w:w="236" w:type="pct"/>
            <w:tcBorders>
              <w:top w:val="nil"/>
              <w:left w:val="nil"/>
              <w:bottom w:val="single" w:sz="4" w:space="0" w:color="auto"/>
              <w:right w:val="single" w:sz="4" w:space="0" w:color="auto"/>
            </w:tcBorders>
            <w:shd w:val="clear" w:color="auto" w:fill="auto"/>
            <w:vAlign w:val="center"/>
            <w:hideMark/>
          </w:tcPr>
          <w:p w14:paraId="4AD218CA"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790DC875"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20D030DC" w14:textId="77777777" w:rsidR="00754401" w:rsidRPr="008D0CFE" w:rsidRDefault="00754401" w:rsidP="00CA5B84">
            <w:pPr>
              <w:autoSpaceDE/>
              <w:autoSpaceDN/>
              <w:spacing w:line="240" w:lineRule="auto"/>
              <w:ind w:firstLine="0"/>
              <w:jc w:val="center"/>
              <w:rPr>
                <w:i/>
                <w:sz w:val="15"/>
              </w:rPr>
            </w:pPr>
            <w:r w:rsidRPr="008D0CFE">
              <w:rPr>
                <w:i/>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DEF213D" w14:textId="77777777" w:rsidR="00754401" w:rsidRPr="00754401" w:rsidRDefault="00754401" w:rsidP="00CA5B84">
            <w:pPr>
              <w:autoSpaceDE/>
              <w:autoSpaceDN/>
              <w:spacing w:line="240" w:lineRule="auto"/>
              <w:ind w:firstLine="0"/>
              <w:jc w:val="center"/>
              <w:rPr>
                <w:i/>
                <w:sz w:val="15"/>
              </w:rPr>
            </w:pPr>
            <w:r w:rsidRPr="00754401">
              <w:rPr>
                <w:i/>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09DB1FA5" w14:textId="77777777" w:rsidR="00754401" w:rsidRPr="00754401" w:rsidRDefault="00754401" w:rsidP="00CA5B84">
            <w:pPr>
              <w:autoSpaceDE/>
              <w:autoSpaceDN/>
              <w:spacing w:line="240" w:lineRule="auto"/>
              <w:ind w:firstLine="0"/>
              <w:jc w:val="center"/>
              <w:rPr>
                <w:i/>
                <w:sz w:val="15"/>
              </w:rPr>
            </w:pPr>
            <w:r w:rsidRPr="00754401">
              <w:rPr>
                <w:i/>
                <w:sz w:val="15"/>
              </w:rPr>
              <w:t> </w:t>
            </w:r>
          </w:p>
        </w:tc>
      </w:tr>
      <w:tr w:rsidR="00754401" w:rsidRPr="00B018CF" w14:paraId="04949288"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05D597D6" w14:textId="04E89657" w:rsidR="00754401" w:rsidRPr="00754401" w:rsidRDefault="00754401" w:rsidP="00CA5B84">
            <w:pPr>
              <w:autoSpaceDE/>
              <w:autoSpaceDN/>
              <w:spacing w:line="240" w:lineRule="auto"/>
              <w:ind w:firstLine="0"/>
              <w:jc w:val="center"/>
              <w:rPr>
                <w:i/>
                <w:sz w:val="15"/>
              </w:rPr>
            </w:pPr>
            <w:r w:rsidRPr="00754401">
              <w:rPr>
                <w:i/>
                <w:sz w:val="15"/>
              </w:rPr>
              <w:t>1ТС-3.</w:t>
            </w:r>
            <w:r w:rsidRPr="009104D3">
              <w:rPr>
                <w:i/>
                <w:iCs/>
                <w:sz w:val="15"/>
                <w:szCs w:val="15"/>
                <w:lang w:val="en-US" w:bidi="ar-SA"/>
              </w:rPr>
              <w:t>2</w:t>
            </w:r>
            <w:r w:rsidRPr="009104D3">
              <w:rPr>
                <w:i/>
                <w:iCs/>
                <w:sz w:val="15"/>
                <w:szCs w:val="15"/>
                <w:lang w:bidi="ar-SA"/>
              </w:rPr>
              <w:t>.</w:t>
            </w:r>
            <w:r w:rsidRPr="00754401">
              <w:rPr>
                <w:i/>
                <w:sz w:val="15"/>
              </w:rPr>
              <w:t>3</w:t>
            </w:r>
          </w:p>
        </w:tc>
        <w:tc>
          <w:tcPr>
            <w:tcW w:w="271" w:type="pct"/>
            <w:tcBorders>
              <w:top w:val="nil"/>
              <w:left w:val="nil"/>
              <w:bottom w:val="single" w:sz="4" w:space="0" w:color="auto"/>
              <w:right w:val="single" w:sz="4" w:space="0" w:color="auto"/>
            </w:tcBorders>
            <w:shd w:val="clear" w:color="auto" w:fill="auto"/>
            <w:hideMark/>
          </w:tcPr>
          <w:p w14:paraId="6E2EA5FC" w14:textId="77777777" w:rsidR="00754401" w:rsidRPr="00754401" w:rsidRDefault="00754401" w:rsidP="00CA5B84">
            <w:pPr>
              <w:autoSpaceDE/>
              <w:autoSpaceDN/>
              <w:spacing w:line="240" w:lineRule="auto"/>
              <w:ind w:firstLine="0"/>
              <w:jc w:val="center"/>
              <w:rPr>
                <w:i/>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0EA2AC10" w14:textId="77777777" w:rsidR="00754401" w:rsidRPr="009104D3" w:rsidRDefault="00754401" w:rsidP="00CA5B84">
            <w:pPr>
              <w:autoSpaceDE/>
              <w:autoSpaceDN/>
              <w:spacing w:line="240" w:lineRule="auto"/>
              <w:ind w:firstLine="0"/>
              <w:jc w:val="left"/>
              <w:rPr>
                <w:i/>
                <w:iCs/>
                <w:sz w:val="15"/>
                <w:szCs w:val="15"/>
                <w:lang w:bidi="ar-SA"/>
              </w:rPr>
            </w:pPr>
            <w:r w:rsidRPr="009104D3">
              <w:rPr>
                <w:i/>
                <w:sz w:val="15"/>
                <w:szCs w:val="15"/>
              </w:rPr>
              <w:t>Реконструкция объекта соглашения «Распределительная теплосеть от ТК-733 до ТК-185 протяженностью 851,58 м» (участок теплотрассы от ТК- 733 (ул. Кирова д.60) до ТК-173 (ул. Кирова, д.74))</w:t>
            </w:r>
          </w:p>
        </w:tc>
        <w:tc>
          <w:tcPr>
            <w:tcW w:w="476" w:type="pct"/>
            <w:tcBorders>
              <w:top w:val="nil"/>
              <w:left w:val="nil"/>
              <w:bottom w:val="single" w:sz="4" w:space="0" w:color="auto"/>
              <w:right w:val="single" w:sz="4" w:space="0" w:color="auto"/>
            </w:tcBorders>
            <w:shd w:val="clear" w:color="auto" w:fill="auto"/>
            <w:vAlign w:val="center"/>
            <w:hideMark/>
          </w:tcPr>
          <w:p w14:paraId="11AF8A80"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16611C2E" w14:textId="7B22C15D" w:rsidR="00754401" w:rsidRPr="009104D3" w:rsidRDefault="00754401" w:rsidP="00CA5B84">
            <w:pPr>
              <w:autoSpaceDE/>
              <w:autoSpaceDN/>
              <w:spacing w:line="240" w:lineRule="auto"/>
              <w:ind w:firstLine="0"/>
              <w:jc w:val="center"/>
              <w:rPr>
                <w:b/>
                <w:bCs/>
                <w:i/>
                <w:iCs/>
                <w:sz w:val="15"/>
                <w:szCs w:val="15"/>
                <w:lang w:bidi="ar-SA"/>
              </w:rPr>
            </w:pPr>
            <w:r>
              <w:rPr>
                <w:b/>
                <w:bCs/>
                <w:i/>
                <w:iCs/>
                <w:sz w:val="15"/>
                <w:szCs w:val="15"/>
                <w:lang w:bidi="ar-SA"/>
              </w:rPr>
              <w:t>33559</w:t>
            </w:r>
          </w:p>
        </w:tc>
        <w:tc>
          <w:tcPr>
            <w:tcW w:w="212" w:type="pct"/>
            <w:tcBorders>
              <w:top w:val="nil"/>
              <w:left w:val="nil"/>
              <w:bottom w:val="single" w:sz="4" w:space="0" w:color="auto"/>
              <w:right w:val="single" w:sz="4" w:space="0" w:color="auto"/>
            </w:tcBorders>
            <w:shd w:val="clear" w:color="auto" w:fill="auto"/>
            <w:vAlign w:val="center"/>
            <w:hideMark/>
          </w:tcPr>
          <w:p w14:paraId="2682D5B9"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044DD8DA" w14:textId="2715487E"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400</w:t>
            </w:r>
          </w:p>
        </w:tc>
        <w:tc>
          <w:tcPr>
            <w:tcW w:w="212" w:type="pct"/>
            <w:tcBorders>
              <w:top w:val="nil"/>
              <w:left w:val="nil"/>
              <w:bottom w:val="single" w:sz="4" w:space="0" w:color="auto"/>
              <w:right w:val="single" w:sz="4" w:space="0" w:color="auto"/>
            </w:tcBorders>
            <w:shd w:val="clear" w:color="auto" w:fill="auto"/>
            <w:vAlign w:val="center"/>
          </w:tcPr>
          <w:p w14:paraId="3984D0FA" w14:textId="244EFA64"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451</w:t>
            </w:r>
          </w:p>
        </w:tc>
        <w:tc>
          <w:tcPr>
            <w:tcW w:w="212" w:type="pct"/>
            <w:tcBorders>
              <w:top w:val="nil"/>
              <w:left w:val="nil"/>
              <w:bottom w:val="single" w:sz="4" w:space="0" w:color="auto"/>
              <w:right w:val="single" w:sz="4" w:space="0" w:color="auto"/>
            </w:tcBorders>
            <w:shd w:val="clear" w:color="auto" w:fill="auto"/>
            <w:vAlign w:val="center"/>
            <w:hideMark/>
          </w:tcPr>
          <w:p w14:paraId="3751DFFC"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B0AA63B"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4297FD8D"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5BE6D513" w14:textId="3E46E3A8"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4189255A" w14:textId="40988C2F"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456AB34E" w14:textId="77777777" w:rsidR="00754401" w:rsidRPr="008D0CFE" w:rsidRDefault="00754401" w:rsidP="00CA5B84">
            <w:pPr>
              <w:autoSpaceDE/>
              <w:autoSpaceDN/>
              <w:spacing w:line="240" w:lineRule="auto"/>
              <w:ind w:firstLine="0"/>
              <w:jc w:val="center"/>
              <w:rPr>
                <w:i/>
                <w:sz w:val="15"/>
              </w:rPr>
            </w:pPr>
            <w:r w:rsidRPr="008D0CFE">
              <w:rPr>
                <w:i/>
                <w:iCs/>
                <w:sz w:val="15"/>
                <w:szCs w:val="15"/>
                <w:lang w:bidi="ar-SA"/>
              </w:rPr>
              <w:t>30717</w:t>
            </w:r>
            <w:r w:rsidRPr="008D0CFE">
              <w:rPr>
                <w:i/>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96D875C" w14:textId="77777777" w:rsidR="00754401" w:rsidRPr="008D0CFE" w:rsidRDefault="00754401" w:rsidP="00CA5B84">
            <w:pPr>
              <w:autoSpaceDE/>
              <w:autoSpaceDN/>
              <w:spacing w:line="240" w:lineRule="auto"/>
              <w:ind w:firstLine="0"/>
              <w:jc w:val="center"/>
              <w:rPr>
                <w:i/>
                <w:sz w:val="15"/>
              </w:rPr>
            </w:pPr>
            <w:r w:rsidRPr="008D0CFE">
              <w:rPr>
                <w:i/>
                <w:iCs/>
                <w:sz w:val="15"/>
                <w:szCs w:val="15"/>
                <w:lang w:bidi="ar-SA"/>
              </w:rPr>
              <w:t>1991</w:t>
            </w:r>
            <w:r w:rsidRPr="008D0CFE">
              <w:rPr>
                <w:i/>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69EEADF5" w14:textId="77777777" w:rsidR="00754401" w:rsidRPr="00754401" w:rsidRDefault="00754401" w:rsidP="00CA5B84">
            <w:pPr>
              <w:autoSpaceDE/>
              <w:autoSpaceDN/>
              <w:spacing w:line="240" w:lineRule="auto"/>
              <w:ind w:firstLine="0"/>
              <w:jc w:val="center"/>
              <w:rPr>
                <w:i/>
                <w:sz w:val="15"/>
              </w:rPr>
            </w:pPr>
            <w:r w:rsidRPr="00754401">
              <w:rPr>
                <w:i/>
                <w:sz w:val="15"/>
              </w:rPr>
              <w:t> </w:t>
            </w:r>
          </w:p>
        </w:tc>
      </w:tr>
      <w:tr w:rsidR="00754401" w:rsidRPr="00B018CF" w14:paraId="4E50CB22"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01BC89FD" w14:textId="0EF9B28E" w:rsidR="00754401" w:rsidRPr="00754401" w:rsidRDefault="00754401" w:rsidP="00CA5B84">
            <w:pPr>
              <w:autoSpaceDE/>
              <w:autoSpaceDN/>
              <w:spacing w:line="240" w:lineRule="auto"/>
              <w:ind w:firstLine="0"/>
              <w:jc w:val="center"/>
              <w:rPr>
                <w:i/>
                <w:sz w:val="15"/>
              </w:rPr>
            </w:pPr>
            <w:r w:rsidRPr="00754401">
              <w:rPr>
                <w:i/>
                <w:sz w:val="15"/>
              </w:rPr>
              <w:t>1ТС-3.</w:t>
            </w:r>
            <w:r w:rsidRPr="009104D3">
              <w:rPr>
                <w:i/>
                <w:iCs/>
                <w:sz w:val="15"/>
                <w:szCs w:val="15"/>
                <w:lang w:val="en-US" w:bidi="ar-SA"/>
              </w:rPr>
              <w:t>2</w:t>
            </w:r>
            <w:r w:rsidRPr="00754401">
              <w:rPr>
                <w:i/>
                <w:sz w:val="15"/>
              </w:rPr>
              <w:t>.4</w:t>
            </w:r>
          </w:p>
        </w:tc>
        <w:tc>
          <w:tcPr>
            <w:tcW w:w="271" w:type="pct"/>
            <w:tcBorders>
              <w:top w:val="nil"/>
              <w:left w:val="nil"/>
              <w:bottom w:val="single" w:sz="4" w:space="0" w:color="auto"/>
              <w:right w:val="single" w:sz="4" w:space="0" w:color="auto"/>
            </w:tcBorders>
            <w:shd w:val="clear" w:color="auto" w:fill="auto"/>
            <w:hideMark/>
          </w:tcPr>
          <w:p w14:paraId="39065892" w14:textId="77777777" w:rsidR="00754401" w:rsidRPr="00754401" w:rsidRDefault="00754401" w:rsidP="00CA5B84">
            <w:pPr>
              <w:autoSpaceDE/>
              <w:autoSpaceDN/>
              <w:spacing w:line="240" w:lineRule="auto"/>
              <w:ind w:firstLine="0"/>
              <w:jc w:val="center"/>
              <w:rPr>
                <w:i/>
                <w:sz w:val="15"/>
              </w:rPr>
            </w:pPr>
            <w:r w:rsidRPr="00754401">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4380B295" w14:textId="77777777" w:rsidR="00754401" w:rsidRPr="009104D3" w:rsidRDefault="00754401" w:rsidP="00CA5B84">
            <w:pPr>
              <w:autoSpaceDE/>
              <w:autoSpaceDN/>
              <w:spacing w:line="240" w:lineRule="auto"/>
              <w:ind w:firstLine="0"/>
              <w:jc w:val="left"/>
              <w:rPr>
                <w:i/>
                <w:iCs/>
                <w:sz w:val="15"/>
                <w:szCs w:val="15"/>
                <w:lang w:bidi="ar-SA"/>
              </w:rPr>
            </w:pPr>
            <w:r w:rsidRPr="009104D3">
              <w:rPr>
                <w:i/>
                <w:sz w:val="15"/>
                <w:szCs w:val="15"/>
              </w:rPr>
              <w:t>Реконструкция объекта соглашения «Распределительная теплосеть от ТК-173 до ТК-178 протяженностью 325 м» (участок теплотрассы от ТК-173 до ТК-174 (ул. Заречная)</w:t>
            </w:r>
          </w:p>
        </w:tc>
        <w:tc>
          <w:tcPr>
            <w:tcW w:w="476" w:type="pct"/>
            <w:tcBorders>
              <w:top w:val="nil"/>
              <w:left w:val="nil"/>
              <w:bottom w:val="single" w:sz="4" w:space="0" w:color="auto"/>
              <w:right w:val="single" w:sz="4" w:space="0" w:color="auto"/>
            </w:tcBorders>
            <w:shd w:val="clear" w:color="auto" w:fill="auto"/>
            <w:vAlign w:val="center"/>
            <w:hideMark/>
          </w:tcPr>
          <w:p w14:paraId="3B4FCAEE"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7F28ED44" w14:textId="1B8B4714" w:rsidR="00754401" w:rsidRPr="009104D3" w:rsidRDefault="00754401" w:rsidP="00CA5B84">
            <w:pPr>
              <w:autoSpaceDE/>
              <w:autoSpaceDN/>
              <w:spacing w:line="240" w:lineRule="auto"/>
              <w:ind w:firstLine="0"/>
              <w:jc w:val="center"/>
              <w:rPr>
                <w:b/>
                <w:bCs/>
                <w:i/>
                <w:iCs/>
                <w:sz w:val="15"/>
                <w:szCs w:val="15"/>
                <w:lang w:bidi="ar-SA"/>
              </w:rPr>
            </w:pPr>
            <w:r>
              <w:rPr>
                <w:b/>
                <w:bCs/>
                <w:i/>
                <w:iCs/>
                <w:sz w:val="15"/>
                <w:szCs w:val="15"/>
                <w:lang w:bidi="ar-SA"/>
              </w:rPr>
              <w:t>18389</w:t>
            </w:r>
          </w:p>
        </w:tc>
        <w:tc>
          <w:tcPr>
            <w:tcW w:w="212" w:type="pct"/>
            <w:tcBorders>
              <w:top w:val="nil"/>
              <w:left w:val="nil"/>
              <w:bottom w:val="single" w:sz="4" w:space="0" w:color="auto"/>
              <w:right w:val="single" w:sz="4" w:space="0" w:color="auto"/>
            </w:tcBorders>
            <w:shd w:val="clear" w:color="auto" w:fill="auto"/>
            <w:vAlign w:val="center"/>
          </w:tcPr>
          <w:p w14:paraId="60233D9E" w14:textId="77777777"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42FFB03D" w14:textId="06ED0C95" w:rsidR="00754401" w:rsidRPr="008D0CFE" w:rsidRDefault="00754401" w:rsidP="00CA5B84">
            <w:pPr>
              <w:autoSpaceDE/>
              <w:autoSpaceDN/>
              <w:spacing w:line="240" w:lineRule="auto"/>
              <w:ind w:firstLine="0"/>
              <w:jc w:val="center"/>
              <w:rPr>
                <w:i/>
                <w:sz w:val="15"/>
              </w:rPr>
            </w:pPr>
            <w:r w:rsidRPr="008D0CFE">
              <w:rPr>
                <w:i/>
                <w:iCs/>
                <w:sz w:val="15"/>
                <w:szCs w:val="15"/>
                <w:lang w:bidi="ar-SA"/>
              </w:rPr>
              <w:t>400</w:t>
            </w:r>
          </w:p>
        </w:tc>
        <w:tc>
          <w:tcPr>
            <w:tcW w:w="212" w:type="pct"/>
            <w:tcBorders>
              <w:top w:val="nil"/>
              <w:left w:val="nil"/>
              <w:bottom w:val="single" w:sz="4" w:space="0" w:color="auto"/>
              <w:right w:val="single" w:sz="4" w:space="0" w:color="auto"/>
            </w:tcBorders>
            <w:shd w:val="clear" w:color="auto" w:fill="auto"/>
            <w:vAlign w:val="center"/>
          </w:tcPr>
          <w:p w14:paraId="6618E5D4" w14:textId="317274DB" w:rsidR="00754401" w:rsidRPr="008D0CFE" w:rsidRDefault="00754401" w:rsidP="00CA5B84">
            <w:pPr>
              <w:autoSpaceDE/>
              <w:autoSpaceDN/>
              <w:spacing w:line="240" w:lineRule="auto"/>
              <w:ind w:firstLine="0"/>
              <w:jc w:val="center"/>
              <w:rPr>
                <w:i/>
                <w:sz w:val="15"/>
              </w:rPr>
            </w:pPr>
            <w:r w:rsidRPr="008D0CFE">
              <w:rPr>
                <w:i/>
                <w:iCs/>
                <w:sz w:val="15"/>
                <w:szCs w:val="15"/>
                <w:lang w:bidi="ar-SA"/>
              </w:rPr>
              <w:t>401</w:t>
            </w:r>
          </w:p>
        </w:tc>
        <w:tc>
          <w:tcPr>
            <w:tcW w:w="212" w:type="pct"/>
            <w:tcBorders>
              <w:top w:val="nil"/>
              <w:left w:val="nil"/>
              <w:bottom w:val="single" w:sz="4" w:space="0" w:color="auto"/>
              <w:right w:val="single" w:sz="4" w:space="0" w:color="auto"/>
            </w:tcBorders>
            <w:shd w:val="clear" w:color="auto" w:fill="auto"/>
            <w:vAlign w:val="center"/>
          </w:tcPr>
          <w:p w14:paraId="6435F5C4"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52254CC"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11BBB80"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FF4E97A" w14:textId="694B720D"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21ADCE34" w14:textId="0E635A88"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23CC757D" w14:textId="77777777" w:rsidR="00754401" w:rsidRPr="008D0CFE" w:rsidRDefault="00754401" w:rsidP="00CA5B84">
            <w:pPr>
              <w:autoSpaceDE/>
              <w:autoSpaceDN/>
              <w:spacing w:line="240" w:lineRule="auto"/>
              <w:ind w:firstLine="0"/>
              <w:jc w:val="center"/>
              <w:rPr>
                <w:i/>
                <w:sz w:val="15"/>
              </w:rPr>
            </w:pPr>
            <w:r w:rsidRPr="008D0CFE">
              <w:rPr>
                <w:i/>
                <w:iCs/>
                <w:sz w:val="15"/>
                <w:szCs w:val="15"/>
                <w:lang w:bidi="ar-SA"/>
              </w:rPr>
              <w:t>15597</w:t>
            </w:r>
            <w:r w:rsidRPr="008D0CFE">
              <w:rPr>
                <w:i/>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5C3F2A8" w14:textId="77777777" w:rsidR="00754401" w:rsidRPr="008D0CFE" w:rsidRDefault="00754401" w:rsidP="00CA5B84">
            <w:pPr>
              <w:autoSpaceDE/>
              <w:autoSpaceDN/>
              <w:spacing w:line="240" w:lineRule="auto"/>
              <w:ind w:firstLine="0"/>
              <w:jc w:val="center"/>
              <w:rPr>
                <w:i/>
                <w:sz w:val="15"/>
              </w:rPr>
            </w:pPr>
            <w:r w:rsidRPr="008D0CFE">
              <w:rPr>
                <w:i/>
                <w:iCs/>
                <w:sz w:val="15"/>
                <w:szCs w:val="15"/>
                <w:lang w:bidi="ar-SA"/>
              </w:rPr>
              <w:t>1991</w:t>
            </w:r>
            <w:r w:rsidRPr="008D0CFE">
              <w:rPr>
                <w:i/>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79410459" w14:textId="77777777" w:rsidR="00754401" w:rsidRPr="00754401" w:rsidRDefault="00754401" w:rsidP="00CA5B84">
            <w:pPr>
              <w:autoSpaceDE/>
              <w:autoSpaceDN/>
              <w:spacing w:line="240" w:lineRule="auto"/>
              <w:ind w:firstLine="0"/>
              <w:jc w:val="center"/>
              <w:rPr>
                <w:i/>
                <w:sz w:val="15"/>
              </w:rPr>
            </w:pPr>
            <w:r w:rsidRPr="00754401">
              <w:rPr>
                <w:i/>
                <w:sz w:val="15"/>
              </w:rPr>
              <w:t> </w:t>
            </w:r>
          </w:p>
        </w:tc>
      </w:tr>
      <w:tr w:rsidR="00754401" w:rsidRPr="00B018CF" w14:paraId="2A244C87"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9DDCFDC" w14:textId="7807293A" w:rsidR="00754401" w:rsidRPr="003133A6" w:rsidRDefault="00754401" w:rsidP="00CA5B84">
            <w:pPr>
              <w:autoSpaceDE/>
              <w:autoSpaceDN/>
              <w:spacing w:line="240" w:lineRule="auto"/>
              <w:ind w:firstLine="0"/>
              <w:jc w:val="center"/>
              <w:rPr>
                <w:i/>
                <w:sz w:val="15"/>
              </w:rPr>
            </w:pPr>
            <w:r w:rsidRPr="003133A6">
              <w:rPr>
                <w:i/>
                <w:sz w:val="15"/>
              </w:rPr>
              <w:t>1ТС-3.</w:t>
            </w:r>
            <w:r w:rsidRPr="009104D3">
              <w:rPr>
                <w:i/>
                <w:iCs/>
                <w:sz w:val="15"/>
                <w:szCs w:val="15"/>
                <w:lang w:val="en-US" w:bidi="ar-SA"/>
              </w:rPr>
              <w:t>2</w:t>
            </w:r>
            <w:r w:rsidRPr="003133A6">
              <w:rPr>
                <w:i/>
                <w:sz w:val="15"/>
              </w:rPr>
              <w:t>.5</w:t>
            </w:r>
          </w:p>
        </w:tc>
        <w:tc>
          <w:tcPr>
            <w:tcW w:w="271" w:type="pct"/>
            <w:tcBorders>
              <w:top w:val="nil"/>
              <w:left w:val="nil"/>
              <w:bottom w:val="single" w:sz="4" w:space="0" w:color="auto"/>
              <w:right w:val="single" w:sz="4" w:space="0" w:color="auto"/>
            </w:tcBorders>
            <w:shd w:val="clear" w:color="auto" w:fill="auto"/>
            <w:hideMark/>
          </w:tcPr>
          <w:p w14:paraId="6D7BE54A" w14:textId="77777777" w:rsidR="00754401" w:rsidRPr="003133A6" w:rsidRDefault="00754401" w:rsidP="00CA5B84">
            <w:pPr>
              <w:autoSpaceDE/>
              <w:autoSpaceDN/>
              <w:spacing w:line="240" w:lineRule="auto"/>
              <w:ind w:firstLine="0"/>
              <w:jc w:val="center"/>
              <w:rPr>
                <w:i/>
                <w:sz w:val="15"/>
              </w:rPr>
            </w:pPr>
            <w:r w:rsidRPr="003133A6">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451834D4" w14:textId="30C43089" w:rsidR="00754401" w:rsidRPr="009104D3" w:rsidRDefault="00754401" w:rsidP="00CA5B84">
            <w:pPr>
              <w:autoSpaceDE/>
              <w:autoSpaceDN/>
              <w:spacing w:line="240" w:lineRule="auto"/>
              <w:ind w:firstLine="0"/>
              <w:jc w:val="left"/>
              <w:rPr>
                <w:i/>
                <w:iCs/>
                <w:sz w:val="15"/>
                <w:szCs w:val="15"/>
                <w:lang w:bidi="ar-SA"/>
              </w:rPr>
            </w:pPr>
            <w:r w:rsidRPr="009104D3">
              <w:rPr>
                <w:sz w:val="15"/>
                <w:szCs w:val="15"/>
              </w:rPr>
              <w:t xml:space="preserve">Реконструкция объекта соглашения «Магистральная теплосеть 2 диаметра 400 мм от </w:t>
            </w:r>
            <w:proofErr w:type="gramStart"/>
            <w:r w:rsidRPr="009104D3">
              <w:rPr>
                <w:sz w:val="15"/>
                <w:szCs w:val="15"/>
              </w:rPr>
              <w:t>УЗ-А</w:t>
            </w:r>
            <w:proofErr w:type="gramEnd"/>
            <w:r w:rsidRPr="009104D3">
              <w:rPr>
                <w:sz w:val="15"/>
                <w:szCs w:val="15"/>
              </w:rPr>
              <w:t xml:space="preserve"> до ТК 294 протяженностью 1518,85 м» (участок теплотрассы от ТК- 733 (ул.</w:t>
            </w:r>
            <w:r w:rsidR="00B94E62">
              <w:rPr>
                <w:sz w:val="15"/>
                <w:szCs w:val="15"/>
              </w:rPr>
              <w:t xml:space="preserve"> </w:t>
            </w:r>
            <w:r w:rsidRPr="009104D3">
              <w:rPr>
                <w:sz w:val="15"/>
                <w:szCs w:val="15"/>
              </w:rPr>
              <w:t>Мира д.28) до ТК-165 (ул. Мира д.14))</w:t>
            </w:r>
          </w:p>
        </w:tc>
        <w:tc>
          <w:tcPr>
            <w:tcW w:w="476" w:type="pct"/>
            <w:tcBorders>
              <w:top w:val="nil"/>
              <w:left w:val="nil"/>
              <w:bottom w:val="single" w:sz="4" w:space="0" w:color="auto"/>
              <w:right w:val="single" w:sz="4" w:space="0" w:color="auto"/>
            </w:tcBorders>
            <w:shd w:val="clear" w:color="auto" w:fill="auto"/>
            <w:vAlign w:val="center"/>
            <w:hideMark/>
          </w:tcPr>
          <w:p w14:paraId="4CAF86E6"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04D71640" w14:textId="18538C71" w:rsidR="00754401" w:rsidRPr="009104D3" w:rsidRDefault="003133A6" w:rsidP="00CA5B84">
            <w:pPr>
              <w:autoSpaceDE/>
              <w:autoSpaceDN/>
              <w:spacing w:line="240" w:lineRule="auto"/>
              <w:ind w:firstLine="0"/>
              <w:jc w:val="center"/>
              <w:rPr>
                <w:b/>
                <w:bCs/>
                <w:i/>
                <w:iCs/>
                <w:sz w:val="15"/>
                <w:szCs w:val="15"/>
                <w:lang w:bidi="ar-SA"/>
              </w:rPr>
            </w:pPr>
            <w:r>
              <w:rPr>
                <w:b/>
                <w:bCs/>
                <w:i/>
                <w:iCs/>
                <w:sz w:val="15"/>
                <w:szCs w:val="15"/>
                <w:lang w:bidi="ar-SA"/>
              </w:rPr>
              <w:t>48105</w:t>
            </w:r>
          </w:p>
        </w:tc>
        <w:tc>
          <w:tcPr>
            <w:tcW w:w="212" w:type="pct"/>
            <w:tcBorders>
              <w:top w:val="nil"/>
              <w:left w:val="nil"/>
              <w:bottom w:val="single" w:sz="4" w:space="0" w:color="auto"/>
              <w:right w:val="single" w:sz="4" w:space="0" w:color="auto"/>
            </w:tcBorders>
            <w:shd w:val="clear" w:color="auto" w:fill="auto"/>
            <w:vAlign w:val="center"/>
          </w:tcPr>
          <w:p w14:paraId="4A7D4FEB" w14:textId="77777777"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446FCCD4" w14:textId="1E06F3E1" w:rsidR="00754401" w:rsidRPr="008D0CFE" w:rsidRDefault="00754401" w:rsidP="00CA5B84">
            <w:pPr>
              <w:autoSpaceDE/>
              <w:autoSpaceDN/>
              <w:spacing w:line="240" w:lineRule="auto"/>
              <w:ind w:firstLine="0"/>
              <w:jc w:val="center"/>
              <w:rPr>
                <w:i/>
                <w:sz w:val="15"/>
              </w:rPr>
            </w:pPr>
            <w:r w:rsidRPr="008D0CFE">
              <w:rPr>
                <w:i/>
                <w:iCs/>
                <w:sz w:val="15"/>
                <w:szCs w:val="15"/>
                <w:lang w:bidi="ar-SA"/>
              </w:rPr>
              <w:t>2400</w:t>
            </w:r>
          </w:p>
        </w:tc>
        <w:tc>
          <w:tcPr>
            <w:tcW w:w="212" w:type="pct"/>
            <w:tcBorders>
              <w:top w:val="nil"/>
              <w:left w:val="nil"/>
              <w:bottom w:val="single" w:sz="4" w:space="0" w:color="auto"/>
              <w:right w:val="single" w:sz="4" w:space="0" w:color="auto"/>
            </w:tcBorders>
            <w:shd w:val="clear" w:color="auto" w:fill="auto"/>
            <w:vAlign w:val="center"/>
          </w:tcPr>
          <w:p w14:paraId="1011AE6B" w14:textId="0BC6B1C5" w:rsidR="00754401" w:rsidRPr="008D0CFE" w:rsidRDefault="00754401" w:rsidP="00CA5B84">
            <w:pPr>
              <w:autoSpaceDE/>
              <w:autoSpaceDN/>
              <w:spacing w:line="240" w:lineRule="auto"/>
              <w:ind w:firstLine="0"/>
              <w:jc w:val="center"/>
              <w:rPr>
                <w:i/>
                <w:sz w:val="15"/>
              </w:rPr>
            </w:pPr>
            <w:r w:rsidRPr="008D0CFE">
              <w:rPr>
                <w:i/>
                <w:iCs/>
                <w:sz w:val="15"/>
                <w:szCs w:val="15"/>
                <w:lang w:bidi="ar-SA"/>
              </w:rPr>
              <w:t>910</w:t>
            </w:r>
          </w:p>
        </w:tc>
        <w:tc>
          <w:tcPr>
            <w:tcW w:w="212" w:type="pct"/>
            <w:tcBorders>
              <w:top w:val="nil"/>
              <w:left w:val="nil"/>
              <w:bottom w:val="single" w:sz="4" w:space="0" w:color="auto"/>
              <w:right w:val="single" w:sz="4" w:space="0" w:color="auto"/>
            </w:tcBorders>
            <w:shd w:val="clear" w:color="auto" w:fill="auto"/>
            <w:vAlign w:val="center"/>
          </w:tcPr>
          <w:p w14:paraId="115D0AB4" w14:textId="456E0C45"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97047F9" w14:textId="29D98830"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385F838"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590513C"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C896347"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6DB29DFD" w14:textId="77777777" w:rsidR="00754401" w:rsidRPr="008D0CFE" w:rsidRDefault="00754401" w:rsidP="00CA5B84">
            <w:pPr>
              <w:autoSpaceDE/>
              <w:autoSpaceDN/>
              <w:spacing w:line="240" w:lineRule="auto"/>
              <w:ind w:firstLine="0"/>
              <w:jc w:val="center"/>
              <w:rPr>
                <w:i/>
                <w:sz w:val="15"/>
              </w:rPr>
            </w:pPr>
            <w:r w:rsidRPr="008D0CFE">
              <w:rPr>
                <w:i/>
                <w:iCs/>
                <w:sz w:val="15"/>
                <w:szCs w:val="15"/>
                <w:lang w:bidi="ar-SA"/>
              </w:rPr>
              <w:t>24820</w:t>
            </w:r>
            <w:r w:rsidRPr="008D0CFE">
              <w:rPr>
                <w:i/>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863F535" w14:textId="77777777" w:rsidR="00754401" w:rsidRPr="008D0CFE" w:rsidRDefault="00754401" w:rsidP="00CA5B84">
            <w:pPr>
              <w:autoSpaceDE/>
              <w:autoSpaceDN/>
              <w:spacing w:line="240" w:lineRule="auto"/>
              <w:ind w:firstLine="0"/>
              <w:jc w:val="center"/>
              <w:rPr>
                <w:i/>
                <w:sz w:val="15"/>
              </w:rPr>
            </w:pPr>
            <w:r w:rsidRPr="008D0CFE">
              <w:rPr>
                <w:i/>
                <w:iCs/>
                <w:sz w:val="15"/>
                <w:szCs w:val="15"/>
                <w:lang w:bidi="ar-SA"/>
              </w:rPr>
              <w:t>19975</w:t>
            </w:r>
            <w:r w:rsidRPr="008D0CFE">
              <w:rPr>
                <w:i/>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2DC2EDAA" w14:textId="77777777" w:rsidR="00754401" w:rsidRPr="003133A6" w:rsidRDefault="00754401" w:rsidP="00CA5B84">
            <w:pPr>
              <w:autoSpaceDE/>
              <w:autoSpaceDN/>
              <w:spacing w:line="240" w:lineRule="auto"/>
              <w:ind w:firstLine="0"/>
              <w:jc w:val="center"/>
              <w:rPr>
                <w:i/>
                <w:sz w:val="15"/>
              </w:rPr>
            </w:pPr>
            <w:r w:rsidRPr="003133A6">
              <w:rPr>
                <w:i/>
                <w:sz w:val="15"/>
              </w:rPr>
              <w:t> </w:t>
            </w:r>
          </w:p>
        </w:tc>
      </w:tr>
      <w:tr w:rsidR="00754401" w:rsidRPr="00B018CF" w14:paraId="6A810E04"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AEE1545"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1ТС-3.</w:t>
            </w:r>
            <w:r w:rsidRPr="009104D3">
              <w:rPr>
                <w:i/>
                <w:iCs/>
                <w:sz w:val="15"/>
                <w:szCs w:val="15"/>
                <w:lang w:val="en-US" w:bidi="ar-SA"/>
              </w:rPr>
              <w:t>2</w:t>
            </w:r>
            <w:r w:rsidRPr="009104D3">
              <w:rPr>
                <w:i/>
                <w:iCs/>
                <w:sz w:val="15"/>
                <w:szCs w:val="15"/>
                <w:lang w:bidi="ar-SA"/>
              </w:rPr>
              <w:t>.6</w:t>
            </w:r>
          </w:p>
        </w:tc>
        <w:tc>
          <w:tcPr>
            <w:tcW w:w="271" w:type="pct"/>
            <w:tcBorders>
              <w:top w:val="nil"/>
              <w:left w:val="nil"/>
              <w:bottom w:val="single" w:sz="4" w:space="0" w:color="auto"/>
              <w:right w:val="single" w:sz="4" w:space="0" w:color="auto"/>
            </w:tcBorders>
            <w:shd w:val="clear" w:color="auto" w:fill="auto"/>
            <w:hideMark/>
          </w:tcPr>
          <w:p w14:paraId="0AB2B849" w14:textId="77777777" w:rsidR="00754401" w:rsidRPr="009104D3" w:rsidRDefault="00754401" w:rsidP="00CA5B84">
            <w:pPr>
              <w:autoSpaceDE/>
              <w:autoSpaceDN/>
              <w:spacing w:line="240" w:lineRule="auto"/>
              <w:ind w:firstLine="0"/>
              <w:jc w:val="center"/>
              <w:rPr>
                <w:i/>
                <w:iCs/>
                <w:sz w:val="15"/>
                <w:szCs w:val="15"/>
                <w:lang w:bidi="ar-SA"/>
              </w:rPr>
            </w:pPr>
            <w:r w:rsidRPr="009104D3">
              <w:rPr>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05546F30" w14:textId="77777777" w:rsidR="00754401" w:rsidRPr="009104D3" w:rsidRDefault="00754401" w:rsidP="00CA5B84">
            <w:pPr>
              <w:autoSpaceDE/>
              <w:autoSpaceDN/>
              <w:spacing w:line="240" w:lineRule="auto"/>
              <w:ind w:firstLine="0"/>
              <w:jc w:val="left"/>
              <w:rPr>
                <w:i/>
                <w:iCs/>
                <w:sz w:val="15"/>
                <w:szCs w:val="15"/>
                <w:lang w:bidi="ar-SA"/>
              </w:rPr>
            </w:pPr>
            <w:r w:rsidRPr="009104D3">
              <w:rPr>
                <w:i/>
                <w:sz w:val="15"/>
                <w:szCs w:val="15"/>
              </w:rPr>
              <w:t xml:space="preserve">Реконструкция объекта соглашения «Магистральная теплосеть 2 диаметра 400 мм от </w:t>
            </w:r>
            <w:proofErr w:type="gramStart"/>
            <w:r w:rsidRPr="009104D3">
              <w:rPr>
                <w:i/>
                <w:sz w:val="15"/>
                <w:szCs w:val="15"/>
              </w:rPr>
              <w:t>УЗ-А</w:t>
            </w:r>
            <w:proofErr w:type="gramEnd"/>
            <w:r w:rsidRPr="009104D3">
              <w:rPr>
                <w:i/>
                <w:sz w:val="15"/>
                <w:szCs w:val="15"/>
              </w:rPr>
              <w:t xml:space="preserve"> до ТК 294 протяженностью 1518,85 м», «Распределительная теплосеть от ТК-294 до ТК-378 протяженностью 1583,54 м» (участок теплотрассы от ТК-733 до Уз.306 (ул. </w:t>
            </w:r>
            <w:proofErr w:type="spellStart"/>
            <w:r w:rsidRPr="009104D3">
              <w:rPr>
                <w:i/>
                <w:sz w:val="15"/>
                <w:szCs w:val="15"/>
              </w:rPr>
              <w:t>Пряженникова</w:t>
            </w:r>
            <w:proofErr w:type="spellEnd"/>
            <w:r w:rsidRPr="009104D3">
              <w:rPr>
                <w:i/>
                <w:sz w:val="15"/>
                <w:szCs w:val="15"/>
              </w:rPr>
              <w:t xml:space="preserve"> 6))</w:t>
            </w:r>
          </w:p>
        </w:tc>
        <w:tc>
          <w:tcPr>
            <w:tcW w:w="476" w:type="pct"/>
            <w:tcBorders>
              <w:top w:val="nil"/>
              <w:left w:val="nil"/>
              <w:bottom w:val="single" w:sz="4" w:space="0" w:color="auto"/>
              <w:right w:val="single" w:sz="4" w:space="0" w:color="auto"/>
            </w:tcBorders>
            <w:shd w:val="clear" w:color="auto" w:fill="auto"/>
            <w:vAlign w:val="center"/>
            <w:hideMark/>
          </w:tcPr>
          <w:p w14:paraId="133A2D6D"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39ED6FC9" w14:textId="16B8D0E9" w:rsidR="00754401" w:rsidRPr="009104D3" w:rsidRDefault="003133A6" w:rsidP="00CA5B84">
            <w:pPr>
              <w:autoSpaceDE/>
              <w:autoSpaceDN/>
              <w:spacing w:line="240" w:lineRule="auto"/>
              <w:ind w:firstLine="0"/>
              <w:jc w:val="center"/>
              <w:rPr>
                <w:b/>
                <w:bCs/>
                <w:i/>
                <w:iCs/>
                <w:sz w:val="15"/>
                <w:szCs w:val="15"/>
                <w:lang w:bidi="ar-SA"/>
              </w:rPr>
            </w:pPr>
            <w:r>
              <w:rPr>
                <w:b/>
                <w:bCs/>
                <w:i/>
                <w:iCs/>
                <w:sz w:val="15"/>
                <w:szCs w:val="15"/>
                <w:lang w:bidi="ar-SA"/>
              </w:rPr>
              <w:t>96025</w:t>
            </w:r>
          </w:p>
        </w:tc>
        <w:tc>
          <w:tcPr>
            <w:tcW w:w="212" w:type="pct"/>
            <w:tcBorders>
              <w:top w:val="nil"/>
              <w:left w:val="nil"/>
              <w:bottom w:val="single" w:sz="4" w:space="0" w:color="auto"/>
              <w:right w:val="single" w:sz="4" w:space="0" w:color="auto"/>
            </w:tcBorders>
            <w:shd w:val="clear" w:color="auto" w:fill="auto"/>
            <w:vAlign w:val="center"/>
          </w:tcPr>
          <w:p w14:paraId="64E64CE8" w14:textId="77777777"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22146C8" w14:textId="583F94DB" w:rsidR="00754401" w:rsidRPr="008D0CFE" w:rsidRDefault="003133A6" w:rsidP="00CA5B84">
            <w:pPr>
              <w:autoSpaceDE/>
              <w:autoSpaceDN/>
              <w:spacing w:line="240" w:lineRule="auto"/>
              <w:ind w:firstLine="0"/>
              <w:jc w:val="center"/>
              <w:rPr>
                <w:i/>
                <w:iCs/>
                <w:sz w:val="15"/>
                <w:szCs w:val="15"/>
                <w:lang w:bidi="ar-SA"/>
              </w:rPr>
            </w:pPr>
            <w:r w:rsidRPr="008D0CFE">
              <w:rPr>
                <w:i/>
                <w:iCs/>
                <w:sz w:val="15"/>
                <w:szCs w:val="15"/>
                <w:lang w:bidi="ar-SA"/>
              </w:rPr>
              <w:t>2400</w:t>
            </w:r>
          </w:p>
        </w:tc>
        <w:tc>
          <w:tcPr>
            <w:tcW w:w="212" w:type="pct"/>
            <w:tcBorders>
              <w:top w:val="nil"/>
              <w:left w:val="nil"/>
              <w:bottom w:val="single" w:sz="4" w:space="0" w:color="auto"/>
              <w:right w:val="single" w:sz="4" w:space="0" w:color="auto"/>
            </w:tcBorders>
            <w:shd w:val="clear" w:color="auto" w:fill="auto"/>
            <w:vAlign w:val="center"/>
          </w:tcPr>
          <w:p w14:paraId="01A55315" w14:textId="1A3E6C2E" w:rsidR="00754401" w:rsidRPr="008D0CFE" w:rsidRDefault="003133A6" w:rsidP="00CA5B84">
            <w:pPr>
              <w:autoSpaceDE/>
              <w:autoSpaceDN/>
              <w:spacing w:line="240" w:lineRule="auto"/>
              <w:ind w:firstLine="0"/>
              <w:jc w:val="center"/>
              <w:rPr>
                <w:i/>
                <w:iCs/>
                <w:sz w:val="15"/>
                <w:szCs w:val="15"/>
                <w:lang w:bidi="ar-SA"/>
              </w:rPr>
            </w:pPr>
            <w:r w:rsidRPr="008D0CFE">
              <w:rPr>
                <w:i/>
                <w:iCs/>
                <w:sz w:val="15"/>
                <w:szCs w:val="15"/>
                <w:lang w:bidi="ar-SA"/>
              </w:rPr>
              <w:t>323</w:t>
            </w:r>
          </w:p>
        </w:tc>
        <w:tc>
          <w:tcPr>
            <w:tcW w:w="212" w:type="pct"/>
            <w:tcBorders>
              <w:top w:val="nil"/>
              <w:left w:val="nil"/>
              <w:bottom w:val="single" w:sz="4" w:space="0" w:color="auto"/>
              <w:right w:val="single" w:sz="4" w:space="0" w:color="auto"/>
            </w:tcBorders>
            <w:shd w:val="clear" w:color="auto" w:fill="auto"/>
            <w:vAlign w:val="center"/>
          </w:tcPr>
          <w:p w14:paraId="3E70F9D0"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F2C6859"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5ABDDB9"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1D65CF50"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5CEE004"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4C74DCE2"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81922 </w:t>
            </w:r>
          </w:p>
        </w:tc>
        <w:tc>
          <w:tcPr>
            <w:tcW w:w="236" w:type="pct"/>
            <w:tcBorders>
              <w:top w:val="nil"/>
              <w:left w:val="nil"/>
              <w:bottom w:val="single" w:sz="4" w:space="0" w:color="auto"/>
              <w:right w:val="single" w:sz="4" w:space="0" w:color="auto"/>
            </w:tcBorders>
            <w:shd w:val="clear" w:color="auto" w:fill="auto"/>
            <w:vAlign w:val="center"/>
            <w:hideMark/>
          </w:tcPr>
          <w:p w14:paraId="3A4AA55D"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11380 </w:t>
            </w:r>
          </w:p>
        </w:tc>
        <w:tc>
          <w:tcPr>
            <w:tcW w:w="215" w:type="pct"/>
            <w:tcBorders>
              <w:top w:val="nil"/>
              <w:left w:val="nil"/>
              <w:bottom w:val="single" w:sz="4" w:space="0" w:color="auto"/>
              <w:right w:val="single" w:sz="4" w:space="0" w:color="auto"/>
            </w:tcBorders>
            <w:shd w:val="clear" w:color="auto" w:fill="auto"/>
            <w:vAlign w:val="center"/>
            <w:hideMark/>
          </w:tcPr>
          <w:p w14:paraId="5CB6C3C4"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r>
      <w:tr w:rsidR="00754401" w:rsidRPr="00B018CF" w14:paraId="15D1EFD7"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C7F3172" w14:textId="2F9C15DA" w:rsidR="00754401" w:rsidRPr="003133A6" w:rsidRDefault="00754401" w:rsidP="00CA5B84">
            <w:pPr>
              <w:autoSpaceDE/>
              <w:autoSpaceDN/>
              <w:spacing w:line="240" w:lineRule="auto"/>
              <w:ind w:firstLine="0"/>
              <w:jc w:val="center"/>
              <w:rPr>
                <w:i/>
                <w:sz w:val="15"/>
              </w:rPr>
            </w:pPr>
            <w:r w:rsidRPr="003133A6">
              <w:rPr>
                <w:i/>
                <w:sz w:val="15"/>
              </w:rPr>
              <w:t>1ТС-3.</w:t>
            </w:r>
            <w:r w:rsidRPr="009104D3">
              <w:rPr>
                <w:i/>
                <w:iCs/>
                <w:sz w:val="15"/>
                <w:szCs w:val="15"/>
                <w:lang w:val="en-US" w:bidi="ar-SA"/>
              </w:rPr>
              <w:t>2</w:t>
            </w:r>
            <w:r w:rsidRPr="003133A6">
              <w:rPr>
                <w:i/>
                <w:sz w:val="15"/>
              </w:rPr>
              <w:t>.7</w:t>
            </w:r>
          </w:p>
        </w:tc>
        <w:tc>
          <w:tcPr>
            <w:tcW w:w="271" w:type="pct"/>
            <w:tcBorders>
              <w:top w:val="nil"/>
              <w:left w:val="nil"/>
              <w:bottom w:val="single" w:sz="4" w:space="0" w:color="auto"/>
              <w:right w:val="single" w:sz="4" w:space="0" w:color="auto"/>
            </w:tcBorders>
            <w:shd w:val="clear" w:color="auto" w:fill="auto"/>
            <w:hideMark/>
          </w:tcPr>
          <w:p w14:paraId="7698A7B8" w14:textId="77777777" w:rsidR="00754401" w:rsidRPr="003133A6" w:rsidRDefault="00754401" w:rsidP="00CA5B84">
            <w:pPr>
              <w:autoSpaceDE/>
              <w:autoSpaceDN/>
              <w:spacing w:line="240" w:lineRule="auto"/>
              <w:ind w:firstLine="0"/>
              <w:jc w:val="center"/>
              <w:rPr>
                <w:i/>
                <w:sz w:val="15"/>
              </w:rPr>
            </w:pPr>
            <w:r w:rsidRPr="003133A6">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59673EB8" w14:textId="77777777" w:rsidR="00754401" w:rsidRPr="009104D3" w:rsidRDefault="00754401" w:rsidP="00CA5B84">
            <w:pPr>
              <w:autoSpaceDE/>
              <w:autoSpaceDN/>
              <w:spacing w:line="240" w:lineRule="auto"/>
              <w:ind w:firstLine="0"/>
              <w:jc w:val="left"/>
              <w:rPr>
                <w:i/>
                <w:iCs/>
                <w:sz w:val="15"/>
                <w:szCs w:val="15"/>
                <w:lang w:bidi="ar-SA"/>
              </w:rPr>
            </w:pPr>
            <w:r w:rsidRPr="009104D3">
              <w:rPr>
                <w:i/>
                <w:sz w:val="15"/>
                <w:szCs w:val="15"/>
              </w:rPr>
              <w:t>Реконструкция объекта соглашения «Распределительная теплосеть от ТК-96 до ТК-376 протяженностью 430,0 м» (участок от ТК-372 до ТК-375 Ø200 мм, L-0,0775 км (подземная прокладка с заменой теплоизоляции на ППУ))</w:t>
            </w:r>
          </w:p>
        </w:tc>
        <w:tc>
          <w:tcPr>
            <w:tcW w:w="476" w:type="pct"/>
            <w:tcBorders>
              <w:top w:val="nil"/>
              <w:left w:val="nil"/>
              <w:bottom w:val="single" w:sz="4" w:space="0" w:color="auto"/>
              <w:right w:val="single" w:sz="4" w:space="0" w:color="auto"/>
            </w:tcBorders>
            <w:shd w:val="clear" w:color="auto" w:fill="auto"/>
            <w:vAlign w:val="center"/>
            <w:hideMark/>
          </w:tcPr>
          <w:p w14:paraId="68DE02DD"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2820D950" w14:textId="11FF163A"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6588</w:t>
            </w:r>
          </w:p>
        </w:tc>
        <w:tc>
          <w:tcPr>
            <w:tcW w:w="212" w:type="pct"/>
            <w:tcBorders>
              <w:top w:val="nil"/>
              <w:left w:val="nil"/>
              <w:bottom w:val="single" w:sz="4" w:space="0" w:color="auto"/>
              <w:right w:val="single" w:sz="4" w:space="0" w:color="auto"/>
            </w:tcBorders>
            <w:shd w:val="clear" w:color="auto" w:fill="auto"/>
            <w:vAlign w:val="center"/>
            <w:hideMark/>
          </w:tcPr>
          <w:p w14:paraId="0F3DA3AA"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4ABC5CD1" w14:textId="0204743C" w:rsidR="00754401" w:rsidRPr="008D0CFE" w:rsidRDefault="00754401" w:rsidP="00CA5B84">
            <w:pPr>
              <w:autoSpaceDE/>
              <w:autoSpaceDN/>
              <w:spacing w:line="240" w:lineRule="auto"/>
              <w:ind w:firstLine="0"/>
              <w:jc w:val="center"/>
              <w:rPr>
                <w:i/>
                <w:sz w:val="15"/>
              </w:rPr>
            </w:pPr>
          </w:p>
        </w:tc>
        <w:tc>
          <w:tcPr>
            <w:tcW w:w="212" w:type="pct"/>
            <w:tcBorders>
              <w:top w:val="nil"/>
              <w:left w:val="nil"/>
              <w:bottom w:val="single" w:sz="4" w:space="0" w:color="auto"/>
              <w:right w:val="single" w:sz="4" w:space="0" w:color="auto"/>
            </w:tcBorders>
            <w:shd w:val="clear" w:color="auto" w:fill="auto"/>
            <w:vAlign w:val="center"/>
          </w:tcPr>
          <w:p w14:paraId="37419046" w14:textId="7FEBC802" w:rsidR="00754401" w:rsidRPr="008D0CFE" w:rsidRDefault="00754401" w:rsidP="00CA5B84">
            <w:pPr>
              <w:autoSpaceDE/>
              <w:autoSpaceDN/>
              <w:spacing w:line="240" w:lineRule="auto"/>
              <w:ind w:firstLine="0"/>
              <w:jc w:val="center"/>
              <w:rPr>
                <w:i/>
                <w:sz w:val="15"/>
              </w:rPr>
            </w:pPr>
          </w:p>
        </w:tc>
        <w:tc>
          <w:tcPr>
            <w:tcW w:w="212" w:type="pct"/>
            <w:tcBorders>
              <w:top w:val="nil"/>
              <w:left w:val="nil"/>
              <w:bottom w:val="single" w:sz="4" w:space="0" w:color="auto"/>
              <w:right w:val="single" w:sz="4" w:space="0" w:color="auto"/>
            </w:tcBorders>
            <w:shd w:val="clear" w:color="auto" w:fill="auto"/>
            <w:vAlign w:val="center"/>
            <w:hideMark/>
          </w:tcPr>
          <w:p w14:paraId="694898CE"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211B0CB3" w14:textId="1364E6FF"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25C2FE27"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449CF0D0"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53CF42D0"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51430AF1" w14:textId="77777777" w:rsidR="00754401" w:rsidRPr="008D0CFE" w:rsidRDefault="00754401" w:rsidP="00CA5B84">
            <w:pPr>
              <w:autoSpaceDE/>
              <w:autoSpaceDN/>
              <w:spacing w:line="240" w:lineRule="auto"/>
              <w:ind w:firstLine="0"/>
              <w:jc w:val="center"/>
              <w:rPr>
                <w:i/>
                <w:sz w:val="15"/>
              </w:rPr>
            </w:pPr>
            <w:r w:rsidRPr="008D0CFE">
              <w:rPr>
                <w:i/>
                <w:iCs/>
                <w:sz w:val="15"/>
                <w:szCs w:val="15"/>
                <w:lang w:bidi="ar-SA"/>
              </w:rPr>
              <w:t>6588</w:t>
            </w:r>
            <w:r w:rsidRPr="008D0CFE">
              <w:rPr>
                <w:i/>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407902D" w14:textId="77777777" w:rsidR="00754401" w:rsidRPr="008D0CFE" w:rsidRDefault="00754401" w:rsidP="00CA5B84">
            <w:pPr>
              <w:autoSpaceDE/>
              <w:autoSpaceDN/>
              <w:spacing w:line="240" w:lineRule="auto"/>
              <w:ind w:firstLine="0"/>
              <w:jc w:val="center"/>
              <w:rPr>
                <w:i/>
                <w:sz w:val="15"/>
              </w:rPr>
            </w:pPr>
            <w:r w:rsidRPr="008D0CFE">
              <w:rPr>
                <w:i/>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0132D2E9" w14:textId="77777777" w:rsidR="00754401" w:rsidRPr="003133A6" w:rsidRDefault="00754401" w:rsidP="00CA5B84">
            <w:pPr>
              <w:autoSpaceDE/>
              <w:autoSpaceDN/>
              <w:spacing w:line="240" w:lineRule="auto"/>
              <w:ind w:firstLine="0"/>
              <w:jc w:val="center"/>
              <w:rPr>
                <w:i/>
                <w:sz w:val="15"/>
              </w:rPr>
            </w:pPr>
            <w:r w:rsidRPr="003133A6">
              <w:rPr>
                <w:i/>
                <w:sz w:val="15"/>
              </w:rPr>
              <w:t> </w:t>
            </w:r>
          </w:p>
        </w:tc>
      </w:tr>
      <w:tr w:rsidR="00754401" w:rsidRPr="00B018CF" w14:paraId="456D4A35"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3BA1584" w14:textId="1CB3BA9F" w:rsidR="00754401" w:rsidRPr="003133A6" w:rsidRDefault="00754401" w:rsidP="00CA5B84">
            <w:pPr>
              <w:autoSpaceDE/>
              <w:autoSpaceDN/>
              <w:spacing w:line="240" w:lineRule="auto"/>
              <w:ind w:firstLine="0"/>
              <w:jc w:val="center"/>
              <w:rPr>
                <w:i/>
                <w:sz w:val="15"/>
              </w:rPr>
            </w:pPr>
            <w:r w:rsidRPr="003133A6">
              <w:rPr>
                <w:i/>
                <w:sz w:val="15"/>
              </w:rPr>
              <w:t>1ТС-3.</w:t>
            </w:r>
            <w:r w:rsidRPr="009104D3">
              <w:rPr>
                <w:i/>
                <w:iCs/>
                <w:sz w:val="15"/>
                <w:szCs w:val="15"/>
                <w:lang w:val="en-US" w:bidi="ar-SA"/>
              </w:rPr>
              <w:t>2</w:t>
            </w:r>
            <w:r w:rsidRPr="003133A6">
              <w:rPr>
                <w:i/>
                <w:sz w:val="15"/>
              </w:rPr>
              <w:t>.8</w:t>
            </w:r>
          </w:p>
        </w:tc>
        <w:tc>
          <w:tcPr>
            <w:tcW w:w="271" w:type="pct"/>
            <w:tcBorders>
              <w:top w:val="nil"/>
              <w:left w:val="nil"/>
              <w:bottom w:val="single" w:sz="4" w:space="0" w:color="auto"/>
              <w:right w:val="single" w:sz="4" w:space="0" w:color="auto"/>
            </w:tcBorders>
            <w:shd w:val="clear" w:color="auto" w:fill="auto"/>
            <w:hideMark/>
          </w:tcPr>
          <w:p w14:paraId="24D85560" w14:textId="77777777" w:rsidR="00754401" w:rsidRPr="003133A6" w:rsidRDefault="00754401" w:rsidP="00CA5B84">
            <w:pPr>
              <w:autoSpaceDE/>
              <w:autoSpaceDN/>
              <w:spacing w:line="240" w:lineRule="auto"/>
              <w:ind w:firstLine="0"/>
              <w:jc w:val="center"/>
              <w:rPr>
                <w:i/>
                <w:sz w:val="15"/>
              </w:rPr>
            </w:pPr>
            <w:r w:rsidRPr="003133A6">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A501759" w14:textId="360B2706" w:rsidR="00754401" w:rsidRPr="009104D3" w:rsidRDefault="00754401" w:rsidP="00CA5B84">
            <w:pPr>
              <w:autoSpaceDE/>
              <w:autoSpaceDN/>
              <w:spacing w:line="240" w:lineRule="auto"/>
              <w:ind w:firstLine="0"/>
              <w:jc w:val="left"/>
              <w:rPr>
                <w:i/>
                <w:iCs/>
                <w:sz w:val="15"/>
                <w:szCs w:val="15"/>
                <w:lang w:bidi="ar-SA"/>
              </w:rPr>
            </w:pPr>
            <w:proofErr w:type="gramStart"/>
            <w:r w:rsidRPr="009104D3">
              <w:rPr>
                <w:i/>
                <w:sz w:val="15"/>
                <w:szCs w:val="15"/>
              </w:rPr>
              <w:t xml:space="preserve">Реконструкция объекта соглашения «Распределительная теплосеть от ТК-294 до ТК-378 протяженностью 1583,54 м» (участок от Уз-306 до ТК-310 Ø300 мм, L-0,0995 км (подземная прокладка с заменой теплоизоляции на ППУ)) </w:t>
            </w:r>
            <w:r w:rsidRPr="009104D3">
              <w:rPr>
                <w:i/>
                <w:iCs/>
                <w:sz w:val="15"/>
                <w:szCs w:val="15"/>
                <w:lang w:eastAsia="ar-SA" w:bidi="ar-SA"/>
              </w:rPr>
              <w:t xml:space="preserve">теплоизоляции на ППУ)  </w:t>
            </w:r>
            <w:proofErr w:type="gramEnd"/>
          </w:p>
        </w:tc>
        <w:tc>
          <w:tcPr>
            <w:tcW w:w="476" w:type="pct"/>
            <w:tcBorders>
              <w:top w:val="nil"/>
              <w:left w:val="nil"/>
              <w:bottom w:val="single" w:sz="4" w:space="0" w:color="auto"/>
              <w:right w:val="single" w:sz="4" w:space="0" w:color="auto"/>
            </w:tcBorders>
            <w:shd w:val="clear" w:color="auto" w:fill="auto"/>
            <w:vAlign w:val="center"/>
            <w:hideMark/>
          </w:tcPr>
          <w:p w14:paraId="0D9C7226"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45D3D3DA" w14:textId="544584FC" w:rsidR="00754401" w:rsidRPr="009104D3" w:rsidRDefault="003133A6" w:rsidP="00CA5B84">
            <w:pPr>
              <w:autoSpaceDE/>
              <w:autoSpaceDN/>
              <w:spacing w:line="240" w:lineRule="auto"/>
              <w:ind w:firstLine="0"/>
              <w:jc w:val="center"/>
              <w:rPr>
                <w:b/>
                <w:bCs/>
                <w:i/>
                <w:iCs/>
                <w:sz w:val="15"/>
                <w:szCs w:val="15"/>
                <w:lang w:bidi="ar-SA"/>
              </w:rPr>
            </w:pPr>
            <w:r>
              <w:rPr>
                <w:b/>
                <w:bCs/>
                <w:i/>
                <w:iCs/>
                <w:sz w:val="15"/>
                <w:szCs w:val="15"/>
                <w:lang w:bidi="ar-SA"/>
              </w:rPr>
              <w:t>9739</w:t>
            </w:r>
          </w:p>
        </w:tc>
        <w:tc>
          <w:tcPr>
            <w:tcW w:w="212" w:type="pct"/>
            <w:tcBorders>
              <w:top w:val="nil"/>
              <w:left w:val="nil"/>
              <w:bottom w:val="single" w:sz="4" w:space="0" w:color="auto"/>
              <w:right w:val="single" w:sz="4" w:space="0" w:color="auto"/>
            </w:tcBorders>
            <w:shd w:val="clear" w:color="auto" w:fill="auto"/>
            <w:vAlign w:val="center"/>
            <w:hideMark/>
          </w:tcPr>
          <w:p w14:paraId="6A7326F0"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5EA9AFBC" w14:textId="637A8C37" w:rsidR="00754401" w:rsidRPr="008D0CFE" w:rsidRDefault="00754401" w:rsidP="00CA5B84">
            <w:pPr>
              <w:autoSpaceDE/>
              <w:autoSpaceDN/>
              <w:spacing w:line="240" w:lineRule="auto"/>
              <w:ind w:firstLine="0"/>
              <w:jc w:val="center"/>
              <w:rPr>
                <w:i/>
                <w:sz w:val="15"/>
              </w:rPr>
            </w:pPr>
            <w:r w:rsidRPr="008D0CFE">
              <w:rPr>
                <w:i/>
                <w:iCs/>
                <w:sz w:val="15"/>
                <w:szCs w:val="15"/>
                <w:lang w:bidi="ar-SA"/>
              </w:rPr>
              <w:t>120</w:t>
            </w:r>
          </w:p>
        </w:tc>
        <w:tc>
          <w:tcPr>
            <w:tcW w:w="212" w:type="pct"/>
            <w:tcBorders>
              <w:top w:val="nil"/>
              <w:left w:val="nil"/>
              <w:bottom w:val="single" w:sz="4" w:space="0" w:color="auto"/>
              <w:right w:val="single" w:sz="4" w:space="0" w:color="auto"/>
            </w:tcBorders>
            <w:shd w:val="clear" w:color="auto" w:fill="auto"/>
            <w:vAlign w:val="center"/>
          </w:tcPr>
          <w:p w14:paraId="2EC7A460" w14:textId="77A8AAF7" w:rsidR="00754401" w:rsidRPr="008D0CFE" w:rsidRDefault="003133A6" w:rsidP="00CA5B84">
            <w:pPr>
              <w:autoSpaceDE/>
              <w:autoSpaceDN/>
              <w:spacing w:line="240" w:lineRule="auto"/>
              <w:ind w:firstLine="0"/>
              <w:jc w:val="center"/>
              <w:rPr>
                <w:i/>
                <w:sz w:val="15"/>
              </w:rPr>
            </w:pPr>
            <w:r w:rsidRPr="008D0CFE">
              <w:rPr>
                <w:i/>
                <w:iCs/>
                <w:sz w:val="15"/>
                <w:szCs w:val="15"/>
                <w:lang w:bidi="ar-SA"/>
              </w:rPr>
              <w:t>1350</w:t>
            </w:r>
          </w:p>
        </w:tc>
        <w:tc>
          <w:tcPr>
            <w:tcW w:w="212" w:type="pct"/>
            <w:tcBorders>
              <w:top w:val="nil"/>
              <w:left w:val="nil"/>
              <w:bottom w:val="single" w:sz="4" w:space="0" w:color="auto"/>
              <w:right w:val="single" w:sz="4" w:space="0" w:color="auto"/>
            </w:tcBorders>
            <w:shd w:val="clear" w:color="auto" w:fill="auto"/>
            <w:vAlign w:val="center"/>
            <w:hideMark/>
          </w:tcPr>
          <w:p w14:paraId="3BF9D1FD"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79F9ABF3" w14:textId="3E4C82A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hideMark/>
          </w:tcPr>
          <w:p w14:paraId="7A468FB2"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00039AA0"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254FA273"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7B17E3B3" w14:textId="77777777" w:rsidR="00754401" w:rsidRPr="008D0CFE" w:rsidRDefault="00754401" w:rsidP="00CA5B84">
            <w:pPr>
              <w:autoSpaceDE/>
              <w:autoSpaceDN/>
              <w:spacing w:line="240" w:lineRule="auto"/>
              <w:ind w:firstLine="0"/>
              <w:jc w:val="center"/>
              <w:rPr>
                <w:i/>
                <w:sz w:val="15"/>
              </w:rPr>
            </w:pPr>
            <w:r w:rsidRPr="008D0CFE">
              <w:rPr>
                <w:i/>
                <w:iCs/>
                <w:sz w:val="15"/>
                <w:szCs w:val="15"/>
                <w:lang w:bidi="ar-SA"/>
              </w:rPr>
              <w:t>8269 </w:t>
            </w:r>
            <w:r w:rsidRPr="008D0CFE">
              <w:rPr>
                <w:i/>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E875475" w14:textId="77777777" w:rsidR="00754401" w:rsidRPr="008D0CFE" w:rsidRDefault="00754401" w:rsidP="00CA5B84">
            <w:pPr>
              <w:autoSpaceDE/>
              <w:autoSpaceDN/>
              <w:spacing w:line="240" w:lineRule="auto"/>
              <w:ind w:firstLine="0"/>
              <w:jc w:val="center"/>
              <w:rPr>
                <w:i/>
                <w:sz w:val="15"/>
              </w:rPr>
            </w:pPr>
            <w:r w:rsidRPr="008D0CFE">
              <w:rPr>
                <w:i/>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08BFE97E" w14:textId="77777777" w:rsidR="00754401" w:rsidRPr="003133A6" w:rsidRDefault="00754401" w:rsidP="00CA5B84">
            <w:pPr>
              <w:autoSpaceDE/>
              <w:autoSpaceDN/>
              <w:spacing w:line="240" w:lineRule="auto"/>
              <w:ind w:firstLine="0"/>
              <w:jc w:val="center"/>
              <w:rPr>
                <w:i/>
                <w:sz w:val="15"/>
              </w:rPr>
            </w:pPr>
            <w:r w:rsidRPr="003133A6">
              <w:rPr>
                <w:i/>
                <w:sz w:val="15"/>
              </w:rPr>
              <w:t> </w:t>
            </w:r>
          </w:p>
        </w:tc>
      </w:tr>
      <w:tr w:rsidR="00754401" w:rsidRPr="00B018CF" w14:paraId="75CD2F74"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CDE53C5" w14:textId="0A0BA28C" w:rsidR="00754401" w:rsidRPr="003133A6" w:rsidRDefault="00754401" w:rsidP="00CA5B84">
            <w:pPr>
              <w:autoSpaceDE/>
              <w:autoSpaceDN/>
              <w:spacing w:line="240" w:lineRule="auto"/>
              <w:ind w:firstLine="0"/>
              <w:jc w:val="center"/>
              <w:rPr>
                <w:i/>
                <w:sz w:val="15"/>
              </w:rPr>
            </w:pPr>
            <w:r w:rsidRPr="003133A6">
              <w:rPr>
                <w:i/>
                <w:sz w:val="15"/>
              </w:rPr>
              <w:t>1ТС-3.</w:t>
            </w:r>
            <w:r w:rsidRPr="009104D3">
              <w:rPr>
                <w:i/>
                <w:iCs/>
                <w:sz w:val="15"/>
                <w:szCs w:val="15"/>
                <w:lang w:val="en-US" w:bidi="ar-SA"/>
              </w:rPr>
              <w:t>2</w:t>
            </w:r>
            <w:r w:rsidRPr="003133A6">
              <w:rPr>
                <w:i/>
                <w:sz w:val="15"/>
              </w:rPr>
              <w:t>.9</w:t>
            </w:r>
          </w:p>
        </w:tc>
        <w:tc>
          <w:tcPr>
            <w:tcW w:w="271" w:type="pct"/>
            <w:tcBorders>
              <w:top w:val="nil"/>
              <w:left w:val="nil"/>
              <w:bottom w:val="single" w:sz="4" w:space="0" w:color="auto"/>
              <w:right w:val="single" w:sz="4" w:space="0" w:color="auto"/>
            </w:tcBorders>
            <w:shd w:val="clear" w:color="auto" w:fill="auto"/>
            <w:hideMark/>
          </w:tcPr>
          <w:p w14:paraId="08409CBD" w14:textId="77777777" w:rsidR="00754401" w:rsidRPr="003133A6" w:rsidRDefault="00754401" w:rsidP="00CA5B84">
            <w:pPr>
              <w:autoSpaceDE/>
              <w:autoSpaceDN/>
              <w:spacing w:line="240" w:lineRule="auto"/>
              <w:ind w:firstLine="0"/>
              <w:jc w:val="center"/>
              <w:rPr>
                <w:i/>
                <w:sz w:val="15"/>
              </w:rPr>
            </w:pPr>
            <w:r w:rsidRPr="003133A6">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31C9AEEA" w14:textId="77777777" w:rsidR="00754401" w:rsidRPr="009104D3" w:rsidRDefault="00754401" w:rsidP="00CA5B84">
            <w:pPr>
              <w:autoSpaceDE/>
              <w:autoSpaceDN/>
              <w:spacing w:line="240" w:lineRule="auto"/>
              <w:ind w:firstLine="0"/>
              <w:jc w:val="left"/>
              <w:rPr>
                <w:i/>
                <w:iCs/>
                <w:sz w:val="15"/>
                <w:szCs w:val="15"/>
                <w:lang w:bidi="ar-SA"/>
              </w:rPr>
            </w:pPr>
            <w:r w:rsidRPr="009104D3">
              <w:rPr>
                <w:i/>
                <w:sz w:val="15"/>
                <w:szCs w:val="15"/>
              </w:rPr>
              <w:t>Реконструкция объекта соглашения «Магистральная теплосеть от УЗ-901 до УЗ-911а протяженностью 3990,81 м» (участок от ТК-907 до ТК-908 Ø400 мм, L-0,0481 км (подземная прокладка с заменой теплоизоляции на ППУ))</w:t>
            </w:r>
          </w:p>
        </w:tc>
        <w:tc>
          <w:tcPr>
            <w:tcW w:w="476" w:type="pct"/>
            <w:tcBorders>
              <w:top w:val="nil"/>
              <w:left w:val="nil"/>
              <w:bottom w:val="single" w:sz="4" w:space="0" w:color="auto"/>
              <w:right w:val="single" w:sz="4" w:space="0" w:color="auto"/>
            </w:tcBorders>
            <w:shd w:val="clear" w:color="auto" w:fill="auto"/>
            <w:vAlign w:val="center"/>
            <w:hideMark/>
          </w:tcPr>
          <w:p w14:paraId="21481FF3"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66FE780E" w14:textId="1C929DC5" w:rsidR="00754401" w:rsidRPr="009104D3" w:rsidRDefault="003133A6" w:rsidP="00CA5B84">
            <w:pPr>
              <w:autoSpaceDE/>
              <w:autoSpaceDN/>
              <w:spacing w:line="240" w:lineRule="auto"/>
              <w:ind w:firstLine="0"/>
              <w:jc w:val="center"/>
              <w:rPr>
                <w:b/>
                <w:bCs/>
                <w:i/>
                <w:iCs/>
                <w:sz w:val="15"/>
                <w:szCs w:val="15"/>
                <w:lang w:bidi="ar-SA"/>
              </w:rPr>
            </w:pPr>
            <w:r>
              <w:rPr>
                <w:b/>
                <w:bCs/>
                <w:i/>
                <w:iCs/>
                <w:sz w:val="15"/>
                <w:szCs w:val="15"/>
                <w:lang w:bidi="ar-SA"/>
              </w:rPr>
              <w:t>8577</w:t>
            </w:r>
          </w:p>
        </w:tc>
        <w:tc>
          <w:tcPr>
            <w:tcW w:w="212" w:type="pct"/>
            <w:tcBorders>
              <w:top w:val="nil"/>
              <w:left w:val="nil"/>
              <w:bottom w:val="single" w:sz="4" w:space="0" w:color="auto"/>
              <w:right w:val="single" w:sz="4" w:space="0" w:color="auto"/>
            </w:tcBorders>
            <w:shd w:val="clear" w:color="auto" w:fill="auto"/>
            <w:vAlign w:val="center"/>
            <w:hideMark/>
          </w:tcPr>
          <w:p w14:paraId="4B509590"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6D86A567" w14:textId="609A1B3B" w:rsidR="00754401" w:rsidRPr="008D0CFE" w:rsidRDefault="003133A6" w:rsidP="00CA5B84">
            <w:pPr>
              <w:autoSpaceDE/>
              <w:autoSpaceDN/>
              <w:spacing w:line="240" w:lineRule="auto"/>
              <w:ind w:firstLine="0"/>
              <w:jc w:val="center"/>
              <w:rPr>
                <w:i/>
                <w:sz w:val="15"/>
              </w:rPr>
            </w:pPr>
            <w:r w:rsidRPr="008D0CFE">
              <w:rPr>
                <w:i/>
                <w:sz w:val="15"/>
              </w:rPr>
              <w:t>240</w:t>
            </w:r>
          </w:p>
        </w:tc>
        <w:tc>
          <w:tcPr>
            <w:tcW w:w="212" w:type="pct"/>
            <w:tcBorders>
              <w:top w:val="nil"/>
              <w:left w:val="nil"/>
              <w:bottom w:val="single" w:sz="4" w:space="0" w:color="auto"/>
              <w:right w:val="single" w:sz="4" w:space="0" w:color="auto"/>
            </w:tcBorders>
            <w:shd w:val="clear" w:color="auto" w:fill="auto"/>
            <w:vAlign w:val="center"/>
          </w:tcPr>
          <w:p w14:paraId="6184566E" w14:textId="13138E4A" w:rsidR="00754401" w:rsidRPr="008D0CFE" w:rsidRDefault="003133A6" w:rsidP="00CA5B84">
            <w:pPr>
              <w:autoSpaceDE/>
              <w:autoSpaceDN/>
              <w:spacing w:line="240" w:lineRule="auto"/>
              <w:ind w:firstLine="0"/>
              <w:jc w:val="center"/>
              <w:rPr>
                <w:i/>
                <w:sz w:val="15"/>
              </w:rPr>
            </w:pPr>
            <w:r w:rsidRPr="008D0CFE">
              <w:rPr>
                <w:i/>
                <w:sz w:val="15"/>
              </w:rPr>
              <w:t>322</w:t>
            </w:r>
          </w:p>
        </w:tc>
        <w:tc>
          <w:tcPr>
            <w:tcW w:w="212" w:type="pct"/>
            <w:tcBorders>
              <w:top w:val="nil"/>
              <w:left w:val="nil"/>
              <w:bottom w:val="single" w:sz="4" w:space="0" w:color="auto"/>
              <w:right w:val="single" w:sz="4" w:space="0" w:color="auto"/>
            </w:tcBorders>
            <w:shd w:val="clear" w:color="auto" w:fill="auto"/>
            <w:vAlign w:val="center"/>
            <w:hideMark/>
          </w:tcPr>
          <w:p w14:paraId="2CF49719"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3E556B74" w14:textId="0F057D06"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6E082504"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49810F87"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773D784B"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0C3CD5AD" w14:textId="77777777" w:rsidR="00754401" w:rsidRPr="008D0CFE" w:rsidRDefault="00754401" w:rsidP="00CA5B84">
            <w:pPr>
              <w:autoSpaceDE/>
              <w:autoSpaceDN/>
              <w:spacing w:line="240" w:lineRule="auto"/>
              <w:ind w:firstLine="0"/>
              <w:jc w:val="center"/>
              <w:rPr>
                <w:i/>
                <w:sz w:val="15"/>
              </w:rPr>
            </w:pPr>
            <w:r w:rsidRPr="008D0CFE">
              <w:rPr>
                <w:i/>
                <w:iCs/>
                <w:sz w:val="15"/>
                <w:szCs w:val="15"/>
                <w:lang w:bidi="ar-SA"/>
              </w:rPr>
              <w:t>8015</w:t>
            </w:r>
            <w:r w:rsidRPr="008D0CFE">
              <w:rPr>
                <w:i/>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4DE0E10" w14:textId="77777777" w:rsidR="00754401" w:rsidRPr="008D0CFE" w:rsidRDefault="00754401" w:rsidP="00CA5B84">
            <w:pPr>
              <w:autoSpaceDE/>
              <w:autoSpaceDN/>
              <w:spacing w:line="240" w:lineRule="auto"/>
              <w:ind w:firstLine="0"/>
              <w:jc w:val="center"/>
              <w:rPr>
                <w:i/>
                <w:sz w:val="15"/>
              </w:rPr>
            </w:pPr>
            <w:r w:rsidRPr="008D0CFE">
              <w:rPr>
                <w:i/>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25CE48D7" w14:textId="77777777" w:rsidR="00754401" w:rsidRPr="003133A6" w:rsidRDefault="00754401" w:rsidP="00CA5B84">
            <w:pPr>
              <w:autoSpaceDE/>
              <w:autoSpaceDN/>
              <w:spacing w:line="240" w:lineRule="auto"/>
              <w:ind w:firstLine="0"/>
              <w:jc w:val="center"/>
              <w:rPr>
                <w:i/>
                <w:sz w:val="15"/>
              </w:rPr>
            </w:pPr>
            <w:r w:rsidRPr="003133A6">
              <w:rPr>
                <w:i/>
                <w:sz w:val="15"/>
              </w:rPr>
              <w:t> </w:t>
            </w:r>
          </w:p>
        </w:tc>
      </w:tr>
      <w:tr w:rsidR="00754401" w:rsidRPr="00B018CF" w14:paraId="517F41CA"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BA25CB1" w14:textId="3FBB5CA4" w:rsidR="00754401" w:rsidRPr="003133A6" w:rsidRDefault="00754401" w:rsidP="00CA5B84">
            <w:pPr>
              <w:autoSpaceDE/>
              <w:autoSpaceDN/>
              <w:spacing w:line="240" w:lineRule="auto"/>
              <w:ind w:firstLine="0"/>
              <w:jc w:val="center"/>
              <w:rPr>
                <w:i/>
                <w:sz w:val="15"/>
              </w:rPr>
            </w:pPr>
            <w:r w:rsidRPr="003133A6">
              <w:rPr>
                <w:i/>
                <w:sz w:val="15"/>
              </w:rPr>
              <w:t>1ТС-3.</w:t>
            </w:r>
            <w:r w:rsidRPr="009104D3">
              <w:rPr>
                <w:i/>
                <w:iCs/>
                <w:sz w:val="15"/>
                <w:szCs w:val="15"/>
                <w:lang w:val="en-US" w:bidi="ar-SA"/>
              </w:rPr>
              <w:t>2</w:t>
            </w:r>
            <w:r w:rsidRPr="003133A6">
              <w:rPr>
                <w:i/>
                <w:sz w:val="15"/>
              </w:rPr>
              <w:t>.10</w:t>
            </w:r>
          </w:p>
        </w:tc>
        <w:tc>
          <w:tcPr>
            <w:tcW w:w="271" w:type="pct"/>
            <w:tcBorders>
              <w:top w:val="nil"/>
              <w:left w:val="nil"/>
              <w:bottom w:val="single" w:sz="4" w:space="0" w:color="auto"/>
              <w:right w:val="single" w:sz="4" w:space="0" w:color="auto"/>
            </w:tcBorders>
            <w:shd w:val="clear" w:color="auto" w:fill="auto"/>
            <w:hideMark/>
          </w:tcPr>
          <w:p w14:paraId="7ECACD2F" w14:textId="77777777" w:rsidR="00754401" w:rsidRPr="003133A6" w:rsidRDefault="00754401" w:rsidP="00CA5B84">
            <w:pPr>
              <w:autoSpaceDE/>
              <w:autoSpaceDN/>
              <w:spacing w:line="240" w:lineRule="auto"/>
              <w:ind w:firstLine="0"/>
              <w:jc w:val="center"/>
              <w:rPr>
                <w:i/>
                <w:sz w:val="15"/>
              </w:rPr>
            </w:pPr>
            <w:r w:rsidRPr="003133A6">
              <w:rPr>
                <w:sz w:val="15"/>
              </w:rPr>
              <w:t xml:space="preserve">АО </w:t>
            </w:r>
            <w:r w:rsidRPr="003133A6">
              <w:rPr>
                <w:sz w:val="15"/>
              </w:rPr>
              <w:lastRenderedPageBreak/>
              <w:t>«РИР»</w:t>
            </w:r>
          </w:p>
        </w:tc>
        <w:tc>
          <w:tcPr>
            <w:tcW w:w="1216" w:type="pct"/>
            <w:tcBorders>
              <w:top w:val="nil"/>
              <w:left w:val="nil"/>
              <w:bottom w:val="single" w:sz="4" w:space="0" w:color="auto"/>
              <w:right w:val="single" w:sz="4" w:space="0" w:color="auto"/>
            </w:tcBorders>
            <w:shd w:val="clear" w:color="auto" w:fill="auto"/>
            <w:hideMark/>
          </w:tcPr>
          <w:p w14:paraId="452E90F0" w14:textId="69B86A3B" w:rsidR="00754401" w:rsidRPr="003E57C8" w:rsidRDefault="003E57C8" w:rsidP="003E57C8">
            <w:pPr>
              <w:autoSpaceDE/>
              <w:autoSpaceDN/>
              <w:spacing w:line="240" w:lineRule="auto"/>
              <w:ind w:firstLine="0"/>
              <w:jc w:val="left"/>
              <w:rPr>
                <w:i/>
                <w:iCs/>
                <w:sz w:val="15"/>
                <w:szCs w:val="15"/>
                <w:lang w:bidi="ar-SA"/>
              </w:rPr>
            </w:pPr>
            <w:proofErr w:type="gramStart"/>
            <w:r w:rsidRPr="003E57C8">
              <w:rPr>
                <w:i/>
                <w:sz w:val="15"/>
                <w:szCs w:val="15"/>
              </w:rPr>
              <w:lastRenderedPageBreak/>
              <w:t xml:space="preserve">Реконструкция объектов соглашения </w:t>
            </w:r>
            <w:r w:rsidRPr="003E57C8">
              <w:rPr>
                <w:i/>
                <w:sz w:val="15"/>
                <w:szCs w:val="15"/>
              </w:rPr>
              <w:lastRenderedPageBreak/>
              <w:t>«Распределительная теплосеть от ТК-620а до ТК-649 протяженность 1518,32 м», «Распределительная теплосеть от ТК-647 до ТК-679 протяженностью 605 м», «Распределительная теплосеть от ТК-670 до ТК-689 протяженностью 746 м (участок теплотрассы от пл. Свободы д. 10а до ТК-683 ул. Буденного д.2 (подземная канальная прокладка с заменой теплоизоляции на ППУ))</w:t>
            </w:r>
            <w:proofErr w:type="gramEnd"/>
          </w:p>
        </w:tc>
        <w:tc>
          <w:tcPr>
            <w:tcW w:w="476" w:type="pct"/>
            <w:tcBorders>
              <w:top w:val="nil"/>
              <w:left w:val="nil"/>
              <w:bottom w:val="single" w:sz="4" w:space="0" w:color="auto"/>
              <w:right w:val="single" w:sz="4" w:space="0" w:color="auto"/>
            </w:tcBorders>
            <w:shd w:val="clear" w:color="auto" w:fill="auto"/>
            <w:vAlign w:val="center"/>
            <w:hideMark/>
          </w:tcPr>
          <w:p w14:paraId="267B339C" w14:textId="77777777" w:rsidR="00754401" w:rsidRPr="003E57C8" w:rsidRDefault="00754401" w:rsidP="00CA5B84">
            <w:pPr>
              <w:autoSpaceDE/>
              <w:autoSpaceDN/>
              <w:spacing w:line="240" w:lineRule="auto"/>
              <w:ind w:firstLine="0"/>
              <w:jc w:val="center"/>
              <w:rPr>
                <w:i/>
                <w:iCs/>
                <w:sz w:val="15"/>
                <w:szCs w:val="15"/>
                <w:lang w:bidi="ar-SA"/>
              </w:rPr>
            </w:pPr>
            <w:r w:rsidRPr="003E57C8">
              <w:rPr>
                <w:i/>
                <w:iCs/>
                <w:sz w:val="15"/>
                <w:szCs w:val="15"/>
                <w:lang w:bidi="ar-SA"/>
              </w:rPr>
              <w:lastRenderedPageBreak/>
              <w:t xml:space="preserve">Привлечённые </w:t>
            </w:r>
            <w:r w:rsidRPr="003E57C8">
              <w:rPr>
                <w:i/>
                <w:iCs/>
                <w:sz w:val="15"/>
                <w:szCs w:val="15"/>
                <w:lang w:bidi="ar-SA"/>
              </w:rPr>
              <w:lastRenderedPageBreak/>
              <w:t>средства</w:t>
            </w:r>
          </w:p>
        </w:tc>
        <w:tc>
          <w:tcPr>
            <w:tcW w:w="291" w:type="pct"/>
            <w:tcBorders>
              <w:top w:val="nil"/>
              <w:left w:val="nil"/>
              <w:bottom w:val="single" w:sz="4" w:space="0" w:color="auto"/>
              <w:right w:val="single" w:sz="4" w:space="0" w:color="auto"/>
            </w:tcBorders>
            <w:shd w:val="clear" w:color="auto" w:fill="auto"/>
            <w:vAlign w:val="center"/>
            <w:hideMark/>
          </w:tcPr>
          <w:p w14:paraId="5F77BB24" w14:textId="11DDE3C3"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lastRenderedPageBreak/>
              <w:t>152384</w:t>
            </w:r>
          </w:p>
        </w:tc>
        <w:tc>
          <w:tcPr>
            <w:tcW w:w="212" w:type="pct"/>
            <w:tcBorders>
              <w:top w:val="nil"/>
              <w:left w:val="nil"/>
              <w:bottom w:val="single" w:sz="4" w:space="0" w:color="auto"/>
              <w:right w:val="single" w:sz="4" w:space="0" w:color="auto"/>
            </w:tcBorders>
            <w:shd w:val="clear" w:color="auto" w:fill="auto"/>
            <w:vAlign w:val="center"/>
            <w:hideMark/>
          </w:tcPr>
          <w:p w14:paraId="0F533B42"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07150B07"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2608</w:t>
            </w:r>
          </w:p>
        </w:tc>
        <w:tc>
          <w:tcPr>
            <w:tcW w:w="212" w:type="pct"/>
            <w:tcBorders>
              <w:top w:val="nil"/>
              <w:left w:val="nil"/>
              <w:bottom w:val="single" w:sz="4" w:space="0" w:color="auto"/>
              <w:right w:val="single" w:sz="4" w:space="0" w:color="auto"/>
            </w:tcBorders>
            <w:shd w:val="clear" w:color="auto" w:fill="auto"/>
            <w:vAlign w:val="center"/>
            <w:hideMark/>
          </w:tcPr>
          <w:p w14:paraId="4D54B9EC" w14:textId="08775DB3"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910</w:t>
            </w:r>
          </w:p>
        </w:tc>
        <w:tc>
          <w:tcPr>
            <w:tcW w:w="212" w:type="pct"/>
            <w:tcBorders>
              <w:top w:val="nil"/>
              <w:left w:val="nil"/>
              <w:bottom w:val="single" w:sz="4" w:space="0" w:color="auto"/>
              <w:right w:val="single" w:sz="4" w:space="0" w:color="auto"/>
            </w:tcBorders>
            <w:shd w:val="clear" w:color="auto" w:fill="auto"/>
            <w:vAlign w:val="center"/>
            <w:hideMark/>
          </w:tcPr>
          <w:p w14:paraId="466D7D48"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716C183B" w14:textId="665255CC"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31357</w:t>
            </w:r>
          </w:p>
        </w:tc>
        <w:tc>
          <w:tcPr>
            <w:tcW w:w="212" w:type="pct"/>
            <w:tcBorders>
              <w:top w:val="nil"/>
              <w:left w:val="nil"/>
              <w:bottom w:val="single" w:sz="4" w:space="0" w:color="auto"/>
              <w:right w:val="single" w:sz="4" w:space="0" w:color="auto"/>
            </w:tcBorders>
            <w:shd w:val="clear" w:color="auto" w:fill="auto"/>
            <w:vAlign w:val="center"/>
            <w:hideMark/>
          </w:tcPr>
          <w:p w14:paraId="5AEA90E9" w14:textId="7FB24EAB"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65707</w:t>
            </w:r>
          </w:p>
        </w:tc>
        <w:tc>
          <w:tcPr>
            <w:tcW w:w="236" w:type="pct"/>
            <w:tcBorders>
              <w:top w:val="nil"/>
              <w:left w:val="nil"/>
              <w:bottom w:val="single" w:sz="4" w:space="0" w:color="auto"/>
              <w:right w:val="single" w:sz="4" w:space="0" w:color="auto"/>
            </w:tcBorders>
            <w:shd w:val="clear" w:color="auto" w:fill="auto"/>
            <w:vAlign w:val="center"/>
            <w:hideMark/>
          </w:tcPr>
          <w:p w14:paraId="73C60FAF"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1800</w:t>
            </w:r>
          </w:p>
        </w:tc>
        <w:tc>
          <w:tcPr>
            <w:tcW w:w="236" w:type="pct"/>
            <w:tcBorders>
              <w:top w:val="nil"/>
              <w:left w:val="nil"/>
              <w:bottom w:val="single" w:sz="4" w:space="0" w:color="auto"/>
              <w:right w:val="single" w:sz="4" w:space="0" w:color="auto"/>
            </w:tcBorders>
            <w:shd w:val="clear" w:color="auto" w:fill="auto"/>
            <w:vAlign w:val="center"/>
            <w:hideMark/>
          </w:tcPr>
          <w:p w14:paraId="1054B300"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50002</w:t>
            </w:r>
          </w:p>
        </w:tc>
        <w:tc>
          <w:tcPr>
            <w:tcW w:w="236" w:type="pct"/>
            <w:tcBorders>
              <w:top w:val="nil"/>
              <w:left w:val="nil"/>
              <w:bottom w:val="single" w:sz="4" w:space="0" w:color="auto"/>
              <w:right w:val="single" w:sz="4" w:space="0" w:color="auto"/>
            </w:tcBorders>
            <w:shd w:val="clear" w:color="auto" w:fill="auto"/>
            <w:vAlign w:val="center"/>
            <w:hideMark/>
          </w:tcPr>
          <w:p w14:paraId="1C63B53C"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382C750C"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5" w:type="pct"/>
            <w:tcBorders>
              <w:top w:val="nil"/>
              <w:left w:val="nil"/>
              <w:bottom w:val="single" w:sz="4" w:space="0" w:color="auto"/>
              <w:right w:val="single" w:sz="4" w:space="0" w:color="auto"/>
            </w:tcBorders>
            <w:shd w:val="clear" w:color="auto" w:fill="auto"/>
            <w:vAlign w:val="center"/>
            <w:hideMark/>
          </w:tcPr>
          <w:p w14:paraId="1C931452" w14:textId="77777777" w:rsidR="00754401" w:rsidRPr="008D0CFE" w:rsidRDefault="00754401" w:rsidP="00CA5B84">
            <w:pPr>
              <w:autoSpaceDE/>
              <w:autoSpaceDN/>
              <w:spacing w:line="240" w:lineRule="auto"/>
              <w:ind w:firstLine="0"/>
              <w:jc w:val="center"/>
              <w:rPr>
                <w:i/>
                <w:sz w:val="15"/>
              </w:rPr>
            </w:pPr>
            <w:r w:rsidRPr="008D0CFE">
              <w:rPr>
                <w:i/>
                <w:sz w:val="15"/>
              </w:rPr>
              <w:t> </w:t>
            </w:r>
          </w:p>
        </w:tc>
      </w:tr>
      <w:tr w:rsidR="00754401" w:rsidRPr="00B018CF" w14:paraId="0EE5230E"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FFDA5A9" w14:textId="7680F4F9" w:rsidR="00754401" w:rsidRPr="003133A6" w:rsidRDefault="00754401" w:rsidP="00CA5B84">
            <w:pPr>
              <w:autoSpaceDE/>
              <w:autoSpaceDN/>
              <w:spacing w:line="240" w:lineRule="auto"/>
              <w:ind w:firstLine="0"/>
              <w:jc w:val="center"/>
              <w:rPr>
                <w:i/>
                <w:sz w:val="15"/>
              </w:rPr>
            </w:pPr>
            <w:r w:rsidRPr="003133A6">
              <w:rPr>
                <w:i/>
                <w:sz w:val="15"/>
              </w:rPr>
              <w:lastRenderedPageBreak/>
              <w:t>1ТС-3.</w:t>
            </w:r>
            <w:r w:rsidRPr="009104D3">
              <w:rPr>
                <w:i/>
                <w:iCs/>
                <w:sz w:val="15"/>
                <w:szCs w:val="15"/>
                <w:lang w:val="en-US" w:bidi="ar-SA"/>
              </w:rPr>
              <w:t>2</w:t>
            </w:r>
            <w:r w:rsidRPr="003133A6">
              <w:rPr>
                <w:i/>
                <w:sz w:val="15"/>
              </w:rPr>
              <w:t>.11</w:t>
            </w:r>
          </w:p>
        </w:tc>
        <w:tc>
          <w:tcPr>
            <w:tcW w:w="271" w:type="pct"/>
            <w:tcBorders>
              <w:top w:val="nil"/>
              <w:left w:val="nil"/>
              <w:bottom w:val="single" w:sz="4" w:space="0" w:color="auto"/>
              <w:right w:val="single" w:sz="4" w:space="0" w:color="auto"/>
            </w:tcBorders>
            <w:shd w:val="clear" w:color="auto" w:fill="auto"/>
            <w:hideMark/>
          </w:tcPr>
          <w:p w14:paraId="20C931DE" w14:textId="77777777" w:rsidR="00754401" w:rsidRPr="003133A6" w:rsidRDefault="00754401" w:rsidP="00CA5B84">
            <w:pPr>
              <w:autoSpaceDE/>
              <w:autoSpaceDN/>
              <w:spacing w:line="240" w:lineRule="auto"/>
              <w:ind w:firstLine="0"/>
              <w:jc w:val="center"/>
              <w:rPr>
                <w:i/>
                <w:sz w:val="15"/>
              </w:rPr>
            </w:pPr>
            <w:r w:rsidRPr="003133A6">
              <w:rPr>
                <w:sz w:val="15"/>
              </w:rPr>
              <w:t>АО «РИР»</w:t>
            </w:r>
          </w:p>
        </w:tc>
        <w:tc>
          <w:tcPr>
            <w:tcW w:w="1216" w:type="pct"/>
            <w:tcBorders>
              <w:top w:val="nil"/>
              <w:left w:val="nil"/>
              <w:bottom w:val="single" w:sz="4" w:space="0" w:color="auto"/>
              <w:right w:val="single" w:sz="4" w:space="0" w:color="auto"/>
            </w:tcBorders>
            <w:shd w:val="clear" w:color="auto" w:fill="auto"/>
            <w:hideMark/>
          </w:tcPr>
          <w:p w14:paraId="618AD395" w14:textId="77777777" w:rsidR="00754401" w:rsidRPr="009104D3" w:rsidRDefault="00754401" w:rsidP="00CA5B84">
            <w:pPr>
              <w:autoSpaceDE/>
              <w:autoSpaceDN/>
              <w:spacing w:line="240" w:lineRule="auto"/>
              <w:ind w:firstLine="0"/>
              <w:jc w:val="left"/>
              <w:rPr>
                <w:i/>
                <w:iCs/>
                <w:sz w:val="15"/>
                <w:szCs w:val="15"/>
                <w:lang w:bidi="ar-SA"/>
              </w:rPr>
            </w:pPr>
            <w:r w:rsidRPr="009104D3">
              <w:rPr>
                <w:i/>
                <w:sz w:val="15"/>
                <w:szCs w:val="15"/>
              </w:rPr>
              <w:t>Реконструкция объекта соглашения «Распределительная теплосеть от ТК-610б до ТК-640 протяженность 610,7 м» (участок теплотрассы от ТК-640 до ТК 662а ул. Сибирская д.22 (подземная канальная прокладка с заменой теплоизоляции на ППУ)</w:t>
            </w:r>
          </w:p>
        </w:tc>
        <w:tc>
          <w:tcPr>
            <w:tcW w:w="476" w:type="pct"/>
            <w:tcBorders>
              <w:top w:val="nil"/>
              <w:left w:val="nil"/>
              <w:bottom w:val="single" w:sz="4" w:space="0" w:color="auto"/>
              <w:right w:val="single" w:sz="4" w:space="0" w:color="auto"/>
            </w:tcBorders>
            <w:shd w:val="clear" w:color="auto" w:fill="auto"/>
            <w:vAlign w:val="center"/>
            <w:hideMark/>
          </w:tcPr>
          <w:p w14:paraId="25E3F557"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3547C7E6" w14:textId="756DBB66" w:rsidR="00754401" w:rsidRPr="009104D3" w:rsidRDefault="003133A6" w:rsidP="00CA5B84">
            <w:pPr>
              <w:autoSpaceDE/>
              <w:autoSpaceDN/>
              <w:spacing w:line="240" w:lineRule="auto"/>
              <w:ind w:firstLine="0"/>
              <w:jc w:val="center"/>
              <w:rPr>
                <w:b/>
                <w:bCs/>
                <w:i/>
                <w:iCs/>
                <w:sz w:val="15"/>
                <w:szCs w:val="15"/>
                <w:lang w:bidi="ar-SA"/>
              </w:rPr>
            </w:pPr>
            <w:r>
              <w:rPr>
                <w:b/>
                <w:bCs/>
                <w:i/>
                <w:iCs/>
                <w:sz w:val="15"/>
                <w:szCs w:val="15"/>
                <w:lang w:bidi="ar-SA"/>
              </w:rPr>
              <w:t>7213</w:t>
            </w:r>
          </w:p>
        </w:tc>
        <w:tc>
          <w:tcPr>
            <w:tcW w:w="212" w:type="pct"/>
            <w:tcBorders>
              <w:top w:val="nil"/>
              <w:left w:val="nil"/>
              <w:bottom w:val="single" w:sz="4" w:space="0" w:color="auto"/>
              <w:right w:val="single" w:sz="4" w:space="0" w:color="auto"/>
            </w:tcBorders>
            <w:shd w:val="clear" w:color="auto" w:fill="auto"/>
            <w:vAlign w:val="center"/>
            <w:hideMark/>
          </w:tcPr>
          <w:p w14:paraId="1DCC8C5D"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4B317C0A" w14:textId="4B3F1DD9" w:rsidR="00754401" w:rsidRPr="008D0CFE" w:rsidRDefault="003133A6" w:rsidP="00CA5B84">
            <w:pPr>
              <w:autoSpaceDE/>
              <w:autoSpaceDN/>
              <w:spacing w:line="240" w:lineRule="auto"/>
              <w:ind w:firstLine="0"/>
              <w:jc w:val="center"/>
              <w:rPr>
                <w:i/>
                <w:sz w:val="15"/>
              </w:rPr>
            </w:pPr>
            <w:r w:rsidRPr="008D0CFE">
              <w:rPr>
                <w:i/>
                <w:sz w:val="15"/>
              </w:rPr>
              <w:t>400</w:t>
            </w:r>
          </w:p>
        </w:tc>
        <w:tc>
          <w:tcPr>
            <w:tcW w:w="212" w:type="pct"/>
            <w:tcBorders>
              <w:top w:val="nil"/>
              <w:left w:val="nil"/>
              <w:bottom w:val="single" w:sz="4" w:space="0" w:color="auto"/>
              <w:right w:val="single" w:sz="4" w:space="0" w:color="auto"/>
            </w:tcBorders>
            <w:shd w:val="clear" w:color="auto" w:fill="auto"/>
            <w:vAlign w:val="center"/>
          </w:tcPr>
          <w:p w14:paraId="44706493" w14:textId="4F68D9A9" w:rsidR="00754401" w:rsidRPr="008D0CFE" w:rsidRDefault="003133A6" w:rsidP="00CA5B84">
            <w:pPr>
              <w:autoSpaceDE/>
              <w:autoSpaceDN/>
              <w:spacing w:line="240" w:lineRule="auto"/>
              <w:ind w:firstLine="0"/>
              <w:jc w:val="center"/>
              <w:rPr>
                <w:i/>
                <w:sz w:val="15"/>
              </w:rPr>
            </w:pPr>
            <w:r w:rsidRPr="008D0CFE">
              <w:rPr>
                <w:i/>
                <w:sz w:val="15"/>
              </w:rPr>
              <w:t>356</w:t>
            </w:r>
          </w:p>
        </w:tc>
        <w:tc>
          <w:tcPr>
            <w:tcW w:w="212" w:type="pct"/>
            <w:tcBorders>
              <w:top w:val="nil"/>
              <w:left w:val="nil"/>
              <w:bottom w:val="single" w:sz="4" w:space="0" w:color="auto"/>
              <w:right w:val="single" w:sz="4" w:space="0" w:color="auto"/>
            </w:tcBorders>
            <w:shd w:val="clear" w:color="auto" w:fill="auto"/>
            <w:vAlign w:val="center"/>
            <w:hideMark/>
          </w:tcPr>
          <w:p w14:paraId="26CF262F"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73F89730"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hideMark/>
          </w:tcPr>
          <w:p w14:paraId="22CCFC88"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2D00BD0E" w14:textId="78DC62E8"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10619F26" w14:textId="39CB671A"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0C233F36"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4466  </w:t>
            </w:r>
          </w:p>
        </w:tc>
        <w:tc>
          <w:tcPr>
            <w:tcW w:w="236" w:type="pct"/>
            <w:tcBorders>
              <w:top w:val="nil"/>
              <w:left w:val="nil"/>
              <w:bottom w:val="single" w:sz="4" w:space="0" w:color="auto"/>
              <w:right w:val="single" w:sz="4" w:space="0" w:color="auto"/>
            </w:tcBorders>
            <w:shd w:val="clear" w:color="auto" w:fill="auto"/>
            <w:vAlign w:val="center"/>
            <w:hideMark/>
          </w:tcPr>
          <w:p w14:paraId="3F3CBC41"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1991 </w:t>
            </w:r>
          </w:p>
        </w:tc>
        <w:tc>
          <w:tcPr>
            <w:tcW w:w="215" w:type="pct"/>
            <w:tcBorders>
              <w:top w:val="nil"/>
              <w:left w:val="nil"/>
              <w:bottom w:val="single" w:sz="4" w:space="0" w:color="auto"/>
              <w:right w:val="single" w:sz="4" w:space="0" w:color="auto"/>
            </w:tcBorders>
            <w:shd w:val="clear" w:color="auto" w:fill="auto"/>
            <w:vAlign w:val="center"/>
            <w:hideMark/>
          </w:tcPr>
          <w:p w14:paraId="180EE7F3" w14:textId="77777777" w:rsidR="00754401" w:rsidRPr="008D0CFE" w:rsidRDefault="00754401" w:rsidP="00CA5B84">
            <w:pPr>
              <w:autoSpaceDE/>
              <w:autoSpaceDN/>
              <w:spacing w:line="240" w:lineRule="auto"/>
              <w:ind w:firstLine="0"/>
              <w:jc w:val="center"/>
              <w:rPr>
                <w:i/>
                <w:sz w:val="15"/>
              </w:rPr>
            </w:pPr>
            <w:r w:rsidRPr="008D0CFE">
              <w:rPr>
                <w:i/>
                <w:sz w:val="15"/>
              </w:rPr>
              <w:t> </w:t>
            </w:r>
          </w:p>
        </w:tc>
      </w:tr>
      <w:tr w:rsidR="00754401" w:rsidRPr="00B018CF" w14:paraId="6919A9DA"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069AAF5" w14:textId="0DBB36C3" w:rsidR="00754401" w:rsidRPr="003133A6" w:rsidRDefault="00754401" w:rsidP="00CA5B84">
            <w:pPr>
              <w:autoSpaceDE/>
              <w:autoSpaceDN/>
              <w:spacing w:line="240" w:lineRule="auto"/>
              <w:ind w:firstLine="0"/>
              <w:jc w:val="center"/>
              <w:rPr>
                <w:i/>
                <w:sz w:val="15"/>
              </w:rPr>
            </w:pPr>
            <w:r w:rsidRPr="003133A6">
              <w:rPr>
                <w:i/>
                <w:sz w:val="15"/>
              </w:rPr>
              <w:t>1ТС-3.</w:t>
            </w:r>
            <w:r w:rsidRPr="009104D3">
              <w:rPr>
                <w:i/>
                <w:iCs/>
                <w:sz w:val="15"/>
                <w:szCs w:val="15"/>
                <w:lang w:val="en-US" w:bidi="ar-SA"/>
              </w:rPr>
              <w:t>2</w:t>
            </w:r>
            <w:r w:rsidRPr="003133A6">
              <w:rPr>
                <w:i/>
                <w:sz w:val="15"/>
              </w:rPr>
              <w:t>.12</w:t>
            </w:r>
          </w:p>
        </w:tc>
        <w:tc>
          <w:tcPr>
            <w:tcW w:w="271" w:type="pct"/>
            <w:tcBorders>
              <w:top w:val="nil"/>
              <w:left w:val="nil"/>
              <w:bottom w:val="single" w:sz="4" w:space="0" w:color="auto"/>
              <w:right w:val="single" w:sz="4" w:space="0" w:color="auto"/>
            </w:tcBorders>
            <w:shd w:val="clear" w:color="auto" w:fill="auto"/>
            <w:hideMark/>
          </w:tcPr>
          <w:p w14:paraId="40D03C11" w14:textId="77777777" w:rsidR="00754401" w:rsidRPr="003133A6" w:rsidRDefault="00754401" w:rsidP="00CA5B84">
            <w:pPr>
              <w:autoSpaceDE/>
              <w:autoSpaceDN/>
              <w:spacing w:line="240" w:lineRule="auto"/>
              <w:ind w:firstLine="0"/>
              <w:jc w:val="center"/>
              <w:rPr>
                <w:i/>
                <w:sz w:val="15"/>
              </w:rPr>
            </w:pPr>
            <w:r w:rsidRPr="003133A6">
              <w:rPr>
                <w:sz w:val="15"/>
              </w:rPr>
              <w:t>АО «РИР»</w:t>
            </w:r>
          </w:p>
        </w:tc>
        <w:tc>
          <w:tcPr>
            <w:tcW w:w="1216" w:type="pct"/>
            <w:tcBorders>
              <w:top w:val="nil"/>
              <w:left w:val="nil"/>
              <w:bottom w:val="single" w:sz="4" w:space="0" w:color="auto"/>
              <w:right w:val="single" w:sz="4" w:space="0" w:color="auto"/>
            </w:tcBorders>
            <w:shd w:val="clear" w:color="auto" w:fill="auto"/>
            <w:hideMark/>
          </w:tcPr>
          <w:p w14:paraId="0F9D2175" w14:textId="77777777" w:rsidR="00754401" w:rsidRPr="009104D3" w:rsidRDefault="00754401" w:rsidP="00CA5B84">
            <w:pPr>
              <w:autoSpaceDE/>
              <w:autoSpaceDN/>
              <w:spacing w:line="240" w:lineRule="auto"/>
              <w:ind w:firstLine="0"/>
              <w:jc w:val="left"/>
              <w:rPr>
                <w:i/>
                <w:iCs/>
                <w:sz w:val="15"/>
                <w:szCs w:val="15"/>
                <w:lang w:bidi="ar-SA"/>
              </w:rPr>
            </w:pPr>
            <w:r w:rsidRPr="009104D3">
              <w:rPr>
                <w:i/>
                <w:sz w:val="15"/>
                <w:szCs w:val="15"/>
              </w:rPr>
              <w:t>Реконструкция объекта соглашения «Распределительная теплосеть от УЗ-344 до УЗ-1137» (участок теплотрассы от Уз-1130 до ул. Пионерская Ду-200 мм (надземная прокладка с заменой теплоизоляции на ППУ). Надземная прокладка по Ж/Б опорам с компенсаторами над проездами)</w:t>
            </w:r>
          </w:p>
        </w:tc>
        <w:tc>
          <w:tcPr>
            <w:tcW w:w="476" w:type="pct"/>
            <w:tcBorders>
              <w:top w:val="nil"/>
              <w:left w:val="nil"/>
              <w:bottom w:val="single" w:sz="4" w:space="0" w:color="auto"/>
              <w:right w:val="single" w:sz="4" w:space="0" w:color="auto"/>
            </w:tcBorders>
            <w:shd w:val="clear" w:color="auto" w:fill="auto"/>
            <w:vAlign w:val="center"/>
            <w:hideMark/>
          </w:tcPr>
          <w:p w14:paraId="1A1951B5"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58605C2D" w14:textId="383D3961" w:rsidR="00754401" w:rsidRPr="009104D3" w:rsidRDefault="003133A6" w:rsidP="00CA5B84">
            <w:pPr>
              <w:autoSpaceDE/>
              <w:autoSpaceDN/>
              <w:spacing w:line="240" w:lineRule="auto"/>
              <w:ind w:firstLine="0"/>
              <w:jc w:val="center"/>
              <w:rPr>
                <w:b/>
                <w:bCs/>
                <w:i/>
                <w:iCs/>
                <w:sz w:val="15"/>
                <w:szCs w:val="15"/>
                <w:lang w:bidi="ar-SA"/>
              </w:rPr>
            </w:pPr>
            <w:r>
              <w:rPr>
                <w:b/>
                <w:bCs/>
                <w:i/>
                <w:iCs/>
                <w:sz w:val="15"/>
                <w:szCs w:val="15"/>
                <w:lang w:bidi="ar-SA"/>
              </w:rPr>
              <w:t>7869</w:t>
            </w:r>
          </w:p>
        </w:tc>
        <w:tc>
          <w:tcPr>
            <w:tcW w:w="212" w:type="pct"/>
            <w:tcBorders>
              <w:top w:val="nil"/>
              <w:left w:val="nil"/>
              <w:bottom w:val="single" w:sz="4" w:space="0" w:color="auto"/>
              <w:right w:val="single" w:sz="4" w:space="0" w:color="auto"/>
            </w:tcBorders>
            <w:shd w:val="clear" w:color="auto" w:fill="auto"/>
            <w:vAlign w:val="center"/>
            <w:hideMark/>
          </w:tcPr>
          <w:p w14:paraId="03BD18DF"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086FD36B" w14:textId="6E81FF37" w:rsidR="00754401" w:rsidRPr="008D0CFE" w:rsidRDefault="003133A6" w:rsidP="00CA5B84">
            <w:pPr>
              <w:autoSpaceDE/>
              <w:autoSpaceDN/>
              <w:spacing w:line="240" w:lineRule="auto"/>
              <w:ind w:firstLine="0"/>
              <w:jc w:val="center"/>
              <w:rPr>
                <w:i/>
                <w:sz w:val="15"/>
              </w:rPr>
            </w:pPr>
            <w:r w:rsidRPr="008D0CFE">
              <w:rPr>
                <w:i/>
                <w:sz w:val="15"/>
              </w:rPr>
              <w:t>158</w:t>
            </w:r>
          </w:p>
        </w:tc>
        <w:tc>
          <w:tcPr>
            <w:tcW w:w="212" w:type="pct"/>
            <w:tcBorders>
              <w:top w:val="nil"/>
              <w:left w:val="nil"/>
              <w:bottom w:val="single" w:sz="4" w:space="0" w:color="auto"/>
              <w:right w:val="single" w:sz="4" w:space="0" w:color="auto"/>
            </w:tcBorders>
            <w:shd w:val="clear" w:color="auto" w:fill="auto"/>
            <w:vAlign w:val="center"/>
          </w:tcPr>
          <w:p w14:paraId="450E7062" w14:textId="0C28DBE7" w:rsidR="00754401" w:rsidRPr="008D0CFE" w:rsidRDefault="003133A6" w:rsidP="00CA5B84">
            <w:pPr>
              <w:autoSpaceDE/>
              <w:autoSpaceDN/>
              <w:spacing w:line="240" w:lineRule="auto"/>
              <w:ind w:firstLine="0"/>
              <w:jc w:val="center"/>
              <w:rPr>
                <w:i/>
                <w:sz w:val="15"/>
              </w:rPr>
            </w:pPr>
            <w:r w:rsidRPr="008D0CFE">
              <w:rPr>
                <w:i/>
                <w:sz w:val="15"/>
              </w:rPr>
              <w:t>937</w:t>
            </w:r>
          </w:p>
        </w:tc>
        <w:tc>
          <w:tcPr>
            <w:tcW w:w="212" w:type="pct"/>
            <w:tcBorders>
              <w:top w:val="nil"/>
              <w:left w:val="nil"/>
              <w:bottom w:val="single" w:sz="4" w:space="0" w:color="auto"/>
              <w:right w:val="single" w:sz="4" w:space="0" w:color="auto"/>
            </w:tcBorders>
            <w:shd w:val="clear" w:color="auto" w:fill="auto"/>
            <w:vAlign w:val="center"/>
            <w:hideMark/>
          </w:tcPr>
          <w:p w14:paraId="55FA4880"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7DBC3BBA"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hideMark/>
          </w:tcPr>
          <w:p w14:paraId="394C379F" w14:textId="01CB477C"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3BFE9B90"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31A2C41F"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4C4AA6D0"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6774  </w:t>
            </w:r>
          </w:p>
        </w:tc>
        <w:tc>
          <w:tcPr>
            <w:tcW w:w="236" w:type="pct"/>
            <w:tcBorders>
              <w:top w:val="nil"/>
              <w:left w:val="nil"/>
              <w:bottom w:val="single" w:sz="4" w:space="0" w:color="auto"/>
              <w:right w:val="single" w:sz="4" w:space="0" w:color="auto"/>
            </w:tcBorders>
            <w:shd w:val="clear" w:color="auto" w:fill="auto"/>
            <w:vAlign w:val="center"/>
            <w:hideMark/>
          </w:tcPr>
          <w:p w14:paraId="66EE5353"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5" w:type="pct"/>
            <w:tcBorders>
              <w:top w:val="nil"/>
              <w:left w:val="nil"/>
              <w:bottom w:val="single" w:sz="4" w:space="0" w:color="auto"/>
              <w:right w:val="single" w:sz="4" w:space="0" w:color="auto"/>
            </w:tcBorders>
            <w:shd w:val="clear" w:color="auto" w:fill="auto"/>
            <w:vAlign w:val="center"/>
            <w:hideMark/>
          </w:tcPr>
          <w:p w14:paraId="5FFF8838" w14:textId="77777777" w:rsidR="00754401" w:rsidRPr="008D0CFE" w:rsidRDefault="00754401" w:rsidP="00CA5B84">
            <w:pPr>
              <w:autoSpaceDE/>
              <w:autoSpaceDN/>
              <w:spacing w:line="240" w:lineRule="auto"/>
              <w:ind w:firstLine="0"/>
              <w:jc w:val="center"/>
              <w:rPr>
                <w:i/>
                <w:sz w:val="15"/>
              </w:rPr>
            </w:pPr>
            <w:r w:rsidRPr="008D0CFE">
              <w:rPr>
                <w:i/>
                <w:sz w:val="15"/>
              </w:rPr>
              <w:t> </w:t>
            </w:r>
          </w:p>
        </w:tc>
      </w:tr>
      <w:tr w:rsidR="00754401" w:rsidRPr="00B018CF" w14:paraId="01782BA7"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F6EA42B" w14:textId="1FCF1FF2" w:rsidR="00754401" w:rsidRPr="003133A6" w:rsidRDefault="00754401" w:rsidP="00CA5B84">
            <w:pPr>
              <w:autoSpaceDE/>
              <w:autoSpaceDN/>
              <w:spacing w:line="240" w:lineRule="auto"/>
              <w:ind w:firstLine="0"/>
              <w:jc w:val="center"/>
              <w:rPr>
                <w:i/>
                <w:sz w:val="15"/>
              </w:rPr>
            </w:pPr>
            <w:r w:rsidRPr="003133A6">
              <w:rPr>
                <w:i/>
                <w:sz w:val="15"/>
              </w:rPr>
              <w:t>1ТС-3.</w:t>
            </w:r>
            <w:r w:rsidRPr="009104D3">
              <w:rPr>
                <w:i/>
                <w:iCs/>
                <w:sz w:val="15"/>
                <w:szCs w:val="15"/>
                <w:lang w:val="en-US" w:bidi="ar-SA"/>
              </w:rPr>
              <w:t>2</w:t>
            </w:r>
            <w:r w:rsidRPr="003133A6">
              <w:rPr>
                <w:i/>
                <w:sz w:val="15"/>
              </w:rPr>
              <w:t>.13</w:t>
            </w:r>
          </w:p>
        </w:tc>
        <w:tc>
          <w:tcPr>
            <w:tcW w:w="271" w:type="pct"/>
            <w:tcBorders>
              <w:top w:val="nil"/>
              <w:left w:val="nil"/>
              <w:bottom w:val="single" w:sz="4" w:space="0" w:color="auto"/>
              <w:right w:val="single" w:sz="4" w:space="0" w:color="auto"/>
            </w:tcBorders>
            <w:shd w:val="clear" w:color="auto" w:fill="auto"/>
            <w:hideMark/>
          </w:tcPr>
          <w:p w14:paraId="529CFA95" w14:textId="77777777" w:rsidR="00754401" w:rsidRPr="003133A6" w:rsidRDefault="00754401" w:rsidP="00CA5B84">
            <w:pPr>
              <w:autoSpaceDE/>
              <w:autoSpaceDN/>
              <w:spacing w:line="240" w:lineRule="auto"/>
              <w:ind w:firstLine="0"/>
              <w:jc w:val="center"/>
              <w:rPr>
                <w:i/>
                <w:sz w:val="15"/>
              </w:rPr>
            </w:pPr>
            <w:r w:rsidRPr="003133A6">
              <w:rPr>
                <w:sz w:val="15"/>
              </w:rPr>
              <w:t>АО «РИР»</w:t>
            </w:r>
          </w:p>
        </w:tc>
        <w:tc>
          <w:tcPr>
            <w:tcW w:w="1216" w:type="pct"/>
            <w:tcBorders>
              <w:top w:val="nil"/>
              <w:left w:val="nil"/>
              <w:bottom w:val="single" w:sz="4" w:space="0" w:color="auto"/>
              <w:right w:val="single" w:sz="4" w:space="0" w:color="auto"/>
            </w:tcBorders>
            <w:shd w:val="clear" w:color="auto" w:fill="auto"/>
            <w:hideMark/>
          </w:tcPr>
          <w:p w14:paraId="6B4614CC" w14:textId="77777777" w:rsidR="00754401" w:rsidRPr="009104D3" w:rsidRDefault="00754401" w:rsidP="00CA5B84">
            <w:pPr>
              <w:autoSpaceDE/>
              <w:autoSpaceDN/>
              <w:spacing w:line="240" w:lineRule="auto"/>
              <w:ind w:firstLine="0"/>
              <w:jc w:val="left"/>
              <w:rPr>
                <w:i/>
                <w:iCs/>
                <w:sz w:val="15"/>
                <w:szCs w:val="15"/>
                <w:lang w:bidi="ar-SA"/>
              </w:rPr>
            </w:pPr>
            <w:r w:rsidRPr="009104D3">
              <w:rPr>
                <w:i/>
                <w:sz w:val="15"/>
                <w:szCs w:val="15"/>
              </w:rPr>
              <w:t xml:space="preserve">Реконструкция объекта соглашения «Магистральная теплосеть 2 диаметра 400 мм от УЗ-А до ТК 294 протяженностью 1518,85 м» (теплотрассы от Уз </w:t>
            </w:r>
            <w:proofErr w:type="gramStart"/>
            <w:r w:rsidRPr="009104D3">
              <w:rPr>
                <w:i/>
                <w:sz w:val="15"/>
                <w:szCs w:val="15"/>
              </w:rPr>
              <w:t>А-</w:t>
            </w:r>
            <w:proofErr w:type="gramEnd"/>
            <w:r w:rsidRPr="009104D3">
              <w:rPr>
                <w:i/>
                <w:sz w:val="15"/>
                <w:szCs w:val="15"/>
              </w:rPr>
              <w:t xml:space="preserve"> Уз Г (подземная канальная прокладка с заменой теплоизоляции на ППУ) </w:t>
            </w:r>
            <w:r w:rsidRPr="009104D3">
              <w:rPr>
                <w:i/>
                <w:sz w:val="15"/>
                <w:szCs w:val="15"/>
                <w:shd w:val="clear" w:color="auto" w:fill="FFFFFF"/>
              </w:rPr>
              <w:t xml:space="preserve">Ø400 мм с территории АО «ЧМЗ» проход под проезжей частью ул. </w:t>
            </w:r>
            <w:proofErr w:type="spellStart"/>
            <w:r w:rsidRPr="009104D3">
              <w:rPr>
                <w:i/>
                <w:sz w:val="15"/>
                <w:szCs w:val="15"/>
                <w:shd w:val="clear" w:color="auto" w:fill="FFFFFF"/>
              </w:rPr>
              <w:t>Т.Барамзиной</w:t>
            </w:r>
            <w:proofErr w:type="spellEnd"/>
            <w:r w:rsidRPr="009104D3">
              <w:rPr>
                <w:i/>
                <w:sz w:val="15"/>
                <w:szCs w:val="15"/>
                <w:shd w:val="clear" w:color="auto" w:fill="FFFFFF"/>
              </w:rPr>
              <w:t>)</w:t>
            </w:r>
          </w:p>
        </w:tc>
        <w:tc>
          <w:tcPr>
            <w:tcW w:w="476" w:type="pct"/>
            <w:tcBorders>
              <w:top w:val="nil"/>
              <w:left w:val="nil"/>
              <w:bottom w:val="single" w:sz="4" w:space="0" w:color="auto"/>
              <w:right w:val="single" w:sz="4" w:space="0" w:color="auto"/>
            </w:tcBorders>
            <w:shd w:val="clear" w:color="auto" w:fill="auto"/>
            <w:vAlign w:val="center"/>
            <w:hideMark/>
          </w:tcPr>
          <w:p w14:paraId="7A98BACF"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50439C32" w14:textId="68095B5B"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7824</w:t>
            </w:r>
          </w:p>
        </w:tc>
        <w:tc>
          <w:tcPr>
            <w:tcW w:w="212" w:type="pct"/>
            <w:tcBorders>
              <w:top w:val="nil"/>
              <w:left w:val="nil"/>
              <w:bottom w:val="single" w:sz="4" w:space="0" w:color="auto"/>
              <w:right w:val="single" w:sz="4" w:space="0" w:color="auto"/>
            </w:tcBorders>
            <w:shd w:val="clear" w:color="auto" w:fill="auto"/>
            <w:vAlign w:val="center"/>
            <w:hideMark/>
          </w:tcPr>
          <w:p w14:paraId="4CCC13E3"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4C23D09E" w14:textId="094D60B3" w:rsidR="00754401" w:rsidRPr="008D0CFE" w:rsidRDefault="003133A6" w:rsidP="00CA5B84">
            <w:pPr>
              <w:autoSpaceDE/>
              <w:autoSpaceDN/>
              <w:spacing w:line="240" w:lineRule="auto"/>
              <w:ind w:firstLine="0"/>
              <w:jc w:val="center"/>
              <w:rPr>
                <w:i/>
                <w:sz w:val="15"/>
              </w:rPr>
            </w:pPr>
            <w:r w:rsidRPr="008D0CFE">
              <w:rPr>
                <w:i/>
                <w:sz w:val="15"/>
              </w:rPr>
              <w:t>349</w:t>
            </w:r>
          </w:p>
        </w:tc>
        <w:tc>
          <w:tcPr>
            <w:tcW w:w="212" w:type="pct"/>
            <w:tcBorders>
              <w:top w:val="nil"/>
              <w:left w:val="nil"/>
              <w:bottom w:val="single" w:sz="4" w:space="0" w:color="auto"/>
              <w:right w:val="single" w:sz="4" w:space="0" w:color="auto"/>
            </w:tcBorders>
            <w:shd w:val="clear" w:color="auto" w:fill="auto"/>
            <w:vAlign w:val="center"/>
          </w:tcPr>
          <w:p w14:paraId="15071F7C" w14:textId="7883726A" w:rsidR="00754401" w:rsidRPr="008D0CFE" w:rsidRDefault="003133A6" w:rsidP="00CA5B84">
            <w:pPr>
              <w:autoSpaceDE/>
              <w:autoSpaceDN/>
              <w:spacing w:line="240" w:lineRule="auto"/>
              <w:ind w:firstLine="0"/>
              <w:jc w:val="center"/>
              <w:rPr>
                <w:i/>
                <w:sz w:val="15"/>
              </w:rPr>
            </w:pPr>
            <w:r w:rsidRPr="008D0CFE">
              <w:rPr>
                <w:i/>
                <w:sz w:val="15"/>
              </w:rPr>
              <w:t>348</w:t>
            </w:r>
          </w:p>
        </w:tc>
        <w:tc>
          <w:tcPr>
            <w:tcW w:w="212" w:type="pct"/>
            <w:tcBorders>
              <w:top w:val="nil"/>
              <w:left w:val="nil"/>
              <w:bottom w:val="single" w:sz="4" w:space="0" w:color="auto"/>
              <w:right w:val="single" w:sz="4" w:space="0" w:color="auto"/>
            </w:tcBorders>
            <w:shd w:val="clear" w:color="auto" w:fill="auto"/>
            <w:vAlign w:val="center"/>
            <w:hideMark/>
          </w:tcPr>
          <w:p w14:paraId="4D4F829B"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7E5254BD"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hideMark/>
          </w:tcPr>
          <w:p w14:paraId="3789CE19"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3CB45D17" w14:textId="0F8F58C6"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6E64042F"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0E016E32"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7824 </w:t>
            </w:r>
          </w:p>
        </w:tc>
        <w:tc>
          <w:tcPr>
            <w:tcW w:w="236" w:type="pct"/>
            <w:tcBorders>
              <w:top w:val="nil"/>
              <w:left w:val="nil"/>
              <w:bottom w:val="single" w:sz="4" w:space="0" w:color="auto"/>
              <w:right w:val="single" w:sz="4" w:space="0" w:color="auto"/>
            </w:tcBorders>
            <w:shd w:val="clear" w:color="auto" w:fill="auto"/>
            <w:vAlign w:val="center"/>
            <w:hideMark/>
          </w:tcPr>
          <w:p w14:paraId="67ED3606"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5" w:type="pct"/>
            <w:tcBorders>
              <w:top w:val="nil"/>
              <w:left w:val="nil"/>
              <w:bottom w:val="single" w:sz="4" w:space="0" w:color="auto"/>
              <w:right w:val="single" w:sz="4" w:space="0" w:color="auto"/>
            </w:tcBorders>
            <w:shd w:val="clear" w:color="auto" w:fill="auto"/>
            <w:vAlign w:val="center"/>
            <w:hideMark/>
          </w:tcPr>
          <w:p w14:paraId="123E776C" w14:textId="77777777" w:rsidR="00754401" w:rsidRPr="008D0CFE" w:rsidRDefault="00754401" w:rsidP="00CA5B84">
            <w:pPr>
              <w:autoSpaceDE/>
              <w:autoSpaceDN/>
              <w:spacing w:line="240" w:lineRule="auto"/>
              <w:ind w:firstLine="0"/>
              <w:jc w:val="center"/>
              <w:rPr>
                <w:i/>
                <w:sz w:val="15"/>
              </w:rPr>
            </w:pPr>
            <w:r w:rsidRPr="008D0CFE">
              <w:rPr>
                <w:i/>
                <w:sz w:val="15"/>
              </w:rPr>
              <w:t> </w:t>
            </w:r>
          </w:p>
        </w:tc>
      </w:tr>
      <w:tr w:rsidR="00754401" w:rsidRPr="00B018CF" w14:paraId="1BA3AD85"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tcPr>
          <w:p w14:paraId="7A2F48BB" w14:textId="65C93FF8"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1-ТС-3.</w:t>
            </w:r>
            <w:r w:rsidRPr="009104D3">
              <w:rPr>
                <w:i/>
                <w:iCs/>
                <w:sz w:val="15"/>
                <w:szCs w:val="15"/>
                <w:lang w:val="en-US" w:bidi="ar-SA"/>
              </w:rPr>
              <w:t>2</w:t>
            </w:r>
            <w:r w:rsidRPr="009104D3">
              <w:rPr>
                <w:i/>
                <w:iCs/>
                <w:sz w:val="15"/>
                <w:szCs w:val="15"/>
                <w:lang w:bidi="ar-SA"/>
              </w:rPr>
              <w:t>.14</w:t>
            </w:r>
          </w:p>
        </w:tc>
        <w:tc>
          <w:tcPr>
            <w:tcW w:w="271" w:type="pct"/>
            <w:tcBorders>
              <w:top w:val="nil"/>
              <w:left w:val="nil"/>
              <w:bottom w:val="single" w:sz="4" w:space="0" w:color="auto"/>
              <w:right w:val="single" w:sz="4" w:space="0" w:color="auto"/>
            </w:tcBorders>
            <w:shd w:val="clear" w:color="auto" w:fill="auto"/>
          </w:tcPr>
          <w:p w14:paraId="03062E71" w14:textId="77777777" w:rsidR="00754401" w:rsidRPr="009104D3" w:rsidRDefault="00754401" w:rsidP="00CA5B84">
            <w:pPr>
              <w:autoSpaceDE/>
              <w:autoSpaceDN/>
              <w:spacing w:line="240" w:lineRule="auto"/>
              <w:ind w:firstLine="0"/>
              <w:jc w:val="center"/>
              <w:rPr>
                <w:sz w:val="15"/>
                <w:szCs w:val="15"/>
                <w:lang w:bidi="ar-SA"/>
              </w:rPr>
            </w:pPr>
            <w:r w:rsidRPr="009104D3">
              <w:rPr>
                <w:sz w:val="15"/>
                <w:szCs w:val="15"/>
                <w:lang w:bidi="ar-SA"/>
              </w:rPr>
              <w:t>АО «РИР»</w:t>
            </w:r>
          </w:p>
        </w:tc>
        <w:tc>
          <w:tcPr>
            <w:tcW w:w="1216" w:type="pct"/>
            <w:tcBorders>
              <w:top w:val="nil"/>
              <w:left w:val="nil"/>
              <w:bottom w:val="single" w:sz="4" w:space="0" w:color="auto"/>
              <w:right w:val="single" w:sz="4" w:space="0" w:color="auto"/>
            </w:tcBorders>
            <w:shd w:val="clear" w:color="auto" w:fill="auto"/>
          </w:tcPr>
          <w:p w14:paraId="1F305156" w14:textId="77777777" w:rsidR="00754401" w:rsidRPr="009104D3" w:rsidRDefault="00754401" w:rsidP="00CA5B84">
            <w:pPr>
              <w:autoSpaceDE/>
              <w:autoSpaceDN/>
              <w:spacing w:line="240" w:lineRule="auto"/>
              <w:ind w:firstLine="0"/>
              <w:jc w:val="left"/>
              <w:rPr>
                <w:i/>
                <w:sz w:val="15"/>
                <w:szCs w:val="15"/>
              </w:rPr>
            </w:pPr>
            <w:r w:rsidRPr="009104D3">
              <w:rPr>
                <w:i/>
                <w:sz w:val="15"/>
                <w:szCs w:val="15"/>
              </w:rPr>
              <w:t xml:space="preserve">Реконструкция объекта «Магистральная теплосеть диаметром 600 мм от ТК-710 до ТК-771 протяженностью 1658 м» (участок теплотрассы от ТК-759 до ТК-766 ул. К. Маркса) </w:t>
            </w:r>
          </w:p>
        </w:tc>
        <w:tc>
          <w:tcPr>
            <w:tcW w:w="476" w:type="pct"/>
            <w:tcBorders>
              <w:top w:val="nil"/>
              <w:left w:val="nil"/>
              <w:bottom w:val="single" w:sz="4" w:space="0" w:color="auto"/>
              <w:right w:val="single" w:sz="4" w:space="0" w:color="auto"/>
            </w:tcBorders>
            <w:shd w:val="clear" w:color="auto" w:fill="auto"/>
            <w:vAlign w:val="center"/>
          </w:tcPr>
          <w:p w14:paraId="1BAD1123"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 / ССП</w:t>
            </w:r>
          </w:p>
        </w:tc>
        <w:tc>
          <w:tcPr>
            <w:tcW w:w="291" w:type="pct"/>
            <w:tcBorders>
              <w:top w:val="nil"/>
              <w:left w:val="nil"/>
              <w:bottom w:val="single" w:sz="4" w:space="0" w:color="auto"/>
              <w:right w:val="single" w:sz="4" w:space="0" w:color="auto"/>
            </w:tcBorders>
            <w:shd w:val="clear" w:color="auto" w:fill="auto"/>
            <w:vAlign w:val="center"/>
          </w:tcPr>
          <w:p w14:paraId="59771B5E" w14:textId="74A809D9"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90538</w:t>
            </w:r>
          </w:p>
        </w:tc>
        <w:tc>
          <w:tcPr>
            <w:tcW w:w="212" w:type="pct"/>
            <w:tcBorders>
              <w:top w:val="nil"/>
              <w:left w:val="nil"/>
              <w:bottom w:val="single" w:sz="4" w:space="0" w:color="auto"/>
              <w:right w:val="single" w:sz="4" w:space="0" w:color="auto"/>
            </w:tcBorders>
            <w:shd w:val="clear" w:color="auto" w:fill="auto"/>
            <w:vAlign w:val="center"/>
          </w:tcPr>
          <w:p w14:paraId="4961D311" w14:textId="77777777"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48EB1EEC"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F0E2536"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CB694E2" w14:textId="6D8EB43A"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90538</w:t>
            </w:r>
          </w:p>
        </w:tc>
        <w:tc>
          <w:tcPr>
            <w:tcW w:w="212" w:type="pct"/>
            <w:tcBorders>
              <w:top w:val="nil"/>
              <w:left w:val="nil"/>
              <w:bottom w:val="single" w:sz="4" w:space="0" w:color="auto"/>
              <w:right w:val="single" w:sz="4" w:space="0" w:color="auto"/>
            </w:tcBorders>
            <w:shd w:val="clear" w:color="auto" w:fill="auto"/>
            <w:vAlign w:val="center"/>
          </w:tcPr>
          <w:p w14:paraId="637A7D23" w14:textId="77777777" w:rsidR="00754401" w:rsidRPr="008D0CFE" w:rsidRDefault="00754401" w:rsidP="00CA5B84">
            <w:pPr>
              <w:autoSpaceDE/>
              <w:autoSpaceDN/>
              <w:spacing w:line="240" w:lineRule="auto"/>
              <w:ind w:firstLine="0"/>
              <w:jc w:val="center"/>
              <w:rPr>
                <w:i/>
                <w:sz w:val="15"/>
                <w:lang w:val="en-US"/>
              </w:rPr>
            </w:pPr>
          </w:p>
        </w:tc>
        <w:tc>
          <w:tcPr>
            <w:tcW w:w="212" w:type="pct"/>
            <w:tcBorders>
              <w:top w:val="nil"/>
              <w:left w:val="nil"/>
              <w:bottom w:val="single" w:sz="4" w:space="0" w:color="auto"/>
              <w:right w:val="single" w:sz="4" w:space="0" w:color="auto"/>
            </w:tcBorders>
            <w:shd w:val="clear" w:color="auto" w:fill="auto"/>
            <w:vAlign w:val="center"/>
          </w:tcPr>
          <w:p w14:paraId="6D1F9C27"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70B66858"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20CDF2A1"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17E1CB4E"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4C412762" w14:textId="77777777" w:rsidR="00754401" w:rsidRPr="008D0CFE" w:rsidRDefault="00754401" w:rsidP="00CA5B84">
            <w:pPr>
              <w:autoSpaceDE/>
              <w:autoSpaceDN/>
              <w:spacing w:line="240" w:lineRule="auto"/>
              <w:ind w:firstLine="0"/>
              <w:jc w:val="center"/>
              <w:rPr>
                <w:i/>
                <w:iCs/>
                <w:sz w:val="15"/>
                <w:szCs w:val="15"/>
                <w:lang w:bidi="ar-SA"/>
              </w:rPr>
            </w:pPr>
          </w:p>
        </w:tc>
        <w:tc>
          <w:tcPr>
            <w:tcW w:w="215" w:type="pct"/>
            <w:tcBorders>
              <w:top w:val="nil"/>
              <w:left w:val="nil"/>
              <w:bottom w:val="single" w:sz="4" w:space="0" w:color="auto"/>
              <w:right w:val="single" w:sz="4" w:space="0" w:color="auto"/>
            </w:tcBorders>
            <w:shd w:val="clear" w:color="auto" w:fill="auto"/>
            <w:vAlign w:val="center"/>
          </w:tcPr>
          <w:p w14:paraId="7A90AF58" w14:textId="77777777" w:rsidR="00754401" w:rsidRPr="008D0CFE" w:rsidRDefault="00754401" w:rsidP="00CA5B84">
            <w:pPr>
              <w:autoSpaceDE/>
              <w:autoSpaceDN/>
              <w:spacing w:line="240" w:lineRule="auto"/>
              <w:ind w:firstLine="0"/>
              <w:jc w:val="center"/>
              <w:rPr>
                <w:i/>
                <w:sz w:val="15"/>
              </w:rPr>
            </w:pPr>
          </w:p>
        </w:tc>
      </w:tr>
      <w:tr w:rsidR="00754401" w:rsidRPr="00B018CF" w14:paraId="2B7CA674"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tcPr>
          <w:p w14:paraId="71448607"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1-ТС-3.</w:t>
            </w:r>
            <w:r w:rsidRPr="009104D3">
              <w:rPr>
                <w:i/>
                <w:iCs/>
                <w:sz w:val="15"/>
                <w:szCs w:val="15"/>
                <w:lang w:val="en-US" w:bidi="ar-SA"/>
              </w:rPr>
              <w:t>2</w:t>
            </w:r>
            <w:r w:rsidRPr="009104D3">
              <w:rPr>
                <w:i/>
                <w:iCs/>
                <w:sz w:val="15"/>
                <w:szCs w:val="15"/>
                <w:lang w:bidi="ar-SA"/>
              </w:rPr>
              <w:t>.15</w:t>
            </w:r>
          </w:p>
        </w:tc>
        <w:tc>
          <w:tcPr>
            <w:tcW w:w="271" w:type="pct"/>
            <w:tcBorders>
              <w:top w:val="nil"/>
              <w:left w:val="nil"/>
              <w:bottom w:val="single" w:sz="4" w:space="0" w:color="auto"/>
              <w:right w:val="single" w:sz="4" w:space="0" w:color="auto"/>
            </w:tcBorders>
            <w:shd w:val="clear" w:color="auto" w:fill="auto"/>
          </w:tcPr>
          <w:p w14:paraId="6CD6BC04" w14:textId="77777777" w:rsidR="00754401" w:rsidRPr="009104D3" w:rsidRDefault="00754401" w:rsidP="00CA5B84">
            <w:pPr>
              <w:autoSpaceDE/>
              <w:autoSpaceDN/>
              <w:spacing w:line="240" w:lineRule="auto"/>
              <w:ind w:firstLine="0"/>
              <w:jc w:val="center"/>
              <w:rPr>
                <w:sz w:val="15"/>
                <w:szCs w:val="15"/>
                <w:lang w:bidi="ar-SA"/>
              </w:rPr>
            </w:pPr>
            <w:r w:rsidRPr="009104D3">
              <w:rPr>
                <w:sz w:val="15"/>
                <w:szCs w:val="15"/>
                <w:lang w:bidi="ar-SA"/>
              </w:rPr>
              <w:t>АО «РИР»</w:t>
            </w:r>
          </w:p>
        </w:tc>
        <w:tc>
          <w:tcPr>
            <w:tcW w:w="1216" w:type="pct"/>
            <w:tcBorders>
              <w:top w:val="nil"/>
              <w:left w:val="nil"/>
              <w:bottom w:val="single" w:sz="4" w:space="0" w:color="auto"/>
              <w:right w:val="single" w:sz="4" w:space="0" w:color="auto"/>
            </w:tcBorders>
            <w:shd w:val="clear" w:color="auto" w:fill="auto"/>
          </w:tcPr>
          <w:p w14:paraId="04F7E0DD" w14:textId="6EAEEA3E" w:rsidR="00754401" w:rsidRPr="009104D3" w:rsidRDefault="00754401" w:rsidP="00CA5B84">
            <w:pPr>
              <w:autoSpaceDE/>
              <w:autoSpaceDN/>
              <w:spacing w:line="240" w:lineRule="auto"/>
              <w:ind w:firstLine="0"/>
              <w:jc w:val="left"/>
              <w:rPr>
                <w:i/>
                <w:sz w:val="15"/>
                <w:szCs w:val="15"/>
              </w:rPr>
            </w:pPr>
            <w:r w:rsidRPr="009104D3">
              <w:rPr>
                <w:i/>
                <w:sz w:val="15"/>
                <w:szCs w:val="15"/>
              </w:rPr>
              <w:t>Реконструкция теплотрассы от ТК-802 до ТК-806 по ул.</w:t>
            </w:r>
            <w:r w:rsidR="002B56A6">
              <w:rPr>
                <w:i/>
                <w:sz w:val="15"/>
                <w:szCs w:val="15"/>
              </w:rPr>
              <w:t xml:space="preserve"> </w:t>
            </w:r>
            <w:r w:rsidRPr="009104D3">
              <w:rPr>
                <w:i/>
                <w:sz w:val="15"/>
                <w:szCs w:val="15"/>
              </w:rPr>
              <w:t>Пехтина</w:t>
            </w:r>
          </w:p>
        </w:tc>
        <w:tc>
          <w:tcPr>
            <w:tcW w:w="476" w:type="pct"/>
            <w:tcBorders>
              <w:top w:val="nil"/>
              <w:left w:val="nil"/>
              <w:bottom w:val="single" w:sz="4" w:space="0" w:color="auto"/>
              <w:right w:val="single" w:sz="4" w:space="0" w:color="auto"/>
            </w:tcBorders>
            <w:shd w:val="clear" w:color="auto" w:fill="auto"/>
            <w:vAlign w:val="center"/>
          </w:tcPr>
          <w:p w14:paraId="347A380E"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4FC54CA6" w14:textId="77777777"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13260</w:t>
            </w:r>
          </w:p>
        </w:tc>
        <w:tc>
          <w:tcPr>
            <w:tcW w:w="212" w:type="pct"/>
            <w:tcBorders>
              <w:top w:val="nil"/>
              <w:left w:val="nil"/>
              <w:bottom w:val="single" w:sz="4" w:space="0" w:color="auto"/>
              <w:right w:val="single" w:sz="4" w:space="0" w:color="auto"/>
            </w:tcBorders>
            <w:shd w:val="clear" w:color="auto" w:fill="auto"/>
            <w:vAlign w:val="center"/>
          </w:tcPr>
          <w:p w14:paraId="5F1A54CB" w14:textId="77777777" w:rsidR="00754401" w:rsidRPr="009104D3"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033DD72"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0C30EE5"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461F2EAC"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54E6144" w14:textId="77777777" w:rsidR="00754401" w:rsidRPr="008D0CFE" w:rsidRDefault="00754401" w:rsidP="00CA5B84">
            <w:pPr>
              <w:autoSpaceDE/>
              <w:autoSpaceDN/>
              <w:spacing w:line="240" w:lineRule="auto"/>
              <w:ind w:firstLine="0"/>
              <w:jc w:val="center"/>
              <w:rPr>
                <w:i/>
                <w:iCs/>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AF62CF2"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7126FF13"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001480D4" w14:textId="77777777" w:rsidR="00754401" w:rsidRPr="008D0CFE" w:rsidRDefault="00754401" w:rsidP="00CA5B84">
            <w:pPr>
              <w:autoSpaceDE/>
              <w:autoSpaceDN/>
              <w:spacing w:line="240" w:lineRule="auto"/>
              <w:ind w:firstLine="0"/>
              <w:jc w:val="center"/>
              <w:rPr>
                <w:i/>
                <w:iCs/>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2D9F0156"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4420</w:t>
            </w:r>
          </w:p>
        </w:tc>
        <w:tc>
          <w:tcPr>
            <w:tcW w:w="236" w:type="pct"/>
            <w:tcBorders>
              <w:top w:val="nil"/>
              <w:left w:val="nil"/>
              <w:bottom w:val="single" w:sz="4" w:space="0" w:color="auto"/>
              <w:right w:val="single" w:sz="4" w:space="0" w:color="auto"/>
            </w:tcBorders>
            <w:shd w:val="clear" w:color="auto" w:fill="auto"/>
            <w:vAlign w:val="center"/>
          </w:tcPr>
          <w:p w14:paraId="4802FC30"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4420</w:t>
            </w:r>
          </w:p>
        </w:tc>
        <w:tc>
          <w:tcPr>
            <w:tcW w:w="215" w:type="pct"/>
            <w:tcBorders>
              <w:top w:val="nil"/>
              <w:left w:val="nil"/>
              <w:bottom w:val="single" w:sz="4" w:space="0" w:color="auto"/>
              <w:right w:val="single" w:sz="4" w:space="0" w:color="auto"/>
            </w:tcBorders>
            <w:shd w:val="clear" w:color="auto" w:fill="auto"/>
            <w:vAlign w:val="center"/>
          </w:tcPr>
          <w:p w14:paraId="35918A8A"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4420</w:t>
            </w:r>
          </w:p>
        </w:tc>
      </w:tr>
      <w:tr w:rsidR="00754401" w:rsidRPr="00B018CF" w14:paraId="5BF4094B"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80A6D34" w14:textId="16A51294" w:rsidR="00754401" w:rsidRPr="003133A6" w:rsidRDefault="00754401" w:rsidP="00CA5B84">
            <w:pPr>
              <w:autoSpaceDE/>
              <w:autoSpaceDN/>
              <w:spacing w:line="240" w:lineRule="auto"/>
              <w:ind w:firstLine="0"/>
              <w:jc w:val="center"/>
              <w:rPr>
                <w:b/>
                <w:sz w:val="15"/>
                <w:lang w:val="en-US"/>
              </w:rPr>
            </w:pPr>
            <w:r w:rsidRPr="003133A6">
              <w:rPr>
                <w:b/>
                <w:sz w:val="15"/>
              </w:rPr>
              <w:t>1ТС-3.</w:t>
            </w:r>
            <w:r w:rsidRPr="009104D3">
              <w:rPr>
                <w:b/>
                <w:sz w:val="15"/>
                <w:szCs w:val="15"/>
                <w:lang w:val="en-US" w:bidi="ar-SA"/>
              </w:rPr>
              <w:t>3</w:t>
            </w:r>
          </w:p>
        </w:tc>
        <w:tc>
          <w:tcPr>
            <w:tcW w:w="271" w:type="pct"/>
            <w:tcBorders>
              <w:top w:val="nil"/>
              <w:left w:val="nil"/>
              <w:bottom w:val="single" w:sz="4" w:space="0" w:color="auto"/>
              <w:right w:val="single" w:sz="4" w:space="0" w:color="auto"/>
            </w:tcBorders>
            <w:shd w:val="clear" w:color="auto" w:fill="auto"/>
            <w:hideMark/>
          </w:tcPr>
          <w:p w14:paraId="730C6584" w14:textId="77777777" w:rsidR="00754401" w:rsidRPr="003133A6" w:rsidRDefault="00754401" w:rsidP="00CA5B84">
            <w:pPr>
              <w:autoSpaceDE/>
              <w:autoSpaceDN/>
              <w:spacing w:line="240" w:lineRule="auto"/>
              <w:ind w:firstLine="0"/>
              <w:jc w:val="center"/>
              <w:rPr>
                <w:b/>
                <w:sz w:val="15"/>
              </w:rPr>
            </w:pPr>
            <w:r w:rsidRPr="003133A6">
              <w:rPr>
                <w:b/>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3D9F5BEF" w14:textId="77777777" w:rsidR="00754401" w:rsidRPr="009104D3" w:rsidRDefault="00754401" w:rsidP="00CA5B84">
            <w:pPr>
              <w:autoSpaceDE/>
              <w:autoSpaceDN/>
              <w:spacing w:line="240" w:lineRule="auto"/>
              <w:ind w:firstLine="0"/>
              <w:jc w:val="left"/>
              <w:rPr>
                <w:b/>
                <w:sz w:val="15"/>
                <w:szCs w:val="15"/>
                <w:lang w:bidi="ar-SA"/>
              </w:rPr>
            </w:pPr>
            <w:r w:rsidRPr="009104D3">
              <w:rPr>
                <w:b/>
                <w:sz w:val="15"/>
                <w:szCs w:val="15"/>
                <w:lang w:eastAsia="ar-SA" w:bidi="ar-SA"/>
              </w:rPr>
              <w:t>Комплексная реконструкция объектов недвижимого имущества с кадастровыми номерами 18:28:000000:3092, 18:28:000000:3096, 18:28:000000:3094, 18:28:000000:3084, 18:28:000000:7888, 18:28:000000:3391 в связи с увеличением диаметра для обеспечения нормативных гидравлических режимов</w:t>
            </w:r>
          </w:p>
        </w:tc>
        <w:tc>
          <w:tcPr>
            <w:tcW w:w="476" w:type="pct"/>
            <w:tcBorders>
              <w:top w:val="nil"/>
              <w:left w:val="nil"/>
              <w:bottom w:val="single" w:sz="4" w:space="0" w:color="auto"/>
              <w:right w:val="single" w:sz="4" w:space="0" w:color="auto"/>
            </w:tcBorders>
            <w:shd w:val="clear" w:color="auto" w:fill="auto"/>
            <w:vAlign w:val="center"/>
            <w:hideMark/>
          </w:tcPr>
          <w:p w14:paraId="2596B7B8" w14:textId="77777777" w:rsidR="00754401" w:rsidRPr="009104D3" w:rsidRDefault="00754401" w:rsidP="00CA5B84">
            <w:pPr>
              <w:autoSpaceDE/>
              <w:autoSpaceDN/>
              <w:spacing w:line="240" w:lineRule="auto"/>
              <w:ind w:firstLine="0"/>
              <w:jc w:val="center"/>
              <w:rPr>
                <w:b/>
                <w:sz w:val="15"/>
                <w:szCs w:val="15"/>
                <w:lang w:bidi="ar-SA"/>
              </w:rPr>
            </w:pPr>
            <w:r w:rsidRPr="009104D3">
              <w:rPr>
                <w:b/>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2212C3CB" w14:textId="55C674D5" w:rsidR="00754401" w:rsidRPr="009104D3" w:rsidRDefault="00754401" w:rsidP="00CA5B84">
            <w:pPr>
              <w:autoSpaceDE/>
              <w:autoSpaceDN/>
              <w:spacing w:line="240" w:lineRule="auto"/>
              <w:ind w:firstLine="0"/>
              <w:jc w:val="center"/>
              <w:rPr>
                <w:b/>
                <w:bCs/>
                <w:sz w:val="15"/>
                <w:szCs w:val="15"/>
                <w:lang w:bidi="ar-SA"/>
              </w:rPr>
            </w:pPr>
            <w:r w:rsidRPr="009104D3">
              <w:rPr>
                <w:b/>
                <w:bCs/>
                <w:sz w:val="15"/>
                <w:szCs w:val="15"/>
                <w:lang w:bidi="ar-SA"/>
              </w:rPr>
              <w:t>179851</w:t>
            </w:r>
          </w:p>
        </w:tc>
        <w:tc>
          <w:tcPr>
            <w:tcW w:w="212" w:type="pct"/>
            <w:tcBorders>
              <w:top w:val="nil"/>
              <w:left w:val="nil"/>
              <w:bottom w:val="single" w:sz="4" w:space="0" w:color="auto"/>
              <w:right w:val="single" w:sz="4" w:space="0" w:color="auto"/>
            </w:tcBorders>
            <w:shd w:val="clear" w:color="auto" w:fill="auto"/>
            <w:vAlign w:val="center"/>
            <w:hideMark/>
          </w:tcPr>
          <w:p w14:paraId="44EE1431" w14:textId="77777777" w:rsidR="00754401" w:rsidRPr="009104D3" w:rsidRDefault="00754401" w:rsidP="00CA5B84">
            <w:pPr>
              <w:autoSpaceDE/>
              <w:autoSpaceDN/>
              <w:spacing w:line="240" w:lineRule="auto"/>
              <w:ind w:firstLine="0"/>
              <w:jc w:val="center"/>
              <w:rPr>
                <w:b/>
                <w:sz w:val="15"/>
                <w:szCs w:val="15"/>
                <w:lang w:bidi="ar-SA"/>
              </w:rPr>
            </w:pPr>
            <w:r w:rsidRPr="009104D3">
              <w:rPr>
                <w:b/>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7C8986A5" w14:textId="77777777" w:rsidR="00754401" w:rsidRPr="008D0CFE" w:rsidRDefault="00754401" w:rsidP="00CA5B84">
            <w:pPr>
              <w:autoSpaceDE/>
              <w:autoSpaceDN/>
              <w:spacing w:line="240" w:lineRule="auto"/>
              <w:ind w:firstLine="0"/>
              <w:jc w:val="center"/>
              <w:rPr>
                <w:b/>
                <w:sz w:val="15"/>
              </w:rPr>
            </w:pPr>
            <w:r w:rsidRPr="008D0CFE">
              <w:rPr>
                <w:b/>
                <w:sz w:val="15"/>
                <w:szCs w:val="15"/>
                <w:lang w:bidi="ar-SA"/>
              </w:rPr>
              <w:t>5564</w:t>
            </w:r>
          </w:p>
        </w:tc>
        <w:tc>
          <w:tcPr>
            <w:tcW w:w="212" w:type="pct"/>
            <w:tcBorders>
              <w:top w:val="nil"/>
              <w:left w:val="nil"/>
              <w:bottom w:val="single" w:sz="4" w:space="0" w:color="auto"/>
              <w:right w:val="single" w:sz="4" w:space="0" w:color="auto"/>
            </w:tcBorders>
            <w:shd w:val="clear" w:color="auto" w:fill="auto"/>
            <w:vAlign w:val="center"/>
            <w:hideMark/>
          </w:tcPr>
          <w:p w14:paraId="42FF68E5" w14:textId="397CEAA4" w:rsidR="00754401" w:rsidRPr="008D0CFE" w:rsidRDefault="00754401" w:rsidP="00CA5B84">
            <w:pPr>
              <w:autoSpaceDE/>
              <w:autoSpaceDN/>
              <w:spacing w:line="240" w:lineRule="auto"/>
              <w:ind w:firstLine="0"/>
              <w:jc w:val="center"/>
              <w:rPr>
                <w:b/>
                <w:sz w:val="15"/>
              </w:rPr>
            </w:pPr>
            <w:r w:rsidRPr="008D0CFE">
              <w:rPr>
                <w:b/>
                <w:sz w:val="15"/>
                <w:szCs w:val="15"/>
                <w:lang w:bidi="ar-SA"/>
              </w:rPr>
              <w:t>2436</w:t>
            </w:r>
          </w:p>
        </w:tc>
        <w:tc>
          <w:tcPr>
            <w:tcW w:w="212" w:type="pct"/>
            <w:tcBorders>
              <w:top w:val="nil"/>
              <w:left w:val="nil"/>
              <w:bottom w:val="single" w:sz="4" w:space="0" w:color="auto"/>
              <w:right w:val="single" w:sz="4" w:space="0" w:color="auto"/>
            </w:tcBorders>
            <w:shd w:val="clear" w:color="auto" w:fill="auto"/>
            <w:vAlign w:val="center"/>
            <w:hideMark/>
          </w:tcPr>
          <w:p w14:paraId="5B67E3E5" w14:textId="77777777"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3B9EA5B4" w14:textId="77777777"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13045 </w:t>
            </w:r>
          </w:p>
        </w:tc>
        <w:tc>
          <w:tcPr>
            <w:tcW w:w="212" w:type="pct"/>
            <w:tcBorders>
              <w:top w:val="nil"/>
              <w:left w:val="nil"/>
              <w:bottom w:val="single" w:sz="4" w:space="0" w:color="auto"/>
              <w:right w:val="single" w:sz="4" w:space="0" w:color="auto"/>
            </w:tcBorders>
            <w:shd w:val="clear" w:color="auto" w:fill="auto"/>
            <w:vAlign w:val="center"/>
            <w:hideMark/>
          </w:tcPr>
          <w:p w14:paraId="5047B83E" w14:textId="77777777"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28592 </w:t>
            </w:r>
          </w:p>
        </w:tc>
        <w:tc>
          <w:tcPr>
            <w:tcW w:w="236" w:type="pct"/>
            <w:tcBorders>
              <w:top w:val="nil"/>
              <w:left w:val="nil"/>
              <w:bottom w:val="single" w:sz="4" w:space="0" w:color="auto"/>
              <w:right w:val="single" w:sz="4" w:space="0" w:color="auto"/>
            </w:tcBorders>
            <w:shd w:val="clear" w:color="auto" w:fill="auto"/>
            <w:vAlign w:val="center"/>
            <w:hideMark/>
          </w:tcPr>
          <w:p w14:paraId="6A73F1CC" w14:textId="08427890"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9480</w:t>
            </w:r>
          </w:p>
        </w:tc>
        <w:tc>
          <w:tcPr>
            <w:tcW w:w="236" w:type="pct"/>
            <w:tcBorders>
              <w:top w:val="nil"/>
              <w:left w:val="nil"/>
              <w:bottom w:val="single" w:sz="4" w:space="0" w:color="auto"/>
              <w:right w:val="single" w:sz="4" w:space="0" w:color="auto"/>
            </w:tcBorders>
            <w:shd w:val="clear" w:color="auto" w:fill="auto"/>
            <w:vAlign w:val="center"/>
            <w:hideMark/>
          </w:tcPr>
          <w:p w14:paraId="7D0FFFB0" w14:textId="7917DDC3"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49681</w:t>
            </w:r>
          </w:p>
        </w:tc>
        <w:tc>
          <w:tcPr>
            <w:tcW w:w="236" w:type="pct"/>
            <w:tcBorders>
              <w:top w:val="nil"/>
              <w:left w:val="nil"/>
              <w:bottom w:val="single" w:sz="4" w:space="0" w:color="auto"/>
              <w:right w:val="single" w:sz="4" w:space="0" w:color="auto"/>
            </w:tcBorders>
            <w:shd w:val="clear" w:color="auto" w:fill="auto"/>
            <w:vAlign w:val="center"/>
            <w:hideMark/>
          </w:tcPr>
          <w:p w14:paraId="69D1084F"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50653  </w:t>
            </w:r>
          </w:p>
        </w:tc>
        <w:tc>
          <w:tcPr>
            <w:tcW w:w="236" w:type="pct"/>
            <w:tcBorders>
              <w:top w:val="nil"/>
              <w:left w:val="nil"/>
              <w:bottom w:val="single" w:sz="4" w:space="0" w:color="auto"/>
              <w:right w:val="single" w:sz="4" w:space="0" w:color="auto"/>
            </w:tcBorders>
            <w:shd w:val="clear" w:color="auto" w:fill="auto"/>
            <w:vAlign w:val="center"/>
            <w:hideMark/>
          </w:tcPr>
          <w:p w14:paraId="1338A4D4"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20400   </w:t>
            </w:r>
          </w:p>
        </w:tc>
        <w:tc>
          <w:tcPr>
            <w:tcW w:w="215" w:type="pct"/>
            <w:tcBorders>
              <w:top w:val="nil"/>
              <w:left w:val="nil"/>
              <w:bottom w:val="single" w:sz="4" w:space="0" w:color="auto"/>
              <w:right w:val="single" w:sz="4" w:space="0" w:color="auto"/>
            </w:tcBorders>
            <w:shd w:val="clear" w:color="auto" w:fill="auto"/>
            <w:vAlign w:val="center"/>
            <w:hideMark/>
          </w:tcPr>
          <w:p w14:paraId="7F182297" w14:textId="31FA4EDA" w:rsidR="00754401" w:rsidRPr="008D0CFE" w:rsidRDefault="00754401" w:rsidP="00CA5B84">
            <w:pPr>
              <w:autoSpaceDE/>
              <w:autoSpaceDN/>
              <w:spacing w:line="240" w:lineRule="auto"/>
              <w:ind w:firstLine="0"/>
              <w:jc w:val="center"/>
              <w:rPr>
                <w:b/>
                <w:sz w:val="15"/>
              </w:rPr>
            </w:pPr>
          </w:p>
        </w:tc>
      </w:tr>
      <w:tr w:rsidR="00754401" w:rsidRPr="00B018CF" w14:paraId="12E874CA"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C1567A0" w14:textId="23A37D8C" w:rsidR="00754401" w:rsidRPr="003133A6" w:rsidRDefault="00754401" w:rsidP="00CA5B84">
            <w:pPr>
              <w:autoSpaceDE/>
              <w:autoSpaceDN/>
              <w:spacing w:line="240" w:lineRule="auto"/>
              <w:ind w:firstLine="0"/>
              <w:jc w:val="center"/>
              <w:rPr>
                <w:i/>
                <w:sz w:val="15"/>
              </w:rPr>
            </w:pPr>
            <w:r w:rsidRPr="003133A6">
              <w:rPr>
                <w:i/>
                <w:sz w:val="15"/>
              </w:rPr>
              <w:t>1ТС-3.</w:t>
            </w:r>
            <w:r w:rsidRPr="009104D3">
              <w:rPr>
                <w:i/>
                <w:iCs/>
                <w:sz w:val="15"/>
                <w:szCs w:val="15"/>
                <w:lang w:val="en-US" w:bidi="ar-SA"/>
              </w:rPr>
              <w:t>3</w:t>
            </w:r>
            <w:r w:rsidRPr="003133A6">
              <w:rPr>
                <w:i/>
                <w:sz w:val="15"/>
              </w:rPr>
              <w:t>.1</w:t>
            </w:r>
          </w:p>
        </w:tc>
        <w:tc>
          <w:tcPr>
            <w:tcW w:w="271" w:type="pct"/>
            <w:tcBorders>
              <w:top w:val="nil"/>
              <w:left w:val="nil"/>
              <w:bottom w:val="single" w:sz="4" w:space="0" w:color="auto"/>
              <w:right w:val="single" w:sz="4" w:space="0" w:color="auto"/>
            </w:tcBorders>
            <w:shd w:val="clear" w:color="auto" w:fill="auto"/>
            <w:hideMark/>
          </w:tcPr>
          <w:p w14:paraId="1C3535C0" w14:textId="77777777" w:rsidR="00754401" w:rsidRPr="003133A6" w:rsidRDefault="00754401" w:rsidP="00CA5B84">
            <w:pPr>
              <w:autoSpaceDE/>
              <w:autoSpaceDN/>
              <w:spacing w:line="240" w:lineRule="auto"/>
              <w:ind w:firstLine="0"/>
              <w:jc w:val="center"/>
              <w:rPr>
                <w:i/>
                <w:sz w:val="15"/>
              </w:rPr>
            </w:pPr>
            <w:r w:rsidRPr="003133A6">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405BCB4F" w14:textId="77777777" w:rsidR="00754401" w:rsidRPr="009104D3" w:rsidRDefault="00754401" w:rsidP="00CA5B84">
            <w:pPr>
              <w:autoSpaceDE/>
              <w:autoSpaceDN/>
              <w:spacing w:line="240" w:lineRule="auto"/>
              <w:ind w:firstLine="0"/>
              <w:jc w:val="left"/>
              <w:rPr>
                <w:i/>
                <w:iCs/>
                <w:sz w:val="15"/>
                <w:szCs w:val="15"/>
                <w:lang w:bidi="ar-SA"/>
              </w:rPr>
            </w:pPr>
            <w:r w:rsidRPr="009104D3">
              <w:rPr>
                <w:i/>
                <w:sz w:val="15"/>
                <w:szCs w:val="15"/>
              </w:rPr>
              <w:t xml:space="preserve">Реконструкция объектов соглашения «Распределительная теплосеть от ТК-670 до ТК-689 протяженностью 746 м», «Распределительная теплосеть от ТК-777 до ТК-690 протяженностью 1023,3 м« (участок теплотрассы от  ТК-683 ул. Буденного 1 до ТК-795 ул. Пехтина 14 замена Ду-200мм на Ду250 мм (подземная канальная  прокладка с заменой теплоизоляции </w:t>
            </w:r>
            <w:proofErr w:type="gramStart"/>
            <w:r w:rsidRPr="009104D3">
              <w:rPr>
                <w:i/>
                <w:sz w:val="15"/>
                <w:szCs w:val="15"/>
              </w:rPr>
              <w:t>на</w:t>
            </w:r>
            <w:proofErr w:type="gramEnd"/>
            <w:r w:rsidRPr="009104D3">
              <w:rPr>
                <w:i/>
                <w:sz w:val="15"/>
                <w:szCs w:val="15"/>
              </w:rPr>
              <w:t xml:space="preserve"> ППУ))</w:t>
            </w:r>
          </w:p>
        </w:tc>
        <w:tc>
          <w:tcPr>
            <w:tcW w:w="476" w:type="pct"/>
            <w:tcBorders>
              <w:top w:val="nil"/>
              <w:left w:val="nil"/>
              <w:bottom w:val="single" w:sz="4" w:space="0" w:color="auto"/>
              <w:right w:val="single" w:sz="4" w:space="0" w:color="auto"/>
            </w:tcBorders>
            <w:shd w:val="clear" w:color="auto" w:fill="auto"/>
            <w:vAlign w:val="center"/>
            <w:hideMark/>
          </w:tcPr>
          <w:p w14:paraId="1C937742"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Привлечённые средства / ССП</w:t>
            </w:r>
          </w:p>
        </w:tc>
        <w:tc>
          <w:tcPr>
            <w:tcW w:w="291" w:type="pct"/>
            <w:tcBorders>
              <w:top w:val="nil"/>
              <w:left w:val="nil"/>
              <w:bottom w:val="single" w:sz="4" w:space="0" w:color="auto"/>
              <w:right w:val="single" w:sz="4" w:space="0" w:color="auto"/>
            </w:tcBorders>
            <w:shd w:val="clear" w:color="auto" w:fill="auto"/>
            <w:vAlign w:val="center"/>
            <w:hideMark/>
          </w:tcPr>
          <w:p w14:paraId="6052E57C" w14:textId="52143980" w:rsidR="00754401" w:rsidRPr="009104D3" w:rsidRDefault="00754401" w:rsidP="00CA5B84">
            <w:pPr>
              <w:autoSpaceDE/>
              <w:autoSpaceDN/>
              <w:spacing w:line="240" w:lineRule="auto"/>
              <w:ind w:firstLine="0"/>
              <w:jc w:val="center"/>
              <w:rPr>
                <w:b/>
                <w:bCs/>
                <w:i/>
                <w:iCs/>
                <w:sz w:val="15"/>
                <w:szCs w:val="15"/>
                <w:lang w:bidi="ar-SA"/>
              </w:rPr>
            </w:pPr>
            <w:r w:rsidRPr="009104D3">
              <w:rPr>
                <w:b/>
                <w:bCs/>
                <w:i/>
                <w:iCs/>
                <w:sz w:val="15"/>
                <w:szCs w:val="15"/>
                <w:lang w:bidi="ar-SA"/>
              </w:rPr>
              <w:t>44290</w:t>
            </w:r>
          </w:p>
        </w:tc>
        <w:tc>
          <w:tcPr>
            <w:tcW w:w="212" w:type="pct"/>
            <w:tcBorders>
              <w:top w:val="nil"/>
              <w:left w:val="nil"/>
              <w:bottom w:val="single" w:sz="4" w:space="0" w:color="auto"/>
              <w:right w:val="single" w:sz="4" w:space="0" w:color="auto"/>
            </w:tcBorders>
            <w:shd w:val="clear" w:color="auto" w:fill="auto"/>
            <w:vAlign w:val="center"/>
            <w:hideMark/>
          </w:tcPr>
          <w:p w14:paraId="673A9CF6"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4EA47E2E"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1137</w:t>
            </w:r>
          </w:p>
        </w:tc>
        <w:tc>
          <w:tcPr>
            <w:tcW w:w="212" w:type="pct"/>
            <w:tcBorders>
              <w:top w:val="nil"/>
              <w:left w:val="nil"/>
              <w:bottom w:val="single" w:sz="4" w:space="0" w:color="auto"/>
              <w:right w:val="single" w:sz="4" w:space="0" w:color="auto"/>
            </w:tcBorders>
            <w:shd w:val="clear" w:color="auto" w:fill="auto"/>
            <w:vAlign w:val="center"/>
            <w:hideMark/>
          </w:tcPr>
          <w:p w14:paraId="17898B5F" w14:textId="6CEED4F0"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1182</w:t>
            </w:r>
          </w:p>
        </w:tc>
        <w:tc>
          <w:tcPr>
            <w:tcW w:w="212" w:type="pct"/>
            <w:tcBorders>
              <w:top w:val="nil"/>
              <w:left w:val="nil"/>
              <w:bottom w:val="single" w:sz="4" w:space="0" w:color="auto"/>
              <w:right w:val="single" w:sz="4" w:space="0" w:color="auto"/>
            </w:tcBorders>
            <w:shd w:val="clear" w:color="auto" w:fill="auto"/>
            <w:vAlign w:val="center"/>
            <w:hideMark/>
          </w:tcPr>
          <w:p w14:paraId="12B47B21"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30E45CA2"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1800 </w:t>
            </w:r>
          </w:p>
        </w:tc>
        <w:tc>
          <w:tcPr>
            <w:tcW w:w="212" w:type="pct"/>
            <w:tcBorders>
              <w:top w:val="nil"/>
              <w:left w:val="nil"/>
              <w:bottom w:val="single" w:sz="4" w:space="0" w:color="auto"/>
              <w:right w:val="single" w:sz="4" w:space="0" w:color="auto"/>
            </w:tcBorders>
            <w:shd w:val="clear" w:color="auto" w:fill="auto"/>
            <w:vAlign w:val="center"/>
            <w:hideMark/>
          </w:tcPr>
          <w:p w14:paraId="43C27CCE"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173ACF64" w14:textId="216BFB8B" w:rsidR="00754401" w:rsidRPr="009104D3" w:rsidRDefault="00754401" w:rsidP="00CA5B84">
            <w:pPr>
              <w:autoSpaceDE/>
              <w:autoSpaceDN/>
              <w:spacing w:line="240" w:lineRule="auto"/>
              <w:ind w:firstLine="0"/>
              <w:jc w:val="center"/>
              <w:rPr>
                <w:i/>
                <w:iCs/>
                <w:sz w:val="15"/>
                <w:szCs w:val="15"/>
                <w:highlight w:val="yellow"/>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46330007" w14:textId="469DBCD1" w:rsidR="00754401" w:rsidRPr="009104D3" w:rsidRDefault="00754401" w:rsidP="00CA5B84">
            <w:pPr>
              <w:autoSpaceDE/>
              <w:autoSpaceDN/>
              <w:spacing w:line="240" w:lineRule="auto"/>
              <w:ind w:firstLine="0"/>
              <w:jc w:val="center"/>
              <w:rPr>
                <w:i/>
                <w:iCs/>
                <w:sz w:val="15"/>
                <w:szCs w:val="15"/>
                <w:highlight w:val="yellow"/>
                <w:lang w:bidi="ar-SA"/>
              </w:rPr>
            </w:pPr>
            <w:r w:rsidRPr="009104D3">
              <w:rPr>
                <w:i/>
                <w:iCs/>
                <w:sz w:val="15"/>
                <w:szCs w:val="15"/>
                <w:lang w:bidi="ar-SA"/>
              </w:rPr>
              <w:t>40171</w:t>
            </w:r>
          </w:p>
        </w:tc>
        <w:tc>
          <w:tcPr>
            <w:tcW w:w="236" w:type="pct"/>
            <w:tcBorders>
              <w:top w:val="nil"/>
              <w:left w:val="nil"/>
              <w:bottom w:val="single" w:sz="4" w:space="0" w:color="auto"/>
              <w:right w:val="single" w:sz="4" w:space="0" w:color="auto"/>
            </w:tcBorders>
            <w:shd w:val="clear" w:color="auto" w:fill="auto"/>
            <w:vAlign w:val="center"/>
            <w:hideMark/>
          </w:tcPr>
          <w:p w14:paraId="2D94D812"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423207FA" w14:textId="2C61760B" w:rsidR="00754401" w:rsidRPr="009104D3" w:rsidRDefault="00754401" w:rsidP="00CA5B84">
            <w:pPr>
              <w:autoSpaceDE/>
              <w:autoSpaceDN/>
              <w:spacing w:line="240" w:lineRule="auto"/>
              <w:ind w:firstLine="0"/>
              <w:jc w:val="center"/>
              <w:rPr>
                <w:i/>
                <w:iCs/>
                <w:sz w:val="15"/>
                <w:szCs w:val="15"/>
                <w:lang w:bidi="ar-SA"/>
              </w:rPr>
            </w:pPr>
          </w:p>
        </w:tc>
        <w:tc>
          <w:tcPr>
            <w:tcW w:w="215" w:type="pct"/>
            <w:tcBorders>
              <w:top w:val="nil"/>
              <w:left w:val="nil"/>
              <w:bottom w:val="single" w:sz="4" w:space="0" w:color="auto"/>
              <w:right w:val="single" w:sz="4" w:space="0" w:color="auto"/>
            </w:tcBorders>
            <w:shd w:val="clear" w:color="auto" w:fill="auto"/>
            <w:vAlign w:val="center"/>
            <w:hideMark/>
          </w:tcPr>
          <w:p w14:paraId="1468C8B5" w14:textId="77777777" w:rsidR="00754401" w:rsidRPr="003133A6" w:rsidRDefault="00754401" w:rsidP="00CA5B84">
            <w:pPr>
              <w:autoSpaceDE/>
              <w:autoSpaceDN/>
              <w:spacing w:line="240" w:lineRule="auto"/>
              <w:ind w:firstLine="0"/>
              <w:jc w:val="center"/>
              <w:rPr>
                <w:i/>
                <w:sz w:val="15"/>
              </w:rPr>
            </w:pPr>
            <w:r w:rsidRPr="003133A6">
              <w:rPr>
                <w:i/>
                <w:sz w:val="15"/>
              </w:rPr>
              <w:t> </w:t>
            </w:r>
          </w:p>
        </w:tc>
      </w:tr>
      <w:tr w:rsidR="00754401" w:rsidRPr="00B018CF" w14:paraId="2E10CD07"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6DBFD63"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1ТС-3.</w:t>
            </w:r>
            <w:r w:rsidRPr="009104D3">
              <w:rPr>
                <w:i/>
                <w:iCs/>
                <w:sz w:val="15"/>
                <w:szCs w:val="15"/>
                <w:lang w:val="en-US" w:bidi="ar-SA"/>
              </w:rPr>
              <w:t>3</w:t>
            </w:r>
            <w:r w:rsidRPr="009104D3">
              <w:rPr>
                <w:i/>
                <w:iCs/>
                <w:sz w:val="15"/>
                <w:szCs w:val="15"/>
                <w:lang w:bidi="ar-SA"/>
              </w:rPr>
              <w:t>.2</w:t>
            </w:r>
          </w:p>
        </w:tc>
        <w:tc>
          <w:tcPr>
            <w:tcW w:w="271" w:type="pct"/>
            <w:tcBorders>
              <w:top w:val="nil"/>
              <w:left w:val="nil"/>
              <w:bottom w:val="single" w:sz="4" w:space="0" w:color="auto"/>
              <w:right w:val="single" w:sz="4" w:space="0" w:color="auto"/>
            </w:tcBorders>
            <w:shd w:val="clear" w:color="auto" w:fill="auto"/>
            <w:hideMark/>
          </w:tcPr>
          <w:p w14:paraId="20949DD4" w14:textId="77777777" w:rsidR="00754401" w:rsidRPr="009104D3" w:rsidRDefault="00754401" w:rsidP="00CA5B84">
            <w:pPr>
              <w:autoSpaceDE/>
              <w:autoSpaceDN/>
              <w:spacing w:line="240" w:lineRule="auto"/>
              <w:ind w:firstLine="0"/>
              <w:jc w:val="center"/>
              <w:rPr>
                <w:i/>
                <w:iCs/>
                <w:sz w:val="15"/>
                <w:szCs w:val="15"/>
                <w:lang w:bidi="ar-SA"/>
              </w:rPr>
            </w:pPr>
            <w:r w:rsidRPr="009104D3">
              <w:rPr>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00777FD9" w14:textId="77777777" w:rsidR="00754401" w:rsidRPr="009104D3" w:rsidRDefault="00754401" w:rsidP="00CA5B84">
            <w:pPr>
              <w:autoSpaceDE/>
              <w:autoSpaceDN/>
              <w:spacing w:line="240" w:lineRule="auto"/>
              <w:ind w:firstLine="0"/>
              <w:jc w:val="left"/>
              <w:rPr>
                <w:i/>
                <w:iCs/>
                <w:sz w:val="15"/>
                <w:szCs w:val="15"/>
                <w:lang w:bidi="ar-SA"/>
              </w:rPr>
            </w:pPr>
            <w:r w:rsidRPr="009104D3">
              <w:rPr>
                <w:i/>
                <w:sz w:val="15"/>
                <w:szCs w:val="15"/>
              </w:rPr>
              <w:t>Реконструкция объектов соглашения «Распределительная теплосеть от ТК-319 до УЗ-325 протяженностью 1372,2 м», «Распределительная теплосеть от УЗ-325 до УЗ-345 протяженностью 1463 м», «Распределительная теплосеть от УЗ-344 до  УЗ-</w:t>
            </w:r>
            <w:r w:rsidRPr="009104D3">
              <w:rPr>
                <w:i/>
                <w:sz w:val="15"/>
                <w:szCs w:val="15"/>
              </w:rPr>
              <w:lastRenderedPageBreak/>
              <w:t>1137» (реконструкция теплотрассы от Уз-322 до Уз-325 (L-0,149 км), от Уз-325 до Уз-344 (L-1,39 км)</w:t>
            </w:r>
            <w:proofErr w:type="gramStart"/>
            <w:r w:rsidRPr="009104D3">
              <w:rPr>
                <w:i/>
                <w:sz w:val="15"/>
                <w:szCs w:val="15"/>
              </w:rPr>
              <w:t>,о</w:t>
            </w:r>
            <w:proofErr w:type="gramEnd"/>
            <w:r w:rsidRPr="009104D3">
              <w:rPr>
                <w:i/>
                <w:sz w:val="15"/>
                <w:szCs w:val="15"/>
              </w:rPr>
              <w:t>т Уз-344 до Уз-339 (L-0,333 км) замена Ду-200мм на Ду-300мм, с теплоизоляцией из ППУ)</w:t>
            </w:r>
          </w:p>
        </w:tc>
        <w:tc>
          <w:tcPr>
            <w:tcW w:w="476" w:type="pct"/>
            <w:tcBorders>
              <w:top w:val="nil"/>
              <w:left w:val="nil"/>
              <w:bottom w:val="single" w:sz="4" w:space="0" w:color="auto"/>
              <w:right w:val="single" w:sz="4" w:space="0" w:color="auto"/>
            </w:tcBorders>
            <w:shd w:val="clear" w:color="auto" w:fill="auto"/>
            <w:vAlign w:val="center"/>
            <w:hideMark/>
          </w:tcPr>
          <w:p w14:paraId="0370534B"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lastRenderedPageBreak/>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07382537" w14:textId="19222CFE" w:rsidR="00754401" w:rsidRPr="009104D3" w:rsidRDefault="0076795F" w:rsidP="00CA5B84">
            <w:pPr>
              <w:autoSpaceDE/>
              <w:autoSpaceDN/>
              <w:spacing w:line="240" w:lineRule="auto"/>
              <w:ind w:firstLine="0"/>
              <w:jc w:val="center"/>
              <w:rPr>
                <w:b/>
                <w:bCs/>
                <w:i/>
                <w:iCs/>
                <w:sz w:val="15"/>
                <w:szCs w:val="15"/>
                <w:lang w:bidi="ar-SA"/>
              </w:rPr>
            </w:pPr>
            <w:r>
              <w:rPr>
                <w:b/>
                <w:bCs/>
                <w:i/>
                <w:iCs/>
                <w:sz w:val="15"/>
                <w:szCs w:val="15"/>
                <w:lang w:bidi="ar-SA"/>
              </w:rPr>
              <w:t>73460</w:t>
            </w:r>
          </w:p>
        </w:tc>
        <w:tc>
          <w:tcPr>
            <w:tcW w:w="212" w:type="pct"/>
            <w:tcBorders>
              <w:top w:val="nil"/>
              <w:left w:val="nil"/>
              <w:bottom w:val="single" w:sz="4" w:space="0" w:color="auto"/>
              <w:right w:val="single" w:sz="4" w:space="0" w:color="auto"/>
            </w:tcBorders>
            <w:shd w:val="clear" w:color="auto" w:fill="auto"/>
            <w:vAlign w:val="center"/>
            <w:hideMark/>
          </w:tcPr>
          <w:p w14:paraId="0FF85A1B"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45A57298" w14:textId="6AAFC647" w:rsidR="00754401" w:rsidRPr="0076795F" w:rsidRDefault="003133A6" w:rsidP="00CA5B84">
            <w:pPr>
              <w:autoSpaceDE/>
              <w:autoSpaceDN/>
              <w:spacing w:line="240" w:lineRule="auto"/>
              <w:ind w:firstLine="0"/>
              <w:jc w:val="center"/>
              <w:rPr>
                <w:i/>
                <w:iCs/>
                <w:sz w:val="15"/>
                <w:szCs w:val="15"/>
                <w:lang w:bidi="ar-SA"/>
              </w:rPr>
            </w:pPr>
            <w:r w:rsidRPr="0076795F">
              <w:rPr>
                <w:i/>
                <w:iCs/>
                <w:sz w:val="15"/>
                <w:szCs w:val="15"/>
                <w:lang w:bidi="ar-SA"/>
              </w:rPr>
              <w:t>1999</w:t>
            </w:r>
          </w:p>
        </w:tc>
        <w:tc>
          <w:tcPr>
            <w:tcW w:w="212" w:type="pct"/>
            <w:tcBorders>
              <w:top w:val="nil"/>
              <w:left w:val="nil"/>
              <w:bottom w:val="single" w:sz="4" w:space="0" w:color="auto"/>
              <w:right w:val="single" w:sz="4" w:space="0" w:color="auto"/>
            </w:tcBorders>
            <w:shd w:val="clear" w:color="auto" w:fill="auto"/>
            <w:vAlign w:val="center"/>
          </w:tcPr>
          <w:p w14:paraId="772A1CED" w14:textId="74567DC3" w:rsidR="00754401" w:rsidRPr="0076795F" w:rsidRDefault="003133A6" w:rsidP="00CA5B84">
            <w:pPr>
              <w:autoSpaceDE/>
              <w:autoSpaceDN/>
              <w:spacing w:line="240" w:lineRule="auto"/>
              <w:ind w:firstLine="0"/>
              <w:jc w:val="center"/>
              <w:rPr>
                <w:i/>
                <w:iCs/>
                <w:sz w:val="15"/>
                <w:szCs w:val="15"/>
                <w:lang w:bidi="ar-SA"/>
              </w:rPr>
            </w:pPr>
            <w:r w:rsidRPr="0076795F">
              <w:rPr>
                <w:i/>
                <w:iCs/>
                <w:sz w:val="15"/>
                <w:szCs w:val="15"/>
                <w:lang w:bidi="ar-SA"/>
              </w:rPr>
              <w:t>408</w:t>
            </w:r>
          </w:p>
        </w:tc>
        <w:tc>
          <w:tcPr>
            <w:tcW w:w="212" w:type="pct"/>
            <w:tcBorders>
              <w:top w:val="nil"/>
              <w:left w:val="nil"/>
              <w:bottom w:val="single" w:sz="4" w:space="0" w:color="auto"/>
              <w:right w:val="single" w:sz="4" w:space="0" w:color="auto"/>
            </w:tcBorders>
            <w:shd w:val="clear" w:color="auto" w:fill="auto"/>
            <w:vAlign w:val="center"/>
            <w:hideMark/>
          </w:tcPr>
          <w:p w14:paraId="25A4A151"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37CD6596"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5DBEF811"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023F9672" w14:textId="77777777" w:rsidR="00754401" w:rsidRPr="009104D3" w:rsidRDefault="00754401" w:rsidP="00CA5B84">
            <w:pPr>
              <w:autoSpaceDE/>
              <w:autoSpaceDN/>
              <w:spacing w:line="240" w:lineRule="auto"/>
              <w:ind w:firstLine="0"/>
              <w:jc w:val="center"/>
              <w:rPr>
                <w:i/>
                <w:iCs/>
                <w:sz w:val="15"/>
                <w:szCs w:val="15"/>
                <w:highlight w:val="yellow"/>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5C7B46F7"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005E4A61"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50653 </w:t>
            </w:r>
          </w:p>
        </w:tc>
        <w:tc>
          <w:tcPr>
            <w:tcW w:w="236" w:type="pct"/>
            <w:tcBorders>
              <w:top w:val="nil"/>
              <w:left w:val="nil"/>
              <w:bottom w:val="single" w:sz="4" w:space="0" w:color="auto"/>
              <w:right w:val="single" w:sz="4" w:space="0" w:color="auto"/>
            </w:tcBorders>
            <w:shd w:val="clear" w:color="auto" w:fill="auto"/>
            <w:vAlign w:val="center"/>
            <w:hideMark/>
          </w:tcPr>
          <w:p w14:paraId="3C580AC9"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20400 </w:t>
            </w:r>
          </w:p>
        </w:tc>
        <w:tc>
          <w:tcPr>
            <w:tcW w:w="215" w:type="pct"/>
            <w:tcBorders>
              <w:top w:val="nil"/>
              <w:left w:val="nil"/>
              <w:bottom w:val="single" w:sz="4" w:space="0" w:color="auto"/>
              <w:right w:val="single" w:sz="4" w:space="0" w:color="auto"/>
            </w:tcBorders>
            <w:shd w:val="clear" w:color="auto" w:fill="auto"/>
            <w:vAlign w:val="center"/>
            <w:hideMark/>
          </w:tcPr>
          <w:p w14:paraId="18A2868F" w14:textId="77777777" w:rsidR="00754401" w:rsidRPr="009104D3" w:rsidRDefault="00754401" w:rsidP="00CA5B84">
            <w:pPr>
              <w:autoSpaceDE/>
              <w:autoSpaceDN/>
              <w:spacing w:line="240" w:lineRule="auto"/>
              <w:ind w:firstLine="0"/>
              <w:jc w:val="center"/>
              <w:rPr>
                <w:i/>
                <w:iCs/>
                <w:sz w:val="15"/>
                <w:szCs w:val="15"/>
                <w:lang w:bidi="ar-SA"/>
              </w:rPr>
            </w:pPr>
            <w:r w:rsidRPr="009104D3">
              <w:rPr>
                <w:i/>
                <w:iCs/>
                <w:sz w:val="15"/>
                <w:szCs w:val="15"/>
                <w:lang w:bidi="ar-SA"/>
              </w:rPr>
              <w:t> </w:t>
            </w:r>
          </w:p>
        </w:tc>
      </w:tr>
      <w:tr w:rsidR="00754401" w:rsidRPr="008D0CFE" w14:paraId="6BF161BA"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5965E68" w14:textId="4F24CEE2" w:rsidR="00754401" w:rsidRPr="008D0CFE" w:rsidRDefault="00754401" w:rsidP="00CA5B84">
            <w:pPr>
              <w:autoSpaceDE/>
              <w:autoSpaceDN/>
              <w:spacing w:line="240" w:lineRule="auto"/>
              <w:ind w:firstLine="0"/>
              <w:jc w:val="center"/>
              <w:rPr>
                <w:i/>
                <w:sz w:val="15"/>
              </w:rPr>
            </w:pPr>
            <w:r w:rsidRPr="008D0CFE">
              <w:rPr>
                <w:i/>
                <w:sz w:val="15"/>
              </w:rPr>
              <w:lastRenderedPageBreak/>
              <w:t>1ТС-3.</w:t>
            </w:r>
            <w:r w:rsidRPr="008D0CFE">
              <w:rPr>
                <w:i/>
                <w:iCs/>
                <w:sz w:val="15"/>
                <w:szCs w:val="15"/>
                <w:lang w:val="en-US" w:bidi="ar-SA"/>
              </w:rPr>
              <w:t>3</w:t>
            </w:r>
            <w:r w:rsidRPr="008D0CFE">
              <w:rPr>
                <w:i/>
                <w:sz w:val="15"/>
              </w:rPr>
              <w:t>.3</w:t>
            </w:r>
          </w:p>
        </w:tc>
        <w:tc>
          <w:tcPr>
            <w:tcW w:w="271" w:type="pct"/>
            <w:tcBorders>
              <w:top w:val="nil"/>
              <w:left w:val="nil"/>
              <w:bottom w:val="single" w:sz="4" w:space="0" w:color="auto"/>
              <w:right w:val="single" w:sz="4" w:space="0" w:color="auto"/>
            </w:tcBorders>
            <w:shd w:val="clear" w:color="auto" w:fill="auto"/>
            <w:hideMark/>
          </w:tcPr>
          <w:p w14:paraId="04B0A5F5" w14:textId="77777777" w:rsidR="00754401" w:rsidRPr="008D0CFE" w:rsidRDefault="00754401" w:rsidP="00CA5B84">
            <w:pPr>
              <w:autoSpaceDE/>
              <w:autoSpaceDN/>
              <w:spacing w:line="240" w:lineRule="auto"/>
              <w:ind w:firstLine="0"/>
              <w:jc w:val="center"/>
              <w:rPr>
                <w:sz w:val="15"/>
              </w:rPr>
            </w:pPr>
            <w:r w:rsidRPr="008D0CFE">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07DB6A3F" w14:textId="77777777" w:rsidR="00754401" w:rsidRPr="008D0CFE" w:rsidRDefault="00754401" w:rsidP="00CA5B84">
            <w:pPr>
              <w:autoSpaceDE/>
              <w:autoSpaceDN/>
              <w:spacing w:line="240" w:lineRule="auto"/>
              <w:ind w:firstLine="0"/>
              <w:jc w:val="left"/>
              <w:rPr>
                <w:i/>
                <w:sz w:val="15"/>
              </w:rPr>
            </w:pPr>
            <w:r w:rsidRPr="008D0CFE">
              <w:rPr>
                <w:i/>
                <w:sz w:val="15"/>
                <w:szCs w:val="15"/>
              </w:rPr>
              <w:t>Реконструкция объекта соглашения «Тепловые сети от котельной № 2 МУП «</w:t>
            </w:r>
            <w:proofErr w:type="spellStart"/>
            <w:r w:rsidRPr="008D0CFE">
              <w:rPr>
                <w:i/>
                <w:sz w:val="15"/>
                <w:szCs w:val="15"/>
              </w:rPr>
              <w:t>Глазовские</w:t>
            </w:r>
            <w:proofErr w:type="spellEnd"/>
            <w:r w:rsidRPr="008D0CFE">
              <w:rPr>
                <w:i/>
                <w:sz w:val="15"/>
                <w:szCs w:val="15"/>
              </w:rPr>
              <w:t xml:space="preserve"> теплосети» (участок теплотрассы от Уз-1173а (возле дома 45а по ул. Драгунова) до Уз-1003а (пересечение ул. Пастухова и Щорса))</w:t>
            </w:r>
          </w:p>
        </w:tc>
        <w:tc>
          <w:tcPr>
            <w:tcW w:w="476" w:type="pct"/>
            <w:tcBorders>
              <w:top w:val="nil"/>
              <w:left w:val="nil"/>
              <w:bottom w:val="single" w:sz="4" w:space="0" w:color="auto"/>
              <w:right w:val="single" w:sz="4" w:space="0" w:color="auto"/>
            </w:tcBorders>
            <w:shd w:val="clear" w:color="auto" w:fill="auto"/>
            <w:vAlign w:val="center"/>
            <w:hideMark/>
          </w:tcPr>
          <w:p w14:paraId="078795E2" w14:textId="77777777" w:rsidR="00754401" w:rsidRPr="008D0CFE" w:rsidRDefault="00754401" w:rsidP="00CA5B84">
            <w:pPr>
              <w:autoSpaceDE/>
              <w:autoSpaceDN/>
              <w:spacing w:line="240" w:lineRule="auto"/>
              <w:ind w:firstLine="0"/>
              <w:jc w:val="center"/>
              <w:rPr>
                <w:i/>
                <w:sz w:val="15"/>
              </w:rPr>
            </w:pPr>
            <w:r w:rsidRPr="008D0CFE">
              <w:rPr>
                <w:i/>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778DABE8" w14:textId="5221A04C" w:rsidR="00754401" w:rsidRPr="008D0CFE" w:rsidRDefault="00754401" w:rsidP="00CA5B84">
            <w:pPr>
              <w:autoSpaceDE/>
              <w:autoSpaceDN/>
              <w:spacing w:line="240" w:lineRule="auto"/>
              <w:ind w:firstLine="0"/>
              <w:jc w:val="center"/>
              <w:rPr>
                <w:b/>
                <w:bCs/>
                <w:i/>
                <w:iCs/>
                <w:sz w:val="15"/>
                <w:szCs w:val="15"/>
                <w:lang w:bidi="ar-SA"/>
              </w:rPr>
            </w:pPr>
            <w:r w:rsidRPr="008D0CFE">
              <w:rPr>
                <w:b/>
                <w:bCs/>
                <w:i/>
                <w:iCs/>
                <w:sz w:val="15"/>
                <w:szCs w:val="15"/>
                <w:lang w:bidi="ar-SA"/>
              </w:rPr>
              <w:t>62101</w:t>
            </w:r>
          </w:p>
        </w:tc>
        <w:tc>
          <w:tcPr>
            <w:tcW w:w="212" w:type="pct"/>
            <w:tcBorders>
              <w:top w:val="nil"/>
              <w:left w:val="nil"/>
              <w:bottom w:val="single" w:sz="4" w:space="0" w:color="auto"/>
              <w:right w:val="single" w:sz="4" w:space="0" w:color="auto"/>
            </w:tcBorders>
            <w:shd w:val="clear" w:color="auto" w:fill="auto"/>
            <w:vAlign w:val="center"/>
            <w:hideMark/>
          </w:tcPr>
          <w:p w14:paraId="1108D4F3"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1ADE36E3"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2428</w:t>
            </w:r>
          </w:p>
        </w:tc>
        <w:tc>
          <w:tcPr>
            <w:tcW w:w="212" w:type="pct"/>
            <w:tcBorders>
              <w:top w:val="nil"/>
              <w:left w:val="nil"/>
              <w:bottom w:val="single" w:sz="4" w:space="0" w:color="auto"/>
              <w:right w:val="single" w:sz="4" w:space="0" w:color="auto"/>
            </w:tcBorders>
            <w:shd w:val="clear" w:color="auto" w:fill="auto"/>
            <w:vAlign w:val="center"/>
            <w:hideMark/>
          </w:tcPr>
          <w:p w14:paraId="59EC5650" w14:textId="6F0F6889"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846</w:t>
            </w:r>
          </w:p>
        </w:tc>
        <w:tc>
          <w:tcPr>
            <w:tcW w:w="212" w:type="pct"/>
            <w:tcBorders>
              <w:top w:val="nil"/>
              <w:left w:val="nil"/>
              <w:bottom w:val="single" w:sz="4" w:space="0" w:color="auto"/>
              <w:right w:val="single" w:sz="4" w:space="0" w:color="auto"/>
            </w:tcBorders>
            <w:shd w:val="clear" w:color="auto" w:fill="auto"/>
            <w:vAlign w:val="center"/>
            <w:hideMark/>
          </w:tcPr>
          <w:p w14:paraId="5AB82F93"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6706058C"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11245 </w:t>
            </w:r>
          </w:p>
        </w:tc>
        <w:tc>
          <w:tcPr>
            <w:tcW w:w="212" w:type="pct"/>
            <w:tcBorders>
              <w:top w:val="nil"/>
              <w:left w:val="nil"/>
              <w:bottom w:val="single" w:sz="4" w:space="0" w:color="auto"/>
              <w:right w:val="single" w:sz="4" w:space="0" w:color="auto"/>
            </w:tcBorders>
            <w:shd w:val="clear" w:color="auto" w:fill="auto"/>
            <w:vAlign w:val="center"/>
            <w:hideMark/>
          </w:tcPr>
          <w:p w14:paraId="6D0FC252"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28592</w:t>
            </w:r>
          </w:p>
        </w:tc>
        <w:tc>
          <w:tcPr>
            <w:tcW w:w="236" w:type="pct"/>
            <w:tcBorders>
              <w:top w:val="nil"/>
              <w:left w:val="nil"/>
              <w:bottom w:val="single" w:sz="4" w:space="0" w:color="auto"/>
              <w:right w:val="single" w:sz="4" w:space="0" w:color="auto"/>
            </w:tcBorders>
            <w:shd w:val="clear" w:color="auto" w:fill="auto"/>
            <w:vAlign w:val="center"/>
            <w:hideMark/>
          </w:tcPr>
          <w:p w14:paraId="109EA44D"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9480</w:t>
            </w:r>
          </w:p>
        </w:tc>
        <w:tc>
          <w:tcPr>
            <w:tcW w:w="236" w:type="pct"/>
            <w:tcBorders>
              <w:top w:val="nil"/>
              <w:left w:val="nil"/>
              <w:bottom w:val="single" w:sz="4" w:space="0" w:color="auto"/>
              <w:right w:val="single" w:sz="4" w:space="0" w:color="auto"/>
            </w:tcBorders>
            <w:shd w:val="clear" w:color="auto" w:fill="auto"/>
            <w:vAlign w:val="center"/>
            <w:hideMark/>
          </w:tcPr>
          <w:p w14:paraId="3111CFA7" w14:textId="3D2A434F"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9510</w:t>
            </w:r>
          </w:p>
        </w:tc>
        <w:tc>
          <w:tcPr>
            <w:tcW w:w="236" w:type="pct"/>
            <w:tcBorders>
              <w:top w:val="nil"/>
              <w:left w:val="nil"/>
              <w:bottom w:val="single" w:sz="4" w:space="0" w:color="auto"/>
              <w:right w:val="single" w:sz="4" w:space="0" w:color="auto"/>
            </w:tcBorders>
            <w:shd w:val="clear" w:color="auto" w:fill="auto"/>
            <w:vAlign w:val="center"/>
            <w:hideMark/>
          </w:tcPr>
          <w:p w14:paraId="1357FD8E"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31A6F9CB" w14:textId="77777777" w:rsidR="00754401" w:rsidRPr="008D0CFE" w:rsidRDefault="00754401" w:rsidP="00CA5B84">
            <w:pPr>
              <w:autoSpaceDE/>
              <w:autoSpaceDN/>
              <w:spacing w:line="240" w:lineRule="auto"/>
              <w:ind w:firstLine="0"/>
              <w:jc w:val="center"/>
              <w:rPr>
                <w:i/>
                <w:iCs/>
                <w:sz w:val="15"/>
                <w:szCs w:val="15"/>
                <w:lang w:bidi="ar-SA"/>
              </w:rPr>
            </w:pPr>
            <w:r w:rsidRPr="008D0CFE">
              <w:rPr>
                <w:i/>
                <w:iCs/>
                <w:sz w:val="15"/>
                <w:szCs w:val="15"/>
                <w:lang w:bidi="ar-SA"/>
              </w:rPr>
              <w:t> </w:t>
            </w:r>
          </w:p>
        </w:tc>
        <w:tc>
          <w:tcPr>
            <w:tcW w:w="215" w:type="pct"/>
            <w:tcBorders>
              <w:top w:val="nil"/>
              <w:left w:val="nil"/>
              <w:bottom w:val="single" w:sz="4" w:space="0" w:color="auto"/>
              <w:right w:val="single" w:sz="4" w:space="0" w:color="auto"/>
            </w:tcBorders>
            <w:shd w:val="clear" w:color="auto" w:fill="auto"/>
            <w:vAlign w:val="center"/>
            <w:hideMark/>
          </w:tcPr>
          <w:p w14:paraId="6DC9A5FA" w14:textId="77777777" w:rsidR="00754401" w:rsidRPr="008D0CFE" w:rsidRDefault="00754401" w:rsidP="00CA5B84">
            <w:pPr>
              <w:autoSpaceDE/>
              <w:autoSpaceDN/>
              <w:spacing w:line="240" w:lineRule="auto"/>
              <w:ind w:firstLine="0"/>
              <w:jc w:val="center"/>
              <w:rPr>
                <w:i/>
                <w:sz w:val="15"/>
              </w:rPr>
            </w:pPr>
            <w:r w:rsidRPr="008D0CFE">
              <w:rPr>
                <w:i/>
                <w:sz w:val="15"/>
              </w:rPr>
              <w:t> </w:t>
            </w:r>
          </w:p>
        </w:tc>
      </w:tr>
      <w:tr w:rsidR="00754401" w:rsidRPr="008D0CFE" w14:paraId="1AF47414"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63F0ACB" w14:textId="19650AFD" w:rsidR="00754401" w:rsidRPr="008D0CFE" w:rsidRDefault="00754401" w:rsidP="00CA5B84">
            <w:pPr>
              <w:autoSpaceDE/>
              <w:autoSpaceDN/>
              <w:spacing w:line="240" w:lineRule="auto"/>
              <w:ind w:firstLine="0"/>
              <w:jc w:val="center"/>
              <w:rPr>
                <w:b/>
                <w:sz w:val="15"/>
                <w:lang w:val="en-US"/>
              </w:rPr>
            </w:pPr>
            <w:r w:rsidRPr="008D0CFE">
              <w:rPr>
                <w:b/>
                <w:sz w:val="15"/>
              </w:rPr>
              <w:t>1ТС-3.</w:t>
            </w:r>
            <w:r w:rsidRPr="008D0CFE">
              <w:rPr>
                <w:b/>
                <w:sz w:val="15"/>
                <w:szCs w:val="15"/>
                <w:lang w:val="en-US" w:bidi="ar-SA"/>
              </w:rPr>
              <w:t>4</w:t>
            </w:r>
          </w:p>
        </w:tc>
        <w:tc>
          <w:tcPr>
            <w:tcW w:w="271" w:type="pct"/>
            <w:tcBorders>
              <w:top w:val="nil"/>
              <w:left w:val="nil"/>
              <w:bottom w:val="single" w:sz="4" w:space="0" w:color="auto"/>
              <w:right w:val="single" w:sz="4" w:space="0" w:color="auto"/>
            </w:tcBorders>
            <w:shd w:val="clear" w:color="auto" w:fill="auto"/>
            <w:hideMark/>
          </w:tcPr>
          <w:p w14:paraId="5B8DC8B7" w14:textId="77777777" w:rsidR="00754401" w:rsidRPr="008D0CFE" w:rsidRDefault="00754401" w:rsidP="00CA5B84">
            <w:pPr>
              <w:autoSpaceDE/>
              <w:autoSpaceDN/>
              <w:spacing w:line="240" w:lineRule="auto"/>
              <w:ind w:firstLine="0"/>
              <w:jc w:val="center"/>
              <w:rPr>
                <w:b/>
                <w:sz w:val="15"/>
              </w:rPr>
            </w:pPr>
            <w:r w:rsidRPr="008D0CFE">
              <w:rPr>
                <w:b/>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6959EC72" w14:textId="77777777" w:rsidR="00754401" w:rsidRPr="008D0CFE" w:rsidRDefault="00754401" w:rsidP="00CA5B84">
            <w:pPr>
              <w:autoSpaceDE/>
              <w:autoSpaceDN/>
              <w:spacing w:line="240" w:lineRule="auto"/>
              <w:ind w:firstLine="0"/>
              <w:jc w:val="left"/>
              <w:rPr>
                <w:b/>
                <w:i/>
                <w:sz w:val="15"/>
              </w:rPr>
            </w:pPr>
            <w:r w:rsidRPr="008D0CFE">
              <w:rPr>
                <w:b/>
                <w:i/>
                <w:sz w:val="15"/>
              </w:rPr>
              <w:t>Создание автоматической информационной-измерительной системы учета энергоресурсов (коммерческого учета энергоресурсов) АИИС УЭ (КУЭ), для мониторинга состояния теплоносителя (расход, температура, давление) на теплоисточниках, в тепловых сетях, у потребителей, а также оперативного реагирования на повреждения (аварии, утечки и т.п.)</w:t>
            </w:r>
          </w:p>
        </w:tc>
        <w:tc>
          <w:tcPr>
            <w:tcW w:w="476" w:type="pct"/>
            <w:tcBorders>
              <w:top w:val="nil"/>
              <w:left w:val="nil"/>
              <w:bottom w:val="single" w:sz="4" w:space="0" w:color="auto"/>
              <w:right w:val="single" w:sz="4" w:space="0" w:color="auto"/>
            </w:tcBorders>
            <w:shd w:val="clear" w:color="auto" w:fill="auto"/>
            <w:vAlign w:val="center"/>
            <w:hideMark/>
          </w:tcPr>
          <w:p w14:paraId="39D0B4B2" w14:textId="77777777" w:rsidR="00754401" w:rsidRPr="008D0CFE" w:rsidRDefault="00754401" w:rsidP="00CA5B84">
            <w:pPr>
              <w:autoSpaceDE/>
              <w:autoSpaceDN/>
              <w:spacing w:line="240" w:lineRule="auto"/>
              <w:ind w:firstLine="0"/>
              <w:jc w:val="center"/>
              <w:rPr>
                <w:b/>
                <w:sz w:val="15"/>
              </w:rPr>
            </w:pPr>
            <w:r w:rsidRPr="008D0CFE">
              <w:rPr>
                <w:b/>
                <w:sz w:val="15"/>
              </w:rPr>
              <w:t>Привлечённые средства</w:t>
            </w:r>
            <w:r w:rsidRPr="008D0CFE">
              <w:rPr>
                <w:b/>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16B0DDFE" w14:textId="546344DB"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30863</w:t>
            </w:r>
          </w:p>
        </w:tc>
        <w:tc>
          <w:tcPr>
            <w:tcW w:w="212" w:type="pct"/>
            <w:tcBorders>
              <w:top w:val="nil"/>
              <w:left w:val="nil"/>
              <w:bottom w:val="single" w:sz="4" w:space="0" w:color="auto"/>
              <w:right w:val="single" w:sz="4" w:space="0" w:color="auto"/>
            </w:tcBorders>
            <w:shd w:val="clear" w:color="auto" w:fill="auto"/>
            <w:vAlign w:val="center"/>
            <w:hideMark/>
          </w:tcPr>
          <w:p w14:paraId="1A411E23" w14:textId="77777777"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4F2DD56B" w14:textId="77777777"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2621</w:t>
            </w:r>
          </w:p>
        </w:tc>
        <w:tc>
          <w:tcPr>
            <w:tcW w:w="212" w:type="pct"/>
            <w:tcBorders>
              <w:top w:val="nil"/>
              <w:left w:val="nil"/>
              <w:bottom w:val="single" w:sz="4" w:space="0" w:color="auto"/>
              <w:right w:val="single" w:sz="4" w:space="0" w:color="auto"/>
            </w:tcBorders>
            <w:shd w:val="clear" w:color="auto" w:fill="auto"/>
            <w:vAlign w:val="center"/>
            <w:hideMark/>
          </w:tcPr>
          <w:p w14:paraId="2C614642" w14:textId="7F556131"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9600</w:t>
            </w:r>
          </w:p>
        </w:tc>
        <w:tc>
          <w:tcPr>
            <w:tcW w:w="212" w:type="pct"/>
            <w:tcBorders>
              <w:top w:val="nil"/>
              <w:left w:val="nil"/>
              <w:bottom w:val="single" w:sz="4" w:space="0" w:color="auto"/>
              <w:right w:val="single" w:sz="4" w:space="0" w:color="auto"/>
            </w:tcBorders>
            <w:shd w:val="clear" w:color="auto" w:fill="auto"/>
            <w:vAlign w:val="center"/>
            <w:hideMark/>
          </w:tcPr>
          <w:p w14:paraId="2AD12A65" w14:textId="097E9AA0"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18642</w:t>
            </w:r>
          </w:p>
        </w:tc>
        <w:tc>
          <w:tcPr>
            <w:tcW w:w="212" w:type="pct"/>
            <w:tcBorders>
              <w:top w:val="nil"/>
              <w:left w:val="nil"/>
              <w:bottom w:val="single" w:sz="4" w:space="0" w:color="auto"/>
              <w:right w:val="single" w:sz="4" w:space="0" w:color="auto"/>
            </w:tcBorders>
            <w:shd w:val="clear" w:color="auto" w:fill="auto"/>
            <w:vAlign w:val="center"/>
            <w:hideMark/>
          </w:tcPr>
          <w:p w14:paraId="3554250E" w14:textId="77777777"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781E650C" w14:textId="77777777"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41176AD4" w14:textId="77777777"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3A6A2F64" w14:textId="77777777" w:rsidR="00754401" w:rsidRPr="008D0CFE" w:rsidRDefault="00754401" w:rsidP="00CA5B84">
            <w:pPr>
              <w:autoSpaceDE/>
              <w:autoSpaceDN/>
              <w:spacing w:line="240" w:lineRule="auto"/>
              <w:ind w:firstLine="0"/>
              <w:jc w:val="center"/>
              <w:rPr>
                <w:b/>
                <w:strike/>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16A8EA25" w14:textId="77777777"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692B469C" w14:textId="77777777" w:rsidR="00754401" w:rsidRPr="008D0CFE" w:rsidRDefault="00754401" w:rsidP="00CA5B84">
            <w:pPr>
              <w:autoSpaceDE/>
              <w:autoSpaceDN/>
              <w:spacing w:line="240" w:lineRule="auto"/>
              <w:ind w:firstLine="0"/>
              <w:jc w:val="center"/>
              <w:rPr>
                <w:b/>
                <w:sz w:val="15"/>
                <w:szCs w:val="15"/>
                <w:lang w:bidi="ar-SA"/>
              </w:rPr>
            </w:pPr>
            <w:r w:rsidRPr="008D0CFE">
              <w:rPr>
                <w:b/>
                <w:sz w:val="15"/>
                <w:szCs w:val="15"/>
                <w:lang w:bidi="ar-SA"/>
              </w:rPr>
              <w:t> </w:t>
            </w:r>
          </w:p>
        </w:tc>
        <w:tc>
          <w:tcPr>
            <w:tcW w:w="215" w:type="pct"/>
            <w:tcBorders>
              <w:top w:val="nil"/>
              <w:left w:val="nil"/>
              <w:bottom w:val="single" w:sz="4" w:space="0" w:color="auto"/>
              <w:right w:val="single" w:sz="4" w:space="0" w:color="auto"/>
            </w:tcBorders>
            <w:shd w:val="clear" w:color="auto" w:fill="auto"/>
            <w:vAlign w:val="center"/>
            <w:hideMark/>
          </w:tcPr>
          <w:p w14:paraId="3C40BF37" w14:textId="77777777" w:rsidR="00754401" w:rsidRPr="008D0CFE" w:rsidRDefault="00754401" w:rsidP="00CA5B84">
            <w:pPr>
              <w:autoSpaceDE/>
              <w:autoSpaceDN/>
              <w:spacing w:line="240" w:lineRule="auto"/>
              <w:ind w:firstLine="0"/>
              <w:jc w:val="center"/>
              <w:rPr>
                <w:b/>
                <w:sz w:val="15"/>
              </w:rPr>
            </w:pPr>
            <w:r w:rsidRPr="008D0CFE">
              <w:rPr>
                <w:b/>
                <w:sz w:val="15"/>
              </w:rPr>
              <w:t> </w:t>
            </w:r>
          </w:p>
        </w:tc>
      </w:tr>
      <w:tr w:rsidR="00754401" w:rsidRPr="008D0CFE" w14:paraId="14A91E24"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F15E79A" w14:textId="77777777" w:rsidR="00754401" w:rsidRPr="008D0CFE" w:rsidRDefault="00754401" w:rsidP="00CA5B84">
            <w:pPr>
              <w:autoSpaceDE/>
              <w:autoSpaceDN/>
              <w:spacing w:line="240" w:lineRule="auto"/>
              <w:ind w:firstLine="0"/>
              <w:jc w:val="center"/>
              <w:rPr>
                <w:b/>
                <w:sz w:val="15"/>
              </w:rPr>
            </w:pPr>
            <w:r w:rsidRPr="008D0CFE">
              <w:rPr>
                <w:b/>
                <w:sz w:val="15"/>
              </w:rPr>
              <w:t>1ТС-4.0</w:t>
            </w:r>
          </w:p>
        </w:tc>
        <w:tc>
          <w:tcPr>
            <w:tcW w:w="271" w:type="pct"/>
            <w:tcBorders>
              <w:top w:val="nil"/>
              <w:left w:val="nil"/>
              <w:bottom w:val="single" w:sz="4" w:space="0" w:color="auto"/>
              <w:right w:val="single" w:sz="4" w:space="0" w:color="auto"/>
            </w:tcBorders>
            <w:shd w:val="clear" w:color="auto" w:fill="auto"/>
            <w:vAlign w:val="center"/>
            <w:hideMark/>
          </w:tcPr>
          <w:p w14:paraId="7662CB98" w14:textId="77777777" w:rsidR="00754401" w:rsidRPr="008D0CFE" w:rsidRDefault="00754401" w:rsidP="00CA5B84">
            <w:pPr>
              <w:autoSpaceDE/>
              <w:autoSpaceDN/>
              <w:spacing w:line="240" w:lineRule="auto"/>
              <w:ind w:firstLine="0"/>
              <w:jc w:val="center"/>
              <w:rPr>
                <w:b/>
                <w:sz w:val="15"/>
              </w:rPr>
            </w:pPr>
            <w:r w:rsidRPr="008D0CFE">
              <w:rPr>
                <w:b/>
                <w:sz w:val="15"/>
              </w:rPr>
              <w:t> </w:t>
            </w:r>
          </w:p>
        </w:tc>
        <w:tc>
          <w:tcPr>
            <w:tcW w:w="1216" w:type="pct"/>
            <w:tcBorders>
              <w:top w:val="nil"/>
              <w:left w:val="nil"/>
              <w:bottom w:val="single" w:sz="4" w:space="0" w:color="auto"/>
              <w:right w:val="single" w:sz="4" w:space="0" w:color="auto"/>
            </w:tcBorders>
            <w:shd w:val="clear" w:color="auto" w:fill="auto"/>
            <w:vAlign w:val="center"/>
            <w:hideMark/>
          </w:tcPr>
          <w:p w14:paraId="47297F74" w14:textId="77777777" w:rsidR="00754401" w:rsidRPr="008D0CFE" w:rsidRDefault="00754401" w:rsidP="00CA5B84">
            <w:pPr>
              <w:autoSpaceDE/>
              <w:autoSpaceDN/>
              <w:spacing w:line="240" w:lineRule="auto"/>
              <w:ind w:firstLine="0"/>
              <w:jc w:val="left"/>
              <w:rPr>
                <w:b/>
                <w:sz w:val="15"/>
              </w:rPr>
            </w:pPr>
            <w:r w:rsidRPr="008D0CFE">
              <w:rPr>
                <w:b/>
                <w:sz w:val="15"/>
              </w:rPr>
              <w:t>Оснащение приборами учета потребителей тепловой энергии</w:t>
            </w:r>
          </w:p>
        </w:tc>
        <w:tc>
          <w:tcPr>
            <w:tcW w:w="476" w:type="pct"/>
            <w:tcBorders>
              <w:top w:val="nil"/>
              <w:left w:val="nil"/>
              <w:bottom w:val="single" w:sz="4" w:space="0" w:color="auto"/>
              <w:right w:val="single" w:sz="4" w:space="0" w:color="auto"/>
            </w:tcBorders>
            <w:shd w:val="clear" w:color="auto" w:fill="auto"/>
            <w:vAlign w:val="center"/>
            <w:hideMark/>
          </w:tcPr>
          <w:p w14:paraId="1E0B5AF0" w14:textId="77777777" w:rsidR="00754401" w:rsidRPr="008D0CFE" w:rsidRDefault="00754401" w:rsidP="00CA5B84">
            <w:pPr>
              <w:autoSpaceDE/>
              <w:autoSpaceDN/>
              <w:spacing w:line="240" w:lineRule="auto"/>
              <w:ind w:firstLine="0"/>
              <w:jc w:val="center"/>
              <w:rPr>
                <w:b/>
                <w:sz w:val="15"/>
              </w:rPr>
            </w:pPr>
            <w:r w:rsidRPr="008D0CFE">
              <w:rPr>
                <w:b/>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34AC5BD7"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72600</w:t>
            </w:r>
          </w:p>
        </w:tc>
        <w:tc>
          <w:tcPr>
            <w:tcW w:w="212" w:type="pct"/>
            <w:tcBorders>
              <w:top w:val="nil"/>
              <w:left w:val="nil"/>
              <w:bottom w:val="single" w:sz="4" w:space="0" w:color="auto"/>
              <w:right w:val="single" w:sz="4" w:space="0" w:color="auto"/>
            </w:tcBorders>
            <w:shd w:val="clear" w:color="auto" w:fill="auto"/>
            <w:vAlign w:val="center"/>
            <w:hideMark/>
          </w:tcPr>
          <w:p w14:paraId="534C18DA"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2962438E"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39C668B1"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13404</w:t>
            </w:r>
          </w:p>
        </w:tc>
        <w:tc>
          <w:tcPr>
            <w:tcW w:w="212" w:type="pct"/>
            <w:tcBorders>
              <w:top w:val="nil"/>
              <w:left w:val="nil"/>
              <w:bottom w:val="single" w:sz="4" w:space="0" w:color="auto"/>
              <w:right w:val="single" w:sz="4" w:space="0" w:color="auto"/>
            </w:tcBorders>
            <w:shd w:val="clear" w:color="auto" w:fill="auto"/>
            <w:vAlign w:val="center"/>
            <w:hideMark/>
          </w:tcPr>
          <w:p w14:paraId="0BAB1A6E"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13940</w:t>
            </w:r>
          </w:p>
        </w:tc>
        <w:tc>
          <w:tcPr>
            <w:tcW w:w="212" w:type="pct"/>
            <w:tcBorders>
              <w:top w:val="nil"/>
              <w:left w:val="nil"/>
              <w:bottom w:val="single" w:sz="4" w:space="0" w:color="auto"/>
              <w:right w:val="single" w:sz="4" w:space="0" w:color="auto"/>
            </w:tcBorders>
            <w:shd w:val="clear" w:color="auto" w:fill="auto"/>
            <w:vAlign w:val="center"/>
            <w:hideMark/>
          </w:tcPr>
          <w:p w14:paraId="3E21B66B"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14498</w:t>
            </w:r>
          </w:p>
        </w:tc>
        <w:tc>
          <w:tcPr>
            <w:tcW w:w="212" w:type="pct"/>
            <w:tcBorders>
              <w:top w:val="nil"/>
              <w:left w:val="nil"/>
              <w:bottom w:val="single" w:sz="4" w:space="0" w:color="auto"/>
              <w:right w:val="single" w:sz="4" w:space="0" w:color="auto"/>
            </w:tcBorders>
            <w:shd w:val="clear" w:color="auto" w:fill="auto"/>
            <w:vAlign w:val="center"/>
            <w:hideMark/>
          </w:tcPr>
          <w:p w14:paraId="2E5FF326"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15077</w:t>
            </w:r>
          </w:p>
        </w:tc>
        <w:tc>
          <w:tcPr>
            <w:tcW w:w="236" w:type="pct"/>
            <w:tcBorders>
              <w:top w:val="nil"/>
              <w:left w:val="nil"/>
              <w:bottom w:val="single" w:sz="4" w:space="0" w:color="auto"/>
              <w:right w:val="single" w:sz="4" w:space="0" w:color="auto"/>
            </w:tcBorders>
            <w:shd w:val="clear" w:color="auto" w:fill="auto"/>
            <w:vAlign w:val="center"/>
            <w:hideMark/>
          </w:tcPr>
          <w:p w14:paraId="31FFCF33"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15681</w:t>
            </w:r>
          </w:p>
        </w:tc>
        <w:tc>
          <w:tcPr>
            <w:tcW w:w="236" w:type="pct"/>
            <w:tcBorders>
              <w:top w:val="nil"/>
              <w:left w:val="nil"/>
              <w:bottom w:val="single" w:sz="4" w:space="0" w:color="auto"/>
              <w:right w:val="single" w:sz="4" w:space="0" w:color="auto"/>
            </w:tcBorders>
            <w:shd w:val="clear" w:color="auto" w:fill="auto"/>
            <w:vAlign w:val="center"/>
            <w:hideMark/>
          </w:tcPr>
          <w:p w14:paraId="3DBC9B90"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07A8BA75"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6F05D77E" w14:textId="77777777" w:rsidR="00754401" w:rsidRPr="008D0CFE" w:rsidRDefault="00754401" w:rsidP="00CA5B84">
            <w:pPr>
              <w:autoSpaceDE/>
              <w:autoSpaceDN/>
              <w:spacing w:line="240" w:lineRule="auto"/>
              <w:ind w:firstLine="0"/>
              <w:jc w:val="center"/>
              <w:rPr>
                <w:b/>
                <w:bCs/>
                <w:sz w:val="15"/>
                <w:szCs w:val="15"/>
                <w:lang w:bidi="ar-SA"/>
              </w:rPr>
            </w:pPr>
            <w:r w:rsidRPr="008D0CFE">
              <w:rPr>
                <w:b/>
                <w:bCs/>
                <w:sz w:val="15"/>
                <w:szCs w:val="15"/>
                <w:lang w:bidi="ar-SA"/>
              </w:rPr>
              <w:t> </w:t>
            </w:r>
          </w:p>
        </w:tc>
        <w:tc>
          <w:tcPr>
            <w:tcW w:w="215" w:type="pct"/>
            <w:tcBorders>
              <w:top w:val="nil"/>
              <w:left w:val="nil"/>
              <w:bottom w:val="single" w:sz="4" w:space="0" w:color="auto"/>
              <w:right w:val="single" w:sz="4" w:space="0" w:color="auto"/>
            </w:tcBorders>
            <w:shd w:val="clear" w:color="auto" w:fill="auto"/>
            <w:vAlign w:val="center"/>
            <w:hideMark/>
          </w:tcPr>
          <w:p w14:paraId="4E28F76E" w14:textId="77777777" w:rsidR="00754401" w:rsidRPr="008D0CFE" w:rsidRDefault="00754401" w:rsidP="00CA5B84">
            <w:pPr>
              <w:autoSpaceDE/>
              <w:autoSpaceDN/>
              <w:spacing w:line="240" w:lineRule="auto"/>
              <w:ind w:firstLine="0"/>
              <w:jc w:val="center"/>
              <w:rPr>
                <w:b/>
                <w:sz w:val="15"/>
              </w:rPr>
            </w:pPr>
            <w:r w:rsidRPr="008D0CFE">
              <w:rPr>
                <w:b/>
                <w:sz w:val="15"/>
              </w:rPr>
              <w:t> </w:t>
            </w:r>
          </w:p>
        </w:tc>
      </w:tr>
      <w:tr w:rsidR="00754401" w:rsidRPr="008D0CFE" w14:paraId="58904272" w14:textId="77777777" w:rsidTr="00CA5B84">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36F60320" w14:textId="77777777" w:rsidR="00754401" w:rsidRPr="008D0CFE" w:rsidRDefault="00754401" w:rsidP="00CA5B84">
            <w:pPr>
              <w:autoSpaceDE/>
              <w:autoSpaceDN/>
              <w:spacing w:line="240" w:lineRule="auto"/>
              <w:ind w:firstLine="0"/>
              <w:jc w:val="center"/>
              <w:rPr>
                <w:sz w:val="15"/>
              </w:rPr>
            </w:pPr>
            <w:r w:rsidRPr="008D0CFE">
              <w:rPr>
                <w:sz w:val="15"/>
              </w:rPr>
              <w:t>1ТС-4.1</w:t>
            </w:r>
          </w:p>
        </w:tc>
        <w:tc>
          <w:tcPr>
            <w:tcW w:w="271" w:type="pct"/>
            <w:tcBorders>
              <w:top w:val="nil"/>
              <w:left w:val="nil"/>
              <w:bottom w:val="double" w:sz="6" w:space="0" w:color="auto"/>
              <w:right w:val="single" w:sz="4" w:space="0" w:color="auto"/>
            </w:tcBorders>
            <w:shd w:val="clear" w:color="auto" w:fill="auto"/>
            <w:vAlign w:val="center"/>
            <w:hideMark/>
          </w:tcPr>
          <w:p w14:paraId="16E2B75F" w14:textId="77777777" w:rsidR="00754401" w:rsidRPr="008D0CFE" w:rsidRDefault="00754401" w:rsidP="00CA5B84">
            <w:pPr>
              <w:autoSpaceDE/>
              <w:autoSpaceDN/>
              <w:spacing w:line="240" w:lineRule="auto"/>
              <w:ind w:firstLine="0"/>
              <w:jc w:val="center"/>
              <w:rPr>
                <w:sz w:val="15"/>
              </w:rPr>
            </w:pPr>
            <w:r w:rsidRPr="008D0CFE">
              <w:rPr>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12A17BB3" w14:textId="77777777" w:rsidR="00754401" w:rsidRPr="008D0CFE" w:rsidRDefault="00754401" w:rsidP="00CA5B84">
            <w:pPr>
              <w:autoSpaceDE/>
              <w:autoSpaceDN/>
              <w:spacing w:line="240" w:lineRule="auto"/>
              <w:ind w:firstLine="0"/>
              <w:jc w:val="left"/>
              <w:rPr>
                <w:sz w:val="15"/>
              </w:rPr>
            </w:pPr>
            <w:r w:rsidRPr="008D0CFE">
              <w:rPr>
                <w:sz w:val="15"/>
              </w:rPr>
              <w:t>Установка узлов учета тепловой энергии (УУТЭ) у потребителей г. Глазов</w:t>
            </w:r>
          </w:p>
        </w:tc>
        <w:tc>
          <w:tcPr>
            <w:tcW w:w="476" w:type="pct"/>
            <w:tcBorders>
              <w:top w:val="nil"/>
              <w:left w:val="nil"/>
              <w:bottom w:val="double" w:sz="6" w:space="0" w:color="auto"/>
              <w:right w:val="single" w:sz="4" w:space="0" w:color="auto"/>
            </w:tcBorders>
            <w:shd w:val="clear" w:color="auto" w:fill="auto"/>
            <w:vAlign w:val="center"/>
            <w:hideMark/>
          </w:tcPr>
          <w:p w14:paraId="581340BE" w14:textId="77777777" w:rsidR="00754401" w:rsidRPr="008D0CFE" w:rsidRDefault="00754401" w:rsidP="00CA5B84">
            <w:pPr>
              <w:autoSpaceDE/>
              <w:autoSpaceDN/>
              <w:spacing w:line="240" w:lineRule="auto"/>
              <w:ind w:firstLine="0"/>
              <w:jc w:val="center"/>
              <w:rPr>
                <w:sz w:val="15"/>
              </w:rPr>
            </w:pPr>
            <w:r w:rsidRPr="008D0CFE">
              <w:rPr>
                <w:sz w:val="15"/>
              </w:rPr>
              <w:t>Заёмные средства с последующим выставлением счета потребителям</w:t>
            </w:r>
          </w:p>
        </w:tc>
        <w:tc>
          <w:tcPr>
            <w:tcW w:w="291" w:type="pct"/>
            <w:tcBorders>
              <w:top w:val="nil"/>
              <w:left w:val="nil"/>
              <w:bottom w:val="double" w:sz="6" w:space="0" w:color="auto"/>
              <w:right w:val="single" w:sz="4" w:space="0" w:color="auto"/>
            </w:tcBorders>
            <w:shd w:val="clear" w:color="auto" w:fill="auto"/>
            <w:vAlign w:val="center"/>
            <w:hideMark/>
          </w:tcPr>
          <w:p w14:paraId="75A79422" w14:textId="77777777" w:rsidR="00754401" w:rsidRPr="008D0CFE" w:rsidRDefault="00754401" w:rsidP="00CA5B84">
            <w:pPr>
              <w:autoSpaceDE/>
              <w:autoSpaceDN/>
              <w:spacing w:line="240" w:lineRule="auto"/>
              <w:ind w:firstLine="0"/>
              <w:jc w:val="center"/>
              <w:rPr>
                <w:b/>
                <w:sz w:val="15"/>
              </w:rPr>
            </w:pPr>
            <w:r w:rsidRPr="008D0CFE">
              <w:rPr>
                <w:b/>
                <w:sz w:val="15"/>
              </w:rPr>
              <w:t>72600</w:t>
            </w:r>
          </w:p>
        </w:tc>
        <w:tc>
          <w:tcPr>
            <w:tcW w:w="212" w:type="pct"/>
            <w:tcBorders>
              <w:top w:val="nil"/>
              <w:left w:val="nil"/>
              <w:bottom w:val="double" w:sz="6" w:space="0" w:color="auto"/>
              <w:right w:val="single" w:sz="4" w:space="0" w:color="auto"/>
            </w:tcBorders>
            <w:shd w:val="clear" w:color="auto" w:fill="auto"/>
            <w:vAlign w:val="center"/>
            <w:hideMark/>
          </w:tcPr>
          <w:p w14:paraId="38EAD7C2"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24640D9D"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2D6AF53C" w14:textId="77777777" w:rsidR="00754401" w:rsidRPr="008D0CFE" w:rsidRDefault="00754401" w:rsidP="00CA5B84">
            <w:pPr>
              <w:autoSpaceDE/>
              <w:autoSpaceDN/>
              <w:spacing w:line="240" w:lineRule="auto"/>
              <w:ind w:firstLine="0"/>
              <w:jc w:val="center"/>
              <w:rPr>
                <w:sz w:val="15"/>
              </w:rPr>
            </w:pPr>
            <w:r w:rsidRPr="008D0CFE">
              <w:rPr>
                <w:sz w:val="15"/>
              </w:rPr>
              <w:t>13404</w:t>
            </w:r>
          </w:p>
        </w:tc>
        <w:tc>
          <w:tcPr>
            <w:tcW w:w="212" w:type="pct"/>
            <w:tcBorders>
              <w:top w:val="nil"/>
              <w:left w:val="nil"/>
              <w:bottom w:val="double" w:sz="6" w:space="0" w:color="auto"/>
              <w:right w:val="single" w:sz="4" w:space="0" w:color="auto"/>
            </w:tcBorders>
            <w:shd w:val="clear" w:color="auto" w:fill="auto"/>
            <w:vAlign w:val="center"/>
            <w:hideMark/>
          </w:tcPr>
          <w:p w14:paraId="7B4ED749" w14:textId="77777777" w:rsidR="00754401" w:rsidRPr="008D0CFE" w:rsidRDefault="00754401" w:rsidP="00CA5B84">
            <w:pPr>
              <w:autoSpaceDE/>
              <w:autoSpaceDN/>
              <w:spacing w:line="240" w:lineRule="auto"/>
              <w:ind w:firstLine="0"/>
              <w:jc w:val="center"/>
              <w:rPr>
                <w:sz w:val="15"/>
              </w:rPr>
            </w:pPr>
            <w:r w:rsidRPr="008D0CFE">
              <w:rPr>
                <w:sz w:val="15"/>
              </w:rPr>
              <w:t>13940</w:t>
            </w:r>
          </w:p>
        </w:tc>
        <w:tc>
          <w:tcPr>
            <w:tcW w:w="212" w:type="pct"/>
            <w:tcBorders>
              <w:top w:val="nil"/>
              <w:left w:val="nil"/>
              <w:bottom w:val="double" w:sz="6" w:space="0" w:color="auto"/>
              <w:right w:val="single" w:sz="4" w:space="0" w:color="auto"/>
            </w:tcBorders>
            <w:shd w:val="clear" w:color="auto" w:fill="auto"/>
            <w:vAlign w:val="center"/>
            <w:hideMark/>
          </w:tcPr>
          <w:p w14:paraId="1AA5F938" w14:textId="77777777" w:rsidR="00754401" w:rsidRPr="008D0CFE" w:rsidRDefault="00754401" w:rsidP="00CA5B84">
            <w:pPr>
              <w:autoSpaceDE/>
              <w:autoSpaceDN/>
              <w:spacing w:line="240" w:lineRule="auto"/>
              <w:ind w:firstLine="0"/>
              <w:jc w:val="center"/>
              <w:rPr>
                <w:sz w:val="15"/>
              </w:rPr>
            </w:pPr>
            <w:r w:rsidRPr="008D0CFE">
              <w:rPr>
                <w:sz w:val="15"/>
              </w:rPr>
              <w:t>14498</w:t>
            </w:r>
          </w:p>
        </w:tc>
        <w:tc>
          <w:tcPr>
            <w:tcW w:w="212" w:type="pct"/>
            <w:tcBorders>
              <w:top w:val="nil"/>
              <w:left w:val="nil"/>
              <w:bottom w:val="double" w:sz="6" w:space="0" w:color="auto"/>
              <w:right w:val="single" w:sz="4" w:space="0" w:color="auto"/>
            </w:tcBorders>
            <w:shd w:val="clear" w:color="auto" w:fill="auto"/>
            <w:vAlign w:val="center"/>
            <w:hideMark/>
          </w:tcPr>
          <w:p w14:paraId="6C5689D2" w14:textId="77777777" w:rsidR="00754401" w:rsidRPr="008D0CFE" w:rsidRDefault="00754401" w:rsidP="00CA5B84">
            <w:pPr>
              <w:autoSpaceDE/>
              <w:autoSpaceDN/>
              <w:spacing w:line="240" w:lineRule="auto"/>
              <w:ind w:firstLine="0"/>
              <w:jc w:val="center"/>
              <w:rPr>
                <w:sz w:val="15"/>
              </w:rPr>
            </w:pPr>
            <w:r w:rsidRPr="008D0CFE">
              <w:rPr>
                <w:sz w:val="15"/>
              </w:rPr>
              <w:t>15077</w:t>
            </w:r>
          </w:p>
        </w:tc>
        <w:tc>
          <w:tcPr>
            <w:tcW w:w="236" w:type="pct"/>
            <w:tcBorders>
              <w:top w:val="nil"/>
              <w:left w:val="nil"/>
              <w:bottom w:val="double" w:sz="6" w:space="0" w:color="auto"/>
              <w:right w:val="single" w:sz="4" w:space="0" w:color="auto"/>
            </w:tcBorders>
            <w:shd w:val="clear" w:color="auto" w:fill="auto"/>
            <w:vAlign w:val="center"/>
            <w:hideMark/>
          </w:tcPr>
          <w:p w14:paraId="4EF22B22" w14:textId="77777777" w:rsidR="00754401" w:rsidRPr="008D0CFE" w:rsidRDefault="00754401" w:rsidP="00CA5B84">
            <w:pPr>
              <w:autoSpaceDE/>
              <w:autoSpaceDN/>
              <w:spacing w:line="240" w:lineRule="auto"/>
              <w:ind w:firstLine="0"/>
              <w:jc w:val="center"/>
              <w:rPr>
                <w:sz w:val="15"/>
              </w:rPr>
            </w:pPr>
            <w:r w:rsidRPr="008D0CFE">
              <w:rPr>
                <w:sz w:val="15"/>
              </w:rPr>
              <w:t>15681</w:t>
            </w:r>
          </w:p>
        </w:tc>
        <w:tc>
          <w:tcPr>
            <w:tcW w:w="236" w:type="pct"/>
            <w:tcBorders>
              <w:top w:val="nil"/>
              <w:left w:val="nil"/>
              <w:bottom w:val="double" w:sz="6" w:space="0" w:color="auto"/>
              <w:right w:val="single" w:sz="4" w:space="0" w:color="auto"/>
            </w:tcBorders>
            <w:shd w:val="clear" w:color="auto" w:fill="auto"/>
            <w:vAlign w:val="center"/>
            <w:hideMark/>
          </w:tcPr>
          <w:p w14:paraId="3B6D9C21"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770B8397"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0FC41D63"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5" w:type="pct"/>
            <w:tcBorders>
              <w:top w:val="nil"/>
              <w:left w:val="nil"/>
              <w:bottom w:val="double" w:sz="6" w:space="0" w:color="auto"/>
              <w:right w:val="single" w:sz="4" w:space="0" w:color="auto"/>
            </w:tcBorders>
            <w:shd w:val="clear" w:color="auto" w:fill="auto"/>
            <w:vAlign w:val="center"/>
            <w:hideMark/>
          </w:tcPr>
          <w:p w14:paraId="71A8173C" w14:textId="77777777" w:rsidR="00754401" w:rsidRPr="008D0CFE" w:rsidRDefault="00754401" w:rsidP="00CA5B84">
            <w:pPr>
              <w:autoSpaceDE/>
              <w:autoSpaceDN/>
              <w:spacing w:line="240" w:lineRule="auto"/>
              <w:ind w:firstLine="0"/>
              <w:jc w:val="center"/>
              <w:rPr>
                <w:sz w:val="15"/>
              </w:rPr>
            </w:pPr>
            <w:r w:rsidRPr="008D0CFE">
              <w:rPr>
                <w:sz w:val="15"/>
              </w:rPr>
              <w:t> </w:t>
            </w:r>
          </w:p>
        </w:tc>
      </w:tr>
      <w:tr w:rsidR="00754401" w:rsidRPr="008D0CFE" w14:paraId="1C1A9EA2"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151ED9A" w14:textId="77777777" w:rsidR="00754401" w:rsidRPr="008D0CFE" w:rsidRDefault="00754401" w:rsidP="00CA5B84">
            <w:pPr>
              <w:autoSpaceDE/>
              <w:autoSpaceDN/>
              <w:spacing w:line="240" w:lineRule="auto"/>
              <w:ind w:firstLine="0"/>
              <w:jc w:val="center"/>
              <w:rPr>
                <w:b/>
                <w:sz w:val="15"/>
              </w:rPr>
            </w:pPr>
            <w:r w:rsidRPr="008D0CFE">
              <w:rPr>
                <w:b/>
                <w:sz w:val="15"/>
              </w:rPr>
              <w:t>1ТС-5.0</w:t>
            </w:r>
          </w:p>
        </w:tc>
        <w:tc>
          <w:tcPr>
            <w:tcW w:w="271" w:type="pct"/>
            <w:tcBorders>
              <w:top w:val="nil"/>
              <w:left w:val="nil"/>
              <w:bottom w:val="single" w:sz="4" w:space="0" w:color="auto"/>
              <w:right w:val="single" w:sz="4" w:space="0" w:color="auto"/>
            </w:tcBorders>
            <w:shd w:val="clear" w:color="auto" w:fill="auto"/>
            <w:vAlign w:val="center"/>
            <w:hideMark/>
          </w:tcPr>
          <w:p w14:paraId="2F14ECC9" w14:textId="77777777" w:rsidR="00754401" w:rsidRPr="008D0CFE" w:rsidRDefault="00754401" w:rsidP="00CA5B84">
            <w:pPr>
              <w:autoSpaceDE/>
              <w:autoSpaceDN/>
              <w:spacing w:line="240" w:lineRule="auto"/>
              <w:ind w:firstLine="0"/>
              <w:jc w:val="center"/>
              <w:rPr>
                <w:b/>
                <w:sz w:val="15"/>
              </w:rPr>
            </w:pPr>
            <w:r w:rsidRPr="008D0CFE">
              <w:rPr>
                <w:b/>
                <w:sz w:val="15"/>
              </w:rPr>
              <w:t> </w:t>
            </w:r>
          </w:p>
        </w:tc>
        <w:tc>
          <w:tcPr>
            <w:tcW w:w="1216" w:type="pct"/>
            <w:tcBorders>
              <w:top w:val="nil"/>
              <w:left w:val="nil"/>
              <w:bottom w:val="single" w:sz="4" w:space="0" w:color="auto"/>
              <w:right w:val="single" w:sz="4" w:space="0" w:color="auto"/>
            </w:tcBorders>
            <w:shd w:val="clear" w:color="auto" w:fill="auto"/>
            <w:vAlign w:val="center"/>
            <w:hideMark/>
          </w:tcPr>
          <w:p w14:paraId="50CCAB91" w14:textId="77777777" w:rsidR="00754401" w:rsidRPr="008D0CFE" w:rsidRDefault="00754401" w:rsidP="00CA5B84">
            <w:pPr>
              <w:autoSpaceDE/>
              <w:autoSpaceDN/>
              <w:spacing w:line="240" w:lineRule="auto"/>
              <w:ind w:firstLine="0"/>
              <w:jc w:val="left"/>
              <w:rPr>
                <w:b/>
                <w:sz w:val="15"/>
              </w:rPr>
            </w:pPr>
            <w:r w:rsidRPr="008D0CFE">
              <w:rPr>
                <w:b/>
                <w:sz w:val="15"/>
              </w:rPr>
              <w:t xml:space="preserve">Второстепенные мероприятия по замене тепловых сетей в связи с превышением нормативного срока эксплуатации г. Глазов, в </w:t>
            </w:r>
            <w:proofErr w:type="spellStart"/>
            <w:r w:rsidRPr="008D0CFE">
              <w:rPr>
                <w:b/>
                <w:sz w:val="15"/>
              </w:rPr>
              <w:t>т.ч</w:t>
            </w:r>
            <w:proofErr w:type="spellEnd"/>
            <w:r w:rsidRPr="008D0CFE">
              <w:rPr>
                <w:b/>
                <w:sz w:val="15"/>
              </w:rPr>
              <w:t>.:</w:t>
            </w:r>
          </w:p>
        </w:tc>
        <w:tc>
          <w:tcPr>
            <w:tcW w:w="476" w:type="pct"/>
            <w:tcBorders>
              <w:top w:val="nil"/>
              <w:left w:val="nil"/>
              <w:bottom w:val="single" w:sz="4" w:space="0" w:color="auto"/>
              <w:right w:val="single" w:sz="4" w:space="0" w:color="auto"/>
            </w:tcBorders>
            <w:shd w:val="clear" w:color="auto" w:fill="auto"/>
            <w:vAlign w:val="center"/>
            <w:hideMark/>
          </w:tcPr>
          <w:p w14:paraId="56DEBDA1" w14:textId="77777777" w:rsidR="00754401" w:rsidRPr="008D0CFE" w:rsidRDefault="00754401" w:rsidP="00CA5B84">
            <w:pPr>
              <w:autoSpaceDE/>
              <w:autoSpaceDN/>
              <w:spacing w:line="240" w:lineRule="auto"/>
              <w:ind w:firstLine="0"/>
              <w:jc w:val="center"/>
              <w:rPr>
                <w:b/>
                <w:sz w:val="15"/>
              </w:rPr>
            </w:pPr>
            <w:r w:rsidRPr="008D0CFE">
              <w:rPr>
                <w:b/>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3A1DAF2B" w14:textId="77777777" w:rsidR="00754401" w:rsidRPr="008D0CFE" w:rsidRDefault="00754401" w:rsidP="00CA5B84">
            <w:pPr>
              <w:autoSpaceDE/>
              <w:autoSpaceDN/>
              <w:spacing w:line="240" w:lineRule="auto"/>
              <w:ind w:firstLine="0"/>
              <w:jc w:val="center"/>
              <w:rPr>
                <w:b/>
                <w:sz w:val="15"/>
              </w:rPr>
            </w:pPr>
            <w:r w:rsidRPr="008D0CFE">
              <w:rPr>
                <w:b/>
                <w:sz w:val="15"/>
              </w:rPr>
              <w:t>4567614</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FD5CAC2" w14:textId="77777777" w:rsidR="00754401" w:rsidRPr="008D0CFE" w:rsidRDefault="00754401" w:rsidP="00CA5B84">
            <w:pPr>
              <w:autoSpaceDE/>
              <w:autoSpaceDN/>
              <w:spacing w:line="240" w:lineRule="auto"/>
              <w:ind w:firstLine="0"/>
              <w:jc w:val="center"/>
              <w:rPr>
                <w:b/>
                <w:sz w:val="15"/>
              </w:rPr>
            </w:pPr>
            <w:r w:rsidRPr="008D0CFE">
              <w:rPr>
                <w:b/>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7D0288D" w14:textId="77777777" w:rsidR="00754401" w:rsidRPr="008D0CFE" w:rsidRDefault="00754401" w:rsidP="00CA5B84">
            <w:pPr>
              <w:autoSpaceDE/>
              <w:autoSpaceDN/>
              <w:spacing w:line="240" w:lineRule="auto"/>
              <w:ind w:firstLine="0"/>
              <w:jc w:val="center"/>
              <w:rPr>
                <w:b/>
                <w:sz w:val="15"/>
              </w:rPr>
            </w:pPr>
            <w:r w:rsidRPr="008D0CFE">
              <w:rPr>
                <w:b/>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7B08C47" w14:textId="77777777" w:rsidR="00754401" w:rsidRPr="008D0CFE" w:rsidRDefault="00754401" w:rsidP="00CA5B84">
            <w:pPr>
              <w:autoSpaceDE/>
              <w:autoSpaceDN/>
              <w:spacing w:line="240" w:lineRule="auto"/>
              <w:ind w:firstLine="0"/>
              <w:jc w:val="center"/>
              <w:rPr>
                <w:b/>
                <w:sz w:val="15"/>
              </w:rPr>
            </w:pPr>
            <w:r w:rsidRPr="008D0CFE">
              <w:rPr>
                <w:b/>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B025E95" w14:textId="77777777" w:rsidR="00754401" w:rsidRPr="008D0CFE" w:rsidRDefault="00754401" w:rsidP="00CA5B84">
            <w:pPr>
              <w:autoSpaceDE/>
              <w:autoSpaceDN/>
              <w:spacing w:line="240" w:lineRule="auto"/>
              <w:ind w:firstLine="0"/>
              <w:jc w:val="center"/>
              <w:rPr>
                <w:b/>
                <w:sz w:val="15"/>
              </w:rPr>
            </w:pPr>
            <w:r w:rsidRPr="008D0CFE">
              <w:rPr>
                <w:b/>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4F324FC" w14:textId="77777777" w:rsidR="00754401" w:rsidRPr="008D0CFE" w:rsidRDefault="00754401" w:rsidP="00CA5B84">
            <w:pPr>
              <w:autoSpaceDE/>
              <w:autoSpaceDN/>
              <w:spacing w:line="240" w:lineRule="auto"/>
              <w:ind w:firstLine="0"/>
              <w:jc w:val="center"/>
              <w:rPr>
                <w:b/>
                <w:sz w:val="15"/>
              </w:rPr>
            </w:pPr>
            <w:r w:rsidRPr="008D0CFE">
              <w:rPr>
                <w:b/>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EDED3DB" w14:textId="77777777" w:rsidR="00754401" w:rsidRPr="008D0CFE" w:rsidRDefault="00754401" w:rsidP="00CA5B84">
            <w:pPr>
              <w:autoSpaceDE/>
              <w:autoSpaceDN/>
              <w:spacing w:line="240" w:lineRule="auto"/>
              <w:ind w:firstLine="0"/>
              <w:jc w:val="center"/>
              <w:rPr>
                <w:b/>
                <w:sz w:val="15"/>
              </w:rPr>
            </w:pPr>
            <w:r w:rsidRPr="008D0CFE">
              <w:rPr>
                <w:b/>
                <w:sz w:val="15"/>
              </w:rPr>
              <w:t> </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35723939" w14:textId="77777777" w:rsidR="00754401" w:rsidRPr="008D0CFE" w:rsidRDefault="00754401" w:rsidP="00CA5B84">
            <w:pPr>
              <w:autoSpaceDE/>
              <w:autoSpaceDN/>
              <w:spacing w:line="240" w:lineRule="auto"/>
              <w:ind w:firstLine="0"/>
              <w:jc w:val="center"/>
              <w:rPr>
                <w:b/>
                <w:sz w:val="15"/>
              </w:rPr>
            </w:pPr>
            <w:r w:rsidRPr="008D0CFE">
              <w:rPr>
                <w:b/>
                <w:sz w:val="15"/>
              </w:rPr>
              <w:t>843575</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7A0A102D" w14:textId="77777777" w:rsidR="00754401" w:rsidRPr="008D0CFE" w:rsidRDefault="00754401" w:rsidP="00CA5B84">
            <w:pPr>
              <w:autoSpaceDE/>
              <w:autoSpaceDN/>
              <w:spacing w:line="240" w:lineRule="auto"/>
              <w:ind w:firstLine="0"/>
              <w:jc w:val="center"/>
              <w:rPr>
                <w:b/>
                <w:sz w:val="15"/>
              </w:rPr>
            </w:pPr>
            <w:r w:rsidRPr="008D0CFE">
              <w:rPr>
                <w:b/>
                <w:sz w:val="15"/>
              </w:rPr>
              <w:t>877318</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6F1B91B2" w14:textId="77777777" w:rsidR="00754401" w:rsidRPr="008D0CFE" w:rsidRDefault="00754401" w:rsidP="00CA5B84">
            <w:pPr>
              <w:autoSpaceDE/>
              <w:autoSpaceDN/>
              <w:spacing w:line="240" w:lineRule="auto"/>
              <w:ind w:firstLine="0"/>
              <w:jc w:val="center"/>
              <w:rPr>
                <w:b/>
                <w:sz w:val="15"/>
              </w:rPr>
            </w:pPr>
            <w:r w:rsidRPr="008D0CFE">
              <w:rPr>
                <w:b/>
                <w:sz w:val="15"/>
              </w:rPr>
              <w:t>912411</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0FB1438B" w14:textId="77777777" w:rsidR="00754401" w:rsidRPr="008D0CFE" w:rsidRDefault="00754401" w:rsidP="00CA5B84">
            <w:pPr>
              <w:autoSpaceDE/>
              <w:autoSpaceDN/>
              <w:spacing w:line="240" w:lineRule="auto"/>
              <w:ind w:firstLine="0"/>
              <w:jc w:val="center"/>
              <w:rPr>
                <w:b/>
                <w:sz w:val="15"/>
              </w:rPr>
            </w:pPr>
            <w:r w:rsidRPr="008D0CFE">
              <w:rPr>
                <w:b/>
                <w:sz w:val="15"/>
              </w:rPr>
              <w:t>948907</w:t>
            </w:r>
          </w:p>
        </w:tc>
        <w:tc>
          <w:tcPr>
            <w:tcW w:w="215" w:type="pct"/>
            <w:tcBorders>
              <w:top w:val="single" w:sz="4" w:space="0" w:color="auto"/>
              <w:left w:val="nil"/>
              <w:bottom w:val="single" w:sz="4" w:space="0" w:color="auto"/>
              <w:right w:val="single" w:sz="4" w:space="0" w:color="auto"/>
            </w:tcBorders>
            <w:shd w:val="clear" w:color="auto" w:fill="auto"/>
            <w:vAlign w:val="center"/>
            <w:hideMark/>
          </w:tcPr>
          <w:p w14:paraId="1E78D1F0" w14:textId="77777777" w:rsidR="00754401" w:rsidRPr="008D0CFE" w:rsidRDefault="00754401" w:rsidP="00CA5B84">
            <w:pPr>
              <w:autoSpaceDE/>
              <w:autoSpaceDN/>
              <w:spacing w:line="240" w:lineRule="auto"/>
              <w:ind w:firstLine="0"/>
              <w:jc w:val="center"/>
              <w:rPr>
                <w:b/>
                <w:sz w:val="15"/>
              </w:rPr>
            </w:pPr>
            <w:r w:rsidRPr="008D0CFE">
              <w:rPr>
                <w:b/>
                <w:sz w:val="15"/>
              </w:rPr>
              <w:t>985404</w:t>
            </w:r>
          </w:p>
        </w:tc>
      </w:tr>
      <w:tr w:rsidR="00754401" w:rsidRPr="008D0CFE" w14:paraId="64E117ED" w14:textId="77777777" w:rsidTr="00CA5B84">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4447A67" w14:textId="77777777" w:rsidR="00754401" w:rsidRPr="008D0CFE" w:rsidRDefault="00754401" w:rsidP="00CA5B84">
            <w:pPr>
              <w:autoSpaceDE/>
              <w:autoSpaceDN/>
              <w:spacing w:line="240" w:lineRule="auto"/>
              <w:ind w:firstLine="0"/>
              <w:jc w:val="center"/>
              <w:rPr>
                <w:sz w:val="15"/>
              </w:rPr>
            </w:pPr>
            <w:r w:rsidRPr="008D0CFE">
              <w:rPr>
                <w:sz w:val="15"/>
              </w:rPr>
              <w:t>1ТС-5.1</w:t>
            </w:r>
          </w:p>
        </w:tc>
        <w:tc>
          <w:tcPr>
            <w:tcW w:w="271" w:type="pct"/>
            <w:tcBorders>
              <w:top w:val="nil"/>
              <w:left w:val="nil"/>
              <w:bottom w:val="single" w:sz="4" w:space="0" w:color="auto"/>
              <w:right w:val="single" w:sz="4" w:space="0" w:color="auto"/>
            </w:tcBorders>
            <w:shd w:val="clear" w:color="auto" w:fill="auto"/>
            <w:vAlign w:val="center"/>
            <w:hideMark/>
          </w:tcPr>
          <w:p w14:paraId="12189B2F" w14:textId="77777777" w:rsidR="00754401" w:rsidRPr="008D0CFE" w:rsidRDefault="00754401" w:rsidP="00CA5B84">
            <w:pPr>
              <w:autoSpaceDE/>
              <w:autoSpaceDN/>
              <w:spacing w:line="240" w:lineRule="auto"/>
              <w:ind w:firstLine="0"/>
              <w:jc w:val="center"/>
              <w:rPr>
                <w:sz w:val="15"/>
              </w:rPr>
            </w:pPr>
            <w:r w:rsidRPr="008D0CFE">
              <w:rPr>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550624C7" w14:textId="77777777" w:rsidR="00754401" w:rsidRPr="008D0CFE" w:rsidRDefault="00754401" w:rsidP="00CA5B84">
            <w:pPr>
              <w:autoSpaceDE/>
              <w:autoSpaceDN/>
              <w:spacing w:line="240" w:lineRule="auto"/>
              <w:ind w:firstLine="0"/>
              <w:jc w:val="left"/>
              <w:rPr>
                <w:sz w:val="15"/>
              </w:rPr>
            </w:pPr>
            <w:r w:rsidRPr="008D0CFE">
              <w:rPr>
                <w:sz w:val="15"/>
              </w:rPr>
              <w:t>СЦТС, ТЭЦ АО «РИР»</w:t>
            </w:r>
          </w:p>
        </w:tc>
        <w:tc>
          <w:tcPr>
            <w:tcW w:w="476" w:type="pct"/>
            <w:tcBorders>
              <w:top w:val="nil"/>
              <w:left w:val="nil"/>
              <w:bottom w:val="single" w:sz="4" w:space="0" w:color="auto"/>
              <w:right w:val="single" w:sz="4" w:space="0" w:color="auto"/>
            </w:tcBorders>
            <w:shd w:val="clear" w:color="auto" w:fill="auto"/>
            <w:vAlign w:val="center"/>
            <w:hideMark/>
          </w:tcPr>
          <w:p w14:paraId="67BDC3CD" w14:textId="77777777" w:rsidR="00754401" w:rsidRPr="008D0CFE" w:rsidRDefault="00754401" w:rsidP="00CA5B84">
            <w:pPr>
              <w:autoSpaceDE/>
              <w:autoSpaceDN/>
              <w:spacing w:line="240" w:lineRule="auto"/>
              <w:ind w:firstLine="0"/>
              <w:jc w:val="center"/>
              <w:rPr>
                <w:sz w:val="15"/>
              </w:rPr>
            </w:pPr>
            <w:r w:rsidRPr="008D0CFE">
              <w:rPr>
                <w:sz w:val="15"/>
              </w:rPr>
              <w:t>Амортизационные отчисления/бюджетные ср-</w:t>
            </w:r>
            <w:proofErr w:type="spellStart"/>
            <w:r w:rsidRPr="008D0CFE">
              <w:rPr>
                <w:sz w:val="15"/>
              </w:rPr>
              <w:t>ва</w:t>
            </w:r>
            <w:proofErr w:type="spellEnd"/>
            <w:r w:rsidRPr="008D0CFE">
              <w:rPr>
                <w:sz w:val="15"/>
              </w:rPr>
              <w:t xml:space="preserve"> и (или) привлеченные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760D83AF" w14:textId="77777777" w:rsidR="00754401" w:rsidRPr="008D0CFE" w:rsidRDefault="00754401" w:rsidP="00CA5B84">
            <w:pPr>
              <w:autoSpaceDE/>
              <w:autoSpaceDN/>
              <w:spacing w:line="240" w:lineRule="auto"/>
              <w:ind w:firstLine="0"/>
              <w:jc w:val="center"/>
              <w:rPr>
                <w:b/>
                <w:sz w:val="15"/>
              </w:rPr>
            </w:pPr>
            <w:r w:rsidRPr="008D0CFE">
              <w:rPr>
                <w:b/>
                <w:sz w:val="15"/>
              </w:rPr>
              <w:t>4371298</w:t>
            </w:r>
          </w:p>
        </w:tc>
        <w:tc>
          <w:tcPr>
            <w:tcW w:w="212" w:type="pct"/>
            <w:tcBorders>
              <w:top w:val="nil"/>
              <w:left w:val="nil"/>
              <w:bottom w:val="single" w:sz="4" w:space="0" w:color="auto"/>
              <w:right w:val="single" w:sz="4" w:space="0" w:color="auto"/>
            </w:tcBorders>
            <w:shd w:val="clear" w:color="auto" w:fill="auto"/>
            <w:vAlign w:val="center"/>
            <w:hideMark/>
          </w:tcPr>
          <w:p w14:paraId="7F81C635"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09DE633"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495119D"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5D17AC4"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605F9D06"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F17D7A1"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0B81D45" w14:textId="77777777" w:rsidR="00754401" w:rsidRPr="008D0CFE" w:rsidRDefault="00754401" w:rsidP="00CA5B84">
            <w:pPr>
              <w:autoSpaceDE/>
              <w:autoSpaceDN/>
              <w:spacing w:line="240" w:lineRule="auto"/>
              <w:ind w:firstLine="0"/>
              <w:jc w:val="center"/>
              <w:rPr>
                <w:sz w:val="15"/>
              </w:rPr>
            </w:pPr>
            <w:r w:rsidRPr="008D0CFE">
              <w:rPr>
                <w:sz w:val="15"/>
              </w:rPr>
              <w:t>807318</w:t>
            </w:r>
          </w:p>
        </w:tc>
        <w:tc>
          <w:tcPr>
            <w:tcW w:w="236" w:type="pct"/>
            <w:tcBorders>
              <w:top w:val="nil"/>
              <w:left w:val="nil"/>
              <w:bottom w:val="single" w:sz="4" w:space="0" w:color="auto"/>
              <w:right w:val="single" w:sz="4" w:space="0" w:color="auto"/>
            </w:tcBorders>
            <w:shd w:val="clear" w:color="auto" w:fill="auto"/>
            <w:vAlign w:val="center"/>
            <w:hideMark/>
          </w:tcPr>
          <w:p w14:paraId="1247BB7B" w14:textId="77777777" w:rsidR="00754401" w:rsidRPr="008D0CFE" w:rsidRDefault="00754401" w:rsidP="00CA5B84">
            <w:pPr>
              <w:autoSpaceDE/>
              <w:autoSpaceDN/>
              <w:spacing w:line="240" w:lineRule="auto"/>
              <w:ind w:firstLine="0"/>
              <w:jc w:val="center"/>
              <w:rPr>
                <w:sz w:val="15"/>
              </w:rPr>
            </w:pPr>
            <w:r w:rsidRPr="008D0CFE">
              <w:rPr>
                <w:sz w:val="15"/>
              </w:rPr>
              <w:t>839611</w:t>
            </w:r>
          </w:p>
        </w:tc>
        <w:tc>
          <w:tcPr>
            <w:tcW w:w="236" w:type="pct"/>
            <w:tcBorders>
              <w:top w:val="nil"/>
              <w:left w:val="nil"/>
              <w:bottom w:val="single" w:sz="4" w:space="0" w:color="auto"/>
              <w:right w:val="single" w:sz="4" w:space="0" w:color="auto"/>
            </w:tcBorders>
            <w:shd w:val="clear" w:color="auto" w:fill="auto"/>
            <w:vAlign w:val="center"/>
            <w:hideMark/>
          </w:tcPr>
          <w:p w14:paraId="64F0283C" w14:textId="77777777" w:rsidR="00754401" w:rsidRPr="008D0CFE" w:rsidRDefault="00754401" w:rsidP="00CA5B84">
            <w:pPr>
              <w:autoSpaceDE/>
              <w:autoSpaceDN/>
              <w:spacing w:line="240" w:lineRule="auto"/>
              <w:ind w:firstLine="0"/>
              <w:jc w:val="center"/>
              <w:rPr>
                <w:sz w:val="15"/>
              </w:rPr>
            </w:pPr>
            <w:r w:rsidRPr="008D0CFE">
              <w:rPr>
                <w:sz w:val="15"/>
              </w:rPr>
              <w:t>873195</w:t>
            </w:r>
          </w:p>
        </w:tc>
        <w:tc>
          <w:tcPr>
            <w:tcW w:w="236" w:type="pct"/>
            <w:tcBorders>
              <w:top w:val="nil"/>
              <w:left w:val="nil"/>
              <w:bottom w:val="single" w:sz="4" w:space="0" w:color="auto"/>
              <w:right w:val="single" w:sz="4" w:space="0" w:color="auto"/>
            </w:tcBorders>
            <w:shd w:val="clear" w:color="auto" w:fill="auto"/>
            <w:vAlign w:val="center"/>
            <w:hideMark/>
          </w:tcPr>
          <w:p w14:paraId="6C447BBB" w14:textId="77777777" w:rsidR="00754401" w:rsidRPr="008D0CFE" w:rsidRDefault="00754401" w:rsidP="00CA5B84">
            <w:pPr>
              <w:autoSpaceDE/>
              <w:autoSpaceDN/>
              <w:spacing w:line="240" w:lineRule="auto"/>
              <w:ind w:firstLine="0"/>
              <w:jc w:val="center"/>
              <w:rPr>
                <w:sz w:val="15"/>
              </w:rPr>
            </w:pPr>
            <w:r w:rsidRPr="008D0CFE">
              <w:rPr>
                <w:sz w:val="15"/>
              </w:rPr>
              <w:t>908123</w:t>
            </w:r>
          </w:p>
        </w:tc>
        <w:tc>
          <w:tcPr>
            <w:tcW w:w="215" w:type="pct"/>
            <w:tcBorders>
              <w:top w:val="nil"/>
              <w:left w:val="nil"/>
              <w:bottom w:val="single" w:sz="4" w:space="0" w:color="auto"/>
              <w:right w:val="single" w:sz="4" w:space="0" w:color="auto"/>
            </w:tcBorders>
            <w:shd w:val="clear" w:color="auto" w:fill="auto"/>
            <w:vAlign w:val="center"/>
            <w:hideMark/>
          </w:tcPr>
          <w:p w14:paraId="1A4BB164" w14:textId="77777777" w:rsidR="00754401" w:rsidRPr="008D0CFE" w:rsidRDefault="00754401" w:rsidP="00CA5B84">
            <w:pPr>
              <w:autoSpaceDE/>
              <w:autoSpaceDN/>
              <w:spacing w:line="240" w:lineRule="auto"/>
              <w:ind w:firstLine="0"/>
              <w:jc w:val="center"/>
              <w:rPr>
                <w:sz w:val="15"/>
              </w:rPr>
            </w:pPr>
            <w:r w:rsidRPr="008D0CFE">
              <w:rPr>
                <w:sz w:val="15"/>
              </w:rPr>
              <w:t>943051</w:t>
            </w:r>
          </w:p>
        </w:tc>
      </w:tr>
      <w:tr w:rsidR="00754401" w:rsidRPr="008D0CFE" w14:paraId="2089A074" w14:textId="77777777" w:rsidTr="00CA5B84">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2A5FCDB2" w14:textId="77777777" w:rsidR="00754401" w:rsidRPr="008D0CFE" w:rsidRDefault="00754401" w:rsidP="00CA5B84">
            <w:pPr>
              <w:autoSpaceDE/>
              <w:autoSpaceDN/>
              <w:spacing w:line="240" w:lineRule="auto"/>
              <w:ind w:firstLine="0"/>
              <w:jc w:val="center"/>
              <w:rPr>
                <w:sz w:val="15"/>
              </w:rPr>
            </w:pPr>
            <w:r w:rsidRPr="008D0CFE">
              <w:rPr>
                <w:sz w:val="15"/>
              </w:rPr>
              <w:t>1ТС-5.2</w:t>
            </w:r>
          </w:p>
        </w:tc>
        <w:tc>
          <w:tcPr>
            <w:tcW w:w="271" w:type="pct"/>
            <w:tcBorders>
              <w:top w:val="nil"/>
              <w:left w:val="nil"/>
              <w:bottom w:val="double" w:sz="6" w:space="0" w:color="auto"/>
              <w:right w:val="single" w:sz="4" w:space="0" w:color="auto"/>
            </w:tcBorders>
            <w:shd w:val="clear" w:color="auto" w:fill="auto"/>
            <w:vAlign w:val="center"/>
            <w:hideMark/>
          </w:tcPr>
          <w:p w14:paraId="3862DD09" w14:textId="77777777" w:rsidR="00754401" w:rsidRPr="008D0CFE" w:rsidRDefault="00754401" w:rsidP="00CA5B84">
            <w:pPr>
              <w:autoSpaceDE/>
              <w:autoSpaceDN/>
              <w:spacing w:line="240" w:lineRule="auto"/>
              <w:ind w:firstLine="0"/>
              <w:jc w:val="center"/>
              <w:rPr>
                <w:sz w:val="15"/>
              </w:rPr>
            </w:pPr>
            <w:r w:rsidRPr="008D0CFE">
              <w:rPr>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43C68506" w14:textId="77777777" w:rsidR="00754401" w:rsidRPr="008D0CFE" w:rsidRDefault="00754401" w:rsidP="00CA5B84">
            <w:pPr>
              <w:autoSpaceDE/>
              <w:autoSpaceDN/>
              <w:spacing w:line="240" w:lineRule="auto"/>
              <w:ind w:firstLine="0"/>
              <w:jc w:val="left"/>
              <w:rPr>
                <w:sz w:val="15"/>
              </w:rPr>
            </w:pPr>
            <w:r w:rsidRPr="008D0CFE">
              <w:rPr>
                <w:sz w:val="15"/>
              </w:rPr>
              <w:t>СЦТС, Котельная №3 ООО «</w:t>
            </w:r>
            <w:proofErr w:type="spellStart"/>
            <w:r w:rsidRPr="008D0CFE">
              <w:rPr>
                <w:sz w:val="15"/>
              </w:rPr>
              <w:t>КомЭнерго</w:t>
            </w:r>
            <w:proofErr w:type="spellEnd"/>
            <w:r w:rsidRPr="008D0CFE">
              <w:rPr>
                <w:sz w:val="15"/>
              </w:rPr>
              <w:t>»</w:t>
            </w:r>
          </w:p>
        </w:tc>
        <w:tc>
          <w:tcPr>
            <w:tcW w:w="476" w:type="pct"/>
            <w:tcBorders>
              <w:top w:val="nil"/>
              <w:left w:val="nil"/>
              <w:bottom w:val="double" w:sz="6" w:space="0" w:color="auto"/>
              <w:right w:val="single" w:sz="4" w:space="0" w:color="auto"/>
            </w:tcBorders>
            <w:shd w:val="clear" w:color="auto" w:fill="auto"/>
            <w:vAlign w:val="center"/>
            <w:hideMark/>
          </w:tcPr>
          <w:p w14:paraId="31EA2075" w14:textId="77777777" w:rsidR="00754401" w:rsidRPr="008D0CFE" w:rsidRDefault="00754401" w:rsidP="00CA5B84">
            <w:pPr>
              <w:autoSpaceDE/>
              <w:autoSpaceDN/>
              <w:spacing w:line="240" w:lineRule="auto"/>
              <w:ind w:firstLine="0"/>
              <w:jc w:val="center"/>
              <w:rPr>
                <w:sz w:val="15"/>
              </w:rPr>
            </w:pPr>
            <w:r w:rsidRPr="008D0CFE">
              <w:rPr>
                <w:sz w:val="15"/>
              </w:rPr>
              <w:t>Амортизационные отчисления/бюджетные ср-</w:t>
            </w:r>
            <w:proofErr w:type="spellStart"/>
            <w:r w:rsidRPr="008D0CFE">
              <w:rPr>
                <w:sz w:val="15"/>
              </w:rPr>
              <w:t>ва</w:t>
            </w:r>
            <w:proofErr w:type="spellEnd"/>
            <w:r w:rsidRPr="008D0CFE">
              <w:rPr>
                <w:sz w:val="15"/>
              </w:rPr>
              <w:t xml:space="preserve"> и (или) привлеченные средства</w:t>
            </w:r>
          </w:p>
        </w:tc>
        <w:tc>
          <w:tcPr>
            <w:tcW w:w="291" w:type="pct"/>
            <w:tcBorders>
              <w:top w:val="nil"/>
              <w:left w:val="nil"/>
              <w:bottom w:val="double" w:sz="6" w:space="0" w:color="auto"/>
              <w:right w:val="single" w:sz="4" w:space="0" w:color="auto"/>
            </w:tcBorders>
            <w:shd w:val="clear" w:color="auto" w:fill="auto"/>
            <w:vAlign w:val="center"/>
            <w:hideMark/>
          </w:tcPr>
          <w:p w14:paraId="7DEBE3D8" w14:textId="77777777" w:rsidR="00754401" w:rsidRPr="008D0CFE" w:rsidRDefault="00754401" w:rsidP="00CA5B84">
            <w:pPr>
              <w:autoSpaceDE/>
              <w:autoSpaceDN/>
              <w:spacing w:line="240" w:lineRule="auto"/>
              <w:ind w:firstLine="0"/>
              <w:jc w:val="center"/>
              <w:rPr>
                <w:b/>
                <w:sz w:val="15"/>
              </w:rPr>
            </w:pPr>
            <w:r w:rsidRPr="008D0CFE">
              <w:rPr>
                <w:b/>
                <w:sz w:val="15"/>
              </w:rPr>
              <w:t>196317</w:t>
            </w:r>
          </w:p>
        </w:tc>
        <w:tc>
          <w:tcPr>
            <w:tcW w:w="212" w:type="pct"/>
            <w:tcBorders>
              <w:top w:val="nil"/>
              <w:left w:val="nil"/>
              <w:bottom w:val="double" w:sz="6" w:space="0" w:color="auto"/>
              <w:right w:val="single" w:sz="4" w:space="0" w:color="auto"/>
            </w:tcBorders>
            <w:shd w:val="clear" w:color="auto" w:fill="auto"/>
            <w:vAlign w:val="center"/>
            <w:hideMark/>
          </w:tcPr>
          <w:p w14:paraId="5D90D046"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1793028C"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7DD564A9"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7E83A33F"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1B1AB1D5"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6A24FB4A" w14:textId="77777777" w:rsidR="00754401" w:rsidRPr="008D0CFE" w:rsidRDefault="00754401" w:rsidP="00CA5B84">
            <w:pPr>
              <w:autoSpaceDE/>
              <w:autoSpaceDN/>
              <w:spacing w:line="240" w:lineRule="auto"/>
              <w:ind w:firstLine="0"/>
              <w:jc w:val="center"/>
              <w:rPr>
                <w:sz w:val="15"/>
              </w:rPr>
            </w:pPr>
            <w:r w:rsidRPr="008D0CFE">
              <w:rPr>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27C92797" w14:textId="77777777" w:rsidR="00754401" w:rsidRPr="008D0CFE" w:rsidRDefault="00754401" w:rsidP="00CA5B84">
            <w:pPr>
              <w:autoSpaceDE/>
              <w:autoSpaceDN/>
              <w:spacing w:line="240" w:lineRule="auto"/>
              <w:ind w:firstLine="0"/>
              <w:jc w:val="center"/>
              <w:rPr>
                <w:sz w:val="15"/>
              </w:rPr>
            </w:pPr>
            <w:r w:rsidRPr="008D0CFE">
              <w:rPr>
                <w:sz w:val="15"/>
              </w:rPr>
              <w:t>36257</w:t>
            </w:r>
          </w:p>
        </w:tc>
        <w:tc>
          <w:tcPr>
            <w:tcW w:w="236" w:type="pct"/>
            <w:tcBorders>
              <w:top w:val="nil"/>
              <w:left w:val="nil"/>
              <w:bottom w:val="double" w:sz="6" w:space="0" w:color="auto"/>
              <w:right w:val="single" w:sz="4" w:space="0" w:color="auto"/>
            </w:tcBorders>
            <w:shd w:val="clear" w:color="auto" w:fill="auto"/>
            <w:vAlign w:val="center"/>
            <w:hideMark/>
          </w:tcPr>
          <w:p w14:paraId="6B00A04C" w14:textId="77777777" w:rsidR="00754401" w:rsidRPr="008D0CFE" w:rsidRDefault="00754401" w:rsidP="00CA5B84">
            <w:pPr>
              <w:autoSpaceDE/>
              <w:autoSpaceDN/>
              <w:spacing w:line="240" w:lineRule="auto"/>
              <w:ind w:firstLine="0"/>
              <w:jc w:val="center"/>
              <w:rPr>
                <w:sz w:val="15"/>
              </w:rPr>
            </w:pPr>
            <w:r w:rsidRPr="008D0CFE">
              <w:rPr>
                <w:sz w:val="15"/>
              </w:rPr>
              <w:t>37707</w:t>
            </w:r>
          </w:p>
        </w:tc>
        <w:tc>
          <w:tcPr>
            <w:tcW w:w="236" w:type="pct"/>
            <w:tcBorders>
              <w:top w:val="nil"/>
              <w:left w:val="nil"/>
              <w:bottom w:val="double" w:sz="6" w:space="0" w:color="auto"/>
              <w:right w:val="single" w:sz="4" w:space="0" w:color="auto"/>
            </w:tcBorders>
            <w:shd w:val="clear" w:color="auto" w:fill="auto"/>
            <w:vAlign w:val="center"/>
            <w:hideMark/>
          </w:tcPr>
          <w:p w14:paraId="121278A7" w14:textId="77777777" w:rsidR="00754401" w:rsidRPr="008D0CFE" w:rsidRDefault="00754401" w:rsidP="00CA5B84">
            <w:pPr>
              <w:autoSpaceDE/>
              <w:autoSpaceDN/>
              <w:spacing w:line="240" w:lineRule="auto"/>
              <w:ind w:firstLine="0"/>
              <w:jc w:val="center"/>
              <w:rPr>
                <w:sz w:val="15"/>
              </w:rPr>
            </w:pPr>
            <w:r w:rsidRPr="008D0CFE">
              <w:rPr>
                <w:sz w:val="15"/>
              </w:rPr>
              <w:t>39216</w:t>
            </w:r>
          </w:p>
        </w:tc>
        <w:tc>
          <w:tcPr>
            <w:tcW w:w="236" w:type="pct"/>
            <w:tcBorders>
              <w:top w:val="nil"/>
              <w:left w:val="nil"/>
              <w:bottom w:val="double" w:sz="6" w:space="0" w:color="auto"/>
              <w:right w:val="single" w:sz="4" w:space="0" w:color="auto"/>
            </w:tcBorders>
            <w:shd w:val="clear" w:color="auto" w:fill="auto"/>
            <w:vAlign w:val="center"/>
            <w:hideMark/>
          </w:tcPr>
          <w:p w14:paraId="69AB4780" w14:textId="77777777" w:rsidR="00754401" w:rsidRPr="008D0CFE" w:rsidRDefault="00754401" w:rsidP="00CA5B84">
            <w:pPr>
              <w:autoSpaceDE/>
              <w:autoSpaceDN/>
              <w:spacing w:line="240" w:lineRule="auto"/>
              <w:ind w:firstLine="0"/>
              <w:jc w:val="center"/>
              <w:rPr>
                <w:sz w:val="15"/>
              </w:rPr>
            </w:pPr>
            <w:r w:rsidRPr="008D0CFE">
              <w:rPr>
                <w:sz w:val="15"/>
              </w:rPr>
              <w:t>40784</w:t>
            </w:r>
          </w:p>
        </w:tc>
        <w:tc>
          <w:tcPr>
            <w:tcW w:w="215" w:type="pct"/>
            <w:tcBorders>
              <w:top w:val="nil"/>
              <w:left w:val="nil"/>
              <w:bottom w:val="double" w:sz="6" w:space="0" w:color="auto"/>
              <w:right w:val="single" w:sz="4" w:space="0" w:color="auto"/>
            </w:tcBorders>
            <w:shd w:val="clear" w:color="auto" w:fill="auto"/>
            <w:vAlign w:val="center"/>
            <w:hideMark/>
          </w:tcPr>
          <w:p w14:paraId="6AE2F97A" w14:textId="77777777" w:rsidR="00754401" w:rsidRPr="008D0CFE" w:rsidRDefault="00754401" w:rsidP="00CA5B84">
            <w:pPr>
              <w:autoSpaceDE/>
              <w:autoSpaceDN/>
              <w:spacing w:line="240" w:lineRule="auto"/>
              <w:ind w:firstLine="0"/>
              <w:jc w:val="center"/>
              <w:rPr>
                <w:sz w:val="15"/>
              </w:rPr>
            </w:pPr>
            <w:r w:rsidRPr="008D0CFE">
              <w:rPr>
                <w:sz w:val="15"/>
              </w:rPr>
              <w:t>42353</w:t>
            </w:r>
          </w:p>
        </w:tc>
      </w:tr>
    </w:tbl>
    <w:p w14:paraId="0D6A3AA2" w14:textId="77777777" w:rsidR="009104D3" w:rsidRPr="008D0CFE" w:rsidRDefault="009104D3" w:rsidP="009104D3">
      <w:pPr>
        <w:rPr>
          <w:lang w:val="en-US"/>
        </w:rPr>
      </w:pPr>
    </w:p>
    <w:p w14:paraId="3B27A836" w14:textId="77777777" w:rsidR="009B452D" w:rsidRPr="008D0CFE" w:rsidRDefault="009B452D" w:rsidP="009B452D"/>
    <w:p w14:paraId="4D61EE95" w14:textId="77777777" w:rsidR="00A77CD3" w:rsidRPr="008D0CFE" w:rsidRDefault="00A77CD3">
      <w:pPr>
        <w:widowControl w:val="0"/>
        <w:spacing w:line="240" w:lineRule="auto"/>
        <w:ind w:firstLine="0"/>
        <w:jc w:val="left"/>
      </w:pPr>
    </w:p>
    <w:p w14:paraId="5CCFF544" w14:textId="410AA6AA" w:rsidR="00F35C76" w:rsidRPr="008D0CFE" w:rsidRDefault="00F35C76">
      <w:pPr>
        <w:widowControl w:val="0"/>
        <w:spacing w:line="240" w:lineRule="auto"/>
        <w:ind w:firstLine="0"/>
        <w:jc w:val="left"/>
      </w:pPr>
    </w:p>
    <w:bookmarkEnd w:id="21"/>
    <w:p w14:paraId="658141D6" w14:textId="53806C80" w:rsidR="001A02E3" w:rsidRPr="008D0CFE" w:rsidRDefault="001A02E3" w:rsidP="00A86DF3">
      <w:pPr>
        <w:ind w:firstLine="0"/>
        <w:jc w:val="left"/>
        <w:rPr>
          <w:szCs w:val="26"/>
        </w:rPr>
        <w:sectPr w:rsidR="001A02E3" w:rsidRPr="008D0CFE">
          <w:pgSz w:w="16840" w:h="11910" w:orient="landscape"/>
          <w:pgMar w:top="1701" w:right="567" w:bottom="567" w:left="567" w:header="0" w:footer="420" w:gutter="0"/>
          <w:cols w:space="720"/>
        </w:sectPr>
      </w:pPr>
    </w:p>
    <w:p w14:paraId="311ACC1D" w14:textId="77777777" w:rsidR="001A02E3" w:rsidRPr="005955C4" w:rsidRDefault="001A02E3" w:rsidP="005955C4">
      <w:pPr>
        <w:pStyle w:val="11"/>
      </w:pPr>
      <w:bookmarkStart w:id="55" w:name="_Toc44555581"/>
      <w:bookmarkStart w:id="56" w:name="_Toc18083769"/>
      <w:bookmarkStart w:id="57" w:name="_Toc10806149"/>
      <w:bookmarkStart w:id="58" w:name="_Toc514836802"/>
      <w:bookmarkStart w:id="59" w:name="_Toc57364477"/>
      <w:r w:rsidRPr="008D0CFE">
        <w:lastRenderedPageBreak/>
        <w:t>Обоснование выбора приоритетного варианта перспективного</w:t>
      </w:r>
      <w:r w:rsidRPr="005955C4">
        <w:t xml:space="preserve"> развития систем теплоснабжения на основе анализа ценовых (тарифных) последствий для потребителей</w:t>
      </w:r>
      <w:bookmarkEnd w:id="55"/>
      <w:bookmarkEnd w:id="56"/>
      <w:bookmarkEnd w:id="57"/>
      <w:bookmarkEnd w:id="58"/>
      <w:bookmarkEnd w:id="59"/>
    </w:p>
    <w:p w14:paraId="6C1549BA" w14:textId="5316D887" w:rsidR="001A02E3" w:rsidRPr="007A2B91" w:rsidRDefault="001A02E3" w:rsidP="00603885">
      <w:r w:rsidRPr="007A2B91">
        <w:t>На основании анализа ценовых (тарифных) последствий для потребителей, выполненных в Главе 14 «Ценовые (тарифные) последствия» обосновывающих материалов к схеме теплоснабжения МО</w:t>
      </w:r>
      <w:r w:rsidR="009A7C17">
        <w:t xml:space="preserve"> «Городской округ</w:t>
      </w:r>
      <w:r w:rsidRPr="007A2B91">
        <w:t xml:space="preserve"> «</w:t>
      </w:r>
      <w:r w:rsidR="005C59CF" w:rsidRPr="007A2B91">
        <w:t>Город Глазов</w:t>
      </w:r>
      <w:r w:rsidRPr="007A2B91">
        <w:t>»</w:t>
      </w:r>
      <w:r w:rsidR="009A7C17">
        <w:t xml:space="preserve"> Удмуртской Республики»</w:t>
      </w:r>
      <w:r w:rsidRPr="007A2B91">
        <w:t xml:space="preserve">, для </w:t>
      </w:r>
      <w:r w:rsidR="005C59CF" w:rsidRPr="007A2B91">
        <w:t>вариантов</w:t>
      </w:r>
      <w:r w:rsidRPr="007A2B91">
        <w:t xml:space="preserve"> 1</w:t>
      </w:r>
      <w:r w:rsidR="007A2B91" w:rsidRPr="007A2B91">
        <w:t xml:space="preserve"> и </w:t>
      </w:r>
      <w:r w:rsidR="006A5C5B">
        <w:t>2</w:t>
      </w:r>
      <w:r w:rsidRPr="007A2B91">
        <w:t xml:space="preserve"> по показателям: </w:t>
      </w:r>
    </w:p>
    <w:p w14:paraId="07BA5292" w14:textId="185C333E" w:rsidR="001A02E3" w:rsidRPr="00603885" w:rsidRDefault="001A02E3" w:rsidP="00603885">
      <w:pPr>
        <w:pStyle w:val="a6"/>
        <w:numPr>
          <w:ilvl w:val="0"/>
          <w:numId w:val="42"/>
        </w:numPr>
        <w:rPr>
          <w:lang w:eastAsia="en-US" w:bidi="ar-SA"/>
        </w:rPr>
      </w:pPr>
      <w:r w:rsidRPr="00603885">
        <w:rPr>
          <w:lang w:eastAsia="en-US" w:bidi="ar-SA"/>
        </w:rPr>
        <w:t xml:space="preserve">затраты на реализацию мероприятий по строительству, реконструкции и техническому перевооружению источников тепловой энергии; </w:t>
      </w:r>
    </w:p>
    <w:p w14:paraId="11FE5108" w14:textId="75CEB6E6" w:rsidR="001A02E3" w:rsidRPr="00603885" w:rsidRDefault="001A02E3" w:rsidP="00603885">
      <w:pPr>
        <w:pStyle w:val="a6"/>
        <w:numPr>
          <w:ilvl w:val="0"/>
          <w:numId w:val="42"/>
        </w:numPr>
        <w:rPr>
          <w:lang w:eastAsia="en-US" w:bidi="ar-SA"/>
        </w:rPr>
      </w:pPr>
      <w:r w:rsidRPr="00603885">
        <w:rPr>
          <w:lang w:eastAsia="en-US" w:bidi="ar-SA"/>
        </w:rPr>
        <w:t xml:space="preserve">затраты на реализацию мероприятий по строительству и реконструкции тепловых сетей и сооружений на них; </w:t>
      </w:r>
    </w:p>
    <w:p w14:paraId="24A2308C" w14:textId="6DF6570D" w:rsidR="006A5C5B" w:rsidRPr="00A950B4" w:rsidRDefault="001A02E3" w:rsidP="00603885">
      <w:pPr>
        <w:pStyle w:val="a6"/>
        <w:numPr>
          <w:ilvl w:val="0"/>
          <w:numId w:val="42"/>
        </w:numPr>
        <w:rPr>
          <w:szCs w:val="26"/>
        </w:rPr>
      </w:pPr>
      <w:r w:rsidRPr="00A950B4">
        <w:rPr>
          <w:lang w:eastAsia="en-US" w:bidi="ar-SA"/>
        </w:rPr>
        <w:t>ценовые последствия реализации мероприятий дл</w:t>
      </w:r>
      <w:r w:rsidR="006A5C5B" w:rsidRPr="00A950B4">
        <w:rPr>
          <w:lang w:eastAsia="en-US" w:bidi="ar-SA"/>
        </w:rPr>
        <w:t>я потребителей тепловой энергии</w:t>
      </w:r>
      <w:r w:rsidR="006A5C5B" w:rsidRPr="00A950B4">
        <w:rPr>
          <w:szCs w:val="26"/>
        </w:rPr>
        <w:t>.</w:t>
      </w:r>
    </w:p>
    <w:p w14:paraId="4C619B07" w14:textId="4E14878F" w:rsidR="00BE482B" w:rsidRPr="00A950B4" w:rsidRDefault="00BE482B" w:rsidP="00BE482B">
      <w:pPr>
        <w:rPr>
          <w:szCs w:val="26"/>
        </w:rPr>
      </w:pPr>
      <w:r w:rsidRPr="00A950B4">
        <w:rPr>
          <w:szCs w:val="26"/>
        </w:rPr>
        <w:t xml:space="preserve">можно сделать вывод о том, что наиболее целесообразным сценарием перспективного развития систем теплоснабжения </w:t>
      </w:r>
      <w:r w:rsidR="000B3F42" w:rsidRPr="00A950B4">
        <w:rPr>
          <w:szCs w:val="26"/>
        </w:rPr>
        <w:t>МО</w:t>
      </w:r>
      <w:r w:rsidR="009A7C17">
        <w:rPr>
          <w:szCs w:val="26"/>
        </w:rPr>
        <w:t xml:space="preserve"> «Городской округ</w:t>
      </w:r>
      <w:r w:rsidR="000B3F42" w:rsidRPr="00A950B4">
        <w:rPr>
          <w:szCs w:val="26"/>
        </w:rPr>
        <w:t xml:space="preserve"> «Город Глазов»</w:t>
      </w:r>
      <w:r w:rsidRPr="00A950B4">
        <w:rPr>
          <w:szCs w:val="26"/>
        </w:rPr>
        <w:t xml:space="preserve"> </w:t>
      </w:r>
      <w:r w:rsidR="009A7C17">
        <w:rPr>
          <w:szCs w:val="26"/>
        </w:rPr>
        <w:t xml:space="preserve">Удмуртской Республики» </w:t>
      </w:r>
      <w:r w:rsidRPr="00A950B4">
        <w:rPr>
          <w:szCs w:val="26"/>
        </w:rPr>
        <w:t xml:space="preserve">является </w:t>
      </w:r>
      <w:r w:rsidR="000B3F42" w:rsidRPr="00A950B4">
        <w:rPr>
          <w:b/>
          <w:szCs w:val="26"/>
        </w:rPr>
        <w:t>Вариант №</w:t>
      </w:r>
      <w:r w:rsidR="00086F71" w:rsidRPr="00A950B4">
        <w:rPr>
          <w:b/>
          <w:szCs w:val="26"/>
        </w:rPr>
        <w:t xml:space="preserve"> </w:t>
      </w:r>
      <w:r w:rsidR="000B3F42" w:rsidRPr="00A950B4">
        <w:rPr>
          <w:b/>
          <w:szCs w:val="26"/>
        </w:rPr>
        <w:t>1</w:t>
      </w:r>
      <w:r w:rsidRPr="00A950B4">
        <w:rPr>
          <w:szCs w:val="26"/>
        </w:rPr>
        <w:t>.</w:t>
      </w:r>
    </w:p>
    <w:p w14:paraId="57852C2A" w14:textId="6E1A5795" w:rsidR="00BE482B" w:rsidRPr="00A950B4" w:rsidRDefault="00BE482B" w:rsidP="00BE482B">
      <w:pPr>
        <w:rPr>
          <w:szCs w:val="26"/>
        </w:rPr>
      </w:pPr>
      <w:r w:rsidRPr="00A950B4">
        <w:rPr>
          <w:szCs w:val="26"/>
        </w:rPr>
        <w:t xml:space="preserve">Данный </w:t>
      </w:r>
      <w:r w:rsidR="000B3F42" w:rsidRPr="00A950B4">
        <w:rPr>
          <w:szCs w:val="26"/>
        </w:rPr>
        <w:t>вариант</w:t>
      </w:r>
      <w:r w:rsidRPr="00A950B4">
        <w:rPr>
          <w:szCs w:val="26"/>
        </w:rPr>
        <w:t xml:space="preserve"> позволяет обеспечить:</w:t>
      </w:r>
    </w:p>
    <w:p w14:paraId="790822C8" w14:textId="2962F3E9" w:rsidR="0020193A" w:rsidRPr="00A950B4" w:rsidRDefault="0020193A" w:rsidP="000B3F42">
      <w:pPr>
        <w:pStyle w:val="a6"/>
        <w:numPr>
          <w:ilvl w:val="0"/>
          <w:numId w:val="42"/>
        </w:numPr>
        <w:rPr>
          <w:lang w:eastAsia="en-US" w:bidi="ar-SA"/>
        </w:rPr>
      </w:pPr>
      <w:r w:rsidRPr="00A950B4">
        <w:t>оптимизацию состава эксплуатируемых источников ввиду их убыточности;</w:t>
      </w:r>
    </w:p>
    <w:p w14:paraId="281DF045" w14:textId="4B43B09C" w:rsidR="00BE482B" w:rsidRPr="00A950B4" w:rsidRDefault="00BE482B" w:rsidP="000B3F42">
      <w:pPr>
        <w:pStyle w:val="a6"/>
        <w:numPr>
          <w:ilvl w:val="0"/>
          <w:numId w:val="42"/>
        </w:numPr>
        <w:rPr>
          <w:lang w:eastAsia="en-US" w:bidi="ar-SA"/>
        </w:rPr>
      </w:pPr>
      <w:r w:rsidRPr="00A950B4">
        <w:rPr>
          <w:lang w:eastAsia="en-US" w:bidi="ar-SA"/>
        </w:rPr>
        <w:t>меньший рост тарифа при реализации мероприятий (снизить денежную нагрузку для населения).</w:t>
      </w:r>
    </w:p>
    <w:p w14:paraId="3140C6E4" w14:textId="10287548" w:rsidR="00BE482B" w:rsidRDefault="00BE482B" w:rsidP="00BE482B">
      <w:pPr>
        <w:rPr>
          <w:szCs w:val="26"/>
        </w:rPr>
      </w:pPr>
      <w:r w:rsidRPr="00BE482B">
        <w:rPr>
          <w:szCs w:val="26"/>
        </w:rPr>
        <w:t xml:space="preserve">В таблицах ниже представлена информация по тарифно-балансовым расчетным моделям теплоснабжения для источников </w:t>
      </w:r>
      <w:r w:rsidR="008E11D5" w:rsidRPr="00A950B4">
        <w:rPr>
          <w:szCs w:val="26"/>
        </w:rPr>
        <w:t>МО</w:t>
      </w:r>
      <w:r w:rsidR="008E11D5">
        <w:rPr>
          <w:szCs w:val="26"/>
        </w:rPr>
        <w:t xml:space="preserve"> «Городской округ</w:t>
      </w:r>
      <w:r w:rsidR="008E11D5" w:rsidRPr="00A950B4">
        <w:rPr>
          <w:szCs w:val="26"/>
        </w:rPr>
        <w:t xml:space="preserve"> «Город Глазов» </w:t>
      </w:r>
      <w:r w:rsidR="008E11D5">
        <w:rPr>
          <w:szCs w:val="26"/>
        </w:rPr>
        <w:t>Удмуртской Республики»</w:t>
      </w:r>
      <w:r w:rsidR="000B3F42">
        <w:rPr>
          <w:szCs w:val="26"/>
        </w:rPr>
        <w:t>.</w:t>
      </w:r>
    </w:p>
    <w:p w14:paraId="2A9DA12B" w14:textId="77777777" w:rsidR="00BE482B" w:rsidRDefault="00BE482B" w:rsidP="00BE482B">
      <w:pPr>
        <w:rPr>
          <w:szCs w:val="26"/>
        </w:rPr>
      </w:pPr>
    </w:p>
    <w:p w14:paraId="43140657" w14:textId="77777777" w:rsidR="00BE482B" w:rsidRDefault="00BE482B" w:rsidP="00BE482B">
      <w:pPr>
        <w:rPr>
          <w:szCs w:val="26"/>
        </w:rPr>
      </w:pPr>
    </w:p>
    <w:p w14:paraId="5C996BBA" w14:textId="7C3CC9BB" w:rsidR="00BE482B" w:rsidRPr="00BE482B" w:rsidRDefault="00BE482B" w:rsidP="00BE482B">
      <w:pPr>
        <w:rPr>
          <w:szCs w:val="26"/>
        </w:rPr>
        <w:sectPr w:rsidR="00BE482B" w:rsidRPr="00BE482B" w:rsidSect="00CE536A">
          <w:pgSz w:w="11907" w:h="16840" w:code="9"/>
          <w:pgMar w:top="1134" w:right="567" w:bottom="1134" w:left="1701" w:header="0" w:footer="590" w:gutter="0"/>
          <w:cols w:space="720"/>
          <w:docGrid w:linePitch="299"/>
        </w:sectPr>
      </w:pPr>
    </w:p>
    <w:p w14:paraId="7DE18E7E" w14:textId="07A07AEB" w:rsidR="00CF5952" w:rsidRDefault="00CF5952" w:rsidP="00603885">
      <w:pPr>
        <w:pStyle w:val="af4"/>
      </w:pPr>
      <w:r w:rsidRPr="00712664">
        <w:lastRenderedPageBreak/>
        <w:t xml:space="preserve">Таблица </w:t>
      </w:r>
      <w:r w:rsidRPr="00712664">
        <w:fldChar w:fldCharType="begin"/>
      </w:r>
      <w:r w:rsidRPr="00712664">
        <w:instrText xml:space="preserve"> SEQ Таблица \* ARABIC </w:instrText>
      </w:r>
      <w:r w:rsidRPr="00712664">
        <w:fldChar w:fldCharType="separate"/>
      </w:r>
      <w:r w:rsidR="007D572B">
        <w:rPr>
          <w:noProof/>
        </w:rPr>
        <w:t>10</w:t>
      </w:r>
      <w:r w:rsidRPr="00712664">
        <w:fldChar w:fldCharType="end"/>
      </w:r>
      <w:r w:rsidRPr="00712664">
        <w:t xml:space="preserve">. </w:t>
      </w:r>
      <w:r w:rsidRPr="00CF5952">
        <w:t>Тарифно-балансовая расчетная модель теплоснабжения для АО «РИР»</w:t>
      </w:r>
    </w:p>
    <w:tbl>
      <w:tblPr>
        <w:tblW w:w="5000" w:type="pct"/>
        <w:tblLook w:val="04A0" w:firstRow="1" w:lastRow="0" w:firstColumn="1" w:lastColumn="0" w:noHBand="0" w:noVBand="1"/>
      </w:tblPr>
      <w:tblGrid>
        <w:gridCol w:w="2748"/>
        <w:gridCol w:w="1158"/>
        <w:gridCol w:w="933"/>
        <w:gridCol w:w="933"/>
        <w:gridCol w:w="933"/>
        <w:gridCol w:w="1043"/>
        <w:gridCol w:w="1043"/>
        <w:gridCol w:w="1043"/>
        <w:gridCol w:w="1043"/>
        <w:gridCol w:w="1043"/>
        <w:gridCol w:w="1043"/>
        <w:gridCol w:w="1043"/>
        <w:gridCol w:w="1043"/>
        <w:gridCol w:w="1043"/>
      </w:tblGrid>
      <w:tr w:rsidR="00A0021A" w:rsidRPr="006762E9" w14:paraId="08703878" w14:textId="77777777" w:rsidTr="00A0021A">
        <w:trPr>
          <w:trHeight w:val="20"/>
          <w:tblHead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D01296" w14:textId="77777777" w:rsidR="00A0021A" w:rsidRPr="006762E9" w:rsidRDefault="00A0021A" w:rsidP="006762E9">
            <w:pPr>
              <w:autoSpaceDE/>
              <w:autoSpaceDN/>
              <w:spacing w:line="240" w:lineRule="auto"/>
              <w:ind w:firstLine="0"/>
              <w:jc w:val="left"/>
              <w:rPr>
                <w:b/>
                <w:bCs/>
                <w:color w:val="000000"/>
                <w:sz w:val="16"/>
                <w:szCs w:val="16"/>
                <w:lang w:bidi="ar-SA"/>
              </w:rPr>
            </w:pPr>
            <w:r w:rsidRPr="006762E9">
              <w:rPr>
                <w:b/>
                <w:bCs/>
                <w:color w:val="000000"/>
                <w:sz w:val="16"/>
                <w:szCs w:val="16"/>
                <w:lang w:bidi="ar-SA"/>
              </w:rPr>
              <w:t>Показатели (производство тепловой энергии)</w:t>
            </w:r>
          </w:p>
        </w:tc>
        <w:tc>
          <w:tcPr>
            <w:tcW w:w="360" w:type="pct"/>
            <w:tcBorders>
              <w:top w:val="single" w:sz="4" w:space="0" w:color="auto"/>
              <w:left w:val="nil"/>
              <w:bottom w:val="single" w:sz="4" w:space="0" w:color="auto"/>
              <w:right w:val="single" w:sz="4" w:space="0" w:color="auto"/>
            </w:tcBorders>
            <w:shd w:val="clear" w:color="auto" w:fill="auto"/>
            <w:vAlign w:val="center"/>
            <w:hideMark/>
          </w:tcPr>
          <w:p w14:paraId="5E65D62A"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Ед. изм.</w:t>
            </w:r>
          </w:p>
        </w:tc>
        <w:tc>
          <w:tcPr>
            <w:tcW w:w="290" w:type="pct"/>
            <w:tcBorders>
              <w:top w:val="single" w:sz="4" w:space="0" w:color="auto"/>
              <w:left w:val="nil"/>
              <w:bottom w:val="single" w:sz="4" w:space="0" w:color="auto"/>
              <w:right w:val="single" w:sz="4" w:space="0" w:color="auto"/>
            </w:tcBorders>
            <w:shd w:val="clear" w:color="auto" w:fill="auto"/>
            <w:vAlign w:val="center"/>
            <w:hideMark/>
          </w:tcPr>
          <w:p w14:paraId="03D5E2A7"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2019</w:t>
            </w:r>
          </w:p>
        </w:tc>
        <w:tc>
          <w:tcPr>
            <w:tcW w:w="290" w:type="pct"/>
            <w:tcBorders>
              <w:top w:val="single" w:sz="4" w:space="0" w:color="auto"/>
              <w:left w:val="nil"/>
              <w:bottom w:val="single" w:sz="4" w:space="0" w:color="auto"/>
              <w:right w:val="single" w:sz="4" w:space="0" w:color="auto"/>
            </w:tcBorders>
            <w:shd w:val="clear" w:color="auto" w:fill="auto"/>
            <w:vAlign w:val="center"/>
            <w:hideMark/>
          </w:tcPr>
          <w:p w14:paraId="3F64C888"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2020</w:t>
            </w:r>
          </w:p>
        </w:tc>
        <w:tc>
          <w:tcPr>
            <w:tcW w:w="290" w:type="pct"/>
            <w:tcBorders>
              <w:top w:val="single" w:sz="4" w:space="0" w:color="auto"/>
              <w:left w:val="nil"/>
              <w:bottom w:val="single" w:sz="4" w:space="0" w:color="auto"/>
              <w:right w:val="single" w:sz="4" w:space="0" w:color="auto"/>
            </w:tcBorders>
            <w:shd w:val="clear" w:color="auto" w:fill="auto"/>
            <w:vAlign w:val="center"/>
            <w:hideMark/>
          </w:tcPr>
          <w:p w14:paraId="186DD529"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2021</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489751DF"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2022</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702CB8E4"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2023</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7EBDFDB5"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2024</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59BB04C2"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2025</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76B277FD"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2026</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37B22C3B"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2027</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4957AF12"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2028</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43E424FF"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2029</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226C3436"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2030</w:t>
            </w:r>
          </w:p>
        </w:tc>
      </w:tr>
      <w:tr w:rsidR="00A0021A" w:rsidRPr="006762E9" w14:paraId="46BF76E6" w14:textId="77777777" w:rsidTr="00A0021A">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51E54"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Вариант 1</w:t>
            </w:r>
          </w:p>
        </w:tc>
      </w:tr>
      <w:tr w:rsidR="0000615F" w:rsidRPr="006762E9" w14:paraId="3749C9AE"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3A412774"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Полезный отпуск тепловой энергии</w:t>
            </w:r>
          </w:p>
        </w:tc>
        <w:tc>
          <w:tcPr>
            <w:tcW w:w="360" w:type="pct"/>
            <w:tcBorders>
              <w:top w:val="nil"/>
              <w:left w:val="nil"/>
              <w:bottom w:val="single" w:sz="4" w:space="0" w:color="auto"/>
              <w:right w:val="single" w:sz="4" w:space="0" w:color="auto"/>
            </w:tcBorders>
            <w:shd w:val="clear" w:color="auto" w:fill="auto"/>
            <w:vAlign w:val="center"/>
            <w:hideMark/>
          </w:tcPr>
          <w:p w14:paraId="70935512" w14:textId="77777777" w:rsidR="0000615F" w:rsidRPr="006762E9" w:rsidRDefault="0000615F" w:rsidP="0000615F">
            <w:pPr>
              <w:autoSpaceDE/>
              <w:autoSpaceDN/>
              <w:spacing w:line="240" w:lineRule="auto"/>
              <w:ind w:firstLine="0"/>
              <w:jc w:val="center"/>
              <w:rPr>
                <w:sz w:val="16"/>
                <w:szCs w:val="16"/>
                <w:lang w:bidi="ar-SA"/>
              </w:rPr>
            </w:pPr>
            <w:proofErr w:type="spellStart"/>
            <w:r w:rsidRPr="006762E9">
              <w:rPr>
                <w:sz w:val="16"/>
                <w:szCs w:val="16"/>
                <w:lang w:bidi="ar-SA"/>
              </w:rPr>
              <w:t>тыс.Гкал</w:t>
            </w:r>
            <w:proofErr w:type="spellEnd"/>
          </w:p>
        </w:tc>
        <w:tc>
          <w:tcPr>
            <w:tcW w:w="290" w:type="pct"/>
            <w:tcBorders>
              <w:top w:val="nil"/>
              <w:left w:val="nil"/>
              <w:bottom w:val="single" w:sz="4" w:space="0" w:color="auto"/>
              <w:right w:val="single" w:sz="4" w:space="0" w:color="auto"/>
            </w:tcBorders>
            <w:shd w:val="clear" w:color="auto" w:fill="auto"/>
            <w:vAlign w:val="center"/>
            <w:hideMark/>
          </w:tcPr>
          <w:p w14:paraId="5F337BC3" w14:textId="3202117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913</w:t>
            </w:r>
          </w:p>
        </w:tc>
        <w:tc>
          <w:tcPr>
            <w:tcW w:w="290" w:type="pct"/>
            <w:tcBorders>
              <w:top w:val="nil"/>
              <w:left w:val="nil"/>
              <w:bottom w:val="single" w:sz="4" w:space="0" w:color="auto"/>
              <w:right w:val="single" w:sz="4" w:space="0" w:color="auto"/>
            </w:tcBorders>
            <w:shd w:val="clear" w:color="auto" w:fill="auto"/>
            <w:vAlign w:val="center"/>
            <w:hideMark/>
          </w:tcPr>
          <w:p w14:paraId="551FDB27" w14:textId="1257B2F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914</w:t>
            </w:r>
          </w:p>
        </w:tc>
        <w:tc>
          <w:tcPr>
            <w:tcW w:w="290" w:type="pct"/>
            <w:tcBorders>
              <w:top w:val="nil"/>
              <w:left w:val="nil"/>
              <w:bottom w:val="single" w:sz="4" w:space="0" w:color="auto"/>
              <w:right w:val="single" w:sz="4" w:space="0" w:color="auto"/>
            </w:tcBorders>
            <w:shd w:val="clear" w:color="auto" w:fill="auto"/>
            <w:vAlign w:val="center"/>
            <w:hideMark/>
          </w:tcPr>
          <w:p w14:paraId="422755EA" w14:textId="7C9704F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949</w:t>
            </w:r>
          </w:p>
        </w:tc>
        <w:tc>
          <w:tcPr>
            <w:tcW w:w="324" w:type="pct"/>
            <w:tcBorders>
              <w:top w:val="nil"/>
              <w:left w:val="nil"/>
              <w:bottom w:val="single" w:sz="4" w:space="0" w:color="auto"/>
              <w:right w:val="single" w:sz="4" w:space="0" w:color="auto"/>
            </w:tcBorders>
            <w:shd w:val="clear" w:color="auto" w:fill="auto"/>
            <w:vAlign w:val="center"/>
            <w:hideMark/>
          </w:tcPr>
          <w:p w14:paraId="7A17B750" w14:textId="34B8A48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952</w:t>
            </w:r>
          </w:p>
        </w:tc>
        <w:tc>
          <w:tcPr>
            <w:tcW w:w="324" w:type="pct"/>
            <w:tcBorders>
              <w:top w:val="nil"/>
              <w:left w:val="nil"/>
              <w:bottom w:val="single" w:sz="4" w:space="0" w:color="auto"/>
              <w:right w:val="single" w:sz="4" w:space="0" w:color="auto"/>
            </w:tcBorders>
            <w:shd w:val="clear" w:color="auto" w:fill="auto"/>
            <w:vAlign w:val="center"/>
            <w:hideMark/>
          </w:tcPr>
          <w:p w14:paraId="7AE078F0" w14:textId="194ACA3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964</w:t>
            </w:r>
          </w:p>
        </w:tc>
        <w:tc>
          <w:tcPr>
            <w:tcW w:w="324" w:type="pct"/>
            <w:tcBorders>
              <w:top w:val="nil"/>
              <w:left w:val="nil"/>
              <w:bottom w:val="single" w:sz="4" w:space="0" w:color="auto"/>
              <w:right w:val="single" w:sz="4" w:space="0" w:color="auto"/>
            </w:tcBorders>
            <w:shd w:val="clear" w:color="auto" w:fill="auto"/>
            <w:vAlign w:val="center"/>
            <w:hideMark/>
          </w:tcPr>
          <w:p w14:paraId="108C7937" w14:textId="540D3BB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1026</w:t>
            </w:r>
          </w:p>
        </w:tc>
        <w:tc>
          <w:tcPr>
            <w:tcW w:w="324" w:type="pct"/>
            <w:tcBorders>
              <w:top w:val="nil"/>
              <w:left w:val="nil"/>
              <w:bottom w:val="single" w:sz="4" w:space="0" w:color="auto"/>
              <w:right w:val="single" w:sz="4" w:space="0" w:color="auto"/>
            </w:tcBorders>
            <w:shd w:val="clear" w:color="auto" w:fill="auto"/>
            <w:vAlign w:val="center"/>
            <w:hideMark/>
          </w:tcPr>
          <w:p w14:paraId="7812E75A" w14:textId="12E10B5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1055</w:t>
            </w:r>
          </w:p>
        </w:tc>
        <w:tc>
          <w:tcPr>
            <w:tcW w:w="324" w:type="pct"/>
            <w:tcBorders>
              <w:top w:val="nil"/>
              <w:left w:val="nil"/>
              <w:bottom w:val="single" w:sz="4" w:space="0" w:color="auto"/>
              <w:right w:val="single" w:sz="4" w:space="0" w:color="auto"/>
            </w:tcBorders>
            <w:shd w:val="clear" w:color="auto" w:fill="auto"/>
            <w:vAlign w:val="center"/>
            <w:hideMark/>
          </w:tcPr>
          <w:p w14:paraId="084266A1" w14:textId="5821908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1072</w:t>
            </w:r>
          </w:p>
        </w:tc>
        <w:tc>
          <w:tcPr>
            <w:tcW w:w="324" w:type="pct"/>
            <w:tcBorders>
              <w:top w:val="nil"/>
              <w:left w:val="nil"/>
              <w:bottom w:val="single" w:sz="4" w:space="0" w:color="auto"/>
              <w:right w:val="single" w:sz="4" w:space="0" w:color="auto"/>
            </w:tcBorders>
            <w:shd w:val="clear" w:color="auto" w:fill="auto"/>
            <w:vAlign w:val="center"/>
            <w:hideMark/>
          </w:tcPr>
          <w:p w14:paraId="7667D692" w14:textId="2196A7C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1088</w:t>
            </w:r>
          </w:p>
        </w:tc>
        <w:tc>
          <w:tcPr>
            <w:tcW w:w="324" w:type="pct"/>
            <w:tcBorders>
              <w:top w:val="nil"/>
              <w:left w:val="nil"/>
              <w:bottom w:val="single" w:sz="4" w:space="0" w:color="auto"/>
              <w:right w:val="single" w:sz="4" w:space="0" w:color="auto"/>
            </w:tcBorders>
            <w:shd w:val="clear" w:color="auto" w:fill="auto"/>
            <w:vAlign w:val="center"/>
            <w:hideMark/>
          </w:tcPr>
          <w:p w14:paraId="089FA610" w14:textId="71E4CF5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1088</w:t>
            </w:r>
          </w:p>
        </w:tc>
        <w:tc>
          <w:tcPr>
            <w:tcW w:w="324" w:type="pct"/>
            <w:tcBorders>
              <w:top w:val="nil"/>
              <w:left w:val="nil"/>
              <w:bottom w:val="single" w:sz="4" w:space="0" w:color="auto"/>
              <w:right w:val="single" w:sz="4" w:space="0" w:color="auto"/>
            </w:tcBorders>
            <w:shd w:val="clear" w:color="auto" w:fill="auto"/>
            <w:vAlign w:val="center"/>
            <w:hideMark/>
          </w:tcPr>
          <w:p w14:paraId="6FB27393" w14:textId="1E19E43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1109</w:t>
            </w:r>
          </w:p>
        </w:tc>
        <w:tc>
          <w:tcPr>
            <w:tcW w:w="324" w:type="pct"/>
            <w:tcBorders>
              <w:top w:val="nil"/>
              <w:left w:val="nil"/>
              <w:bottom w:val="single" w:sz="4" w:space="0" w:color="auto"/>
              <w:right w:val="single" w:sz="4" w:space="0" w:color="auto"/>
            </w:tcBorders>
            <w:shd w:val="clear" w:color="auto" w:fill="auto"/>
            <w:vAlign w:val="center"/>
            <w:hideMark/>
          </w:tcPr>
          <w:p w14:paraId="2C08BE59" w14:textId="77B5439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1109</w:t>
            </w:r>
          </w:p>
        </w:tc>
      </w:tr>
      <w:tr w:rsidR="0000615F" w:rsidRPr="006762E9" w14:paraId="20AAADF2"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24CAE11E"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Затрачено топлива на выработку тепловой энергии</w:t>
            </w:r>
          </w:p>
        </w:tc>
        <w:tc>
          <w:tcPr>
            <w:tcW w:w="360" w:type="pct"/>
            <w:tcBorders>
              <w:top w:val="nil"/>
              <w:left w:val="nil"/>
              <w:bottom w:val="single" w:sz="4" w:space="0" w:color="auto"/>
              <w:right w:val="single" w:sz="4" w:space="0" w:color="auto"/>
            </w:tcBorders>
            <w:shd w:val="clear" w:color="auto" w:fill="auto"/>
            <w:vAlign w:val="center"/>
            <w:hideMark/>
          </w:tcPr>
          <w:p w14:paraId="162B0BA0"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 xml:space="preserve">тыс. т </w:t>
            </w:r>
            <w:proofErr w:type="spellStart"/>
            <w:r w:rsidRPr="006762E9">
              <w:rPr>
                <w:sz w:val="16"/>
                <w:szCs w:val="16"/>
                <w:lang w:bidi="ar-SA"/>
              </w:rPr>
              <w:t>у.т</w:t>
            </w:r>
            <w:proofErr w:type="spellEnd"/>
            <w:r w:rsidRPr="006762E9">
              <w:rPr>
                <w:sz w:val="16"/>
                <w:szCs w:val="16"/>
                <w:lang w:bidi="ar-SA"/>
              </w:rPr>
              <w:t>.</w:t>
            </w:r>
          </w:p>
        </w:tc>
        <w:tc>
          <w:tcPr>
            <w:tcW w:w="290" w:type="pct"/>
            <w:tcBorders>
              <w:top w:val="nil"/>
              <w:left w:val="nil"/>
              <w:bottom w:val="single" w:sz="4" w:space="0" w:color="auto"/>
              <w:right w:val="single" w:sz="4" w:space="0" w:color="auto"/>
            </w:tcBorders>
            <w:shd w:val="clear" w:color="auto" w:fill="auto"/>
            <w:vAlign w:val="center"/>
            <w:hideMark/>
          </w:tcPr>
          <w:p w14:paraId="0C69B6CB" w14:textId="69DD85B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163</w:t>
            </w:r>
          </w:p>
        </w:tc>
        <w:tc>
          <w:tcPr>
            <w:tcW w:w="290" w:type="pct"/>
            <w:tcBorders>
              <w:top w:val="nil"/>
              <w:left w:val="nil"/>
              <w:bottom w:val="single" w:sz="4" w:space="0" w:color="auto"/>
              <w:right w:val="single" w:sz="4" w:space="0" w:color="auto"/>
            </w:tcBorders>
            <w:shd w:val="clear" w:color="auto" w:fill="auto"/>
            <w:vAlign w:val="center"/>
            <w:hideMark/>
          </w:tcPr>
          <w:p w14:paraId="4E965007" w14:textId="055AAED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163</w:t>
            </w:r>
          </w:p>
        </w:tc>
        <w:tc>
          <w:tcPr>
            <w:tcW w:w="290" w:type="pct"/>
            <w:tcBorders>
              <w:top w:val="nil"/>
              <w:left w:val="nil"/>
              <w:bottom w:val="single" w:sz="4" w:space="0" w:color="auto"/>
              <w:right w:val="single" w:sz="4" w:space="0" w:color="auto"/>
            </w:tcBorders>
            <w:shd w:val="clear" w:color="auto" w:fill="auto"/>
            <w:vAlign w:val="center"/>
            <w:hideMark/>
          </w:tcPr>
          <w:p w14:paraId="778904EA" w14:textId="149C0EE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169</w:t>
            </w:r>
          </w:p>
        </w:tc>
        <w:tc>
          <w:tcPr>
            <w:tcW w:w="324" w:type="pct"/>
            <w:tcBorders>
              <w:top w:val="nil"/>
              <w:left w:val="nil"/>
              <w:bottom w:val="single" w:sz="4" w:space="0" w:color="auto"/>
              <w:right w:val="single" w:sz="4" w:space="0" w:color="auto"/>
            </w:tcBorders>
            <w:shd w:val="clear" w:color="auto" w:fill="auto"/>
            <w:vAlign w:val="center"/>
            <w:hideMark/>
          </w:tcPr>
          <w:p w14:paraId="5E8E862F" w14:textId="73BD78F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170</w:t>
            </w:r>
          </w:p>
        </w:tc>
        <w:tc>
          <w:tcPr>
            <w:tcW w:w="324" w:type="pct"/>
            <w:tcBorders>
              <w:top w:val="nil"/>
              <w:left w:val="nil"/>
              <w:bottom w:val="single" w:sz="4" w:space="0" w:color="auto"/>
              <w:right w:val="single" w:sz="4" w:space="0" w:color="auto"/>
            </w:tcBorders>
            <w:shd w:val="clear" w:color="auto" w:fill="auto"/>
            <w:vAlign w:val="center"/>
            <w:hideMark/>
          </w:tcPr>
          <w:p w14:paraId="1CBE989C" w14:textId="60F2F6B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171</w:t>
            </w:r>
          </w:p>
        </w:tc>
        <w:tc>
          <w:tcPr>
            <w:tcW w:w="324" w:type="pct"/>
            <w:tcBorders>
              <w:top w:val="nil"/>
              <w:left w:val="nil"/>
              <w:bottom w:val="single" w:sz="4" w:space="0" w:color="auto"/>
              <w:right w:val="single" w:sz="4" w:space="0" w:color="auto"/>
            </w:tcBorders>
            <w:shd w:val="clear" w:color="auto" w:fill="auto"/>
            <w:vAlign w:val="center"/>
            <w:hideMark/>
          </w:tcPr>
          <w:p w14:paraId="56F162DA" w14:textId="27E84FF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182</w:t>
            </w:r>
          </w:p>
        </w:tc>
        <w:tc>
          <w:tcPr>
            <w:tcW w:w="324" w:type="pct"/>
            <w:tcBorders>
              <w:top w:val="nil"/>
              <w:left w:val="nil"/>
              <w:bottom w:val="single" w:sz="4" w:space="0" w:color="auto"/>
              <w:right w:val="single" w:sz="4" w:space="0" w:color="auto"/>
            </w:tcBorders>
            <w:shd w:val="clear" w:color="auto" w:fill="auto"/>
            <w:vAlign w:val="center"/>
            <w:hideMark/>
          </w:tcPr>
          <w:p w14:paraId="056A184B" w14:textId="3DCC932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186</w:t>
            </w:r>
          </w:p>
        </w:tc>
        <w:tc>
          <w:tcPr>
            <w:tcW w:w="324" w:type="pct"/>
            <w:tcBorders>
              <w:top w:val="nil"/>
              <w:left w:val="nil"/>
              <w:bottom w:val="single" w:sz="4" w:space="0" w:color="auto"/>
              <w:right w:val="single" w:sz="4" w:space="0" w:color="auto"/>
            </w:tcBorders>
            <w:shd w:val="clear" w:color="auto" w:fill="auto"/>
            <w:vAlign w:val="center"/>
            <w:hideMark/>
          </w:tcPr>
          <w:p w14:paraId="5232B994" w14:textId="647AF3E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188</w:t>
            </w:r>
          </w:p>
        </w:tc>
        <w:tc>
          <w:tcPr>
            <w:tcW w:w="324" w:type="pct"/>
            <w:tcBorders>
              <w:top w:val="nil"/>
              <w:left w:val="nil"/>
              <w:bottom w:val="single" w:sz="4" w:space="0" w:color="auto"/>
              <w:right w:val="single" w:sz="4" w:space="0" w:color="auto"/>
            </w:tcBorders>
            <w:shd w:val="clear" w:color="auto" w:fill="auto"/>
            <w:vAlign w:val="center"/>
            <w:hideMark/>
          </w:tcPr>
          <w:p w14:paraId="7F0655C7" w14:textId="6E7D5CE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190</w:t>
            </w:r>
          </w:p>
        </w:tc>
        <w:tc>
          <w:tcPr>
            <w:tcW w:w="324" w:type="pct"/>
            <w:tcBorders>
              <w:top w:val="nil"/>
              <w:left w:val="nil"/>
              <w:bottom w:val="single" w:sz="4" w:space="0" w:color="auto"/>
              <w:right w:val="single" w:sz="4" w:space="0" w:color="auto"/>
            </w:tcBorders>
            <w:shd w:val="clear" w:color="auto" w:fill="auto"/>
            <w:vAlign w:val="center"/>
            <w:hideMark/>
          </w:tcPr>
          <w:p w14:paraId="3115AC87" w14:textId="52BC8D3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190</w:t>
            </w:r>
          </w:p>
        </w:tc>
        <w:tc>
          <w:tcPr>
            <w:tcW w:w="324" w:type="pct"/>
            <w:tcBorders>
              <w:top w:val="nil"/>
              <w:left w:val="nil"/>
              <w:bottom w:val="single" w:sz="4" w:space="0" w:color="auto"/>
              <w:right w:val="single" w:sz="4" w:space="0" w:color="auto"/>
            </w:tcBorders>
            <w:shd w:val="clear" w:color="auto" w:fill="auto"/>
            <w:vAlign w:val="center"/>
            <w:hideMark/>
          </w:tcPr>
          <w:p w14:paraId="27888CFD" w14:textId="16C73FC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194</w:t>
            </w:r>
          </w:p>
        </w:tc>
        <w:tc>
          <w:tcPr>
            <w:tcW w:w="324" w:type="pct"/>
            <w:tcBorders>
              <w:top w:val="nil"/>
              <w:left w:val="nil"/>
              <w:bottom w:val="single" w:sz="4" w:space="0" w:color="auto"/>
              <w:right w:val="single" w:sz="4" w:space="0" w:color="auto"/>
            </w:tcBorders>
            <w:shd w:val="clear" w:color="auto" w:fill="auto"/>
            <w:vAlign w:val="center"/>
            <w:hideMark/>
          </w:tcPr>
          <w:p w14:paraId="3C958680" w14:textId="672604F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193</w:t>
            </w:r>
          </w:p>
        </w:tc>
      </w:tr>
      <w:tr w:rsidR="0000615F" w:rsidRPr="006762E9" w14:paraId="7D805C28"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4EDFE512"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Сырье, основные материалы</w:t>
            </w:r>
          </w:p>
        </w:tc>
        <w:tc>
          <w:tcPr>
            <w:tcW w:w="360" w:type="pct"/>
            <w:tcBorders>
              <w:top w:val="nil"/>
              <w:left w:val="nil"/>
              <w:bottom w:val="single" w:sz="4" w:space="0" w:color="auto"/>
              <w:right w:val="single" w:sz="4" w:space="0" w:color="auto"/>
            </w:tcBorders>
            <w:shd w:val="clear" w:color="auto" w:fill="auto"/>
            <w:vAlign w:val="center"/>
            <w:hideMark/>
          </w:tcPr>
          <w:p w14:paraId="7E63BA4D"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52EF2936" w14:textId="65D9706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3299</w:t>
            </w:r>
          </w:p>
        </w:tc>
        <w:tc>
          <w:tcPr>
            <w:tcW w:w="290" w:type="pct"/>
            <w:tcBorders>
              <w:top w:val="nil"/>
              <w:left w:val="nil"/>
              <w:bottom w:val="single" w:sz="4" w:space="0" w:color="auto"/>
              <w:right w:val="single" w:sz="4" w:space="0" w:color="auto"/>
            </w:tcBorders>
            <w:shd w:val="clear" w:color="auto" w:fill="auto"/>
            <w:vAlign w:val="center"/>
            <w:hideMark/>
          </w:tcPr>
          <w:p w14:paraId="3C0CE598" w14:textId="423864E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3418</w:t>
            </w:r>
          </w:p>
        </w:tc>
        <w:tc>
          <w:tcPr>
            <w:tcW w:w="290" w:type="pct"/>
            <w:tcBorders>
              <w:top w:val="nil"/>
              <w:left w:val="nil"/>
              <w:bottom w:val="single" w:sz="4" w:space="0" w:color="auto"/>
              <w:right w:val="single" w:sz="4" w:space="0" w:color="auto"/>
            </w:tcBorders>
            <w:shd w:val="clear" w:color="auto" w:fill="auto"/>
            <w:vAlign w:val="center"/>
            <w:hideMark/>
          </w:tcPr>
          <w:p w14:paraId="55D0BE0D" w14:textId="652C9B8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3541</w:t>
            </w:r>
          </w:p>
        </w:tc>
        <w:tc>
          <w:tcPr>
            <w:tcW w:w="324" w:type="pct"/>
            <w:tcBorders>
              <w:top w:val="nil"/>
              <w:left w:val="nil"/>
              <w:bottom w:val="single" w:sz="4" w:space="0" w:color="auto"/>
              <w:right w:val="single" w:sz="4" w:space="0" w:color="auto"/>
            </w:tcBorders>
            <w:shd w:val="clear" w:color="auto" w:fill="auto"/>
            <w:vAlign w:val="center"/>
            <w:hideMark/>
          </w:tcPr>
          <w:p w14:paraId="4417DDA7" w14:textId="037A6C5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3689</w:t>
            </w:r>
          </w:p>
        </w:tc>
        <w:tc>
          <w:tcPr>
            <w:tcW w:w="324" w:type="pct"/>
            <w:tcBorders>
              <w:top w:val="nil"/>
              <w:left w:val="nil"/>
              <w:bottom w:val="single" w:sz="4" w:space="0" w:color="auto"/>
              <w:right w:val="single" w:sz="4" w:space="0" w:color="auto"/>
            </w:tcBorders>
            <w:shd w:val="clear" w:color="auto" w:fill="auto"/>
            <w:vAlign w:val="center"/>
            <w:hideMark/>
          </w:tcPr>
          <w:p w14:paraId="629F1CD8" w14:textId="226D705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3852</w:t>
            </w:r>
          </w:p>
        </w:tc>
        <w:tc>
          <w:tcPr>
            <w:tcW w:w="324" w:type="pct"/>
            <w:tcBorders>
              <w:top w:val="nil"/>
              <w:left w:val="nil"/>
              <w:bottom w:val="single" w:sz="4" w:space="0" w:color="auto"/>
              <w:right w:val="single" w:sz="4" w:space="0" w:color="auto"/>
            </w:tcBorders>
            <w:shd w:val="clear" w:color="auto" w:fill="auto"/>
            <w:vAlign w:val="center"/>
            <w:hideMark/>
          </w:tcPr>
          <w:p w14:paraId="0D2267C2" w14:textId="010A1D7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4025</w:t>
            </w:r>
          </w:p>
        </w:tc>
        <w:tc>
          <w:tcPr>
            <w:tcW w:w="324" w:type="pct"/>
            <w:tcBorders>
              <w:top w:val="nil"/>
              <w:left w:val="nil"/>
              <w:bottom w:val="single" w:sz="4" w:space="0" w:color="auto"/>
              <w:right w:val="single" w:sz="4" w:space="0" w:color="auto"/>
            </w:tcBorders>
            <w:shd w:val="clear" w:color="auto" w:fill="auto"/>
            <w:vAlign w:val="center"/>
            <w:hideMark/>
          </w:tcPr>
          <w:p w14:paraId="7BF3366B" w14:textId="001891F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4198</w:t>
            </w:r>
          </w:p>
        </w:tc>
        <w:tc>
          <w:tcPr>
            <w:tcW w:w="324" w:type="pct"/>
            <w:tcBorders>
              <w:top w:val="nil"/>
              <w:left w:val="nil"/>
              <w:bottom w:val="single" w:sz="4" w:space="0" w:color="auto"/>
              <w:right w:val="single" w:sz="4" w:space="0" w:color="auto"/>
            </w:tcBorders>
            <w:shd w:val="clear" w:color="auto" w:fill="auto"/>
            <w:vAlign w:val="center"/>
            <w:hideMark/>
          </w:tcPr>
          <w:p w14:paraId="3C7BA8DF" w14:textId="2D440D2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4374</w:t>
            </w:r>
          </w:p>
        </w:tc>
        <w:tc>
          <w:tcPr>
            <w:tcW w:w="324" w:type="pct"/>
            <w:tcBorders>
              <w:top w:val="nil"/>
              <w:left w:val="nil"/>
              <w:bottom w:val="single" w:sz="4" w:space="0" w:color="auto"/>
              <w:right w:val="single" w:sz="4" w:space="0" w:color="auto"/>
            </w:tcBorders>
            <w:shd w:val="clear" w:color="auto" w:fill="auto"/>
            <w:vAlign w:val="center"/>
            <w:hideMark/>
          </w:tcPr>
          <w:p w14:paraId="6F0A528B" w14:textId="42D23F0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4563</w:t>
            </w:r>
          </w:p>
        </w:tc>
        <w:tc>
          <w:tcPr>
            <w:tcW w:w="324" w:type="pct"/>
            <w:tcBorders>
              <w:top w:val="nil"/>
              <w:left w:val="nil"/>
              <w:bottom w:val="single" w:sz="4" w:space="0" w:color="auto"/>
              <w:right w:val="single" w:sz="4" w:space="0" w:color="auto"/>
            </w:tcBorders>
            <w:shd w:val="clear" w:color="auto" w:fill="auto"/>
            <w:vAlign w:val="center"/>
            <w:hideMark/>
          </w:tcPr>
          <w:p w14:paraId="7A0D8F09" w14:textId="34D90D1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4759</w:t>
            </w:r>
          </w:p>
        </w:tc>
        <w:tc>
          <w:tcPr>
            <w:tcW w:w="324" w:type="pct"/>
            <w:tcBorders>
              <w:top w:val="nil"/>
              <w:left w:val="nil"/>
              <w:bottom w:val="single" w:sz="4" w:space="0" w:color="auto"/>
              <w:right w:val="single" w:sz="4" w:space="0" w:color="auto"/>
            </w:tcBorders>
            <w:shd w:val="clear" w:color="auto" w:fill="auto"/>
            <w:vAlign w:val="center"/>
            <w:hideMark/>
          </w:tcPr>
          <w:p w14:paraId="753545E0" w14:textId="6AF6342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4963</w:t>
            </w:r>
          </w:p>
        </w:tc>
        <w:tc>
          <w:tcPr>
            <w:tcW w:w="324" w:type="pct"/>
            <w:tcBorders>
              <w:top w:val="nil"/>
              <w:left w:val="nil"/>
              <w:bottom w:val="single" w:sz="4" w:space="0" w:color="auto"/>
              <w:right w:val="single" w:sz="4" w:space="0" w:color="auto"/>
            </w:tcBorders>
            <w:shd w:val="clear" w:color="auto" w:fill="auto"/>
            <w:vAlign w:val="center"/>
            <w:hideMark/>
          </w:tcPr>
          <w:p w14:paraId="17C69B16" w14:textId="2C4DE17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5177</w:t>
            </w:r>
          </w:p>
        </w:tc>
      </w:tr>
      <w:tr w:rsidR="0000615F" w:rsidRPr="006762E9" w14:paraId="7E6E76F2"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405C6364"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Общепроизводственные расходы</w:t>
            </w:r>
          </w:p>
        </w:tc>
        <w:tc>
          <w:tcPr>
            <w:tcW w:w="360" w:type="pct"/>
            <w:tcBorders>
              <w:top w:val="nil"/>
              <w:left w:val="nil"/>
              <w:bottom w:val="single" w:sz="4" w:space="0" w:color="auto"/>
              <w:right w:val="single" w:sz="4" w:space="0" w:color="auto"/>
            </w:tcBorders>
            <w:shd w:val="clear" w:color="auto" w:fill="auto"/>
            <w:vAlign w:val="center"/>
            <w:hideMark/>
          </w:tcPr>
          <w:p w14:paraId="335DCCB8"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30837D12" w14:textId="18E5015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46612</w:t>
            </w:r>
          </w:p>
        </w:tc>
        <w:tc>
          <w:tcPr>
            <w:tcW w:w="290" w:type="pct"/>
            <w:tcBorders>
              <w:top w:val="nil"/>
              <w:left w:val="nil"/>
              <w:bottom w:val="single" w:sz="4" w:space="0" w:color="auto"/>
              <w:right w:val="single" w:sz="4" w:space="0" w:color="auto"/>
            </w:tcBorders>
            <w:shd w:val="clear" w:color="auto" w:fill="auto"/>
            <w:vAlign w:val="center"/>
            <w:hideMark/>
          </w:tcPr>
          <w:p w14:paraId="3F61E74B" w14:textId="3701B77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48290</w:t>
            </w:r>
          </w:p>
        </w:tc>
        <w:tc>
          <w:tcPr>
            <w:tcW w:w="290" w:type="pct"/>
            <w:tcBorders>
              <w:top w:val="nil"/>
              <w:left w:val="nil"/>
              <w:bottom w:val="single" w:sz="4" w:space="0" w:color="auto"/>
              <w:right w:val="single" w:sz="4" w:space="0" w:color="auto"/>
            </w:tcBorders>
            <w:shd w:val="clear" w:color="auto" w:fill="auto"/>
            <w:vAlign w:val="center"/>
            <w:hideMark/>
          </w:tcPr>
          <w:p w14:paraId="29F2F43A" w14:textId="7B84012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50028</w:t>
            </w:r>
          </w:p>
        </w:tc>
        <w:tc>
          <w:tcPr>
            <w:tcW w:w="324" w:type="pct"/>
            <w:tcBorders>
              <w:top w:val="nil"/>
              <w:left w:val="nil"/>
              <w:bottom w:val="single" w:sz="4" w:space="0" w:color="auto"/>
              <w:right w:val="single" w:sz="4" w:space="0" w:color="auto"/>
            </w:tcBorders>
            <w:shd w:val="clear" w:color="auto" w:fill="auto"/>
            <w:vAlign w:val="center"/>
            <w:hideMark/>
          </w:tcPr>
          <w:p w14:paraId="68900F96" w14:textId="137B419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52130</w:t>
            </w:r>
          </w:p>
        </w:tc>
        <w:tc>
          <w:tcPr>
            <w:tcW w:w="324" w:type="pct"/>
            <w:tcBorders>
              <w:top w:val="nil"/>
              <w:left w:val="nil"/>
              <w:bottom w:val="single" w:sz="4" w:space="0" w:color="auto"/>
              <w:right w:val="single" w:sz="4" w:space="0" w:color="auto"/>
            </w:tcBorders>
            <w:shd w:val="clear" w:color="auto" w:fill="auto"/>
            <w:vAlign w:val="center"/>
            <w:hideMark/>
          </w:tcPr>
          <w:p w14:paraId="79B2E85F" w14:textId="608B5C3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54423</w:t>
            </w:r>
          </w:p>
        </w:tc>
        <w:tc>
          <w:tcPr>
            <w:tcW w:w="324" w:type="pct"/>
            <w:tcBorders>
              <w:top w:val="nil"/>
              <w:left w:val="nil"/>
              <w:bottom w:val="single" w:sz="4" w:space="0" w:color="auto"/>
              <w:right w:val="single" w:sz="4" w:space="0" w:color="auto"/>
            </w:tcBorders>
            <w:shd w:val="clear" w:color="auto" w:fill="auto"/>
            <w:vAlign w:val="center"/>
            <w:hideMark/>
          </w:tcPr>
          <w:p w14:paraId="5F898084" w14:textId="72AEE12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56872</w:t>
            </w:r>
          </w:p>
        </w:tc>
        <w:tc>
          <w:tcPr>
            <w:tcW w:w="324" w:type="pct"/>
            <w:tcBorders>
              <w:top w:val="nil"/>
              <w:left w:val="nil"/>
              <w:bottom w:val="single" w:sz="4" w:space="0" w:color="auto"/>
              <w:right w:val="single" w:sz="4" w:space="0" w:color="auto"/>
            </w:tcBorders>
            <w:shd w:val="clear" w:color="auto" w:fill="auto"/>
            <w:vAlign w:val="center"/>
            <w:hideMark/>
          </w:tcPr>
          <w:p w14:paraId="39143978" w14:textId="7098671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59318</w:t>
            </w:r>
          </w:p>
        </w:tc>
        <w:tc>
          <w:tcPr>
            <w:tcW w:w="324" w:type="pct"/>
            <w:tcBorders>
              <w:top w:val="nil"/>
              <w:left w:val="nil"/>
              <w:bottom w:val="single" w:sz="4" w:space="0" w:color="auto"/>
              <w:right w:val="single" w:sz="4" w:space="0" w:color="auto"/>
            </w:tcBorders>
            <w:shd w:val="clear" w:color="auto" w:fill="auto"/>
            <w:vAlign w:val="center"/>
            <w:hideMark/>
          </w:tcPr>
          <w:p w14:paraId="57ED918D" w14:textId="3D69D7E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61809</w:t>
            </w:r>
          </w:p>
        </w:tc>
        <w:tc>
          <w:tcPr>
            <w:tcW w:w="324" w:type="pct"/>
            <w:tcBorders>
              <w:top w:val="nil"/>
              <w:left w:val="nil"/>
              <w:bottom w:val="single" w:sz="4" w:space="0" w:color="auto"/>
              <w:right w:val="single" w:sz="4" w:space="0" w:color="auto"/>
            </w:tcBorders>
            <w:shd w:val="clear" w:color="auto" w:fill="auto"/>
            <w:vAlign w:val="center"/>
            <w:hideMark/>
          </w:tcPr>
          <w:p w14:paraId="4FF5A9B6" w14:textId="206A030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64467</w:t>
            </w:r>
          </w:p>
        </w:tc>
        <w:tc>
          <w:tcPr>
            <w:tcW w:w="324" w:type="pct"/>
            <w:tcBorders>
              <w:top w:val="nil"/>
              <w:left w:val="nil"/>
              <w:bottom w:val="single" w:sz="4" w:space="0" w:color="auto"/>
              <w:right w:val="single" w:sz="4" w:space="0" w:color="auto"/>
            </w:tcBorders>
            <w:shd w:val="clear" w:color="auto" w:fill="auto"/>
            <w:vAlign w:val="center"/>
            <w:hideMark/>
          </w:tcPr>
          <w:p w14:paraId="1E7C7CA4" w14:textId="73F0481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67239</w:t>
            </w:r>
          </w:p>
        </w:tc>
        <w:tc>
          <w:tcPr>
            <w:tcW w:w="324" w:type="pct"/>
            <w:tcBorders>
              <w:top w:val="nil"/>
              <w:left w:val="nil"/>
              <w:bottom w:val="single" w:sz="4" w:space="0" w:color="auto"/>
              <w:right w:val="single" w:sz="4" w:space="0" w:color="auto"/>
            </w:tcBorders>
            <w:shd w:val="clear" w:color="auto" w:fill="auto"/>
            <w:vAlign w:val="center"/>
            <w:hideMark/>
          </w:tcPr>
          <w:p w14:paraId="28C66B08" w14:textId="6A08121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70130</w:t>
            </w:r>
          </w:p>
        </w:tc>
        <w:tc>
          <w:tcPr>
            <w:tcW w:w="324" w:type="pct"/>
            <w:tcBorders>
              <w:top w:val="nil"/>
              <w:left w:val="nil"/>
              <w:bottom w:val="single" w:sz="4" w:space="0" w:color="auto"/>
              <w:right w:val="single" w:sz="4" w:space="0" w:color="auto"/>
            </w:tcBorders>
            <w:shd w:val="clear" w:color="auto" w:fill="auto"/>
            <w:vAlign w:val="center"/>
            <w:hideMark/>
          </w:tcPr>
          <w:p w14:paraId="5F04E85F" w14:textId="1E27C5E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73146</w:t>
            </w:r>
          </w:p>
        </w:tc>
      </w:tr>
      <w:tr w:rsidR="0000615F" w:rsidRPr="006762E9" w14:paraId="7A25921A"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6ED60F88"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Общехозяйственные расходы, в том числе:</w:t>
            </w:r>
          </w:p>
        </w:tc>
        <w:tc>
          <w:tcPr>
            <w:tcW w:w="360" w:type="pct"/>
            <w:tcBorders>
              <w:top w:val="nil"/>
              <w:left w:val="nil"/>
              <w:bottom w:val="single" w:sz="4" w:space="0" w:color="auto"/>
              <w:right w:val="single" w:sz="4" w:space="0" w:color="auto"/>
            </w:tcBorders>
            <w:shd w:val="clear" w:color="auto" w:fill="auto"/>
            <w:vAlign w:val="center"/>
            <w:hideMark/>
          </w:tcPr>
          <w:p w14:paraId="251ECAB8"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2953C77E" w14:textId="28AC5EE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31319</w:t>
            </w:r>
          </w:p>
        </w:tc>
        <w:tc>
          <w:tcPr>
            <w:tcW w:w="290" w:type="pct"/>
            <w:tcBorders>
              <w:top w:val="nil"/>
              <w:left w:val="nil"/>
              <w:bottom w:val="single" w:sz="4" w:space="0" w:color="auto"/>
              <w:right w:val="single" w:sz="4" w:space="0" w:color="auto"/>
            </w:tcBorders>
            <w:shd w:val="clear" w:color="auto" w:fill="auto"/>
            <w:vAlign w:val="center"/>
            <w:hideMark/>
          </w:tcPr>
          <w:p w14:paraId="0E18EDAA" w14:textId="328131C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32446</w:t>
            </w:r>
          </w:p>
        </w:tc>
        <w:tc>
          <w:tcPr>
            <w:tcW w:w="290" w:type="pct"/>
            <w:tcBorders>
              <w:top w:val="nil"/>
              <w:left w:val="nil"/>
              <w:bottom w:val="single" w:sz="4" w:space="0" w:color="auto"/>
              <w:right w:val="single" w:sz="4" w:space="0" w:color="auto"/>
            </w:tcBorders>
            <w:shd w:val="clear" w:color="auto" w:fill="auto"/>
            <w:vAlign w:val="center"/>
            <w:hideMark/>
          </w:tcPr>
          <w:p w14:paraId="6D6251C5" w14:textId="77C81A7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33614</w:t>
            </w:r>
          </w:p>
        </w:tc>
        <w:tc>
          <w:tcPr>
            <w:tcW w:w="324" w:type="pct"/>
            <w:tcBorders>
              <w:top w:val="nil"/>
              <w:left w:val="nil"/>
              <w:bottom w:val="single" w:sz="4" w:space="0" w:color="auto"/>
              <w:right w:val="single" w:sz="4" w:space="0" w:color="auto"/>
            </w:tcBorders>
            <w:shd w:val="clear" w:color="auto" w:fill="auto"/>
            <w:vAlign w:val="center"/>
            <w:hideMark/>
          </w:tcPr>
          <w:p w14:paraId="6FE7E98D" w14:textId="17CF5D8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35026</w:t>
            </w:r>
          </w:p>
        </w:tc>
        <w:tc>
          <w:tcPr>
            <w:tcW w:w="324" w:type="pct"/>
            <w:tcBorders>
              <w:top w:val="nil"/>
              <w:left w:val="nil"/>
              <w:bottom w:val="single" w:sz="4" w:space="0" w:color="auto"/>
              <w:right w:val="single" w:sz="4" w:space="0" w:color="auto"/>
            </w:tcBorders>
            <w:shd w:val="clear" w:color="auto" w:fill="auto"/>
            <w:vAlign w:val="center"/>
            <w:hideMark/>
          </w:tcPr>
          <w:p w14:paraId="2EF7B126" w14:textId="2443BD2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36567</w:t>
            </w:r>
          </w:p>
        </w:tc>
        <w:tc>
          <w:tcPr>
            <w:tcW w:w="324" w:type="pct"/>
            <w:tcBorders>
              <w:top w:val="nil"/>
              <w:left w:val="nil"/>
              <w:bottom w:val="single" w:sz="4" w:space="0" w:color="auto"/>
              <w:right w:val="single" w:sz="4" w:space="0" w:color="auto"/>
            </w:tcBorders>
            <w:shd w:val="clear" w:color="auto" w:fill="auto"/>
            <w:vAlign w:val="center"/>
            <w:hideMark/>
          </w:tcPr>
          <w:p w14:paraId="6F53BA12" w14:textId="43DA2DA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38213</w:t>
            </w:r>
          </w:p>
        </w:tc>
        <w:tc>
          <w:tcPr>
            <w:tcW w:w="324" w:type="pct"/>
            <w:tcBorders>
              <w:top w:val="nil"/>
              <w:left w:val="nil"/>
              <w:bottom w:val="single" w:sz="4" w:space="0" w:color="auto"/>
              <w:right w:val="single" w:sz="4" w:space="0" w:color="auto"/>
            </w:tcBorders>
            <w:shd w:val="clear" w:color="auto" w:fill="auto"/>
            <w:vAlign w:val="center"/>
            <w:hideMark/>
          </w:tcPr>
          <w:p w14:paraId="7A163860" w14:textId="2DC17D0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39856</w:t>
            </w:r>
          </w:p>
        </w:tc>
        <w:tc>
          <w:tcPr>
            <w:tcW w:w="324" w:type="pct"/>
            <w:tcBorders>
              <w:top w:val="nil"/>
              <w:left w:val="nil"/>
              <w:bottom w:val="single" w:sz="4" w:space="0" w:color="auto"/>
              <w:right w:val="single" w:sz="4" w:space="0" w:color="auto"/>
            </w:tcBorders>
            <w:shd w:val="clear" w:color="auto" w:fill="auto"/>
            <w:vAlign w:val="center"/>
            <w:hideMark/>
          </w:tcPr>
          <w:p w14:paraId="417DB42F" w14:textId="3242735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41530</w:t>
            </w:r>
          </w:p>
        </w:tc>
        <w:tc>
          <w:tcPr>
            <w:tcW w:w="324" w:type="pct"/>
            <w:tcBorders>
              <w:top w:val="nil"/>
              <w:left w:val="nil"/>
              <w:bottom w:val="single" w:sz="4" w:space="0" w:color="auto"/>
              <w:right w:val="single" w:sz="4" w:space="0" w:color="auto"/>
            </w:tcBorders>
            <w:shd w:val="clear" w:color="auto" w:fill="auto"/>
            <w:vAlign w:val="center"/>
            <w:hideMark/>
          </w:tcPr>
          <w:p w14:paraId="0E764BEA" w14:textId="721B5A7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43316</w:t>
            </w:r>
          </w:p>
        </w:tc>
        <w:tc>
          <w:tcPr>
            <w:tcW w:w="324" w:type="pct"/>
            <w:tcBorders>
              <w:top w:val="nil"/>
              <w:left w:val="nil"/>
              <w:bottom w:val="single" w:sz="4" w:space="0" w:color="auto"/>
              <w:right w:val="single" w:sz="4" w:space="0" w:color="auto"/>
            </w:tcBorders>
            <w:shd w:val="clear" w:color="auto" w:fill="auto"/>
            <w:vAlign w:val="center"/>
            <w:hideMark/>
          </w:tcPr>
          <w:p w14:paraId="6B4B0581" w14:textId="7E5DB40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45178</w:t>
            </w:r>
          </w:p>
        </w:tc>
        <w:tc>
          <w:tcPr>
            <w:tcW w:w="324" w:type="pct"/>
            <w:tcBorders>
              <w:top w:val="nil"/>
              <w:left w:val="nil"/>
              <w:bottom w:val="single" w:sz="4" w:space="0" w:color="auto"/>
              <w:right w:val="single" w:sz="4" w:space="0" w:color="auto"/>
            </w:tcBorders>
            <w:shd w:val="clear" w:color="auto" w:fill="auto"/>
            <w:vAlign w:val="center"/>
            <w:hideMark/>
          </w:tcPr>
          <w:p w14:paraId="381F1A3A" w14:textId="63B9B86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47121</w:t>
            </w:r>
          </w:p>
        </w:tc>
        <w:tc>
          <w:tcPr>
            <w:tcW w:w="324" w:type="pct"/>
            <w:tcBorders>
              <w:top w:val="nil"/>
              <w:left w:val="nil"/>
              <w:bottom w:val="single" w:sz="4" w:space="0" w:color="auto"/>
              <w:right w:val="single" w:sz="4" w:space="0" w:color="auto"/>
            </w:tcBorders>
            <w:shd w:val="clear" w:color="auto" w:fill="auto"/>
            <w:vAlign w:val="center"/>
            <w:hideMark/>
          </w:tcPr>
          <w:p w14:paraId="1C3E005C" w14:textId="68C2FB8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49147</w:t>
            </w:r>
          </w:p>
        </w:tc>
      </w:tr>
      <w:tr w:rsidR="0000615F" w:rsidRPr="006762E9" w14:paraId="093F097F"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0E62E5FC"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Расходы на капитальный и текущий ремонт основных производственных средств</w:t>
            </w:r>
          </w:p>
        </w:tc>
        <w:tc>
          <w:tcPr>
            <w:tcW w:w="360" w:type="pct"/>
            <w:tcBorders>
              <w:top w:val="nil"/>
              <w:left w:val="nil"/>
              <w:bottom w:val="single" w:sz="4" w:space="0" w:color="auto"/>
              <w:right w:val="single" w:sz="4" w:space="0" w:color="auto"/>
            </w:tcBorders>
            <w:shd w:val="clear" w:color="auto" w:fill="auto"/>
            <w:vAlign w:val="center"/>
            <w:hideMark/>
          </w:tcPr>
          <w:p w14:paraId="031DB5D0"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25D4A80F" w14:textId="521F110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2644</w:t>
            </w:r>
          </w:p>
        </w:tc>
        <w:tc>
          <w:tcPr>
            <w:tcW w:w="290" w:type="pct"/>
            <w:tcBorders>
              <w:top w:val="nil"/>
              <w:left w:val="nil"/>
              <w:bottom w:val="single" w:sz="4" w:space="0" w:color="auto"/>
              <w:right w:val="single" w:sz="4" w:space="0" w:color="auto"/>
            </w:tcBorders>
            <w:shd w:val="clear" w:color="auto" w:fill="auto"/>
            <w:vAlign w:val="center"/>
            <w:hideMark/>
          </w:tcPr>
          <w:p w14:paraId="6A400378" w14:textId="79794AA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2739</w:t>
            </w:r>
          </w:p>
        </w:tc>
        <w:tc>
          <w:tcPr>
            <w:tcW w:w="290" w:type="pct"/>
            <w:tcBorders>
              <w:top w:val="nil"/>
              <w:left w:val="nil"/>
              <w:bottom w:val="single" w:sz="4" w:space="0" w:color="auto"/>
              <w:right w:val="single" w:sz="4" w:space="0" w:color="auto"/>
            </w:tcBorders>
            <w:shd w:val="clear" w:color="auto" w:fill="auto"/>
            <w:vAlign w:val="center"/>
            <w:hideMark/>
          </w:tcPr>
          <w:p w14:paraId="34D1F008" w14:textId="129EC10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2838</w:t>
            </w:r>
          </w:p>
        </w:tc>
        <w:tc>
          <w:tcPr>
            <w:tcW w:w="324" w:type="pct"/>
            <w:tcBorders>
              <w:top w:val="nil"/>
              <w:left w:val="nil"/>
              <w:bottom w:val="single" w:sz="4" w:space="0" w:color="auto"/>
              <w:right w:val="single" w:sz="4" w:space="0" w:color="auto"/>
            </w:tcBorders>
            <w:shd w:val="clear" w:color="auto" w:fill="auto"/>
            <w:vAlign w:val="center"/>
            <w:hideMark/>
          </w:tcPr>
          <w:p w14:paraId="74F229C9" w14:textId="36A12CF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2957</w:t>
            </w:r>
          </w:p>
        </w:tc>
        <w:tc>
          <w:tcPr>
            <w:tcW w:w="324" w:type="pct"/>
            <w:tcBorders>
              <w:top w:val="nil"/>
              <w:left w:val="nil"/>
              <w:bottom w:val="single" w:sz="4" w:space="0" w:color="auto"/>
              <w:right w:val="single" w:sz="4" w:space="0" w:color="auto"/>
            </w:tcBorders>
            <w:shd w:val="clear" w:color="auto" w:fill="auto"/>
            <w:vAlign w:val="center"/>
            <w:hideMark/>
          </w:tcPr>
          <w:p w14:paraId="0939FDC8" w14:textId="26EAE86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3087</w:t>
            </w:r>
          </w:p>
        </w:tc>
        <w:tc>
          <w:tcPr>
            <w:tcW w:w="324" w:type="pct"/>
            <w:tcBorders>
              <w:top w:val="nil"/>
              <w:left w:val="nil"/>
              <w:bottom w:val="single" w:sz="4" w:space="0" w:color="auto"/>
              <w:right w:val="single" w:sz="4" w:space="0" w:color="auto"/>
            </w:tcBorders>
            <w:shd w:val="clear" w:color="auto" w:fill="auto"/>
            <w:vAlign w:val="center"/>
            <w:hideMark/>
          </w:tcPr>
          <w:p w14:paraId="10C99B94" w14:textId="1C21854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3226</w:t>
            </w:r>
          </w:p>
        </w:tc>
        <w:tc>
          <w:tcPr>
            <w:tcW w:w="324" w:type="pct"/>
            <w:tcBorders>
              <w:top w:val="nil"/>
              <w:left w:val="nil"/>
              <w:bottom w:val="single" w:sz="4" w:space="0" w:color="auto"/>
              <w:right w:val="single" w:sz="4" w:space="0" w:color="auto"/>
            </w:tcBorders>
            <w:shd w:val="clear" w:color="auto" w:fill="auto"/>
            <w:vAlign w:val="center"/>
            <w:hideMark/>
          </w:tcPr>
          <w:p w14:paraId="21623FE7" w14:textId="661895E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3365</w:t>
            </w:r>
          </w:p>
        </w:tc>
        <w:tc>
          <w:tcPr>
            <w:tcW w:w="324" w:type="pct"/>
            <w:tcBorders>
              <w:top w:val="nil"/>
              <w:left w:val="nil"/>
              <w:bottom w:val="single" w:sz="4" w:space="0" w:color="auto"/>
              <w:right w:val="single" w:sz="4" w:space="0" w:color="auto"/>
            </w:tcBorders>
            <w:shd w:val="clear" w:color="auto" w:fill="auto"/>
            <w:vAlign w:val="center"/>
            <w:hideMark/>
          </w:tcPr>
          <w:p w14:paraId="513A512A" w14:textId="035445A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3506</w:t>
            </w:r>
          </w:p>
        </w:tc>
        <w:tc>
          <w:tcPr>
            <w:tcW w:w="324" w:type="pct"/>
            <w:tcBorders>
              <w:top w:val="nil"/>
              <w:left w:val="nil"/>
              <w:bottom w:val="single" w:sz="4" w:space="0" w:color="auto"/>
              <w:right w:val="single" w:sz="4" w:space="0" w:color="auto"/>
            </w:tcBorders>
            <w:shd w:val="clear" w:color="auto" w:fill="auto"/>
            <w:vAlign w:val="center"/>
            <w:hideMark/>
          </w:tcPr>
          <w:p w14:paraId="4548A6B4" w14:textId="5C734AA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3657</w:t>
            </w:r>
          </w:p>
        </w:tc>
        <w:tc>
          <w:tcPr>
            <w:tcW w:w="324" w:type="pct"/>
            <w:tcBorders>
              <w:top w:val="nil"/>
              <w:left w:val="nil"/>
              <w:bottom w:val="single" w:sz="4" w:space="0" w:color="auto"/>
              <w:right w:val="single" w:sz="4" w:space="0" w:color="auto"/>
            </w:tcBorders>
            <w:shd w:val="clear" w:color="auto" w:fill="auto"/>
            <w:vAlign w:val="center"/>
            <w:hideMark/>
          </w:tcPr>
          <w:p w14:paraId="0F301731" w14:textId="1F86CAA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3814</w:t>
            </w:r>
          </w:p>
        </w:tc>
        <w:tc>
          <w:tcPr>
            <w:tcW w:w="324" w:type="pct"/>
            <w:tcBorders>
              <w:top w:val="nil"/>
              <w:left w:val="nil"/>
              <w:bottom w:val="single" w:sz="4" w:space="0" w:color="auto"/>
              <w:right w:val="single" w:sz="4" w:space="0" w:color="auto"/>
            </w:tcBorders>
            <w:shd w:val="clear" w:color="auto" w:fill="auto"/>
            <w:vAlign w:val="center"/>
            <w:hideMark/>
          </w:tcPr>
          <w:p w14:paraId="42F6776F" w14:textId="67234A3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3978</w:t>
            </w:r>
          </w:p>
        </w:tc>
        <w:tc>
          <w:tcPr>
            <w:tcW w:w="324" w:type="pct"/>
            <w:tcBorders>
              <w:top w:val="nil"/>
              <w:left w:val="nil"/>
              <w:bottom w:val="single" w:sz="4" w:space="0" w:color="auto"/>
              <w:right w:val="single" w:sz="4" w:space="0" w:color="auto"/>
            </w:tcBorders>
            <w:shd w:val="clear" w:color="auto" w:fill="auto"/>
            <w:vAlign w:val="center"/>
            <w:hideMark/>
          </w:tcPr>
          <w:p w14:paraId="0450C5DA" w14:textId="2BC8526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4150</w:t>
            </w:r>
          </w:p>
        </w:tc>
      </w:tr>
      <w:tr w:rsidR="0000615F" w:rsidRPr="006762E9" w14:paraId="73E10265"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525BF8AB"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Расходы на топливо:</w:t>
            </w:r>
          </w:p>
        </w:tc>
        <w:tc>
          <w:tcPr>
            <w:tcW w:w="360" w:type="pct"/>
            <w:tcBorders>
              <w:top w:val="nil"/>
              <w:left w:val="nil"/>
              <w:bottom w:val="single" w:sz="4" w:space="0" w:color="auto"/>
              <w:right w:val="single" w:sz="4" w:space="0" w:color="auto"/>
            </w:tcBorders>
            <w:shd w:val="clear" w:color="auto" w:fill="auto"/>
            <w:vAlign w:val="center"/>
            <w:hideMark/>
          </w:tcPr>
          <w:p w14:paraId="2D5FA66B"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498018BC" w14:textId="182B51F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636336</w:t>
            </w:r>
          </w:p>
        </w:tc>
        <w:tc>
          <w:tcPr>
            <w:tcW w:w="290" w:type="pct"/>
            <w:tcBorders>
              <w:top w:val="nil"/>
              <w:left w:val="nil"/>
              <w:bottom w:val="single" w:sz="4" w:space="0" w:color="auto"/>
              <w:right w:val="single" w:sz="4" w:space="0" w:color="auto"/>
            </w:tcBorders>
            <w:shd w:val="clear" w:color="auto" w:fill="auto"/>
            <w:vAlign w:val="center"/>
            <w:hideMark/>
          </w:tcPr>
          <w:p w14:paraId="5241B12C" w14:textId="67B57A6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649819</w:t>
            </w:r>
          </w:p>
        </w:tc>
        <w:tc>
          <w:tcPr>
            <w:tcW w:w="290" w:type="pct"/>
            <w:tcBorders>
              <w:top w:val="nil"/>
              <w:left w:val="nil"/>
              <w:bottom w:val="single" w:sz="4" w:space="0" w:color="auto"/>
              <w:right w:val="single" w:sz="4" w:space="0" w:color="auto"/>
            </w:tcBorders>
            <w:shd w:val="clear" w:color="auto" w:fill="auto"/>
            <w:vAlign w:val="center"/>
            <w:hideMark/>
          </w:tcPr>
          <w:p w14:paraId="3D36CCC3" w14:textId="427B218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689417</w:t>
            </w:r>
          </w:p>
        </w:tc>
        <w:tc>
          <w:tcPr>
            <w:tcW w:w="324" w:type="pct"/>
            <w:tcBorders>
              <w:top w:val="nil"/>
              <w:left w:val="nil"/>
              <w:bottom w:val="single" w:sz="4" w:space="0" w:color="auto"/>
              <w:right w:val="single" w:sz="4" w:space="0" w:color="auto"/>
            </w:tcBorders>
            <w:shd w:val="clear" w:color="auto" w:fill="auto"/>
            <w:vAlign w:val="center"/>
            <w:hideMark/>
          </w:tcPr>
          <w:p w14:paraId="7A5A1E44" w14:textId="2FEEAB8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714271</w:t>
            </w:r>
          </w:p>
        </w:tc>
        <w:tc>
          <w:tcPr>
            <w:tcW w:w="324" w:type="pct"/>
            <w:tcBorders>
              <w:top w:val="nil"/>
              <w:left w:val="nil"/>
              <w:bottom w:val="single" w:sz="4" w:space="0" w:color="auto"/>
              <w:right w:val="single" w:sz="4" w:space="0" w:color="auto"/>
            </w:tcBorders>
            <w:shd w:val="clear" w:color="auto" w:fill="auto"/>
            <w:vAlign w:val="center"/>
            <w:hideMark/>
          </w:tcPr>
          <w:p w14:paraId="6E481734" w14:textId="2E18217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746809</w:t>
            </w:r>
          </w:p>
        </w:tc>
        <w:tc>
          <w:tcPr>
            <w:tcW w:w="324" w:type="pct"/>
            <w:tcBorders>
              <w:top w:val="nil"/>
              <w:left w:val="nil"/>
              <w:bottom w:val="single" w:sz="4" w:space="0" w:color="auto"/>
              <w:right w:val="single" w:sz="4" w:space="0" w:color="auto"/>
            </w:tcBorders>
            <w:shd w:val="clear" w:color="auto" w:fill="auto"/>
            <w:vAlign w:val="center"/>
            <w:hideMark/>
          </w:tcPr>
          <w:p w14:paraId="5EAF1382" w14:textId="1BD5986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822717</w:t>
            </w:r>
          </w:p>
        </w:tc>
        <w:tc>
          <w:tcPr>
            <w:tcW w:w="324" w:type="pct"/>
            <w:tcBorders>
              <w:top w:val="nil"/>
              <w:left w:val="nil"/>
              <w:bottom w:val="single" w:sz="4" w:space="0" w:color="auto"/>
              <w:right w:val="single" w:sz="4" w:space="0" w:color="auto"/>
            </w:tcBorders>
            <w:shd w:val="clear" w:color="auto" w:fill="auto"/>
            <w:vAlign w:val="center"/>
            <w:hideMark/>
          </w:tcPr>
          <w:p w14:paraId="7D8C5889" w14:textId="280EFDA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876223</w:t>
            </w:r>
          </w:p>
        </w:tc>
        <w:tc>
          <w:tcPr>
            <w:tcW w:w="324" w:type="pct"/>
            <w:tcBorders>
              <w:top w:val="nil"/>
              <w:left w:val="nil"/>
              <w:bottom w:val="single" w:sz="4" w:space="0" w:color="auto"/>
              <w:right w:val="single" w:sz="4" w:space="0" w:color="auto"/>
            </w:tcBorders>
            <w:shd w:val="clear" w:color="auto" w:fill="auto"/>
            <w:vAlign w:val="center"/>
            <w:hideMark/>
          </w:tcPr>
          <w:p w14:paraId="0C2D78B5" w14:textId="7153FB3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918163</w:t>
            </w:r>
          </w:p>
        </w:tc>
        <w:tc>
          <w:tcPr>
            <w:tcW w:w="324" w:type="pct"/>
            <w:tcBorders>
              <w:top w:val="nil"/>
              <w:left w:val="nil"/>
              <w:bottom w:val="single" w:sz="4" w:space="0" w:color="auto"/>
              <w:right w:val="single" w:sz="4" w:space="0" w:color="auto"/>
            </w:tcBorders>
            <w:shd w:val="clear" w:color="auto" w:fill="auto"/>
            <w:vAlign w:val="center"/>
            <w:hideMark/>
          </w:tcPr>
          <w:p w14:paraId="477C71D3" w14:textId="5755CBC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964034</w:t>
            </w:r>
          </w:p>
        </w:tc>
        <w:tc>
          <w:tcPr>
            <w:tcW w:w="324" w:type="pct"/>
            <w:tcBorders>
              <w:top w:val="nil"/>
              <w:left w:val="nil"/>
              <w:bottom w:val="single" w:sz="4" w:space="0" w:color="auto"/>
              <w:right w:val="single" w:sz="4" w:space="0" w:color="auto"/>
            </w:tcBorders>
            <w:shd w:val="clear" w:color="auto" w:fill="auto"/>
            <w:vAlign w:val="center"/>
            <w:hideMark/>
          </w:tcPr>
          <w:p w14:paraId="0C277CBA" w14:textId="580F3CF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997355</w:t>
            </w:r>
          </w:p>
        </w:tc>
        <w:tc>
          <w:tcPr>
            <w:tcW w:w="324" w:type="pct"/>
            <w:tcBorders>
              <w:top w:val="nil"/>
              <w:left w:val="nil"/>
              <w:bottom w:val="single" w:sz="4" w:space="0" w:color="auto"/>
              <w:right w:val="single" w:sz="4" w:space="0" w:color="auto"/>
            </w:tcBorders>
            <w:shd w:val="clear" w:color="auto" w:fill="auto"/>
            <w:vAlign w:val="center"/>
            <w:hideMark/>
          </w:tcPr>
          <w:p w14:paraId="61E8B393" w14:textId="637EF6C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1050469</w:t>
            </w:r>
          </w:p>
        </w:tc>
        <w:tc>
          <w:tcPr>
            <w:tcW w:w="324" w:type="pct"/>
            <w:tcBorders>
              <w:top w:val="nil"/>
              <w:left w:val="nil"/>
              <w:bottom w:val="single" w:sz="4" w:space="0" w:color="auto"/>
              <w:right w:val="single" w:sz="4" w:space="0" w:color="auto"/>
            </w:tcBorders>
            <w:shd w:val="clear" w:color="auto" w:fill="auto"/>
            <w:vAlign w:val="center"/>
            <w:hideMark/>
          </w:tcPr>
          <w:p w14:paraId="373DFD99" w14:textId="46A38E7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1088829</w:t>
            </w:r>
          </w:p>
        </w:tc>
      </w:tr>
      <w:tr w:rsidR="0000615F" w:rsidRPr="006762E9" w14:paraId="47AC5B56"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1A25BF73"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Покупная энергия всего, в том числе:</w:t>
            </w:r>
          </w:p>
        </w:tc>
        <w:tc>
          <w:tcPr>
            <w:tcW w:w="360" w:type="pct"/>
            <w:tcBorders>
              <w:top w:val="nil"/>
              <w:left w:val="nil"/>
              <w:bottom w:val="single" w:sz="4" w:space="0" w:color="auto"/>
              <w:right w:val="single" w:sz="4" w:space="0" w:color="auto"/>
            </w:tcBorders>
            <w:shd w:val="clear" w:color="auto" w:fill="auto"/>
            <w:vAlign w:val="center"/>
            <w:hideMark/>
          </w:tcPr>
          <w:p w14:paraId="352E61D7"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4F6C3E62" w14:textId="4DC8A99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31775</w:t>
            </w:r>
          </w:p>
        </w:tc>
        <w:tc>
          <w:tcPr>
            <w:tcW w:w="290" w:type="pct"/>
            <w:tcBorders>
              <w:top w:val="nil"/>
              <w:left w:val="nil"/>
              <w:bottom w:val="single" w:sz="4" w:space="0" w:color="auto"/>
              <w:right w:val="single" w:sz="4" w:space="0" w:color="auto"/>
            </w:tcBorders>
            <w:shd w:val="clear" w:color="auto" w:fill="auto"/>
            <w:vAlign w:val="center"/>
            <w:hideMark/>
          </w:tcPr>
          <w:p w14:paraId="06A2282C" w14:textId="1CEE013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33109</w:t>
            </w:r>
          </w:p>
        </w:tc>
        <w:tc>
          <w:tcPr>
            <w:tcW w:w="290" w:type="pct"/>
            <w:tcBorders>
              <w:top w:val="nil"/>
              <w:left w:val="nil"/>
              <w:bottom w:val="single" w:sz="4" w:space="0" w:color="auto"/>
              <w:right w:val="single" w:sz="4" w:space="0" w:color="auto"/>
            </w:tcBorders>
            <w:shd w:val="clear" w:color="auto" w:fill="auto"/>
            <w:vAlign w:val="center"/>
            <w:hideMark/>
          </w:tcPr>
          <w:p w14:paraId="15EBC90C" w14:textId="3EDB997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34434</w:t>
            </w:r>
          </w:p>
        </w:tc>
        <w:tc>
          <w:tcPr>
            <w:tcW w:w="324" w:type="pct"/>
            <w:tcBorders>
              <w:top w:val="nil"/>
              <w:left w:val="nil"/>
              <w:bottom w:val="single" w:sz="4" w:space="0" w:color="auto"/>
              <w:right w:val="single" w:sz="4" w:space="0" w:color="auto"/>
            </w:tcBorders>
            <w:shd w:val="clear" w:color="auto" w:fill="auto"/>
            <w:vAlign w:val="center"/>
            <w:hideMark/>
          </w:tcPr>
          <w:p w14:paraId="118C9985" w14:textId="2D79918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35811</w:t>
            </w:r>
          </w:p>
        </w:tc>
        <w:tc>
          <w:tcPr>
            <w:tcW w:w="324" w:type="pct"/>
            <w:tcBorders>
              <w:top w:val="nil"/>
              <w:left w:val="nil"/>
              <w:bottom w:val="single" w:sz="4" w:space="0" w:color="auto"/>
              <w:right w:val="single" w:sz="4" w:space="0" w:color="auto"/>
            </w:tcBorders>
            <w:shd w:val="clear" w:color="auto" w:fill="auto"/>
            <w:vAlign w:val="center"/>
            <w:hideMark/>
          </w:tcPr>
          <w:p w14:paraId="59EA33B8" w14:textId="00EA60F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37208</w:t>
            </w:r>
          </w:p>
        </w:tc>
        <w:tc>
          <w:tcPr>
            <w:tcW w:w="324" w:type="pct"/>
            <w:tcBorders>
              <w:top w:val="nil"/>
              <w:left w:val="nil"/>
              <w:bottom w:val="single" w:sz="4" w:space="0" w:color="auto"/>
              <w:right w:val="single" w:sz="4" w:space="0" w:color="auto"/>
            </w:tcBorders>
            <w:shd w:val="clear" w:color="auto" w:fill="auto"/>
            <w:vAlign w:val="center"/>
            <w:hideMark/>
          </w:tcPr>
          <w:p w14:paraId="08CF00B9" w14:textId="2B7EB56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38659</w:t>
            </w:r>
          </w:p>
        </w:tc>
        <w:tc>
          <w:tcPr>
            <w:tcW w:w="324" w:type="pct"/>
            <w:tcBorders>
              <w:top w:val="nil"/>
              <w:left w:val="nil"/>
              <w:bottom w:val="single" w:sz="4" w:space="0" w:color="auto"/>
              <w:right w:val="single" w:sz="4" w:space="0" w:color="auto"/>
            </w:tcBorders>
            <w:shd w:val="clear" w:color="auto" w:fill="auto"/>
            <w:vAlign w:val="center"/>
            <w:hideMark/>
          </w:tcPr>
          <w:p w14:paraId="085B7BBF" w14:textId="4904720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40205</w:t>
            </w:r>
          </w:p>
        </w:tc>
        <w:tc>
          <w:tcPr>
            <w:tcW w:w="324" w:type="pct"/>
            <w:tcBorders>
              <w:top w:val="nil"/>
              <w:left w:val="nil"/>
              <w:bottom w:val="single" w:sz="4" w:space="0" w:color="auto"/>
              <w:right w:val="single" w:sz="4" w:space="0" w:color="auto"/>
            </w:tcBorders>
            <w:shd w:val="clear" w:color="auto" w:fill="auto"/>
            <w:vAlign w:val="center"/>
            <w:hideMark/>
          </w:tcPr>
          <w:p w14:paraId="38A70D41" w14:textId="3BF361F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41813</w:t>
            </w:r>
          </w:p>
        </w:tc>
        <w:tc>
          <w:tcPr>
            <w:tcW w:w="324" w:type="pct"/>
            <w:tcBorders>
              <w:top w:val="nil"/>
              <w:left w:val="nil"/>
              <w:bottom w:val="single" w:sz="4" w:space="0" w:color="auto"/>
              <w:right w:val="single" w:sz="4" w:space="0" w:color="auto"/>
            </w:tcBorders>
            <w:shd w:val="clear" w:color="auto" w:fill="auto"/>
            <w:vAlign w:val="center"/>
            <w:hideMark/>
          </w:tcPr>
          <w:p w14:paraId="7BB4394C" w14:textId="018E928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43444</w:t>
            </w:r>
          </w:p>
        </w:tc>
        <w:tc>
          <w:tcPr>
            <w:tcW w:w="324" w:type="pct"/>
            <w:tcBorders>
              <w:top w:val="nil"/>
              <w:left w:val="nil"/>
              <w:bottom w:val="single" w:sz="4" w:space="0" w:color="auto"/>
              <w:right w:val="single" w:sz="4" w:space="0" w:color="auto"/>
            </w:tcBorders>
            <w:shd w:val="clear" w:color="auto" w:fill="auto"/>
            <w:vAlign w:val="center"/>
            <w:hideMark/>
          </w:tcPr>
          <w:p w14:paraId="4C070BC6" w14:textId="676A61C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45138</w:t>
            </w:r>
          </w:p>
        </w:tc>
        <w:tc>
          <w:tcPr>
            <w:tcW w:w="324" w:type="pct"/>
            <w:tcBorders>
              <w:top w:val="nil"/>
              <w:left w:val="nil"/>
              <w:bottom w:val="single" w:sz="4" w:space="0" w:color="auto"/>
              <w:right w:val="single" w:sz="4" w:space="0" w:color="auto"/>
            </w:tcBorders>
            <w:shd w:val="clear" w:color="auto" w:fill="auto"/>
            <w:vAlign w:val="center"/>
            <w:hideMark/>
          </w:tcPr>
          <w:p w14:paraId="455B8BD0" w14:textId="46240EC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46899</w:t>
            </w:r>
          </w:p>
        </w:tc>
        <w:tc>
          <w:tcPr>
            <w:tcW w:w="324" w:type="pct"/>
            <w:tcBorders>
              <w:top w:val="nil"/>
              <w:left w:val="nil"/>
              <w:bottom w:val="single" w:sz="4" w:space="0" w:color="auto"/>
              <w:right w:val="single" w:sz="4" w:space="0" w:color="auto"/>
            </w:tcBorders>
            <w:shd w:val="clear" w:color="auto" w:fill="auto"/>
            <w:vAlign w:val="center"/>
            <w:hideMark/>
          </w:tcPr>
          <w:p w14:paraId="640F7F14" w14:textId="1C02FD3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48728</w:t>
            </w:r>
          </w:p>
        </w:tc>
      </w:tr>
      <w:tr w:rsidR="0000615F" w:rsidRPr="006762E9" w14:paraId="46D49843"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3A38DD77"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покупная электрическая энергия</w:t>
            </w:r>
          </w:p>
        </w:tc>
        <w:tc>
          <w:tcPr>
            <w:tcW w:w="360" w:type="pct"/>
            <w:tcBorders>
              <w:top w:val="nil"/>
              <w:left w:val="nil"/>
              <w:bottom w:val="single" w:sz="4" w:space="0" w:color="auto"/>
              <w:right w:val="single" w:sz="4" w:space="0" w:color="auto"/>
            </w:tcBorders>
            <w:shd w:val="clear" w:color="auto" w:fill="auto"/>
            <w:vAlign w:val="center"/>
            <w:hideMark/>
          </w:tcPr>
          <w:p w14:paraId="3294F54C"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17934100" w14:textId="2FA5913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31775</w:t>
            </w:r>
          </w:p>
        </w:tc>
        <w:tc>
          <w:tcPr>
            <w:tcW w:w="290" w:type="pct"/>
            <w:tcBorders>
              <w:top w:val="nil"/>
              <w:left w:val="nil"/>
              <w:bottom w:val="single" w:sz="4" w:space="0" w:color="auto"/>
              <w:right w:val="single" w:sz="4" w:space="0" w:color="auto"/>
            </w:tcBorders>
            <w:shd w:val="clear" w:color="auto" w:fill="auto"/>
            <w:vAlign w:val="center"/>
            <w:hideMark/>
          </w:tcPr>
          <w:p w14:paraId="07314F0E" w14:textId="6C7002B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33109</w:t>
            </w:r>
          </w:p>
        </w:tc>
        <w:tc>
          <w:tcPr>
            <w:tcW w:w="290" w:type="pct"/>
            <w:tcBorders>
              <w:top w:val="nil"/>
              <w:left w:val="nil"/>
              <w:bottom w:val="single" w:sz="4" w:space="0" w:color="auto"/>
              <w:right w:val="single" w:sz="4" w:space="0" w:color="auto"/>
            </w:tcBorders>
            <w:shd w:val="clear" w:color="auto" w:fill="auto"/>
            <w:vAlign w:val="center"/>
            <w:hideMark/>
          </w:tcPr>
          <w:p w14:paraId="09B28C74" w14:textId="5C52A0A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34434</w:t>
            </w:r>
          </w:p>
        </w:tc>
        <w:tc>
          <w:tcPr>
            <w:tcW w:w="324" w:type="pct"/>
            <w:tcBorders>
              <w:top w:val="nil"/>
              <w:left w:val="nil"/>
              <w:bottom w:val="single" w:sz="4" w:space="0" w:color="auto"/>
              <w:right w:val="single" w:sz="4" w:space="0" w:color="auto"/>
            </w:tcBorders>
            <w:shd w:val="clear" w:color="auto" w:fill="auto"/>
            <w:vAlign w:val="center"/>
            <w:hideMark/>
          </w:tcPr>
          <w:p w14:paraId="21C2F2BE" w14:textId="6752807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35811</w:t>
            </w:r>
          </w:p>
        </w:tc>
        <w:tc>
          <w:tcPr>
            <w:tcW w:w="324" w:type="pct"/>
            <w:tcBorders>
              <w:top w:val="nil"/>
              <w:left w:val="nil"/>
              <w:bottom w:val="single" w:sz="4" w:space="0" w:color="auto"/>
              <w:right w:val="single" w:sz="4" w:space="0" w:color="auto"/>
            </w:tcBorders>
            <w:shd w:val="clear" w:color="auto" w:fill="auto"/>
            <w:vAlign w:val="center"/>
            <w:hideMark/>
          </w:tcPr>
          <w:p w14:paraId="4EE72A21" w14:textId="032956C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37208</w:t>
            </w:r>
          </w:p>
        </w:tc>
        <w:tc>
          <w:tcPr>
            <w:tcW w:w="324" w:type="pct"/>
            <w:tcBorders>
              <w:top w:val="nil"/>
              <w:left w:val="nil"/>
              <w:bottom w:val="single" w:sz="4" w:space="0" w:color="auto"/>
              <w:right w:val="single" w:sz="4" w:space="0" w:color="auto"/>
            </w:tcBorders>
            <w:shd w:val="clear" w:color="auto" w:fill="auto"/>
            <w:vAlign w:val="center"/>
            <w:hideMark/>
          </w:tcPr>
          <w:p w14:paraId="15481C4B" w14:textId="00F1B11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38659</w:t>
            </w:r>
          </w:p>
        </w:tc>
        <w:tc>
          <w:tcPr>
            <w:tcW w:w="324" w:type="pct"/>
            <w:tcBorders>
              <w:top w:val="nil"/>
              <w:left w:val="nil"/>
              <w:bottom w:val="single" w:sz="4" w:space="0" w:color="auto"/>
              <w:right w:val="single" w:sz="4" w:space="0" w:color="auto"/>
            </w:tcBorders>
            <w:shd w:val="clear" w:color="auto" w:fill="auto"/>
            <w:vAlign w:val="center"/>
            <w:hideMark/>
          </w:tcPr>
          <w:p w14:paraId="0A7216BB" w14:textId="34DF151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40205</w:t>
            </w:r>
          </w:p>
        </w:tc>
        <w:tc>
          <w:tcPr>
            <w:tcW w:w="324" w:type="pct"/>
            <w:tcBorders>
              <w:top w:val="nil"/>
              <w:left w:val="nil"/>
              <w:bottom w:val="single" w:sz="4" w:space="0" w:color="auto"/>
              <w:right w:val="single" w:sz="4" w:space="0" w:color="auto"/>
            </w:tcBorders>
            <w:shd w:val="clear" w:color="auto" w:fill="auto"/>
            <w:vAlign w:val="center"/>
            <w:hideMark/>
          </w:tcPr>
          <w:p w14:paraId="55DEC139" w14:textId="5559642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41813</w:t>
            </w:r>
          </w:p>
        </w:tc>
        <w:tc>
          <w:tcPr>
            <w:tcW w:w="324" w:type="pct"/>
            <w:tcBorders>
              <w:top w:val="nil"/>
              <w:left w:val="nil"/>
              <w:bottom w:val="single" w:sz="4" w:space="0" w:color="auto"/>
              <w:right w:val="single" w:sz="4" w:space="0" w:color="auto"/>
            </w:tcBorders>
            <w:shd w:val="clear" w:color="auto" w:fill="auto"/>
            <w:vAlign w:val="center"/>
            <w:hideMark/>
          </w:tcPr>
          <w:p w14:paraId="5DA797E0" w14:textId="716AC84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43444</w:t>
            </w:r>
          </w:p>
        </w:tc>
        <w:tc>
          <w:tcPr>
            <w:tcW w:w="324" w:type="pct"/>
            <w:tcBorders>
              <w:top w:val="nil"/>
              <w:left w:val="nil"/>
              <w:bottom w:val="single" w:sz="4" w:space="0" w:color="auto"/>
              <w:right w:val="single" w:sz="4" w:space="0" w:color="auto"/>
            </w:tcBorders>
            <w:shd w:val="clear" w:color="auto" w:fill="auto"/>
            <w:vAlign w:val="center"/>
            <w:hideMark/>
          </w:tcPr>
          <w:p w14:paraId="017A42FF" w14:textId="368205D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45138</w:t>
            </w:r>
          </w:p>
        </w:tc>
        <w:tc>
          <w:tcPr>
            <w:tcW w:w="324" w:type="pct"/>
            <w:tcBorders>
              <w:top w:val="nil"/>
              <w:left w:val="nil"/>
              <w:bottom w:val="single" w:sz="4" w:space="0" w:color="auto"/>
              <w:right w:val="single" w:sz="4" w:space="0" w:color="auto"/>
            </w:tcBorders>
            <w:shd w:val="clear" w:color="auto" w:fill="auto"/>
            <w:vAlign w:val="center"/>
            <w:hideMark/>
          </w:tcPr>
          <w:p w14:paraId="4A68E337" w14:textId="3A0C5A4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46899</w:t>
            </w:r>
          </w:p>
        </w:tc>
        <w:tc>
          <w:tcPr>
            <w:tcW w:w="324" w:type="pct"/>
            <w:tcBorders>
              <w:top w:val="nil"/>
              <w:left w:val="nil"/>
              <w:bottom w:val="single" w:sz="4" w:space="0" w:color="auto"/>
              <w:right w:val="single" w:sz="4" w:space="0" w:color="auto"/>
            </w:tcBorders>
            <w:shd w:val="clear" w:color="auto" w:fill="auto"/>
            <w:vAlign w:val="center"/>
            <w:hideMark/>
          </w:tcPr>
          <w:p w14:paraId="34E17FC3" w14:textId="5612E23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48728</w:t>
            </w:r>
          </w:p>
        </w:tc>
      </w:tr>
      <w:tr w:rsidR="0000615F" w:rsidRPr="006762E9" w14:paraId="0244388F"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64E22EC2"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Расходы на холодную воду</w:t>
            </w:r>
          </w:p>
        </w:tc>
        <w:tc>
          <w:tcPr>
            <w:tcW w:w="360" w:type="pct"/>
            <w:tcBorders>
              <w:top w:val="nil"/>
              <w:left w:val="nil"/>
              <w:bottom w:val="single" w:sz="4" w:space="0" w:color="auto"/>
              <w:right w:val="single" w:sz="4" w:space="0" w:color="auto"/>
            </w:tcBorders>
            <w:shd w:val="clear" w:color="auto" w:fill="auto"/>
            <w:vAlign w:val="center"/>
            <w:hideMark/>
          </w:tcPr>
          <w:p w14:paraId="5428C24F"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3AB337E0" w14:textId="55D0D32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4325</w:t>
            </w:r>
          </w:p>
        </w:tc>
        <w:tc>
          <w:tcPr>
            <w:tcW w:w="290" w:type="pct"/>
            <w:tcBorders>
              <w:top w:val="nil"/>
              <w:left w:val="nil"/>
              <w:bottom w:val="single" w:sz="4" w:space="0" w:color="auto"/>
              <w:right w:val="single" w:sz="4" w:space="0" w:color="auto"/>
            </w:tcBorders>
            <w:shd w:val="clear" w:color="auto" w:fill="auto"/>
            <w:vAlign w:val="center"/>
            <w:hideMark/>
          </w:tcPr>
          <w:p w14:paraId="08736ACA" w14:textId="61B3228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4481</w:t>
            </w:r>
          </w:p>
        </w:tc>
        <w:tc>
          <w:tcPr>
            <w:tcW w:w="290" w:type="pct"/>
            <w:tcBorders>
              <w:top w:val="nil"/>
              <w:left w:val="nil"/>
              <w:bottom w:val="single" w:sz="4" w:space="0" w:color="auto"/>
              <w:right w:val="single" w:sz="4" w:space="0" w:color="auto"/>
            </w:tcBorders>
            <w:shd w:val="clear" w:color="auto" w:fill="auto"/>
            <w:vAlign w:val="center"/>
            <w:hideMark/>
          </w:tcPr>
          <w:p w14:paraId="4ED475C3" w14:textId="1C7E480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4642</w:t>
            </w:r>
          </w:p>
        </w:tc>
        <w:tc>
          <w:tcPr>
            <w:tcW w:w="324" w:type="pct"/>
            <w:tcBorders>
              <w:top w:val="nil"/>
              <w:left w:val="nil"/>
              <w:bottom w:val="single" w:sz="4" w:space="0" w:color="auto"/>
              <w:right w:val="single" w:sz="4" w:space="0" w:color="auto"/>
            </w:tcBorders>
            <w:shd w:val="clear" w:color="auto" w:fill="auto"/>
            <w:vAlign w:val="center"/>
            <w:hideMark/>
          </w:tcPr>
          <w:p w14:paraId="47B6A463" w14:textId="6008511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4837</w:t>
            </w:r>
          </w:p>
        </w:tc>
        <w:tc>
          <w:tcPr>
            <w:tcW w:w="324" w:type="pct"/>
            <w:tcBorders>
              <w:top w:val="nil"/>
              <w:left w:val="nil"/>
              <w:bottom w:val="single" w:sz="4" w:space="0" w:color="auto"/>
              <w:right w:val="single" w:sz="4" w:space="0" w:color="auto"/>
            </w:tcBorders>
            <w:shd w:val="clear" w:color="auto" w:fill="auto"/>
            <w:vAlign w:val="center"/>
            <w:hideMark/>
          </w:tcPr>
          <w:p w14:paraId="44CD4F0B" w14:textId="5454A81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5050</w:t>
            </w:r>
          </w:p>
        </w:tc>
        <w:tc>
          <w:tcPr>
            <w:tcW w:w="324" w:type="pct"/>
            <w:tcBorders>
              <w:top w:val="nil"/>
              <w:left w:val="nil"/>
              <w:bottom w:val="single" w:sz="4" w:space="0" w:color="auto"/>
              <w:right w:val="single" w:sz="4" w:space="0" w:color="auto"/>
            </w:tcBorders>
            <w:shd w:val="clear" w:color="auto" w:fill="auto"/>
            <w:vAlign w:val="center"/>
            <w:hideMark/>
          </w:tcPr>
          <w:p w14:paraId="135E341D" w14:textId="4B29148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5277</w:t>
            </w:r>
          </w:p>
        </w:tc>
        <w:tc>
          <w:tcPr>
            <w:tcW w:w="324" w:type="pct"/>
            <w:tcBorders>
              <w:top w:val="nil"/>
              <w:left w:val="nil"/>
              <w:bottom w:val="single" w:sz="4" w:space="0" w:color="auto"/>
              <w:right w:val="single" w:sz="4" w:space="0" w:color="auto"/>
            </w:tcBorders>
            <w:shd w:val="clear" w:color="auto" w:fill="auto"/>
            <w:vAlign w:val="center"/>
            <w:hideMark/>
          </w:tcPr>
          <w:p w14:paraId="2001EB38" w14:textId="050697A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5504</w:t>
            </w:r>
          </w:p>
        </w:tc>
        <w:tc>
          <w:tcPr>
            <w:tcW w:w="324" w:type="pct"/>
            <w:tcBorders>
              <w:top w:val="nil"/>
              <w:left w:val="nil"/>
              <w:bottom w:val="single" w:sz="4" w:space="0" w:color="auto"/>
              <w:right w:val="single" w:sz="4" w:space="0" w:color="auto"/>
            </w:tcBorders>
            <w:shd w:val="clear" w:color="auto" w:fill="auto"/>
            <w:vAlign w:val="center"/>
            <w:hideMark/>
          </w:tcPr>
          <w:p w14:paraId="04A97D0B" w14:textId="72D5006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5736</w:t>
            </w:r>
          </w:p>
        </w:tc>
        <w:tc>
          <w:tcPr>
            <w:tcW w:w="324" w:type="pct"/>
            <w:tcBorders>
              <w:top w:val="nil"/>
              <w:left w:val="nil"/>
              <w:bottom w:val="single" w:sz="4" w:space="0" w:color="auto"/>
              <w:right w:val="single" w:sz="4" w:space="0" w:color="auto"/>
            </w:tcBorders>
            <w:shd w:val="clear" w:color="auto" w:fill="auto"/>
            <w:vAlign w:val="center"/>
            <w:hideMark/>
          </w:tcPr>
          <w:p w14:paraId="752EBD39" w14:textId="3073958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5982</w:t>
            </w:r>
          </w:p>
        </w:tc>
        <w:tc>
          <w:tcPr>
            <w:tcW w:w="324" w:type="pct"/>
            <w:tcBorders>
              <w:top w:val="nil"/>
              <w:left w:val="nil"/>
              <w:bottom w:val="single" w:sz="4" w:space="0" w:color="auto"/>
              <w:right w:val="single" w:sz="4" w:space="0" w:color="auto"/>
            </w:tcBorders>
            <w:shd w:val="clear" w:color="auto" w:fill="auto"/>
            <w:vAlign w:val="center"/>
            <w:hideMark/>
          </w:tcPr>
          <w:p w14:paraId="1D1E36AF" w14:textId="66E3D3B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6239</w:t>
            </w:r>
          </w:p>
        </w:tc>
        <w:tc>
          <w:tcPr>
            <w:tcW w:w="324" w:type="pct"/>
            <w:tcBorders>
              <w:top w:val="nil"/>
              <w:left w:val="nil"/>
              <w:bottom w:val="single" w:sz="4" w:space="0" w:color="auto"/>
              <w:right w:val="single" w:sz="4" w:space="0" w:color="auto"/>
            </w:tcBorders>
            <w:shd w:val="clear" w:color="auto" w:fill="auto"/>
            <w:vAlign w:val="center"/>
            <w:hideMark/>
          </w:tcPr>
          <w:p w14:paraId="2B249E88" w14:textId="393C424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6508</w:t>
            </w:r>
          </w:p>
        </w:tc>
        <w:tc>
          <w:tcPr>
            <w:tcW w:w="324" w:type="pct"/>
            <w:tcBorders>
              <w:top w:val="nil"/>
              <w:left w:val="nil"/>
              <w:bottom w:val="single" w:sz="4" w:space="0" w:color="auto"/>
              <w:right w:val="single" w:sz="4" w:space="0" w:color="auto"/>
            </w:tcBorders>
            <w:shd w:val="clear" w:color="auto" w:fill="auto"/>
            <w:vAlign w:val="center"/>
            <w:hideMark/>
          </w:tcPr>
          <w:p w14:paraId="36E2A1C5" w14:textId="0B6D3E7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6787</w:t>
            </w:r>
          </w:p>
        </w:tc>
      </w:tr>
      <w:tr w:rsidR="0000615F" w:rsidRPr="006762E9" w14:paraId="65DCD46E"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0E3A72E9"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Затраты на оплату труда</w:t>
            </w:r>
          </w:p>
        </w:tc>
        <w:tc>
          <w:tcPr>
            <w:tcW w:w="360" w:type="pct"/>
            <w:tcBorders>
              <w:top w:val="nil"/>
              <w:left w:val="nil"/>
              <w:bottom w:val="single" w:sz="4" w:space="0" w:color="auto"/>
              <w:right w:val="single" w:sz="4" w:space="0" w:color="auto"/>
            </w:tcBorders>
            <w:shd w:val="clear" w:color="auto" w:fill="auto"/>
            <w:vAlign w:val="center"/>
            <w:hideMark/>
          </w:tcPr>
          <w:p w14:paraId="73570785"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6CC876F8" w14:textId="0CF8F5B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42015</w:t>
            </w:r>
          </w:p>
        </w:tc>
        <w:tc>
          <w:tcPr>
            <w:tcW w:w="290" w:type="pct"/>
            <w:tcBorders>
              <w:top w:val="nil"/>
              <w:left w:val="nil"/>
              <w:bottom w:val="single" w:sz="4" w:space="0" w:color="auto"/>
              <w:right w:val="single" w:sz="4" w:space="0" w:color="auto"/>
            </w:tcBorders>
            <w:shd w:val="clear" w:color="auto" w:fill="auto"/>
            <w:vAlign w:val="center"/>
            <w:hideMark/>
          </w:tcPr>
          <w:p w14:paraId="6188F975" w14:textId="2EECEB6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43443</w:t>
            </w:r>
          </w:p>
        </w:tc>
        <w:tc>
          <w:tcPr>
            <w:tcW w:w="290" w:type="pct"/>
            <w:tcBorders>
              <w:top w:val="nil"/>
              <w:left w:val="nil"/>
              <w:bottom w:val="single" w:sz="4" w:space="0" w:color="auto"/>
              <w:right w:val="single" w:sz="4" w:space="0" w:color="auto"/>
            </w:tcBorders>
            <w:shd w:val="clear" w:color="auto" w:fill="auto"/>
            <w:vAlign w:val="center"/>
            <w:hideMark/>
          </w:tcPr>
          <w:p w14:paraId="5ED6F6F6" w14:textId="45DD9FC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45181</w:t>
            </w:r>
          </w:p>
        </w:tc>
        <w:tc>
          <w:tcPr>
            <w:tcW w:w="324" w:type="pct"/>
            <w:tcBorders>
              <w:top w:val="nil"/>
              <w:left w:val="nil"/>
              <w:bottom w:val="single" w:sz="4" w:space="0" w:color="auto"/>
              <w:right w:val="single" w:sz="4" w:space="0" w:color="auto"/>
            </w:tcBorders>
            <w:shd w:val="clear" w:color="auto" w:fill="auto"/>
            <w:vAlign w:val="center"/>
            <w:hideMark/>
          </w:tcPr>
          <w:p w14:paraId="77CD2610" w14:textId="4CC0881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46988</w:t>
            </w:r>
          </w:p>
        </w:tc>
        <w:tc>
          <w:tcPr>
            <w:tcW w:w="324" w:type="pct"/>
            <w:tcBorders>
              <w:top w:val="nil"/>
              <w:left w:val="nil"/>
              <w:bottom w:val="single" w:sz="4" w:space="0" w:color="auto"/>
              <w:right w:val="single" w:sz="4" w:space="0" w:color="auto"/>
            </w:tcBorders>
            <w:shd w:val="clear" w:color="auto" w:fill="auto"/>
            <w:vAlign w:val="center"/>
            <w:hideMark/>
          </w:tcPr>
          <w:p w14:paraId="143A26D5" w14:textId="4648F02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48868</w:t>
            </w:r>
          </w:p>
        </w:tc>
        <w:tc>
          <w:tcPr>
            <w:tcW w:w="324" w:type="pct"/>
            <w:tcBorders>
              <w:top w:val="nil"/>
              <w:left w:val="nil"/>
              <w:bottom w:val="single" w:sz="4" w:space="0" w:color="auto"/>
              <w:right w:val="single" w:sz="4" w:space="0" w:color="auto"/>
            </w:tcBorders>
            <w:shd w:val="clear" w:color="auto" w:fill="auto"/>
            <w:vAlign w:val="center"/>
            <w:hideMark/>
          </w:tcPr>
          <w:p w14:paraId="15F065F7" w14:textId="7B99BEF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50823</w:t>
            </w:r>
          </w:p>
        </w:tc>
        <w:tc>
          <w:tcPr>
            <w:tcW w:w="324" w:type="pct"/>
            <w:tcBorders>
              <w:top w:val="nil"/>
              <w:left w:val="nil"/>
              <w:bottom w:val="single" w:sz="4" w:space="0" w:color="auto"/>
              <w:right w:val="single" w:sz="4" w:space="0" w:color="auto"/>
            </w:tcBorders>
            <w:shd w:val="clear" w:color="auto" w:fill="auto"/>
            <w:vAlign w:val="center"/>
            <w:hideMark/>
          </w:tcPr>
          <w:p w14:paraId="42846B21" w14:textId="5B5C4DD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52856</w:t>
            </w:r>
          </w:p>
        </w:tc>
        <w:tc>
          <w:tcPr>
            <w:tcW w:w="324" w:type="pct"/>
            <w:tcBorders>
              <w:top w:val="nil"/>
              <w:left w:val="nil"/>
              <w:bottom w:val="single" w:sz="4" w:space="0" w:color="auto"/>
              <w:right w:val="single" w:sz="4" w:space="0" w:color="auto"/>
            </w:tcBorders>
            <w:shd w:val="clear" w:color="auto" w:fill="auto"/>
            <w:vAlign w:val="center"/>
            <w:hideMark/>
          </w:tcPr>
          <w:p w14:paraId="6D0EA5E1" w14:textId="25D4118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54970</w:t>
            </w:r>
          </w:p>
        </w:tc>
        <w:tc>
          <w:tcPr>
            <w:tcW w:w="324" w:type="pct"/>
            <w:tcBorders>
              <w:top w:val="nil"/>
              <w:left w:val="nil"/>
              <w:bottom w:val="single" w:sz="4" w:space="0" w:color="auto"/>
              <w:right w:val="single" w:sz="4" w:space="0" w:color="auto"/>
            </w:tcBorders>
            <w:shd w:val="clear" w:color="auto" w:fill="auto"/>
            <w:vAlign w:val="center"/>
            <w:hideMark/>
          </w:tcPr>
          <w:p w14:paraId="65FEA139" w14:textId="4B825A1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57169</w:t>
            </w:r>
          </w:p>
        </w:tc>
        <w:tc>
          <w:tcPr>
            <w:tcW w:w="324" w:type="pct"/>
            <w:tcBorders>
              <w:top w:val="nil"/>
              <w:left w:val="nil"/>
              <w:bottom w:val="single" w:sz="4" w:space="0" w:color="auto"/>
              <w:right w:val="single" w:sz="4" w:space="0" w:color="auto"/>
            </w:tcBorders>
            <w:shd w:val="clear" w:color="auto" w:fill="auto"/>
            <w:vAlign w:val="center"/>
            <w:hideMark/>
          </w:tcPr>
          <w:p w14:paraId="747BE48A" w14:textId="251EBBC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59455</w:t>
            </w:r>
          </w:p>
        </w:tc>
        <w:tc>
          <w:tcPr>
            <w:tcW w:w="324" w:type="pct"/>
            <w:tcBorders>
              <w:top w:val="nil"/>
              <w:left w:val="nil"/>
              <w:bottom w:val="single" w:sz="4" w:space="0" w:color="auto"/>
              <w:right w:val="single" w:sz="4" w:space="0" w:color="auto"/>
            </w:tcBorders>
            <w:shd w:val="clear" w:color="auto" w:fill="auto"/>
            <w:vAlign w:val="center"/>
            <w:hideMark/>
          </w:tcPr>
          <w:p w14:paraId="4FFB845C" w14:textId="0F93A12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61834</w:t>
            </w:r>
          </w:p>
        </w:tc>
        <w:tc>
          <w:tcPr>
            <w:tcW w:w="324" w:type="pct"/>
            <w:tcBorders>
              <w:top w:val="nil"/>
              <w:left w:val="nil"/>
              <w:bottom w:val="single" w:sz="4" w:space="0" w:color="auto"/>
              <w:right w:val="single" w:sz="4" w:space="0" w:color="auto"/>
            </w:tcBorders>
            <w:shd w:val="clear" w:color="auto" w:fill="auto"/>
            <w:vAlign w:val="center"/>
            <w:hideMark/>
          </w:tcPr>
          <w:p w14:paraId="7F118B92" w14:textId="373162E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64307</w:t>
            </w:r>
          </w:p>
        </w:tc>
      </w:tr>
      <w:tr w:rsidR="0000615F" w:rsidRPr="006762E9" w14:paraId="0FBF277D"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63CE68B5"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Отчисления на социальные нужды</w:t>
            </w:r>
          </w:p>
        </w:tc>
        <w:tc>
          <w:tcPr>
            <w:tcW w:w="360" w:type="pct"/>
            <w:tcBorders>
              <w:top w:val="nil"/>
              <w:left w:val="nil"/>
              <w:bottom w:val="single" w:sz="4" w:space="0" w:color="auto"/>
              <w:right w:val="single" w:sz="4" w:space="0" w:color="auto"/>
            </w:tcBorders>
            <w:shd w:val="clear" w:color="auto" w:fill="auto"/>
            <w:vAlign w:val="center"/>
            <w:hideMark/>
          </w:tcPr>
          <w:p w14:paraId="0093E56A"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44D4B813" w14:textId="17900BB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13652</w:t>
            </w:r>
          </w:p>
        </w:tc>
        <w:tc>
          <w:tcPr>
            <w:tcW w:w="290" w:type="pct"/>
            <w:tcBorders>
              <w:top w:val="nil"/>
              <w:left w:val="nil"/>
              <w:bottom w:val="single" w:sz="4" w:space="0" w:color="auto"/>
              <w:right w:val="single" w:sz="4" w:space="0" w:color="auto"/>
            </w:tcBorders>
            <w:shd w:val="clear" w:color="auto" w:fill="auto"/>
            <w:vAlign w:val="center"/>
            <w:hideMark/>
          </w:tcPr>
          <w:p w14:paraId="2FA67CF5" w14:textId="19718B4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14144</w:t>
            </w:r>
          </w:p>
        </w:tc>
        <w:tc>
          <w:tcPr>
            <w:tcW w:w="290" w:type="pct"/>
            <w:tcBorders>
              <w:top w:val="nil"/>
              <w:left w:val="nil"/>
              <w:bottom w:val="single" w:sz="4" w:space="0" w:color="auto"/>
              <w:right w:val="single" w:sz="4" w:space="0" w:color="auto"/>
            </w:tcBorders>
            <w:shd w:val="clear" w:color="auto" w:fill="auto"/>
            <w:vAlign w:val="center"/>
            <w:hideMark/>
          </w:tcPr>
          <w:p w14:paraId="21148FF5" w14:textId="020F2B9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14653</w:t>
            </w:r>
          </w:p>
        </w:tc>
        <w:tc>
          <w:tcPr>
            <w:tcW w:w="324" w:type="pct"/>
            <w:tcBorders>
              <w:top w:val="nil"/>
              <w:left w:val="nil"/>
              <w:bottom w:val="single" w:sz="4" w:space="0" w:color="auto"/>
              <w:right w:val="single" w:sz="4" w:space="0" w:color="auto"/>
            </w:tcBorders>
            <w:shd w:val="clear" w:color="auto" w:fill="auto"/>
            <w:vAlign w:val="center"/>
            <w:hideMark/>
          </w:tcPr>
          <w:p w14:paraId="2CE37263" w14:textId="1D36BCB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15268</w:t>
            </w:r>
          </w:p>
        </w:tc>
        <w:tc>
          <w:tcPr>
            <w:tcW w:w="324" w:type="pct"/>
            <w:tcBorders>
              <w:top w:val="nil"/>
              <w:left w:val="nil"/>
              <w:bottom w:val="single" w:sz="4" w:space="0" w:color="auto"/>
              <w:right w:val="single" w:sz="4" w:space="0" w:color="auto"/>
            </w:tcBorders>
            <w:shd w:val="clear" w:color="auto" w:fill="auto"/>
            <w:vAlign w:val="center"/>
            <w:hideMark/>
          </w:tcPr>
          <w:p w14:paraId="2CA80546" w14:textId="1B2D037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15940</w:t>
            </w:r>
          </w:p>
        </w:tc>
        <w:tc>
          <w:tcPr>
            <w:tcW w:w="324" w:type="pct"/>
            <w:tcBorders>
              <w:top w:val="nil"/>
              <w:left w:val="nil"/>
              <w:bottom w:val="single" w:sz="4" w:space="0" w:color="auto"/>
              <w:right w:val="single" w:sz="4" w:space="0" w:color="auto"/>
            </w:tcBorders>
            <w:shd w:val="clear" w:color="auto" w:fill="auto"/>
            <w:vAlign w:val="center"/>
            <w:hideMark/>
          </w:tcPr>
          <w:p w14:paraId="44DF28F1" w14:textId="746702F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16657</w:t>
            </w:r>
          </w:p>
        </w:tc>
        <w:tc>
          <w:tcPr>
            <w:tcW w:w="324" w:type="pct"/>
            <w:tcBorders>
              <w:top w:val="nil"/>
              <w:left w:val="nil"/>
              <w:bottom w:val="single" w:sz="4" w:space="0" w:color="auto"/>
              <w:right w:val="single" w:sz="4" w:space="0" w:color="auto"/>
            </w:tcBorders>
            <w:shd w:val="clear" w:color="auto" w:fill="auto"/>
            <w:vAlign w:val="center"/>
            <w:hideMark/>
          </w:tcPr>
          <w:p w14:paraId="40328F93" w14:textId="6B924BE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17373</w:t>
            </w:r>
          </w:p>
        </w:tc>
        <w:tc>
          <w:tcPr>
            <w:tcW w:w="324" w:type="pct"/>
            <w:tcBorders>
              <w:top w:val="nil"/>
              <w:left w:val="nil"/>
              <w:bottom w:val="single" w:sz="4" w:space="0" w:color="auto"/>
              <w:right w:val="single" w:sz="4" w:space="0" w:color="auto"/>
            </w:tcBorders>
            <w:shd w:val="clear" w:color="auto" w:fill="auto"/>
            <w:vAlign w:val="center"/>
            <w:hideMark/>
          </w:tcPr>
          <w:p w14:paraId="6EBAD510" w14:textId="6387580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18103</w:t>
            </w:r>
          </w:p>
        </w:tc>
        <w:tc>
          <w:tcPr>
            <w:tcW w:w="324" w:type="pct"/>
            <w:tcBorders>
              <w:top w:val="nil"/>
              <w:left w:val="nil"/>
              <w:bottom w:val="single" w:sz="4" w:space="0" w:color="auto"/>
              <w:right w:val="single" w:sz="4" w:space="0" w:color="auto"/>
            </w:tcBorders>
            <w:shd w:val="clear" w:color="auto" w:fill="auto"/>
            <w:vAlign w:val="center"/>
            <w:hideMark/>
          </w:tcPr>
          <w:p w14:paraId="108CBEC7" w14:textId="11E5044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18882</w:t>
            </w:r>
          </w:p>
        </w:tc>
        <w:tc>
          <w:tcPr>
            <w:tcW w:w="324" w:type="pct"/>
            <w:tcBorders>
              <w:top w:val="nil"/>
              <w:left w:val="nil"/>
              <w:bottom w:val="single" w:sz="4" w:space="0" w:color="auto"/>
              <w:right w:val="single" w:sz="4" w:space="0" w:color="auto"/>
            </w:tcBorders>
            <w:shd w:val="clear" w:color="auto" w:fill="auto"/>
            <w:vAlign w:val="center"/>
            <w:hideMark/>
          </w:tcPr>
          <w:p w14:paraId="027F846E" w14:textId="155A19C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19694</w:t>
            </w:r>
          </w:p>
        </w:tc>
        <w:tc>
          <w:tcPr>
            <w:tcW w:w="324" w:type="pct"/>
            <w:tcBorders>
              <w:top w:val="nil"/>
              <w:left w:val="nil"/>
              <w:bottom w:val="single" w:sz="4" w:space="0" w:color="auto"/>
              <w:right w:val="single" w:sz="4" w:space="0" w:color="auto"/>
            </w:tcBorders>
            <w:shd w:val="clear" w:color="auto" w:fill="auto"/>
            <w:vAlign w:val="center"/>
            <w:hideMark/>
          </w:tcPr>
          <w:p w14:paraId="710822E9" w14:textId="58347CA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20540</w:t>
            </w:r>
          </w:p>
        </w:tc>
        <w:tc>
          <w:tcPr>
            <w:tcW w:w="324" w:type="pct"/>
            <w:tcBorders>
              <w:top w:val="nil"/>
              <w:left w:val="nil"/>
              <w:bottom w:val="single" w:sz="4" w:space="0" w:color="auto"/>
              <w:right w:val="single" w:sz="4" w:space="0" w:color="auto"/>
            </w:tcBorders>
            <w:shd w:val="clear" w:color="auto" w:fill="auto"/>
            <w:vAlign w:val="center"/>
            <w:hideMark/>
          </w:tcPr>
          <w:p w14:paraId="60303244" w14:textId="33D7550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21424</w:t>
            </w:r>
          </w:p>
        </w:tc>
      </w:tr>
      <w:tr w:rsidR="0000615F" w:rsidRPr="006762E9" w14:paraId="131D79E6"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335A9491"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Амортизация основных средств</w:t>
            </w:r>
          </w:p>
        </w:tc>
        <w:tc>
          <w:tcPr>
            <w:tcW w:w="360" w:type="pct"/>
            <w:tcBorders>
              <w:top w:val="nil"/>
              <w:left w:val="nil"/>
              <w:bottom w:val="single" w:sz="4" w:space="0" w:color="auto"/>
              <w:right w:val="single" w:sz="4" w:space="0" w:color="auto"/>
            </w:tcBorders>
            <w:shd w:val="clear" w:color="auto" w:fill="auto"/>
            <w:vAlign w:val="center"/>
            <w:hideMark/>
          </w:tcPr>
          <w:p w14:paraId="35025452"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356998DE" w14:textId="340E8A8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290" w:type="pct"/>
            <w:tcBorders>
              <w:top w:val="nil"/>
              <w:left w:val="nil"/>
              <w:bottom w:val="single" w:sz="4" w:space="0" w:color="auto"/>
              <w:right w:val="single" w:sz="4" w:space="0" w:color="auto"/>
            </w:tcBorders>
            <w:shd w:val="clear" w:color="auto" w:fill="auto"/>
            <w:vAlign w:val="center"/>
            <w:hideMark/>
          </w:tcPr>
          <w:p w14:paraId="2F1A56A4" w14:textId="57E028F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290" w:type="pct"/>
            <w:tcBorders>
              <w:top w:val="nil"/>
              <w:left w:val="nil"/>
              <w:bottom w:val="single" w:sz="4" w:space="0" w:color="auto"/>
              <w:right w:val="single" w:sz="4" w:space="0" w:color="auto"/>
            </w:tcBorders>
            <w:shd w:val="clear" w:color="auto" w:fill="auto"/>
            <w:vAlign w:val="center"/>
            <w:hideMark/>
          </w:tcPr>
          <w:p w14:paraId="207A8AD3" w14:textId="66F7C1F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182C91CD" w14:textId="16A95F2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00E23474" w14:textId="47941E5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0102E47E" w14:textId="478CD79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6704588A" w14:textId="788BE39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2CC59643" w14:textId="17423FC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332257B1" w14:textId="55A4728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478AE27D" w14:textId="1B79B94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361FB04D" w14:textId="0FAC46F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78BB3A1C" w14:textId="433A425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r>
      <w:tr w:rsidR="0000615F" w:rsidRPr="006762E9" w14:paraId="79ACD11B"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6CDA1996"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Прочие затраты, в том числе:</w:t>
            </w:r>
          </w:p>
        </w:tc>
        <w:tc>
          <w:tcPr>
            <w:tcW w:w="360" w:type="pct"/>
            <w:tcBorders>
              <w:top w:val="nil"/>
              <w:left w:val="nil"/>
              <w:bottom w:val="single" w:sz="4" w:space="0" w:color="auto"/>
              <w:right w:val="single" w:sz="4" w:space="0" w:color="auto"/>
            </w:tcBorders>
            <w:shd w:val="clear" w:color="auto" w:fill="auto"/>
            <w:vAlign w:val="center"/>
            <w:hideMark/>
          </w:tcPr>
          <w:p w14:paraId="06146FB4"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590E088F" w14:textId="4F7C4BF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32715</w:t>
            </w:r>
          </w:p>
        </w:tc>
        <w:tc>
          <w:tcPr>
            <w:tcW w:w="290" w:type="pct"/>
            <w:tcBorders>
              <w:top w:val="nil"/>
              <w:left w:val="nil"/>
              <w:bottom w:val="single" w:sz="4" w:space="0" w:color="auto"/>
              <w:right w:val="single" w:sz="4" w:space="0" w:color="auto"/>
            </w:tcBorders>
            <w:shd w:val="clear" w:color="auto" w:fill="auto"/>
            <w:vAlign w:val="center"/>
            <w:hideMark/>
          </w:tcPr>
          <w:p w14:paraId="0A6B2A52" w14:textId="026E90F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33893</w:t>
            </w:r>
          </w:p>
        </w:tc>
        <w:tc>
          <w:tcPr>
            <w:tcW w:w="290" w:type="pct"/>
            <w:tcBorders>
              <w:top w:val="nil"/>
              <w:left w:val="nil"/>
              <w:bottom w:val="single" w:sz="4" w:space="0" w:color="auto"/>
              <w:right w:val="single" w:sz="4" w:space="0" w:color="auto"/>
            </w:tcBorders>
            <w:shd w:val="clear" w:color="auto" w:fill="auto"/>
            <w:vAlign w:val="center"/>
            <w:hideMark/>
          </w:tcPr>
          <w:p w14:paraId="4C43537F" w14:textId="40378DB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35113</w:t>
            </w:r>
          </w:p>
        </w:tc>
        <w:tc>
          <w:tcPr>
            <w:tcW w:w="324" w:type="pct"/>
            <w:tcBorders>
              <w:top w:val="nil"/>
              <w:left w:val="nil"/>
              <w:bottom w:val="single" w:sz="4" w:space="0" w:color="auto"/>
              <w:right w:val="single" w:sz="4" w:space="0" w:color="auto"/>
            </w:tcBorders>
            <w:shd w:val="clear" w:color="auto" w:fill="auto"/>
            <w:vAlign w:val="center"/>
            <w:hideMark/>
          </w:tcPr>
          <w:p w14:paraId="4DE70275" w14:textId="31F88ED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36588</w:t>
            </w:r>
          </w:p>
        </w:tc>
        <w:tc>
          <w:tcPr>
            <w:tcW w:w="324" w:type="pct"/>
            <w:tcBorders>
              <w:top w:val="nil"/>
              <w:left w:val="nil"/>
              <w:bottom w:val="single" w:sz="4" w:space="0" w:color="auto"/>
              <w:right w:val="single" w:sz="4" w:space="0" w:color="auto"/>
            </w:tcBorders>
            <w:shd w:val="clear" w:color="auto" w:fill="auto"/>
            <w:vAlign w:val="center"/>
            <w:hideMark/>
          </w:tcPr>
          <w:p w14:paraId="32561BBF" w14:textId="7822C66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38198</w:t>
            </w:r>
          </w:p>
        </w:tc>
        <w:tc>
          <w:tcPr>
            <w:tcW w:w="324" w:type="pct"/>
            <w:tcBorders>
              <w:top w:val="nil"/>
              <w:left w:val="nil"/>
              <w:bottom w:val="single" w:sz="4" w:space="0" w:color="auto"/>
              <w:right w:val="single" w:sz="4" w:space="0" w:color="auto"/>
            </w:tcBorders>
            <w:shd w:val="clear" w:color="auto" w:fill="auto"/>
            <w:vAlign w:val="center"/>
            <w:hideMark/>
          </w:tcPr>
          <w:p w14:paraId="2C732EAD" w14:textId="409A424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39916</w:t>
            </w:r>
          </w:p>
        </w:tc>
        <w:tc>
          <w:tcPr>
            <w:tcW w:w="324" w:type="pct"/>
            <w:tcBorders>
              <w:top w:val="nil"/>
              <w:left w:val="nil"/>
              <w:bottom w:val="single" w:sz="4" w:space="0" w:color="auto"/>
              <w:right w:val="single" w:sz="4" w:space="0" w:color="auto"/>
            </w:tcBorders>
            <w:shd w:val="clear" w:color="auto" w:fill="auto"/>
            <w:vAlign w:val="center"/>
            <w:hideMark/>
          </w:tcPr>
          <w:p w14:paraId="59D276D7" w14:textId="504BA05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41633</w:t>
            </w:r>
          </w:p>
        </w:tc>
        <w:tc>
          <w:tcPr>
            <w:tcW w:w="324" w:type="pct"/>
            <w:tcBorders>
              <w:top w:val="nil"/>
              <w:left w:val="nil"/>
              <w:bottom w:val="single" w:sz="4" w:space="0" w:color="auto"/>
              <w:right w:val="single" w:sz="4" w:space="0" w:color="auto"/>
            </w:tcBorders>
            <w:shd w:val="clear" w:color="auto" w:fill="auto"/>
            <w:vAlign w:val="center"/>
            <w:hideMark/>
          </w:tcPr>
          <w:p w14:paraId="7A2607B2" w14:textId="337D740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43381</w:t>
            </w:r>
          </w:p>
        </w:tc>
        <w:tc>
          <w:tcPr>
            <w:tcW w:w="324" w:type="pct"/>
            <w:tcBorders>
              <w:top w:val="nil"/>
              <w:left w:val="nil"/>
              <w:bottom w:val="single" w:sz="4" w:space="0" w:color="auto"/>
              <w:right w:val="single" w:sz="4" w:space="0" w:color="auto"/>
            </w:tcBorders>
            <w:shd w:val="clear" w:color="auto" w:fill="auto"/>
            <w:vAlign w:val="center"/>
            <w:hideMark/>
          </w:tcPr>
          <w:p w14:paraId="20021F98" w14:textId="0351196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45247</w:t>
            </w:r>
          </w:p>
        </w:tc>
        <w:tc>
          <w:tcPr>
            <w:tcW w:w="324" w:type="pct"/>
            <w:tcBorders>
              <w:top w:val="nil"/>
              <w:left w:val="nil"/>
              <w:bottom w:val="single" w:sz="4" w:space="0" w:color="auto"/>
              <w:right w:val="single" w:sz="4" w:space="0" w:color="auto"/>
            </w:tcBorders>
            <w:shd w:val="clear" w:color="auto" w:fill="auto"/>
            <w:vAlign w:val="center"/>
            <w:hideMark/>
          </w:tcPr>
          <w:p w14:paraId="0C82BB4D" w14:textId="55F0BEE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47192</w:t>
            </w:r>
          </w:p>
        </w:tc>
        <w:tc>
          <w:tcPr>
            <w:tcW w:w="324" w:type="pct"/>
            <w:tcBorders>
              <w:top w:val="nil"/>
              <w:left w:val="nil"/>
              <w:bottom w:val="single" w:sz="4" w:space="0" w:color="auto"/>
              <w:right w:val="single" w:sz="4" w:space="0" w:color="auto"/>
            </w:tcBorders>
            <w:shd w:val="clear" w:color="auto" w:fill="auto"/>
            <w:vAlign w:val="center"/>
            <w:hideMark/>
          </w:tcPr>
          <w:p w14:paraId="0E582B7A" w14:textId="075ED0F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49222</w:t>
            </w:r>
          </w:p>
        </w:tc>
        <w:tc>
          <w:tcPr>
            <w:tcW w:w="324" w:type="pct"/>
            <w:tcBorders>
              <w:top w:val="nil"/>
              <w:left w:val="nil"/>
              <w:bottom w:val="single" w:sz="4" w:space="0" w:color="auto"/>
              <w:right w:val="single" w:sz="4" w:space="0" w:color="auto"/>
            </w:tcBorders>
            <w:shd w:val="clear" w:color="auto" w:fill="auto"/>
            <w:vAlign w:val="center"/>
            <w:hideMark/>
          </w:tcPr>
          <w:p w14:paraId="6788AB21" w14:textId="3618A0F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51338</w:t>
            </w:r>
          </w:p>
        </w:tc>
      </w:tr>
      <w:tr w:rsidR="0000615F" w:rsidRPr="006762E9" w14:paraId="11FEE944"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75DF0466"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Прочие затраты без учета инвестиционной составляющей</w:t>
            </w:r>
          </w:p>
        </w:tc>
        <w:tc>
          <w:tcPr>
            <w:tcW w:w="360" w:type="pct"/>
            <w:tcBorders>
              <w:top w:val="nil"/>
              <w:left w:val="nil"/>
              <w:bottom w:val="single" w:sz="4" w:space="0" w:color="auto"/>
              <w:right w:val="single" w:sz="4" w:space="0" w:color="auto"/>
            </w:tcBorders>
            <w:shd w:val="clear" w:color="auto" w:fill="auto"/>
            <w:vAlign w:val="center"/>
            <w:hideMark/>
          </w:tcPr>
          <w:p w14:paraId="07B8A62F"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51CC068E" w14:textId="65CF31E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32715</w:t>
            </w:r>
          </w:p>
        </w:tc>
        <w:tc>
          <w:tcPr>
            <w:tcW w:w="290" w:type="pct"/>
            <w:tcBorders>
              <w:top w:val="nil"/>
              <w:left w:val="nil"/>
              <w:bottom w:val="single" w:sz="4" w:space="0" w:color="auto"/>
              <w:right w:val="single" w:sz="4" w:space="0" w:color="auto"/>
            </w:tcBorders>
            <w:shd w:val="clear" w:color="auto" w:fill="auto"/>
            <w:vAlign w:val="center"/>
            <w:hideMark/>
          </w:tcPr>
          <w:p w14:paraId="1B24593E" w14:textId="7729FA7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33893</w:t>
            </w:r>
          </w:p>
        </w:tc>
        <w:tc>
          <w:tcPr>
            <w:tcW w:w="290" w:type="pct"/>
            <w:tcBorders>
              <w:top w:val="nil"/>
              <w:left w:val="nil"/>
              <w:bottom w:val="single" w:sz="4" w:space="0" w:color="auto"/>
              <w:right w:val="single" w:sz="4" w:space="0" w:color="auto"/>
            </w:tcBorders>
            <w:shd w:val="clear" w:color="auto" w:fill="auto"/>
            <w:vAlign w:val="center"/>
            <w:hideMark/>
          </w:tcPr>
          <w:p w14:paraId="5C806954" w14:textId="3F816B5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35113</w:t>
            </w:r>
          </w:p>
        </w:tc>
        <w:tc>
          <w:tcPr>
            <w:tcW w:w="324" w:type="pct"/>
            <w:tcBorders>
              <w:top w:val="nil"/>
              <w:left w:val="nil"/>
              <w:bottom w:val="single" w:sz="4" w:space="0" w:color="auto"/>
              <w:right w:val="single" w:sz="4" w:space="0" w:color="auto"/>
            </w:tcBorders>
            <w:shd w:val="clear" w:color="auto" w:fill="auto"/>
            <w:vAlign w:val="center"/>
            <w:hideMark/>
          </w:tcPr>
          <w:p w14:paraId="45559222" w14:textId="353C019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36588</w:t>
            </w:r>
          </w:p>
        </w:tc>
        <w:tc>
          <w:tcPr>
            <w:tcW w:w="324" w:type="pct"/>
            <w:tcBorders>
              <w:top w:val="nil"/>
              <w:left w:val="nil"/>
              <w:bottom w:val="single" w:sz="4" w:space="0" w:color="auto"/>
              <w:right w:val="single" w:sz="4" w:space="0" w:color="auto"/>
            </w:tcBorders>
            <w:shd w:val="clear" w:color="auto" w:fill="auto"/>
            <w:vAlign w:val="center"/>
            <w:hideMark/>
          </w:tcPr>
          <w:p w14:paraId="7ED3FB4A" w14:textId="250629C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38198</w:t>
            </w:r>
          </w:p>
        </w:tc>
        <w:tc>
          <w:tcPr>
            <w:tcW w:w="324" w:type="pct"/>
            <w:tcBorders>
              <w:top w:val="nil"/>
              <w:left w:val="nil"/>
              <w:bottom w:val="single" w:sz="4" w:space="0" w:color="auto"/>
              <w:right w:val="single" w:sz="4" w:space="0" w:color="auto"/>
            </w:tcBorders>
            <w:shd w:val="clear" w:color="auto" w:fill="auto"/>
            <w:vAlign w:val="center"/>
            <w:hideMark/>
          </w:tcPr>
          <w:p w14:paraId="255C3707" w14:textId="7646578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39916</w:t>
            </w:r>
          </w:p>
        </w:tc>
        <w:tc>
          <w:tcPr>
            <w:tcW w:w="324" w:type="pct"/>
            <w:tcBorders>
              <w:top w:val="nil"/>
              <w:left w:val="nil"/>
              <w:bottom w:val="single" w:sz="4" w:space="0" w:color="auto"/>
              <w:right w:val="single" w:sz="4" w:space="0" w:color="auto"/>
            </w:tcBorders>
            <w:shd w:val="clear" w:color="auto" w:fill="auto"/>
            <w:vAlign w:val="center"/>
            <w:hideMark/>
          </w:tcPr>
          <w:p w14:paraId="5DB7C5CF" w14:textId="041BB59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41633</w:t>
            </w:r>
          </w:p>
        </w:tc>
        <w:tc>
          <w:tcPr>
            <w:tcW w:w="324" w:type="pct"/>
            <w:tcBorders>
              <w:top w:val="nil"/>
              <w:left w:val="nil"/>
              <w:bottom w:val="single" w:sz="4" w:space="0" w:color="auto"/>
              <w:right w:val="single" w:sz="4" w:space="0" w:color="auto"/>
            </w:tcBorders>
            <w:shd w:val="clear" w:color="auto" w:fill="auto"/>
            <w:vAlign w:val="center"/>
            <w:hideMark/>
          </w:tcPr>
          <w:p w14:paraId="6E2C6DDD" w14:textId="6124ACA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43381</w:t>
            </w:r>
          </w:p>
        </w:tc>
        <w:tc>
          <w:tcPr>
            <w:tcW w:w="324" w:type="pct"/>
            <w:tcBorders>
              <w:top w:val="nil"/>
              <w:left w:val="nil"/>
              <w:bottom w:val="single" w:sz="4" w:space="0" w:color="auto"/>
              <w:right w:val="single" w:sz="4" w:space="0" w:color="auto"/>
            </w:tcBorders>
            <w:shd w:val="clear" w:color="auto" w:fill="auto"/>
            <w:vAlign w:val="center"/>
            <w:hideMark/>
          </w:tcPr>
          <w:p w14:paraId="397FA50E" w14:textId="6F1067E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45247</w:t>
            </w:r>
          </w:p>
        </w:tc>
        <w:tc>
          <w:tcPr>
            <w:tcW w:w="324" w:type="pct"/>
            <w:tcBorders>
              <w:top w:val="nil"/>
              <w:left w:val="nil"/>
              <w:bottom w:val="single" w:sz="4" w:space="0" w:color="auto"/>
              <w:right w:val="single" w:sz="4" w:space="0" w:color="auto"/>
            </w:tcBorders>
            <w:shd w:val="clear" w:color="auto" w:fill="auto"/>
            <w:vAlign w:val="center"/>
            <w:hideMark/>
          </w:tcPr>
          <w:p w14:paraId="70EBE7F8" w14:textId="2B32955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47192</w:t>
            </w:r>
          </w:p>
        </w:tc>
        <w:tc>
          <w:tcPr>
            <w:tcW w:w="324" w:type="pct"/>
            <w:tcBorders>
              <w:top w:val="nil"/>
              <w:left w:val="nil"/>
              <w:bottom w:val="single" w:sz="4" w:space="0" w:color="auto"/>
              <w:right w:val="single" w:sz="4" w:space="0" w:color="auto"/>
            </w:tcBorders>
            <w:shd w:val="clear" w:color="auto" w:fill="auto"/>
            <w:vAlign w:val="center"/>
            <w:hideMark/>
          </w:tcPr>
          <w:p w14:paraId="252F05CA" w14:textId="661B72C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49222</w:t>
            </w:r>
          </w:p>
        </w:tc>
        <w:tc>
          <w:tcPr>
            <w:tcW w:w="324" w:type="pct"/>
            <w:tcBorders>
              <w:top w:val="nil"/>
              <w:left w:val="nil"/>
              <w:bottom w:val="single" w:sz="4" w:space="0" w:color="auto"/>
              <w:right w:val="single" w:sz="4" w:space="0" w:color="auto"/>
            </w:tcBorders>
            <w:shd w:val="clear" w:color="auto" w:fill="auto"/>
            <w:vAlign w:val="center"/>
            <w:hideMark/>
          </w:tcPr>
          <w:p w14:paraId="17FDD10E" w14:textId="78D4C18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51338</w:t>
            </w:r>
          </w:p>
        </w:tc>
      </w:tr>
      <w:tr w:rsidR="0000615F" w:rsidRPr="006762E9" w14:paraId="598943B8"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7B478C96"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Прибыль всего:</w:t>
            </w:r>
          </w:p>
        </w:tc>
        <w:tc>
          <w:tcPr>
            <w:tcW w:w="360" w:type="pct"/>
            <w:tcBorders>
              <w:top w:val="nil"/>
              <w:left w:val="nil"/>
              <w:bottom w:val="single" w:sz="4" w:space="0" w:color="auto"/>
              <w:right w:val="single" w:sz="4" w:space="0" w:color="auto"/>
            </w:tcBorders>
            <w:shd w:val="clear" w:color="auto" w:fill="auto"/>
            <w:vAlign w:val="center"/>
            <w:hideMark/>
          </w:tcPr>
          <w:p w14:paraId="02E94581"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4A1C0A0E" w14:textId="79DD374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290" w:type="pct"/>
            <w:tcBorders>
              <w:top w:val="nil"/>
              <w:left w:val="nil"/>
              <w:bottom w:val="single" w:sz="4" w:space="0" w:color="auto"/>
              <w:right w:val="single" w:sz="4" w:space="0" w:color="auto"/>
            </w:tcBorders>
            <w:shd w:val="clear" w:color="auto" w:fill="auto"/>
            <w:vAlign w:val="center"/>
            <w:hideMark/>
          </w:tcPr>
          <w:p w14:paraId="30BA8AAA" w14:textId="20AB025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290" w:type="pct"/>
            <w:tcBorders>
              <w:top w:val="nil"/>
              <w:left w:val="nil"/>
              <w:bottom w:val="single" w:sz="4" w:space="0" w:color="auto"/>
              <w:right w:val="single" w:sz="4" w:space="0" w:color="auto"/>
            </w:tcBorders>
            <w:shd w:val="clear" w:color="auto" w:fill="auto"/>
            <w:vAlign w:val="center"/>
            <w:hideMark/>
          </w:tcPr>
          <w:p w14:paraId="7F66627D" w14:textId="264AFF7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15DD413C" w14:textId="0816A04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641C5CF5" w14:textId="2D3B691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2F270BC1" w14:textId="1EC3AEF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07FAC269" w14:textId="54FF300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3A00DAB6" w14:textId="5AB52CA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4DD3442B" w14:textId="6EEAE52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3CEB0D79" w14:textId="12E25F9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2070AB5B" w14:textId="653034B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1D6A9814" w14:textId="47390A8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r>
      <w:tr w:rsidR="0000615F" w:rsidRPr="006762E9" w14:paraId="20D1D6A6"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01F7CE67"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Необходимая валовая выручка</w:t>
            </w:r>
          </w:p>
        </w:tc>
        <w:tc>
          <w:tcPr>
            <w:tcW w:w="360" w:type="pct"/>
            <w:tcBorders>
              <w:top w:val="nil"/>
              <w:left w:val="nil"/>
              <w:bottom w:val="single" w:sz="4" w:space="0" w:color="auto"/>
              <w:right w:val="single" w:sz="4" w:space="0" w:color="auto"/>
            </w:tcBorders>
            <w:shd w:val="clear" w:color="auto" w:fill="auto"/>
            <w:vAlign w:val="center"/>
            <w:hideMark/>
          </w:tcPr>
          <w:p w14:paraId="1AB5EFC1"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50BB8AA5" w14:textId="56A77AB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882108</w:t>
            </w:r>
          </w:p>
        </w:tc>
        <w:tc>
          <w:tcPr>
            <w:tcW w:w="290" w:type="pct"/>
            <w:tcBorders>
              <w:top w:val="nil"/>
              <w:left w:val="nil"/>
              <w:bottom w:val="single" w:sz="4" w:space="0" w:color="auto"/>
              <w:right w:val="single" w:sz="4" w:space="0" w:color="auto"/>
            </w:tcBorders>
            <w:shd w:val="clear" w:color="auto" w:fill="auto"/>
            <w:vAlign w:val="center"/>
            <w:hideMark/>
          </w:tcPr>
          <w:p w14:paraId="45C2AA04" w14:textId="32A4D53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903198</w:t>
            </w:r>
          </w:p>
        </w:tc>
        <w:tc>
          <w:tcPr>
            <w:tcW w:w="290" w:type="pct"/>
            <w:tcBorders>
              <w:top w:val="nil"/>
              <w:left w:val="nil"/>
              <w:bottom w:val="single" w:sz="4" w:space="0" w:color="auto"/>
              <w:right w:val="single" w:sz="4" w:space="0" w:color="auto"/>
            </w:tcBorders>
            <w:shd w:val="clear" w:color="auto" w:fill="auto"/>
            <w:vAlign w:val="center"/>
            <w:hideMark/>
          </w:tcPr>
          <w:p w14:paraId="58013FA2" w14:textId="1644CAD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950877</w:t>
            </w:r>
          </w:p>
        </w:tc>
        <w:tc>
          <w:tcPr>
            <w:tcW w:w="324" w:type="pct"/>
            <w:tcBorders>
              <w:top w:val="nil"/>
              <w:left w:val="nil"/>
              <w:bottom w:val="single" w:sz="4" w:space="0" w:color="auto"/>
              <w:right w:val="single" w:sz="4" w:space="0" w:color="auto"/>
            </w:tcBorders>
            <w:shd w:val="clear" w:color="auto" w:fill="auto"/>
            <w:vAlign w:val="center"/>
            <w:hideMark/>
          </w:tcPr>
          <w:p w14:paraId="42F2FE12" w14:textId="2AFDA5C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984982</w:t>
            </w:r>
          </w:p>
        </w:tc>
        <w:tc>
          <w:tcPr>
            <w:tcW w:w="324" w:type="pct"/>
            <w:tcBorders>
              <w:top w:val="nil"/>
              <w:left w:val="nil"/>
              <w:bottom w:val="single" w:sz="4" w:space="0" w:color="auto"/>
              <w:right w:val="single" w:sz="4" w:space="0" w:color="auto"/>
            </w:tcBorders>
            <w:shd w:val="clear" w:color="auto" w:fill="auto"/>
            <w:vAlign w:val="center"/>
            <w:hideMark/>
          </w:tcPr>
          <w:p w14:paraId="7F09D8AB" w14:textId="485D654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1027418</w:t>
            </w:r>
          </w:p>
        </w:tc>
        <w:tc>
          <w:tcPr>
            <w:tcW w:w="324" w:type="pct"/>
            <w:tcBorders>
              <w:top w:val="nil"/>
              <w:left w:val="nil"/>
              <w:bottom w:val="single" w:sz="4" w:space="0" w:color="auto"/>
              <w:right w:val="single" w:sz="4" w:space="0" w:color="auto"/>
            </w:tcBorders>
            <w:shd w:val="clear" w:color="auto" w:fill="auto"/>
            <w:vAlign w:val="center"/>
            <w:hideMark/>
          </w:tcPr>
          <w:p w14:paraId="37CA1A0C" w14:textId="2FF5D46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1113802</w:t>
            </w:r>
          </w:p>
        </w:tc>
        <w:tc>
          <w:tcPr>
            <w:tcW w:w="324" w:type="pct"/>
            <w:tcBorders>
              <w:top w:val="nil"/>
              <w:left w:val="nil"/>
              <w:bottom w:val="single" w:sz="4" w:space="0" w:color="auto"/>
              <w:right w:val="single" w:sz="4" w:space="0" w:color="auto"/>
            </w:tcBorders>
            <w:shd w:val="clear" w:color="auto" w:fill="auto"/>
            <w:vAlign w:val="center"/>
            <w:hideMark/>
          </w:tcPr>
          <w:p w14:paraId="5F5616FF" w14:textId="4FD5C5A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1177947</w:t>
            </w:r>
          </w:p>
        </w:tc>
        <w:tc>
          <w:tcPr>
            <w:tcW w:w="324" w:type="pct"/>
            <w:tcBorders>
              <w:top w:val="nil"/>
              <w:left w:val="nil"/>
              <w:bottom w:val="single" w:sz="4" w:space="0" w:color="auto"/>
              <w:right w:val="single" w:sz="4" w:space="0" w:color="auto"/>
            </w:tcBorders>
            <w:shd w:val="clear" w:color="auto" w:fill="auto"/>
            <w:vAlign w:val="center"/>
            <w:hideMark/>
          </w:tcPr>
          <w:p w14:paraId="04BD3046" w14:textId="14AD4B6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1230802</w:t>
            </w:r>
          </w:p>
        </w:tc>
        <w:tc>
          <w:tcPr>
            <w:tcW w:w="324" w:type="pct"/>
            <w:tcBorders>
              <w:top w:val="nil"/>
              <w:left w:val="nil"/>
              <w:bottom w:val="single" w:sz="4" w:space="0" w:color="auto"/>
              <w:right w:val="single" w:sz="4" w:space="0" w:color="auto"/>
            </w:tcBorders>
            <w:shd w:val="clear" w:color="auto" w:fill="auto"/>
            <w:vAlign w:val="center"/>
            <w:hideMark/>
          </w:tcPr>
          <w:p w14:paraId="68F195AA" w14:textId="59A219D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1288175</w:t>
            </w:r>
          </w:p>
        </w:tc>
        <w:tc>
          <w:tcPr>
            <w:tcW w:w="324" w:type="pct"/>
            <w:tcBorders>
              <w:top w:val="nil"/>
              <w:left w:val="nil"/>
              <w:bottom w:val="single" w:sz="4" w:space="0" w:color="auto"/>
              <w:right w:val="single" w:sz="4" w:space="0" w:color="auto"/>
            </w:tcBorders>
            <w:shd w:val="clear" w:color="auto" w:fill="auto"/>
            <w:vAlign w:val="center"/>
            <w:hideMark/>
          </w:tcPr>
          <w:p w14:paraId="1707895B" w14:textId="6C55C7E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1333480</w:t>
            </w:r>
          </w:p>
        </w:tc>
        <w:tc>
          <w:tcPr>
            <w:tcW w:w="324" w:type="pct"/>
            <w:tcBorders>
              <w:top w:val="nil"/>
              <w:left w:val="nil"/>
              <w:bottom w:val="single" w:sz="4" w:space="0" w:color="auto"/>
              <w:right w:val="single" w:sz="4" w:space="0" w:color="auto"/>
            </w:tcBorders>
            <w:shd w:val="clear" w:color="auto" w:fill="auto"/>
            <w:vAlign w:val="center"/>
            <w:hideMark/>
          </w:tcPr>
          <w:p w14:paraId="172D1F6F" w14:textId="3ED8428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1399080</w:t>
            </w:r>
          </w:p>
        </w:tc>
        <w:tc>
          <w:tcPr>
            <w:tcW w:w="324" w:type="pct"/>
            <w:tcBorders>
              <w:top w:val="nil"/>
              <w:left w:val="nil"/>
              <w:bottom w:val="single" w:sz="4" w:space="0" w:color="auto"/>
              <w:right w:val="single" w:sz="4" w:space="0" w:color="auto"/>
            </w:tcBorders>
            <w:shd w:val="clear" w:color="auto" w:fill="auto"/>
            <w:vAlign w:val="center"/>
            <w:hideMark/>
          </w:tcPr>
          <w:p w14:paraId="391BA1B8" w14:textId="251CD04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1450448</w:t>
            </w:r>
          </w:p>
        </w:tc>
      </w:tr>
      <w:tr w:rsidR="0000615F" w:rsidRPr="006762E9" w14:paraId="4C044896"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2D245B13"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Тариф на производство тепловой энергии</w:t>
            </w:r>
          </w:p>
        </w:tc>
        <w:tc>
          <w:tcPr>
            <w:tcW w:w="360" w:type="pct"/>
            <w:tcBorders>
              <w:top w:val="nil"/>
              <w:left w:val="nil"/>
              <w:bottom w:val="single" w:sz="4" w:space="0" w:color="auto"/>
              <w:right w:val="single" w:sz="4" w:space="0" w:color="auto"/>
            </w:tcBorders>
            <w:shd w:val="clear" w:color="auto" w:fill="auto"/>
            <w:vAlign w:val="center"/>
            <w:hideMark/>
          </w:tcPr>
          <w:p w14:paraId="66C6A74A"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руб./Гкал</w:t>
            </w:r>
          </w:p>
        </w:tc>
        <w:tc>
          <w:tcPr>
            <w:tcW w:w="290" w:type="pct"/>
            <w:tcBorders>
              <w:top w:val="nil"/>
              <w:left w:val="nil"/>
              <w:bottom w:val="single" w:sz="4" w:space="0" w:color="auto"/>
              <w:right w:val="single" w:sz="4" w:space="0" w:color="auto"/>
            </w:tcBorders>
            <w:shd w:val="clear" w:color="auto" w:fill="auto"/>
            <w:vAlign w:val="center"/>
            <w:hideMark/>
          </w:tcPr>
          <w:p w14:paraId="6E0CB558" w14:textId="19902C0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966,4</w:t>
            </w:r>
          </w:p>
        </w:tc>
        <w:tc>
          <w:tcPr>
            <w:tcW w:w="290" w:type="pct"/>
            <w:tcBorders>
              <w:top w:val="nil"/>
              <w:left w:val="nil"/>
              <w:bottom w:val="single" w:sz="4" w:space="0" w:color="auto"/>
              <w:right w:val="single" w:sz="4" w:space="0" w:color="auto"/>
            </w:tcBorders>
            <w:shd w:val="clear" w:color="auto" w:fill="auto"/>
            <w:vAlign w:val="center"/>
            <w:hideMark/>
          </w:tcPr>
          <w:p w14:paraId="7895EDA5" w14:textId="6CB7756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988,3</w:t>
            </w:r>
          </w:p>
        </w:tc>
        <w:tc>
          <w:tcPr>
            <w:tcW w:w="290" w:type="pct"/>
            <w:tcBorders>
              <w:top w:val="nil"/>
              <w:left w:val="nil"/>
              <w:bottom w:val="single" w:sz="4" w:space="0" w:color="auto"/>
              <w:right w:val="single" w:sz="4" w:space="0" w:color="auto"/>
            </w:tcBorders>
            <w:shd w:val="clear" w:color="auto" w:fill="auto"/>
            <w:vAlign w:val="center"/>
            <w:hideMark/>
          </w:tcPr>
          <w:p w14:paraId="2ACADCBC" w14:textId="2B43A24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1001,8</w:t>
            </w:r>
          </w:p>
        </w:tc>
        <w:tc>
          <w:tcPr>
            <w:tcW w:w="324" w:type="pct"/>
            <w:tcBorders>
              <w:top w:val="nil"/>
              <w:left w:val="nil"/>
              <w:bottom w:val="single" w:sz="4" w:space="0" w:color="auto"/>
              <w:right w:val="single" w:sz="4" w:space="0" w:color="auto"/>
            </w:tcBorders>
            <w:shd w:val="clear" w:color="auto" w:fill="auto"/>
            <w:vAlign w:val="center"/>
            <w:hideMark/>
          </w:tcPr>
          <w:p w14:paraId="4382F3A2" w14:textId="234E930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1034,3</w:t>
            </w:r>
          </w:p>
        </w:tc>
        <w:tc>
          <w:tcPr>
            <w:tcW w:w="324" w:type="pct"/>
            <w:tcBorders>
              <w:top w:val="nil"/>
              <w:left w:val="nil"/>
              <w:bottom w:val="single" w:sz="4" w:space="0" w:color="auto"/>
              <w:right w:val="single" w:sz="4" w:space="0" w:color="auto"/>
            </w:tcBorders>
            <w:shd w:val="clear" w:color="auto" w:fill="auto"/>
            <w:vAlign w:val="center"/>
            <w:hideMark/>
          </w:tcPr>
          <w:p w14:paraId="11C977CE" w14:textId="1038857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1066,1</w:t>
            </w:r>
          </w:p>
        </w:tc>
        <w:tc>
          <w:tcPr>
            <w:tcW w:w="324" w:type="pct"/>
            <w:tcBorders>
              <w:top w:val="nil"/>
              <w:left w:val="nil"/>
              <w:bottom w:val="single" w:sz="4" w:space="0" w:color="auto"/>
              <w:right w:val="single" w:sz="4" w:space="0" w:color="auto"/>
            </w:tcBorders>
            <w:shd w:val="clear" w:color="auto" w:fill="auto"/>
            <w:vAlign w:val="center"/>
            <w:hideMark/>
          </w:tcPr>
          <w:p w14:paraId="7905C72A" w14:textId="381BFD8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1085,7</w:t>
            </w:r>
          </w:p>
        </w:tc>
        <w:tc>
          <w:tcPr>
            <w:tcW w:w="324" w:type="pct"/>
            <w:tcBorders>
              <w:top w:val="nil"/>
              <w:left w:val="nil"/>
              <w:bottom w:val="single" w:sz="4" w:space="0" w:color="auto"/>
              <w:right w:val="single" w:sz="4" w:space="0" w:color="auto"/>
            </w:tcBorders>
            <w:shd w:val="clear" w:color="auto" w:fill="auto"/>
            <w:vAlign w:val="center"/>
            <w:hideMark/>
          </w:tcPr>
          <w:p w14:paraId="6DB69256" w14:textId="702BF89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1116,1</w:t>
            </w:r>
          </w:p>
        </w:tc>
        <w:tc>
          <w:tcPr>
            <w:tcW w:w="324" w:type="pct"/>
            <w:tcBorders>
              <w:top w:val="nil"/>
              <w:left w:val="nil"/>
              <w:bottom w:val="single" w:sz="4" w:space="0" w:color="auto"/>
              <w:right w:val="single" w:sz="4" w:space="0" w:color="auto"/>
            </w:tcBorders>
            <w:shd w:val="clear" w:color="auto" w:fill="auto"/>
            <w:vAlign w:val="center"/>
            <w:hideMark/>
          </w:tcPr>
          <w:p w14:paraId="1018E5A8" w14:textId="3B9662D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1147,6</w:t>
            </w:r>
          </w:p>
        </w:tc>
        <w:tc>
          <w:tcPr>
            <w:tcW w:w="324" w:type="pct"/>
            <w:tcBorders>
              <w:top w:val="nil"/>
              <w:left w:val="nil"/>
              <w:bottom w:val="single" w:sz="4" w:space="0" w:color="auto"/>
              <w:right w:val="single" w:sz="4" w:space="0" w:color="auto"/>
            </w:tcBorders>
            <w:shd w:val="clear" w:color="auto" w:fill="auto"/>
            <w:vAlign w:val="center"/>
            <w:hideMark/>
          </w:tcPr>
          <w:p w14:paraId="262F0D9D" w14:textId="1F1A88A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1183,7</w:t>
            </w:r>
          </w:p>
        </w:tc>
        <w:tc>
          <w:tcPr>
            <w:tcW w:w="324" w:type="pct"/>
            <w:tcBorders>
              <w:top w:val="nil"/>
              <w:left w:val="nil"/>
              <w:bottom w:val="single" w:sz="4" w:space="0" w:color="auto"/>
              <w:right w:val="single" w:sz="4" w:space="0" w:color="auto"/>
            </w:tcBorders>
            <w:shd w:val="clear" w:color="auto" w:fill="auto"/>
            <w:vAlign w:val="center"/>
            <w:hideMark/>
          </w:tcPr>
          <w:p w14:paraId="762A009F" w14:textId="2DB98E5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1225,3</w:t>
            </w:r>
          </w:p>
        </w:tc>
        <w:tc>
          <w:tcPr>
            <w:tcW w:w="324" w:type="pct"/>
            <w:tcBorders>
              <w:top w:val="nil"/>
              <w:left w:val="nil"/>
              <w:bottom w:val="single" w:sz="4" w:space="0" w:color="auto"/>
              <w:right w:val="single" w:sz="4" w:space="0" w:color="auto"/>
            </w:tcBorders>
            <w:shd w:val="clear" w:color="auto" w:fill="auto"/>
            <w:vAlign w:val="center"/>
            <w:hideMark/>
          </w:tcPr>
          <w:p w14:paraId="4466C3A1" w14:textId="318A462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1261,1</w:t>
            </w:r>
          </w:p>
        </w:tc>
        <w:tc>
          <w:tcPr>
            <w:tcW w:w="324" w:type="pct"/>
            <w:tcBorders>
              <w:top w:val="nil"/>
              <w:left w:val="nil"/>
              <w:bottom w:val="single" w:sz="4" w:space="0" w:color="auto"/>
              <w:right w:val="single" w:sz="4" w:space="0" w:color="auto"/>
            </w:tcBorders>
            <w:shd w:val="clear" w:color="auto" w:fill="auto"/>
            <w:vAlign w:val="center"/>
            <w:hideMark/>
          </w:tcPr>
          <w:p w14:paraId="356BD8AC" w14:textId="4361781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1307,4</w:t>
            </w:r>
          </w:p>
        </w:tc>
      </w:tr>
      <w:tr w:rsidR="0000615F" w:rsidRPr="006762E9" w14:paraId="4F798EB6" w14:textId="77777777" w:rsidTr="00A0021A">
        <w:trPr>
          <w:trHeight w:val="20"/>
        </w:trPr>
        <w:tc>
          <w:tcPr>
            <w:tcW w:w="854" w:type="pct"/>
            <w:tcBorders>
              <w:top w:val="nil"/>
              <w:left w:val="single" w:sz="4" w:space="0" w:color="auto"/>
              <w:bottom w:val="double" w:sz="6" w:space="0" w:color="auto"/>
              <w:right w:val="single" w:sz="4" w:space="0" w:color="auto"/>
            </w:tcBorders>
            <w:shd w:val="clear" w:color="auto" w:fill="auto"/>
            <w:vAlign w:val="center"/>
            <w:hideMark/>
          </w:tcPr>
          <w:p w14:paraId="5B6177C2" w14:textId="77777777" w:rsidR="0000615F" w:rsidRPr="006762E9" w:rsidRDefault="0000615F" w:rsidP="0000615F">
            <w:pPr>
              <w:autoSpaceDE/>
              <w:autoSpaceDN/>
              <w:spacing w:line="240" w:lineRule="auto"/>
              <w:ind w:firstLine="0"/>
              <w:jc w:val="left"/>
              <w:rPr>
                <w:color w:val="000000"/>
                <w:sz w:val="16"/>
                <w:szCs w:val="16"/>
                <w:lang w:bidi="ar-SA"/>
              </w:rPr>
            </w:pPr>
            <w:r w:rsidRPr="006762E9">
              <w:rPr>
                <w:color w:val="000000"/>
                <w:sz w:val="16"/>
                <w:szCs w:val="16"/>
                <w:lang w:bidi="ar-SA"/>
              </w:rPr>
              <w:t>Рост тарифа в %:</w:t>
            </w:r>
          </w:p>
        </w:tc>
        <w:tc>
          <w:tcPr>
            <w:tcW w:w="360" w:type="pct"/>
            <w:tcBorders>
              <w:top w:val="nil"/>
              <w:left w:val="nil"/>
              <w:bottom w:val="double" w:sz="6" w:space="0" w:color="auto"/>
              <w:right w:val="single" w:sz="4" w:space="0" w:color="auto"/>
            </w:tcBorders>
            <w:shd w:val="clear" w:color="auto" w:fill="auto"/>
            <w:noWrap/>
            <w:vAlign w:val="center"/>
            <w:hideMark/>
          </w:tcPr>
          <w:p w14:paraId="453C4271" w14:textId="77777777" w:rsidR="0000615F" w:rsidRPr="006762E9" w:rsidRDefault="0000615F" w:rsidP="0000615F">
            <w:pPr>
              <w:autoSpaceDE/>
              <w:autoSpaceDN/>
              <w:spacing w:line="240" w:lineRule="auto"/>
              <w:ind w:firstLine="0"/>
              <w:jc w:val="center"/>
              <w:rPr>
                <w:color w:val="000000"/>
                <w:sz w:val="16"/>
                <w:szCs w:val="16"/>
                <w:lang w:bidi="ar-SA"/>
              </w:rPr>
            </w:pPr>
            <w:r w:rsidRPr="006762E9">
              <w:rPr>
                <w:color w:val="000000"/>
                <w:sz w:val="16"/>
                <w:szCs w:val="16"/>
                <w:lang w:bidi="ar-SA"/>
              </w:rPr>
              <w:t>%</w:t>
            </w:r>
          </w:p>
        </w:tc>
        <w:tc>
          <w:tcPr>
            <w:tcW w:w="290" w:type="pct"/>
            <w:tcBorders>
              <w:top w:val="nil"/>
              <w:left w:val="nil"/>
              <w:bottom w:val="double" w:sz="6" w:space="0" w:color="auto"/>
              <w:right w:val="single" w:sz="4" w:space="0" w:color="auto"/>
            </w:tcBorders>
            <w:shd w:val="clear" w:color="auto" w:fill="auto"/>
            <w:vAlign w:val="center"/>
            <w:hideMark/>
          </w:tcPr>
          <w:p w14:paraId="33CDB148" w14:textId="6B5FD4E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0,00%</w:t>
            </w:r>
          </w:p>
        </w:tc>
        <w:tc>
          <w:tcPr>
            <w:tcW w:w="290" w:type="pct"/>
            <w:tcBorders>
              <w:top w:val="nil"/>
              <w:left w:val="nil"/>
              <w:bottom w:val="double" w:sz="6" w:space="0" w:color="auto"/>
              <w:right w:val="single" w:sz="4" w:space="0" w:color="auto"/>
            </w:tcBorders>
            <w:shd w:val="clear" w:color="auto" w:fill="auto"/>
            <w:vAlign w:val="center"/>
            <w:hideMark/>
          </w:tcPr>
          <w:p w14:paraId="7516F4E3" w14:textId="45E9B89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2,26%</w:t>
            </w:r>
          </w:p>
        </w:tc>
        <w:tc>
          <w:tcPr>
            <w:tcW w:w="290" w:type="pct"/>
            <w:tcBorders>
              <w:top w:val="nil"/>
              <w:left w:val="nil"/>
              <w:bottom w:val="double" w:sz="6" w:space="0" w:color="auto"/>
              <w:right w:val="single" w:sz="4" w:space="0" w:color="auto"/>
            </w:tcBorders>
            <w:shd w:val="clear" w:color="auto" w:fill="auto"/>
            <w:vAlign w:val="center"/>
            <w:hideMark/>
          </w:tcPr>
          <w:p w14:paraId="0CBDB196" w14:textId="4E22223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1,37%</w:t>
            </w:r>
          </w:p>
        </w:tc>
        <w:tc>
          <w:tcPr>
            <w:tcW w:w="324" w:type="pct"/>
            <w:tcBorders>
              <w:top w:val="nil"/>
              <w:left w:val="nil"/>
              <w:bottom w:val="double" w:sz="6" w:space="0" w:color="auto"/>
              <w:right w:val="single" w:sz="4" w:space="0" w:color="auto"/>
            </w:tcBorders>
            <w:shd w:val="clear" w:color="auto" w:fill="auto"/>
            <w:vAlign w:val="center"/>
            <w:hideMark/>
          </w:tcPr>
          <w:p w14:paraId="64528A8D" w14:textId="25AC643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3,25%</w:t>
            </w:r>
          </w:p>
        </w:tc>
        <w:tc>
          <w:tcPr>
            <w:tcW w:w="324" w:type="pct"/>
            <w:tcBorders>
              <w:top w:val="nil"/>
              <w:left w:val="nil"/>
              <w:bottom w:val="double" w:sz="6" w:space="0" w:color="auto"/>
              <w:right w:val="single" w:sz="4" w:space="0" w:color="auto"/>
            </w:tcBorders>
            <w:shd w:val="clear" w:color="auto" w:fill="auto"/>
            <w:vAlign w:val="center"/>
            <w:hideMark/>
          </w:tcPr>
          <w:p w14:paraId="4D9A32DE" w14:textId="16AB307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3,07%</w:t>
            </w:r>
          </w:p>
        </w:tc>
        <w:tc>
          <w:tcPr>
            <w:tcW w:w="324" w:type="pct"/>
            <w:tcBorders>
              <w:top w:val="nil"/>
              <w:left w:val="nil"/>
              <w:bottom w:val="double" w:sz="6" w:space="0" w:color="auto"/>
              <w:right w:val="single" w:sz="4" w:space="0" w:color="auto"/>
            </w:tcBorders>
            <w:shd w:val="clear" w:color="auto" w:fill="auto"/>
            <w:vAlign w:val="center"/>
            <w:hideMark/>
          </w:tcPr>
          <w:p w14:paraId="2F9E3ADA" w14:textId="20B7C5C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1,83%</w:t>
            </w:r>
          </w:p>
        </w:tc>
        <w:tc>
          <w:tcPr>
            <w:tcW w:w="324" w:type="pct"/>
            <w:tcBorders>
              <w:top w:val="nil"/>
              <w:left w:val="nil"/>
              <w:bottom w:val="double" w:sz="6" w:space="0" w:color="auto"/>
              <w:right w:val="single" w:sz="4" w:space="0" w:color="auto"/>
            </w:tcBorders>
            <w:shd w:val="clear" w:color="auto" w:fill="auto"/>
            <w:vAlign w:val="center"/>
            <w:hideMark/>
          </w:tcPr>
          <w:p w14:paraId="64448C9E" w14:textId="1229211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2,81%</w:t>
            </w:r>
          </w:p>
        </w:tc>
        <w:tc>
          <w:tcPr>
            <w:tcW w:w="324" w:type="pct"/>
            <w:tcBorders>
              <w:top w:val="nil"/>
              <w:left w:val="nil"/>
              <w:bottom w:val="double" w:sz="6" w:space="0" w:color="auto"/>
              <w:right w:val="single" w:sz="4" w:space="0" w:color="auto"/>
            </w:tcBorders>
            <w:shd w:val="clear" w:color="auto" w:fill="auto"/>
            <w:vAlign w:val="center"/>
            <w:hideMark/>
          </w:tcPr>
          <w:p w14:paraId="34D377EB" w14:textId="3B0137F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2,82%</w:t>
            </w:r>
          </w:p>
        </w:tc>
        <w:tc>
          <w:tcPr>
            <w:tcW w:w="324" w:type="pct"/>
            <w:tcBorders>
              <w:top w:val="nil"/>
              <w:left w:val="nil"/>
              <w:bottom w:val="double" w:sz="6" w:space="0" w:color="auto"/>
              <w:right w:val="single" w:sz="4" w:space="0" w:color="auto"/>
            </w:tcBorders>
            <w:shd w:val="clear" w:color="auto" w:fill="auto"/>
            <w:vAlign w:val="center"/>
            <w:hideMark/>
          </w:tcPr>
          <w:p w14:paraId="2FAC4924" w14:textId="2EFD5EB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3,14%</w:t>
            </w:r>
          </w:p>
        </w:tc>
        <w:tc>
          <w:tcPr>
            <w:tcW w:w="324" w:type="pct"/>
            <w:tcBorders>
              <w:top w:val="nil"/>
              <w:left w:val="nil"/>
              <w:bottom w:val="double" w:sz="6" w:space="0" w:color="auto"/>
              <w:right w:val="single" w:sz="4" w:space="0" w:color="auto"/>
            </w:tcBorders>
            <w:shd w:val="clear" w:color="auto" w:fill="auto"/>
            <w:vAlign w:val="center"/>
            <w:hideMark/>
          </w:tcPr>
          <w:p w14:paraId="7F7EAA96" w14:textId="159F1FC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3,52%</w:t>
            </w:r>
          </w:p>
        </w:tc>
        <w:tc>
          <w:tcPr>
            <w:tcW w:w="324" w:type="pct"/>
            <w:tcBorders>
              <w:top w:val="nil"/>
              <w:left w:val="nil"/>
              <w:bottom w:val="double" w:sz="6" w:space="0" w:color="auto"/>
              <w:right w:val="single" w:sz="4" w:space="0" w:color="auto"/>
            </w:tcBorders>
            <w:shd w:val="clear" w:color="auto" w:fill="auto"/>
            <w:vAlign w:val="center"/>
            <w:hideMark/>
          </w:tcPr>
          <w:p w14:paraId="39634BC1" w14:textId="4CD3E70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2,92%</w:t>
            </w:r>
          </w:p>
        </w:tc>
        <w:tc>
          <w:tcPr>
            <w:tcW w:w="324" w:type="pct"/>
            <w:tcBorders>
              <w:top w:val="nil"/>
              <w:left w:val="nil"/>
              <w:bottom w:val="double" w:sz="6" w:space="0" w:color="auto"/>
              <w:right w:val="single" w:sz="4" w:space="0" w:color="auto"/>
            </w:tcBorders>
            <w:shd w:val="clear" w:color="auto" w:fill="auto"/>
            <w:vAlign w:val="center"/>
            <w:hideMark/>
          </w:tcPr>
          <w:p w14:paraId="315E1058" w14:textId="38B4062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3,67%</w:t>
            </w:r>
          </w:p>
        </w:tc>
      </w:tr>
      <w:tr w:rsidR="00A0021A" w:rsidRPr="006762E9" w14:paraId="071AA1D9" w14:textId="77777777" w:rsidTr="00A0021A">
        <w:trPr>
          <w:trHeight w:val="20"/>
        </w:trPr>
        <w:tc>
          <w:tcPr>
            <w:tcW w:w="5000" w:type="pct"/>
            <w:gridSpan w:val="14"/>
            <w:tcBorders>
              <w:top w:val="nil"/>
              <w:left w:val="single" w:sz="4" w:space="0" w:color="auto"/>
              <w:bottom w:val="single" w:sz="4" w:space="0" w:color="auto"/>
              <w:right w:val="single" w:sz="4" w:space="0" w:color="000000"/>
            </w:tcBorders>
            <w:shd w:val="clear" w:color="auto" w:fill="auto"/>
            <w:noWrap/>
            <w:vAlign w:val="center"/>
            <w:hideMark/>
          </w:tcPr>
          <w:p w14:paraId="0FBDA977"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Вариант 2</w:t>
            </w:r>
          </w:p>
        </w:tc>
      </w:tr>
      <w:tr w:rsidR="0000615F" w:rsidRPr="006762E9" w14:paraId="1649461D"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23BFB190"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Полезный отпуск тепловой энергии</w:t>
            </w:r>
          </w:p>
        </w:tc>
        <w:tc>
          <w:tcPr>
            <w:tcW w:w="360" w:type="pct"/>
            <w:tcBorders>
              <w:top w:val="nil"/>
              <w:left w:val="nil"/>
              <w:bottom w:val="single" w:sz="4" w:space="0" w:color="auto"/>
              <w:right w:val="single" w:sz="4" w:space="0" w:color="auto"/>
            </w:tcBorders>
            <w:shd w:val="clear" w:color="auto" w:fill="auto"/>
            <w:vAlign w:val="center"/>
            <w:hideMark/>
          </w:tcPr>
          <w:p w14:paraId="0C0BAFD7" w14:textId="77777777" w:rsidR="0000615F" w:rsidRPr="006762E9" w:rsidRDefault="0000615F" w:rsidP="0000615F">
            <w:pPr>
              <w:autoSpaceDE/>
              <w:autoSpaceDN/>
              <w:spacing w:line="240" w:lineRule="auto"/>
              <w:ind w:firstLine="0"/>
              <w:jc w:val="center"/>
              <w:rPr>
                <w:sz w:val="16"/>
                <w:szCs w:val="16"/>
                <w:lang w:bidi="ar-SA"/>
              </w:rPr>
            </w:pPr>
            <w:proofErr w:type="spellStart"/>
            <w:r w:rsidRPr="006762E9">
              <w:rPr>
                <w:sz w:val="16"/>
                <w:szCs w:val="16"/>
                <w:lang w:bidi="ar-SA"/>
              </w:rPr>
              <w:t>тыс.Гкал</w:t>
            </w:r>
            <w:proofErr w:type="spellEnd"/>
          </w:p>
        </w:tc>
        <w:tc>
          <w:tcPr>
            <w:tcW w:w="290" w:type="pct"/>
            <w:tcBorders>
              <w:top w:val="nil"/>
              <w:left w:val="nil"/>
              <w:bottom w:val="single" w:sz="4" w:space="0" w:color="auto"/>
              <w:right w:val="single" w:sz="4" w:space="0" w:color="auto"/>
            </w:tcBorders>
            <w:shd w:val="clear" w:color="auto" w:fill="auto"/>
            <w:vAlign w:val="center"/>
            <w:hideMark/>
          </w:tcPr>
          <w:p w14:paraId="37658C5E" w14:textId="27A1A3A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913</w:t>
            </w:r>
          </w:p>
        </w:tc>
        <w:tc>
          <w:tcPr>
            <w:tcW w:w="290" w:type="pct"/>
            <w:tcBorders>
              <w:top w:val="nil"/>
              <w:left w:val="nil"/>
              <w:bottom w:val="single" w:sz="4" w:space="0" w:color="auto"/>
              <w:right w:val="single" w:sz="4" w:space="0" w:color="auto"/>
            </w:tcBorders>
            <w:shd w:val="clear" w:color="auto" w:fill="auto"/>
            <w:vAlign w:val="center"/>
            <w:hideMark/>
          </w:tcPr>
          <w:p w14:paraId="4DC6D401" w14:textId="7B30A4E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914</w:t>
            </w:r>
          </w:p>
        </w:tc>
        <w:tc>
          <w:tcPr>
            <w:tcW w:w="290" w:type="pct"/>
            <w:tcBorders>
              <w:top w:val="nil"/>
              <w:left w:val="nil"/>
              <w:bottom w:val="single" w:sz="4" w:space="0" w:color="auto"/>
              <w:right w:val="single" w:sz="4" w:space="0" w:color="auto"/>
            </w:tcBorders>
            <w:shd w:val="clear" w:color="auto" w:fill="auto"/>
            <w:vAlign w:val="center"/>
            <w:hideMark/>
          </w:tcPr>
          <w:p w14:paraId="5FC00CBE" w14:textId="26B5E2D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949</w:t>
            </w:r>
          </w:p>
        </w:tc>
        <w:tc>
          <w:tcPr>
            <w:tcW w:w="324" w:type="pct"/>
            <w:tcBorders>
              <w:top w:val="nil"/>
              <w:left w:val="nil"/>
              <w:bottom w:val="single" w:sz="4" w:space="0" w:color="auto"/>
              <w:right w:val="single" w:sz="4" w:space="0" w:color="auto"/>
            </w:tcBorders>
            <w:shd w:val="clear" w:color="auto" w:fill="auto"/>
            <w:vAlign w:val="center"/>
            <w:hideMark/>
          </w:tcPr>
          <w:p w14:paraId="65B5C1D1" w14:textId="1D7B8AE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952</w:t>
            </w:r>
          </w:p>
        </w:tc>
        <w:tc>
          <w:tcPr>
            <w:tcW w:w="324" w:type="pct"/>
            <w:tcBorders>
              <w:top w:val="nil"/>
              <w:left w:val="nil"/>
              <w:bottom w:val="single" w:sz="4" w:space="0" w:color="auto"/>
              <w:right w:val="single" w:sz="4" w:space="0" w:color="auto"/>
            </w:tcBorders>
            <w:shd w:val="clear" w:color="auto" w:fill="auto"/>
            <w:vAlign w:val="center"/>
            <w:hideMark/>
          </w:tcPr>
          <w:p w14:paraId="08D9653E" w14:textId="56EDE4E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964</w:t>
            </w:r>
          </w:p>
        </w:tc>
        <w:tc>
          <w:tcPr>
            <w:tcW w:w="324" w:type="pct"/>
            <w:tcBorders>
              <w:top w:val="nil"/>
              <w:left w:val="nil"/>
              <w:bottom w:val="single" w:sz="4" w:space="0" w:color="auto"/>
              <w:right w:val="single" w:sz="4" w:space="0" w:color="auto"/>
            </w:tcBorders>
            <w:shd w:val="clear" w:color="auto" w:fill="auto"/>
            <w:vAlign w:val="center"/>
            <w:hideMark/>
          </w:tcPr>
          <w:p w14:paraId="170DA7BC" w14:textId="1AD149F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990</w:t>
            </w:r>
          </w:p>
        </w:tc>
        <w:tc>
          <w:tcPr>
            <w:tcW w:w="324" w:type="pct"/>
            <w:tcBorders>
              <w:top w:val="nil"/>
              <w:left w:val="nil"/>
              <w:bottom w:val="single" w:sz="4" w:space="0" w:color="auto"/>
              <w:right w:val="single" w:sz="4" w:space="0" w:color="auto"/>
            </w:tcBorders>
            <w:shd w:val="clear" w:color="auto" w:fill="auto"/>
            <w:vAlign w:val="center"/>
            <w:hideMark/>
          </w:tcPr>
          <w:p w14:paraId="01E89138" w14:textId="42F5DCF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1017</w:t>
            </w:r>
          </w:p>
        </w:tc>
        <w:tc>
          <w:tcPr>
            <w:tcW w:w="324" w:type="pct"/>
            <w:tcBorders>
              <w:top w:val="nil"/>
              <w:left w:val="nil"/>
              <w:bottom w:val="single" w:sz="4" w:space="0" w:color="auto"/>
              <w:right w:val="single" w:sz="4" w:space="0" w:color="auto"/>
            </w:tcBorders>
            <w:shd w:val="clear" w:color="auto" w:fill="auto"/>
            <w:vAlign w:val="center"/>
            <w:hideMark/>
          </w:tcPr>
          <w:p w14:paraId="5217D47B" w14:textId="43A5808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1017</w:t>
            </w:r>
          </w:p>
        </w:tc>
        <w:tc>
          <w:tcPr>
            <w:tcW w:w="324" w:type="pct"/>
            <w:tcBorders>
              <w:top w:val="nil"/>
              <w:left w:val="nil"/>
              <w:bottom w:val="single" w:sz="4" w:space="0" w:color="auto"/>
              <w:right w:val="single" w:sz="4" w:space="0" w:color="auto"/>
            </w:tcBorders>
            <w:shd w:val="clear" w:color="auto" w:fill="auto"/>
            <w:vAlign w:val="center"/>
            <w:hideMark/>
          </w:tcPr>
          <w:p w14:paraId="773F42EE" w14:textId="2130EBC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1033</w:t>
            </w:r>
          </w:p>
        </w:tc>
        <w:tc>
          <w:tcPr>
            <w:tcW w:w="324" w:type="pct"/>
            <w:tcBorders>
              <w:top w:val="nil"/>
              <w:left w:val="nil"/>
              <w:bottom w:val="single" w:sz="4" w:space="0" w:color="auto"/>
              <w:right w:val="single" w:sz="4" w:space="0" w:color="auto"/>
            </w:tcBorders>
            <w:shd w:val="clear" w:color="auto" w:fill="auto"/>
            <w:vAlign w:val="center"/>
            <w:hideMark/>
          </w:tcPr>
          <w:p w14:paraId="50F7A9E8" w14:textId="6063F7D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1033</w:t>
            </w:r>
          </w:p>
        </w:tc>
        <w:tc>
          <w:tcPr>
            <w:tcW w:w="324" w:type="pct"/>
            <w:tcBorders>
              <w:top w:val="nil"/>
              <w:left w:val="nil"/>
              <w:bottom w:val="single" w:sz="4" w:space="0" w:color="auto"/>
              <w:right w:val="single" w:sz="4" w:space="0" w:color="auto"/>
            </w:tcBorders>
            <w:shd w:val="clear" w:color="auto" w:fill="auto"/>
            <w:vAlign w:val="center"/>
            <w:hideMark/>
          </w:tcPr>
          <w:p w14:paraId="483E1674" w14:textId="7A65390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1054</w:t>
            </w:r>
          </w:p>
        </w:tc>
        <w:tc>
          <w:tcPr>
            <w:tcW w:w="324" w:type="pct"/>
            <w:tcBorders>
              <w:top w:val="nil"/>
              <w:left w:val="nil"/>
              <w:bottom w:val="single" w:sz="4" w:space="0" w:color="auto"/>
              <w:right w:val="single" w:sz="4" w:space="0" w:color="auto"/>
            </w:tcBorders>
            <w:shd w:val="clear" w:color="auto" w:fill="auto"/>
            <w:vAlign w:val="center"/>
            <w:hideMark/>
          </w:tcPr>
          <w:p w14:paraId="10F02C92" w14:textId="0261092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1054</w:t>
            </w:r>
          </w:p>
        </w:tc>
      </w:tr>
      <w:tr w:rsidR="0000615F" w:rsidRPr="006762E9" w14:paraId="1B6E7A2E"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14137AEA"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Затрачено топлива на выработку тепловой энергии</w:t>
            </w:r>
          </w:p>
        </w:tc>
        <w:tc>
          <w:tcPr>
            <w:tcW w:w="360" w:type="pct"/>
            <w:tcBorders>
              <w:top w:val="nil"/>
              <w:left w:val="nil"/>
              <w:bottom w:val="single" w:sz="4" w:space="0" w:color="auto"/>
              <w:right w:val="single" w:sz="4" w:space="0" w:color="auto"/>
            </w:tcBorders>
            <w:shd w:val="clear" w:color="auto" w:fill="auto"/>
            <w:vAlign w:val="center"/>
            <w:hideMark/>
          </w:tcPr>
          <w:p w14:paraId="4A5F1536"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 xml:space="preserve">тыс. т </w:t>
            </w:r>
            <w:proofErr w:type="spellStart"/>
            <w:r w:rsidRPr="006762E9">
              <w:rPr>
                <w:sz w:val="16"/>
                <w:szCs w:val="16"/>
                <w:lang w:bidi="ar-SA"/>
              </w:rPr>
              <w:t>у.т</w:t>
            </w:r>
            <w:proofErr w:type="spellEnd"/>
            <w:r w:rsidRPr="006762E9">
              <w:rPr>
                <w:sz w:val="16"/>
                <w:szCs w:val="16"/>
                <w:lang w:bidi="ar-SA"/>
              </w:rPr>
              <w:t>.</w:t>
            </w:r>
          </w:p>
        </w:tc>
        <w:tc>
          <w:tcPr>
            <w:tcW w:w="290" w:type="pct"/>
            <w:tcBorders>
              <w:top w:val="nil"/>
              <w:left w:val="nil"/>
              <w:bottom w:val="single" w:sz="4" w:space="0" w:color="auto"/>
              <w:right w:val="single" w:sz="4" w:space="0" w:color="auto"/>
            </w:tcBorders>
            <w:shd w:val="clear" w:color="auto" w:fill="auto"/>
            <w:vAlign w:val="center"/>
            <w:hideMark/>
          </w:tcPr>
          <w:p w14:paraId="3CBD86EB" w14:textId="425D082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163</w:t>
            </w:r>
          </w:p>
        </w:tc>
        <w:tc>
          <w:tcPr>
            <w:tcW w:w="290" w:type="pct"/>
            <w:tcBorders>
              <w:top w:val="nil"/>
              <w:left w:val="nil"/>
              <w:bottom w:val="single" w:sz="4" w:space="0" w:color="auto"/>
              <w:right w:val="single" w:sz="4" w:space="0" w:color="auto"/>
            </w:tcBorders>
            <w:shd w:val="clear" w:color="auto" w:fill="auto"/>
            <w:vAlign w:val="center"/>
            <w:hideMark/>
          </w:tcPr>
          <w:p w14:paraId="4DEDB817" w14:textId="6E640D1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163</w:t>
            </w:r>
          </w:p>
        </w:tc>
        <w:tc>
          <w:tcPr>
            <w:tcW w:w="290" w:type="pct"/>
            <w:tcBorders>
              <w:top w:val="nil"/>
              <w:left w:val="nil"/>
              <w:bottom w:val="single" w:sz="4" w:space="0" w:color="auto"/>
              <w:right w:val="single" w:sz="4" w:space="0" w:color="auto"/>
            </w:tcBorders>
            <w:shd w:val="clear" w:color="auto" w:fill="auto"/>
            <w:vAlign w:val="center"/>
            <w:hideMark/>
          </w:tcPr>
          <w:p w14:paraId="33BC3893" w14:textId="790FCA3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169</w:t>
            </w:r>
          </w:p>
        </w:tc>
        <w:tc>
          <w:tcPr>
            <w:tcW w:w="324" w:type="pct"/>
            <w:tcBorders>
              <w:top w:val="nil"/>
              <w:left w:val="nil"/>
              <w:bottom w:val="single" w:sz="4" w:space="0" w:color="auto"/>
              <w:right w:val="single" w:sz="4" w:space="0" w:color="auto"/>
            </w:tcBorders>
            <w:shd w:val="clear" w:color="auto" w:fill="auto"/>
            <w:vAlign w:val="center"/>
            <w:hideMark/>
          </w:tcPr>
          <w:p w14:paraId="56D340A8" w14:textId="2E8878F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170</w:t>
            </w:r>
          </w:p>
        </w:tc>
        <w:tc>
          <w:tcPr>
            <w:tcW w:w="324" w:type="pct"/>
            <w:tcBorders>
              <w:top w:val="nil"/>
              <w:left w:val="nil"/>
              <w:bottom w:val="single" w:sz="4" w:space="0" w:color="auto"/>
              <w:right w:val="single" w:sz="4" w:space="0" w:color="auto"/>
            </w:tcBorders>
            <w:shd w:val="clear" w:color="auto" w:fill="auto"/>
            <w:vAlign w:val="center"/>
            <w:hideMark/>
          </w:tcPr>
          <w:p w14:paraId="01646465" w14:textId="0D45FAF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172</w:t>
            </w:r>
          </w:p>
        </w:tc>
        <w:tc>
          <w:tcPr>
            <w:tcW w:w="324" w:type="pct"/>
            <w:tcBorders>
              <w:top w:val="nil"/>
              <w:left w:val="nil"/>
              <w:bottom w:val="single" w:sz="4" w:space="0" w:color="auto"/>
              <w:right w:val="single" w:sz="4" w:space="0" w:color="auto"/>
            </w:tcBorders>
            <w:shd w:val="clear" w:color="auto" w:fill="auto"/>
            <w:vAlign w:val="center"/>
            <w:hideMark/>
          </w:tcPr>
          <w:p w14:paraId="036C37BC" w14:textId="56F9CDB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176</w:t>
            </w:r>
          </w:p>
        </w:tc>
        <w:tc>
          <w:tcPr>
            <w:tcW w:w="324" w:type="pct"/>
            <w:tcBorders>
              <w:top w:val="nil"/>
              <w:left w:val="nil"/>
              <w:bottom w:val="single" w:sz="4" w:space="0" w:color="auto"/>
              <w:right w:val="single" w:sz="4" w:space="0" w:color="auto"/>
            </w:tcBorders>
            <w:shd w:val="clear" w:color="auto" w:fill="auto"/>
            <w:vAlign w:val="center"/>
            <w:hideMark/>
          </w:tcPr>
          <w:p w14:paraId="69A2CDE2" w14:textId="1B350E8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181</w:t>
            </w:r>
          </w:p>
        </w:tc>
        <w:tc>
          <w:tcPr>
            <w:tcW w:w="324" w:type="pct"/>
            <w:tcBorders>
              <w:top w:val="nil"/>
              <w:left w:val="nil"/>
              <w:bottom w:val="single" w:sz="4" w:space="0" w:color="auto"/>
              <w:right w:val="single" w:sz="4" w:space="0" w:color="auto"/>
            </w:tcBorders>
            <w:shd w:val="clear" w:color="auto" w:fill="auto"/>
            <w:vAlign w:val="center"/>
            <w:hideMark/>
          </w:tcPr>
          <w:p w14:paraId="25C15158" w14:textId="2CF12F0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181</w:t>
            </w:r>
          </w:p>
        </w:tc>
        <w:tc>
          <w:tcPr>
            <w:tcW w:w="324" w:type="pct"/>
            <w:tcBorders>
              <w:top w:val="nil"/>
              <w:left w:val="nil"/>
              <w:bottom w:val="single" w:sz="4" w:space="0" w:color="auto"/>
              <w:right w:val="single" w:sz="4" w:space="0" w:color="auto"/>
            </w:tcBorders>
            <w:shd w:val="clear" w:color="auto" w:fill="auto"/>
            <w:vAlign w:val="center"/>
            <w:hideMark/>
          </w:tcPr>
          <w:p w14:paraId="045A6953" w14:textId="1771E38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183</w:t>
            </w:r>
          </w:p>
        </w:tc>
        <w:tc>
          <w:tcPr>
            <w:tcW w:w="324" w:type="pct"/>
            <w:tcBorders>
              <w:top w:val="nil"/>
              <w:left w:val="nil"/>
              <w:bottom w:val="single" w:sz="4" w:space="0" w:color="auto"/>
              <w:right w:val="single" w:sz="4" w:space="0" w:color="auto"/>
            </w:tcBorders>
            <w:shd w:val="clear" w:color="auto" w:fill="auto"/>
            <w:vAlign w:val="center"/>
            <w:hideMark/>
          </w:tcPr>
          <w:p w14:paraId="1B874C27" w14:textId="2E6B6AA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183</w:t>
            </w:r>
          </w:p>
        </w:tc>
        <w:tc>
          <w:tcPr>
            <w:tcW w:w="324" w:type="pct"/>
            <w:tcBorders>
              <w:top w:val="nil"/>
              <w:left w:val="nil"/>
              <w:bottom w:val="single" w:sz="4" w:space="0" w:color="auto"/>
              <w:right w:val="single" w:sz="4" w:space="0" w:color="auto"/>
            </w:tcBorders>
            <w:shd w:val="clear" w:color="auto" w:fill="auto"/>
            <w:vAlign w:val="center"/>
            <w:hideMark/>
          </w:tcPr>
          <w:p w14:paraId="30813415" w14:textId="032464C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186</w:t>
            </w:r>
          </w:p>
        </w:tc>
        <w:tc>
          <w:tcPr>
            <w:tcW w:w="324" w:type="pct"/>
            <w:tcBorders>
              <w:top w:val="nil"/>
              <w:left w:val="nil"/>
              <w:bottom w:val="single" w:sz="4" w:space="0" w:color="auto"/>
              <w:right w:val="single" w:sz="4" w:space="0" w:color="auto"/>
            </w:tcBorders>
            <w:shd w:val="clear" w:color="auto" w:fill="auto"/>
            <w:vAlign w:val="center"/>
            <w:hideMark/>
          </w:tcPr>
          <w:p w14:paraId="67B7E125" w14:textId="2CCF0CD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186</w:t>
            </w:r>
          </w:p>
        </w:tc>
      </w:tr>
      <w:tr w:rsidR="0000615F" w:rsidRPr="006762E9" w14:paraId="285064C9"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7851EDA1"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Сырье, основные материалы</w:t>
            </w:r>
          </w:p>
        </w:tc>
        <w:tc>
          <w:tcPr>
            <w:tcW w:w="360" w:type="pct"/>
            <w:tcBorders>
              <w:top w:val="nil"/>
              <w:left w:val="nil"/>
              <w:bottom w:val="single" w:sz="4" w:space="0" w:color="auto"/>
              <w:right w:val="single" w:sz="4" w:space="0" w:color="auto"/>
            </w:tcBorders>
            <w:shd w:val="clear" w:color="auto" w:fill="auto"/>
            <w:vAlign w:val="center"/>
            <w:hideMark/>
          </w:tcPr>
          <w:p w14:paraId="7A163F28"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4281E388" w14:textId="4C09C0E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3299</w:t>
            </w:r>
          </w:p>
        </w:tc>
        <w:tc>
          <w:tcPr>
            <w:tcW w:w="290" w:type="pct"/>
            <w:tcBorders>
              <w:top w:val="nil"/>
              <w:left w:val="nil"/>
              <w:bottom w:val="single" w:sz="4" w:space="0" w:color="auto"/>
              <w:right w:val="single" w:sz="4" w:space="0" w:color="auto"/>
            </w:tcBorders>
            <w:shd w:val="clear" w:color="auto" w:fill="auto"/>
            <w:vAlign w:val="center"/>
            <w:hideMark/>
          </w:tcPr>
          <w:p w14:paraId="0C02B7F1" w14:textId="370DD0D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3418</w:t>
            </w:r>
          </w:p>
        </w:tc>
        <w:tc>
          <w:tcPr>
            <w:tcW w:w="290" w:type="pct"/>
            <w:tcBorders>
              <w:top w:val="nil"/>
              <w:left w:val="nil"/>
              <w:bottom w:val="single" w:sz="4" w:space="0" w:color="auto"/>
              <w:right w:val="single" w:sz="4" w:space="0" w:color="auto"/>
            </w:tcBorders>
            <w:shd w:val="clear" w:color="auto" w:fill="auto"/>
            <w:vAlign w:val="center"/>
            <w:hideMark/>
          </w:tcPr>
          <w:p w14:paraId="5F5762BA" w14:textId="3E0D1F5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3541</w:t>
            </w:r>
          </w:p>
        </w:tc>
        <w:tc>
          <w:tcPr>
            <w:tcW w:w="324" w:type="pct"/>
            <w:tcBorders>
              <w:top w:val="nil"/>
              <w:left w:val="nil"/>
              <w:bottom w:val="single" w:sz="4" w:space="0" w:color="auto"/>
              <w:right w:val="single" w:sz="4" w:space="0" w:color="auto"/>
            </w:tcBorders>
            <w:shd w:val="clear" w:color="auto" w:fill="auto"/>
            <w:vAlign w:val="center"/>
            <w:hideMark/>
          </w:tcPr>
          <w:p w14:paraId="36737308" w14:textId="61CCFAC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3689</w:t>
            </w:r>
          </w:p>
        </w:tc>
        <w:tc>
          <w:tcPr>
            <w:tcW w:w="324" w:type="pct"/>
            <w:tcBorders>
              <w:top w:val="nil"/>
              <w:left w:val="nil"/>
              <w:bottom w:val="single" w:sz="4" w:space="0" w:color="auto"/>
              <w:right w:val="single" w:sz="4" w:space="0" w:color="auto"/>
            </w:tcBorders>
            <w:shd w:val="clear" w:color="auto" w:fill="auto"/>
            <w:vAlign w:val="center"/>
            <w:hideMark/>
          </w:tcPr>
          <w:p w14:paraId="0610BE3F" w14:textId="1526CDB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3852</w:t>
            </w:r>
          </w:p>
        </w:tc>
        <w:tc>
          <w:tcPr>
            <w:tcW w:w="324" w:type="pct"/>
            <w:tcBorders>
              <w:top w:val="nil"/>
              <w:left w:val="nil"/>
              <w:bottom w:val="single" w:sz="4" w:space="0" w:color="auto"/>
              <w:right w:val="single" w:sz="4" w:space="0" w:color="auto"/>
            </w:tcBorders>
            <w:shd w:val="clear" w:color="auto" w:fill="auto"/>
            <w:vAlign w:val="center"/>
            <w:hideMark/>
          </w:tcPr>
          <w:p w14:paraId="4B5F1D2D" w14:textId="38DD0FE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4025</w:t>
            </w:r>
          </w:p>
        </w:tc>
        <w:tc>
          <w:tcPr>
            <w:tcW w:w="324" w:type="pct"/>
            <w:tcBorders>
              <w:top w:val="nil"/>
              <w:left w:val="nil"/>
              <w:bottom w:val="single" w:sz="4" w:space="0" w:color="auto"/>
              <w:right w:val="single" w:sz="4" w:space="0" w:color="auto"/>
            </w:tcBorders>
            <w:shd w:val="clear" w:color="auto" w:fill="auto"/>
            <w:vAlign w:val="center"/>
            <w:hideMark/>
          </w:tcPr>
          <w:p w14:paraId="1AEF1A39" w14:textId="36B55C0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4198</w:t>
            </w:r>
          </w:p>
        </w:tc>
        <w:tc>
          <w:tcPr>
            <w:tcW w:w="324" w:type="pct"/>
            <w:tcBorders>
              <w:top w:val="nil"/>
              <w:left w:val="nil"/>
              <w:bottom w:val="single" w:sz="4" w:space="0" w:color="auto"/>
              <w:right w:val="single" w:sz="4" w:space="0" w:color="auto"/>
            </w:tcBorders>
            <w:shd w:val="clear" w:color="auto" w:fill="auto"/>
            <w:vAlign w:val="center"/>
            <w:hideMark/>
          </w:tcPr>
          <w:p w14:paraId="61CDAC23" w14:textId="714EAD8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4374</w:t>
            </w:r>
          </w:p>
        </w:tc>
        <w:tc>
          <w:tcPr>
            <w:tcW w:w="324" w:type="pct"/>
            <w:tcBorders>
              <w:top w:val="nil"/>
              <w:left w:val="nil"/>
              <w:bottom w:val="single" w:sz="4" w:space="0" w:color="auto"/>
              <w:right w:val="single" w:sz="4" w:space="0" w:color="auto"/>
            </w:tcBorders>
            <w:shd w:val="clear" w:color="auto" w:fill="auto"/>
            <w:vAlign w:val="center"/>
            <w:hideMark/>
          </w:tcPr>
          <w:p w14:paraId="2A5193BB" w14:textId="5D19EB7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4563</w:t>
            </w:r>
          </w:p>
        </w:tc>
        <w:tc>
          <w:tcPr>
            <w:tcW w:w="324" w:type="pct"/>
            <w:tcBorders>
              <w:top w:val="nil"/>
              <w:left w:val="nil"/>
              <w:bottom w:val="single" w:sz="4" w:space="0" w:color="auto"/>
              <w:right w:val="single" w:sz="4" w:space="0" w:color="auto"/>
            </w:tcBorders>
            <w:shd w:val="clear" w:color="auto" w:fill="auto"/>
            <w:vAlign w:val="center"/>
            <w:hideMark/>
          </w:tcPr>
          <w:p w14:paraId="169D3EAF" w14:textId="27CAB69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4759</w:t>
            </w:r>
          </w:p>
        </w:tc>
        <w:tc>
          <w:tcPr>
            <w:tcW w:w="324" w:type="pct"/>
            <w:tcBorders>
              <w:top w:val="nil"/>
              <w:left w:val="nil"/>
              <w:bottom w:val="single" w:sz="4" w:space="0" w:color="auto"/>
              <w:right w:val="single" w:sz="4" w:space="0" w:color="auto"/>
            </w:tcBorders>
            <w:shd w:val="clear" w:color="auto" w:fill="auto"/>
            <w:vAlign w:val="center"/>
            <w:hideMark/>
          </w:tcPr>
          <w:p w14:paraId="297A7992" w14:textId="76BFF6D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4963</w:t>
            </w:r>
          </w:p>
        </w:tc>
        <w:tc>
          <w:tcPr>
            <w:tcW w:w="324" w:type="pct"/>
            <w:tcBorders>
              <w:top w:val="nil"/>
              <w:left w:val="nil"/>
              <w:bottom w:val="single" w:sz="4" w:space="0" w:color="auto"/>
              <w:right w:val="single" w:sz="4" w:space="0" w:color="auto"/>
            </w:tcBorders>
            <w:shd w:val="clear" w:color="auto" w:fill="auto"/>
            <w:vAlign w:val="center"/>
            <w:hideMark/>
          </w:tcPr>
          <w:p w14:paraId="5A96A024" w14:textId="0E152F1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5177</w:t>
            </w:r>
          </w:p>
        </w:tc>
      </w:tr>
      <w:tr w:rsidR="0000615F" w:rsidRPr="006762E9" w14:paraId="520C8DB3"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2F373003"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Общепроизводственные расходы</w:t>
            </w:r>
          </w:p>
        </w:tc>
        <w:tc>
          <w:tcPr>
            <w:tcW w:w="360" w:type="pct"/>
            <w:tcBorders>
              <w:top w:val="nil"/>
              <w:left w:val="nil"/>
              <w:bottom w:val="single" w:sz="4" w:space="0" w:color="auto"/>
              <w:right w:val="single" w:sz="4" w:space="0" w:color="auto"/>
            </w:tcBorders>
            <w:shd w:val="clear" w:color="auto" w:fill="auto"/>
            <w:vAlign w:val="center"/>
            <w:hideMark/>
          </w:tcPr>
          <w:p w14:paraId="7339B762"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083D11B5" w14:textId="0F1B257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46612</w:t>
            </w:r>
          </w:p>
        </w:tc>
        <w:tc>
          <w:tcPr>
            <w:tcW w:w="290" w:type="pct"/>
            <w:tcBorders>
              <w:top w:val="nil"/>
              <w:left w:val="nil"/>
              <w:bottom w:val="single" w:sz="4" w:space="0" w:color="auto"/>
              <w:right w:val="single" w:sz="4" w:space="0" w:color="auto"/>
            </w:tcBorders>
            <w:shd w:val="clear" w:color="auto" w:fill="auto"/>
            <w:vAlign w:val="center"/>
            <w:hideMark/>
          </w:tcPr>
          <w:p w14:paraId="29DCFDD5" w14:textId="58C37F8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48290</w:t>
            </w:r>
          </w:p>
        </w:tc>
        <w:tc>
          <w:tcPr>
            <w:tcW w:w="290" w:type="pct"/>
            <w:tcBorders>
              <w:top w:val="nil"/>
              <w:left w:val="nil"/>
              <w:bottom w:val="single" w:sz="4" w:space="0" w:color="auto"/>
              <w:right w:val="single" w:sz="4" w:space="0" w:color="auto"/>
            </w:tcBorders>
            <w:shd w:val="clear" w:color="auto" w:fill="auto"/>
            <w:vAlign w:val="center"/>
            <w:hideMark/>
          </w:tcPr>
          <w:p w14:paraId="1E02AD3F" w14:textId="50FDE08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50028</w:t>
            </w:r>
          </w:p>
        </w:tc>
        <w:tc>
          <w:tcPr>
            <w:tcW w:w="324" w:type="pct"/>
            <w:tcBorders>
              <w:top w:val="nil"/>
              <w:left w:val="nil"/>
              <w:bottom w:val="single" w:sz="4" w:space="0" w:color="auto"/>
              <w:right w:val="single" w:sz="4" w:space="0" w:color="auto"/>
            </w:tcBorders>
            <w:shd w:val="clear" w:color="auto" w:fill="auto"/>
            <w:vAlign w:val="center"/>
            <w:hideMark/>
          </w:tcPr>
          <w:p w14:paraId="67BD0DB2" w14:textId="5B3493B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52130</w:t>
            </w:r>
          </w:p>
        </w:tc>
        <w:tc>
          <w:tcPr>
            <w:tcW w:w="324" w:type="pct"/>
            <w:tcBorders>
              <w:top w:val="nil"/>
              <w:left w:val="nil"/>
              <w:bottom w:val="single" w:sz="4" w:space="0" w:color="auto"/>
              <w:right w:val="single" w:sz="4" w:space="0" w:color="auto"/>
            </w:tcBorders>
            <w:shd w:val="clear" w:color="auto" w:fill="auto"/>
            <w:vAlign w:val="center"/>
            <w:hideMark/>
          </w:tcPr>
          <w:p w14:paraId="5AC34E43" w14:textId="798E738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54423</w:t>
            </w:r>
          </w:p>
        </w:tc>
        <w:tc>
          <w:tcPr>
            <w:tcW w:w="324" w:type="pct"/>
            <w:tcBorders>
              <w:top w:val="nil"/>
              <w:left w:val="nil"/>
              <w:bottom w:val="single" w:sz="4" w:space="0" w:color="auto"/>
              <w:right w:val="single" w:sz="4" w:space="0" w:color="auto"/>
            </w:tcBorders>
            <w:shd w:val="clear" w:color="auto" w:fill="auto"/>
            <w:vAlign w:val="center"/>
            <w:hideMark/>
          </w:tcPr>
          <w:p w14:paraId="119E5010" w14:textId="6655406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56872</w:t>
            </w:r>
          </w:p>
        </w:tc>
        <w:tc>
          <w:tcPr>
            <w:tcW w:w="324" w:type="pct"/>
            <w:tcBorders>
              <w:top w:val="nil"/>
              <w:left w:val="nil"/>
              <w:bottom w:val="single" w:sz="4" w:space="0" w:color="auto"/>
              <w:right w:val="single" w:sz="4" w:space="0" w:color="auto"/>
            </w:tcBorders>
            <w:shd w:val="clear" w:color="auto" w:fill="auto"/>
            <w:vAlign w:val="center"/>
            <w:hideMark/>
          </w:tcPr>
          <w:p w14:paraId="017222A0" w14:textId="5886CC4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59318</w:t>
            </w:r>
          </w:p>
        </w:tc>
        <w:tc>
          <w:tcPr>
            <w:tcW w:w="324" w:type="pct"/>
            <w:tcBorders>
              <w:top w:val="nil"/>
              <w:left w:val="nil"/>
              <w:bottom w:val="single" w:sz="4" w:space="0" w:color="auto"/>
              <w:right w:val="single" w:sz="4" w:space="0" w:color="auto"/>
            </w:tcBorders>
            <w:shd w:val="clear" w:color="auto" w:fill="auto"/>
            <w:vAlign w:val="center"/>
            <w:hideMark/>
          </w:tcPr>
          <w:p w14:paraId="12A6F911" w14:textId="576C5EA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61809</w:t>
            </w:r>
          </w:p>
        </w:tc>
        <w:tc>
          <w:tcPr>
            <w:tcW w:w="324" w:type="pct"/>
            <w:tcBorders>
              <w:top w:val="nil"/>
              <w:left w:val="nil"/>
              <w:bottom w:val="single" w:sz="4" w:space="0" w:color="auto"/>
              <w:right w:val="single" w:sz="4" w:space="0" w:color="auto"/>
            </w:tcBorders>
            <w:shd w:val="clear" w:color="auto" w:fill="auto"/>
            <w:vAlign w:val="center"/>
            <w:hideMark/>
          </w:tcPr>
          <w:p w14:paraId="2AADC9B6" w14:textId="5AE425D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64467</w:t>
            </w:r>
          </w:p>
        </w:tc>
        <w:tc>
          <w:tcPr>
            <w:tcW w:w="324" w:type="pct"/>
            <w:tcBorders>
              <w:top w:val="nil"/>
              <w:left w:val="nil"/>
              <w:bottom w:val="single" w:sz="4" w:space="0" w:color="auto"/>
              <w:right w:val="single" w:sz="4" w:space="0" w:color="auto"/>
            </w:tcBorders>
            <w:shd w:val="clear" w:color="auto" w:fill="auto"/>
            <w:vAlign w:val="center"/>
            <w:hideMark/>
          </w:tcPr>
          <w:p w14:paraId="68200380" w14:textId="0ACEA89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67239</w:t>
            </w:r>
          </w:p>
        </w:tc>
        <w:tc>
          <w:tcPr>
            <w:tcW w:w="324" w:type="pct"/>
            <w:tcBorders>
              <w:top w:val="nil"/>
              <w:left w:val="nil"/>
              <w:bottom w:val="single" w:sz="4" w:space="0" w:color="auto"/>
              <w:right w:val="single" w:sz="4" w:space="0" w:color="auto"/>
            </w:tcBorders>
            <w:shd w:val="clear" w:color="auto" w:fill="auto"/>
            <w:vAlign w:val="center"/>
            <w:hideMark/>
          </w:tcPr>
          <w:p w14:paraId="2F33266C" w14:textId="789D0E9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70130</w:t>
            </w:r>
          </w:p>
        </w:tc>
        <w:tc>
          <w:tcPr>
            <w:tcW w:w="324" w:type="pct"/>
            <w:tcBorders>
              <w:top w:val="nil"/>
              <w:left w:val="nil"/>
              <w:bottom w:val="single" w:sz="4" w:space="0" w:color="auto"/>
              <w:right w:val="single" w:sz="4" w:space="0" w:color="auto"/>
            </w:tcBorders>
            <w:shd w:val="clear" w:color="auto" w:fill="auto"/>
            <w:vAlign w:val="center"/>
            <w:hideMark/>
          </w:tcPr>
          <w:p w14:paraId="5855C204" w14:textId="2EDBB7E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73146</w:t>
            </w:r>
          </w:p>
        </w:tc>
      </w:tr>
      <w:tr w:rsidR="0000615F" w:rsidRPr="006762E9" w14:paraId="5DD0DBB7"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46A4DF93"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Общехозяйственные расходы, в том числе:</w:t>
            </w:r>
          </w:p>
        </w:tc>
        <w:tc>
          <w:tcPr>
            <w:tcW w:w="360" w:type="pct"/>
            <w:tcBorders>
              <w:top w:val="nil"/>
              <w:left w:val="nil"/>
              <w:bottom w:val="single" w:sz="4" w:space="0" w:color="auto"/>
              <w:right w:val="single" w:sz="4" w:space="0" w:color="auto"/>
            </w:tcBorders>
            <w:shd w:val="clear" w:color="auto" w:fill="auto"/>
            <w:vAlign w:val="center"/>
            <w:hideMark/>
          </w:tcPr>
          <w:p w14:paraId="3E21D22F"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32892F5D" w14:textId="02D1CDD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31319</w:t>
            </w:r>
          </w:p>
        </w:tc>
        <w:tc>
          <w:tcPr>
            <w:tcW w:w="290" w:type="pct"/>
            <w:tcBorders>
              <w:top w:val="nil"/>
              <w:left w:val="nil"/>
              <w:bottom w:val="single" w:sz="4" w:space="0" w:color="auto"/>
              <w:right w:val="single" w:sz="4" w:space="0" w:color="auto"/>
            </w:tcBorders>
            <w:shd w:val="clear" w:color="auto" w:fill="auto"/>
            <w:vAlign w:val="center"/>
            <w:hideMark/>
          </w:tcPr>
          <w:p w14:paraId="53EAD7E7" w14:textId="5F6A9EF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32446</w:t>
            </w:r>
          </w:p>
        </w:tc>
        <w:tc>
          <w:tcPr>
            <w:tcW w:w="290" w:type="pct"/>
            <w:tcBorders>
              <w:top w:val="nil"/>
              <w:left w:val="nil"/>
              <w:bottom w:val="single" w:sz="4" w:space="0" w:color="auto"/>
              <w:right w:val="single" w:sz="4" w:space="0" w:color="auto"/>
            </w:tcBorders>
            <w:shd w:val="clear" w:color="auto" w:fill="auto"/>
            <w:vAlign w:val="center"/>
            <w:hideMark/>
          </w:tcPr>
          <w:p w14:paraId="73699FF1" w14:textId="755EDD7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33614</w:t>
            </w:r>
          </w:p>
        </w:tc>
        <w:tc>
          <w:tcPr>
            <w:tcW w:w="324" w:type="pct"/>
            <w:tcBorders>
              <w:top w:val="nil"/>
              <w:left w:val="nil"/>
              <w:bottom w:val="single" w:sz="4" w:space="0" w:color="auto"/>
              <w:right w:val="single" w:sz="4" w:space="0" w:color="auto"/>
            </w:tcBorders>
            <w:shd w:val="clear" w:color="auto" w:fill="auto"/>
            <w:vAlign w:val="center"/>
            <w:hideMark/>
          </w:tcPr>
          <w:p w14:paraId="3629D763" w14:textId="7F44EB9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35026</w:t>
            </w:r>
          </w:p>
        </w:tc>
        <w:tc>
          <w:tcPr>
            <w:tcW w:w="324" w:type="pct"/>
            <w:tcBorders>
              <w:top w:val="nil"/>
              <w:left w:val="nil"/>
              <w:bottom w:val="single" w:sz="4" w:space="0" w:color="auto"/>
              <w:right w:val="single" w:sz="4" w:space="0" w:color="auto"/>
            </w:tcBorders>
            <w:shd w:val="clear" w:color="auto" w:fill="auto"/>
            <w:vAlign w:val="center"/>
            <w:hideMark/>
          </w:tcPr>
          <w:p w14:paraId="7E38CE19" w14:textId="7E9D446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36567</w:t>
            </w:r>
          </w:p>
        </w:tc>
        <w:tc>
          <w:tcPr>
            <w:tcW w:w="324" w:type="pct"/>
            <w:tcBorders>
              <w:top w:val="nil"/>
              <w:left w:val="nil"/>
              <w:bottom w:val="single" w:sz="4" w:space="0" w:color="auto"/>
              <w:right w:val="single" w:sz="4" w:space="0" w:color="auto"/>
            </w:tcBorders>
            <w:shd w:val="clear" w:color="auto" w:fill="auto"/>
            <w:vAlign w:val="center"/>
            <w:hideMark/>
          </w:tcPr>
          <w:p w14:paraId="64478CD1" w14:textId="1CF55B7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38213</w:t>
            </w:r>
          </w:p>
        </w:tc>
        <w:tc>
          <w:tcPr>
            <w:tcW w:w="324" w:type="pct"/>
            <w:tcBorders>
              <w:top w:val="nil"/>
              <w:left w:val="nil"/>
              <w:bottom w:val="single" w:sz="4" w:space="0" w:color="auto"/>
              <w:right w:val="single" w:sz="4" w:space="0" w:color="auto"/>
            </w:tcBorders>
            <w:shd w:val="clear" w:color="auto" w:fill="auto"/>
            <w:vAlign w:val="center"/>
            <w:hideMark/>
          </w:tcPr>
          <w:p w14:paraId="27F211F5" w14:textId="57C9600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39856</w:t>
            </w:r>
          </w:p>
        </w:tc>
        <w:tc>
          <w:tcPr>
            <w:tcW w:w="324" w:type="pct"/>
            <w:tcBorders>
              <w:top w:val="nil"/>
              <w:left w:val="nil"/>
              <w:bottom w:val="single" w:sz="4" w:space="0" w:color="auto"/>
              <w:right w:val="single" w:sz="4" w:space="0" w:color="auto"/>
            </w:tcBorders>
            <w:shd w:val="clear" w:color="auto" w:fill="auto"/>
            <w:vAlign w:val="center"/>
            <w:hideMark/>
          </w:tcPr>
          <w:p w14:paraId="0CA7AA4A" w14:textId="2A9B4CC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41530</w:t>
            </w:r>
          </w:p>
        </w:tc>
        <w:tc>
          <w:tcPr>
            <w:tcW w:w="324" w:type="pct"/>
            <w:tcBorders>
              <w:top w:val="nil"/>
              <w:left w:val="nil"/>
              <w:bottom w:val="single" w:sz="4" w:space="0" w:color="auto"/>
              <w:right w:val="single" w:sz="4" w:space="0" w:color="auto"/>
            </w:tcBorders>
            <w:shd w:val="clear" w:color="auto" w:fill="auto"/>
            <w:vAlign w:val="center"/>
            <w:hideMark/>
          </w:tcPr>
          <w:p w14:paraId="173C9AE6" w14:textId="3427148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43316</w:t>
            </w:r>
          </w:p>
        </w:tc>
        <w:tc>
          <w:tcPr>
            <w:tcW w:w="324" w:type="pct"/>
            <w:tcBorders>
              <w:top w:val="nil"/>
              <w:left w:val="nil"/>
              <w:bottom w:val="single" w:sz="4" w:space="0" w:color="auto"/>
              <w:right w:val="single" w:sz="4" w:space="0" w:color="auto"/>
            </w:tcBorders>
            <w:shd w:val="clear" w:color="auto" w:fill="auto"/>
            <w:vAlign w:val="center"/>
            <w:hideMark/>
          </w:tcPr>
          <w:p w14:paraId="0B0F1E02" w14:textId="312641B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45178</w:t>
            </w:r>
          </w:p>
        </w:tc>
        <w:tc>
          <w:tcPr>
            <w:tcW w:w="324" w:type="pct"/>
            <w:tcBorders>
              <w:top w:val="nil"/>
              <w:left w:val="nil"/>
              <w:bottom w:val="single" w:sz="4" w:space="0" w:color="auto"/>
              <w:right w:val="single" w:sz="4" w:space="0" w:color="auto"/>
            </w:tcBorders>
            <w:shd w:val="clear" w:color="auto" w:fill="auto"/>
            <w:vAlign w:val="center"/>
            <w:hideMark/>
          </w:tcPr>
          <w:p w14:paraId="5DFEEBE5" w14:textId="1D3CF51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47121</w:t>
            </w:r>
          </w:p>
        </w:tc>
        <w:tc>
          <w:tcPr>
            <w:tcW w:w="324" w:type="pct"/>
            <w:tcBorders>
              <w:top w:val="nil"/>
              <w:left w:val="nil"/>
              <w:bottom w:val="single" w:sz="4" w:space="0" w:color="auto"/>
              <w:right w:val="single" w:sz="4" w:space="0" w:color="auto"/>
            </w:tcBorders>
            <w:shd w:val="clear" w:color="auto" w:fill="auto"/>
            <w:vAlign w:val="center"/>
            <w:hideMark/>
          </w:tcPr>
          <w:p w14:paraId="17ACA0BD" w14:textId="325D877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49147</w:t>
            </w:r>
          </w:p>
        </w:tc>
      </w:tr>
      <w:tr w:rsidR="0000615F" w:rsidRPr="006762E9" w14:paraId="22279F6B"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3089F3F7"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Расходы на капитальный и текущий ремонт основных производственных средств</w:t>
            </w:r>
          </w:p>
        </w:tc>
        <w:tc>
          <w:tcPr>
            <w:tcW w:w="360" w:type="pct"/>
            <w:tcBorders>
              <w:top w:val="nil"/>
              <w:left w:val="nil"/>
              <w:bottom w:val="single" w:sz="4" w:space="0" w:color="auto"/>
              <w:right w:val="single" w:sz="4" w:space="0" w:color="auto"/>
            </w:tcBorders>
            <w:shd w:val="clear" w:color="auto" w:fill="auto"/>
            <w:vAlign w:val="center"/>
            <w:hideMark/>
          </w:tcPr>
          <w:p w14:paraId="37612791"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2537C18A" w14:textId="66CA411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2644</w:t>
            </w:r>
          </w:p>
        </w:tc>
        <w:tc>
          <w:tcPr>
            <w:tcW w:w="290" w:type="pct"/>
            <w:tcBorders>
              <w:top w:val="nil"/>
              <w:left w:val="nil"/>
              <w:bottom w:val="single" w:sz="4" w:space="0" w:color="auto"/>
              <w:right w:val="single" w:sz="4" w:space="0" w:color="auto"/>
            </w:tcBorders>
            <w:shd w:val="clear" w:color="auto" w:fill="auto"/>
            <w:vAlign w:val="center"/>
            <w:hideMark/>
          </w:tcPr>
          <w:p w14:paraId="67089922" w14:textId="55533C1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2739</w:t>
            </w:r>
          </w:p>
        </w:tc>
        <w:tc>
          <w:tcPr>
            <w:tcW w:w="290" w:type="pct"/>
            <w:tcBorders>
              <w:top w:val="nil"/>
              <w:left w:val="nil"/>
              <w:bottom w:val="single" w:sz="4" w:space="0" w:color="auto"/>
              <w:right w:val="single" w:sz="4" w:space="0" w:color="auto"/>
            </w:tcBorders>
            <w:shd w:val="clear" w:color="auto" w:fill="auto"/>
            <w:vAlign w:val="center"/>
            <w:hideMark/>
          </w:tcPr>
          <w:p w14:paraId="4FE78A90" w14:textId="2FB2257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2838</w:t>
            </w:r>
          </w:p>
        </w:tc>
        <w:tc>
          <w:tcPr>
            <w:tcW w:w="324" w:type="pct"/>
            <w:tcBorders>
              <w:top w:val="nil"/>
              <w:left w:val="nil"/>
              <w:bottom w:val="single" w:sz="4" w:space="0" w:color="auto"/>
              <w:right w:val="single" w:sz="4" w:space="0" w:color="auto"/>
            </w:tcBorders>
            <w:shd w:val="clear" w:color="auto" w:fill="auto"/>
            <w:vAlign w:val="center"/>
            <w:hideMark/>
          </w:tcPr>
          <w:p w14:paraId="00BB8EA8" w14:textId="3123EFE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2957</w:t>
            </w:r>
          </w:p>
        </w:tc>
        <w:tc>
          <w:tcPr>
            <w:tcW w:w="324" w:type="pct"/>
            <w:tcBorders>
              <w:top w:val="nil"/>
              <w:left w:val="nil"/>
              <w:bottom w:val="single" w:sz="4" w:space="0" w:color="auto"/>
              <w:right w:val="single" w:sz="4" w:space="0" w:color="auto"/>
            </w:tcBorders>
            <w:shd w:val="clear" w:color="auto" w:fill="auto"/>
            <w:vAlign w:val="center"/>
            <w:hideMark/>
          </w:tcPr>
          <w:p w14:paraId="365C7C6D" w14:textId="6E60CF5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3087</w:t>
            </w:r>
          </w:p>
        </w:tc>
        <w:tc>
          <w:tcPr>
            <w:tcW w:w="324" w:type="pct"/>
            <w:tcBorders>
              <w:top w:val="nil"/>
              <w:left w:val="nil"/>
              <w:bottom w:val="single" w:sz="4" w:space="0" w:color="auto"/>
              <w:right w:val="single" w:sz="4" w:space="0" w:color="auto"/>
            </w:tcBorders>
            <w:shd w:val="clear" w:color="auto" w:fill="auto"/>
            <w:vAlign w:val="center"/>
            <w:hideMark/>
          </w:tcPr>
          <w:p w14:paraId="151E40B0" w14:textId="6955EEB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3226</w:t>
            </w:r>
          </w:p>
        </w:tc>
        <w:tc>
          <w:tcPr>
            <w:tcW w:w="324" w:type="pct"/>
            <w:tcBorders>
              <w:top w:val="nil"/>
              <w:left w:val="nil"/>
              <w:bottom w:val="single" w:sz="4" w:space="0" w:color="auto"/>
              <w:right w:val="single" w:sz="4" w:space="0" w:color="auto"/>
            </w:tcBorders>
            <w:shd w:val="clear" w:color="auto" w:fill="auto"/>
            <w:vAlign w:val="center"/>
            <w:hideMark/>
          </w:tcPr>
          <w:p w14:paraId="44A44BC5" w14:textId="11FD1F7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3365</w:t>
            </w:r>
          </w:p>
        </w:tc>
        <w:tc>
          <w:tcPr>
            <w:tcW w:w="324" w:type="pct"/>
            <w:tcBorders>
              <w:top w:val="nil"/>
              <w:left w:val="nil"/>
              <w:bottom w:val="single" w:sz="4" w:space="0" w:color="auto"/>
              <w:right w:val="single" w:sz="4" w:space="0" w:color="auto"/>
            </w:tcBorders>
            <w:shd w:val="clear" w:color="auto" w:fill="auto"/>
            <w:vAlign w:val="center"/>
            <w:hideMark/>
          </w:tcPr>
          <w:p w14:paraId="6DFBA85E" w14:textId="1003B23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3506</w:t>
            </w:r>
          </w:p>
        </w:tc>
        <w:tc>
          <w:tcPr>
            <w:tcW w:w="324" w:type="pct"/>
            <w:tcBorders>
              <w:top w:val="nil"/>
              <w:left w:val="nil"/>
              <w:bottom w:val="single" w:sz="4" w:space="0" w:color="auto"/>
              <w:right w:val="single" w:sz="4" w:space="0" w:color="auto"/>
            </w:tcBorders>
            <w:shd w:val="clear" w:color="auto" w:fill="auto"/>
            <w:vAlign w:val="center"/>
            <w:hideMark/>
          </w:tcPr>
          <w:p w14:paraId="6A771C40" w14:textId="2AF5B07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3657</w:t>
            </w:r>
          </w:p>
        </w:tc>
        <w:tc>
          <w:tcPr>
            <w:tcW w:w="324" w:type="pct"/>
            <w:tcBorders>
              <w:top w:val="nil"/>
              <w:left w:val="nil"/>
              <w:bottom w:val="single" w:sz="4" w:space="0" w:color="auto"/>
              <w:right w:val="single" w:sz="4" w:space="0" w:color="auto"/>
            </w:tcBorders>
            <w:shd w:val="clear" w:color="auto" w:fill="auto"/>
            <w:vAlign w:val="center"/>
            <w:hideMark/>
          </w:tcPr>
          <w:p w14:paraId="7683B80F" w14:textId="7F3D637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3814</w:t>
            </w:r>
          </w:p>
        </w:tc>
        <w:tc>
          <w:tcPr>
            <w:tcW w:w="324" w:type="pct"/>
            <w:tcBorders>
              <w:top w:val="nil"/>
              <w:left w:val="nil"/>
              <w:bottom w:val="single" w:sz="4" w:space="0" w:color="auto"/>
              <w:right w:val="single" w:sz="4" w:space="0" w:color="auto"/>
            </w:tcBorders>
            <w:shd w:val="clear" w:color="auto" w:fill="auto"/>
            <w:vAlign w:val="center"/>
            <w:hideMark/>
          </w:tcPr>
          <w:p w14:paraId="36391E79" w14:textId="362C07B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3978</w:t>
            </w:r>
          </w:p>
        </w:tc>
        <w:tc>
          <w:tcPr>
            <w:tcW w:w="324" w:type="pct"/>
            <w:tcBorders>
              <w:top w:val="nil"/>
              <w:left w:val="nil"/>
              <w:bottom w:val="single" w:sz="4" w:space="0" w:color="auto"/>
              <w:right w:val="single" w:sz="4" w:space="0" w:color="auto"/>
            </w:tcBorders>
            <w:shd w:val="clear" w:color="auto" w:fill="auto"/>
            <w:vAlign w:val="center"/>
            <w:hideMark/>
          </w:tcPr>
          <w:p w14:paraId="4852C7B9" w14:textId="4A8F99F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4150</w:t>
            </w:r>
          </w:p>
        </w:tc>
      </w:tr>
      <w:tr w:rsidR="0000615F" w:rsidRPr="006762E9" w14:paraId="597CEECF"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651B95E6"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Расходы на топливо:</w:t>
            </w:r>
          </w:p>
        </w:tc>
        <w:tc>
          <w:tcPr>
            <w:tcW w:w="360" w:type="pct"/>
            <w:tcBorders>
              <w:top w:val="nil"/>
              <w:left w:val="nil"/>
              <w:bottom w:val="single" w:sz="4" w:space="0" w:color="auto"/>
              <w:right w:val="single" w:sz="4" w:space="0" w:color="auto"/>
            </w:tcBorders>
            <w:shd w:val="clear" w:color="auto" w:fill="auto"/>
            <w:vAlign w:val="center"/>
            <w:hideMark/>
          </w:tcPr>
          <w:p w14:paraId="6E528413"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6EA1BFD7" w14:textId="34F1181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636336</w:t>
            </w:r>
          </w:p>
        </w:tc>
        <w:tc>
          <w:tcPr>
            <w:tcW w:w="290" w:type="pct"/>
            <w:tcBorders>
              <w:top w:val="nil"/>
              <w:left w:val="nil"/>
              <w:bottom w:val="single" w:sz="4" w:space="0" w:color="auto"/>
              <w:right w:val="single" w:sz="4" w:space="0" w:color="auto"/>
            </w:tcBorders>
            <w:shd w:val="clear" w:color="auto" w:fill="auto"/>
            <w:vAlign w:val="center"/>
            <w:hideMark/>
          </w:tcPr>
          <w:p w14:paraId="4E498D85" w14:textId="669BFC6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649740</w:t>
            </w:r>
          </w:p>
        </w:tc>
        <w:tc>
          <w:tcPr>
            <w:tcW w:w="290" w:type="pct"/>
            <w:tcBorders>
              <w:top w:val="nil"/>
              <w:left w:val="nil"/>
              <w:bottom w:val="single" w:sz="4" w:space="0" w:color="auto"/>
              <w:right w:val="single" w:sz="4" w:space="0" w:color="auto"/>
            </w:tcBorders>
            <w:shd w:val="clear" w:color="auto" w:fill="auto"/>
            <w:vAlign w:val="center"/>
            <w:hideMark/>
          </w:tcPr>
          <w:p w14:paraId="76C70F3D" w14:textId="5EE439C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689702</w:t>
            </w:r>
          </w:p>
        </w:tc>
        <w:tc>
          <w:tcPr>
            <w:tcW w:w="324" w:type="pct"/>
            <w:tcBorders>
              <w:top w:val="nil"/>
              <w:left w:val="nil"/>
              <w:bottom w:val="single" w:sz="4" w:space="0" w:color="auto"/>
              <w:right w:val="single" w:sz="4" w:space="0" w:color="auto"/>
            </w:tcBorders>
            <w:shd w:val="clear" w:color="auto" w:fill="auto"/>
            <w:vAlign w:val="center"/>
            <w:hideMark/>
          </w:tcPr>
          <w:p w14:paraId="4DA094E4" w14:textId="48625CA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714777</w:t>
            </w:r>
          </w:p>
        </w:tc>
        <w:tc>
          <w:tcPr>
            <w:tcW w:w="324" w:type="pct"/>
            <w:tcBorders>
              <w:top w:val="nil"/>
              <w:left w:val="nil"/>
              <w:bottom w:val="single" w:sz="4" w:space="0" w:color="auto"/>
              <w:right w:val="single" w:sz="4" w:space="0" w:color="auto"/>
            </w:tcBorders>
            <w:shd w:val="clear" w:color="auto" w:fill="auto"/>
            <w:vAlign w:val="center"/>
            <w:hideMark/>
          </w:tcPr>
          <w:p w14:paraId="247CC0E0" w14:textId="2FE1168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748204</w:t>
            </w:r>
          </w:p>
        </w:tc>
        <w:tc>
          <w:tcPr>
            <w:tcW w:w="324" w:type="pct"/>
            <w:tcBorders>
              <w:top w:val="nil"/>
              <w:left w:val="nil"/>
              <w:bottom w:val="single" w:sz="4" w:space="0" w:color="auto"/>
              <w:right w:val="single" w:sz="4" w:space="0" w:color="auto"/>
            </w:tcBorders>
            <w:shd w:val="clear" w:color="auto" w:fill="auto"/>
            <w:vAlign w:val="center"/>
            <w:hideMark/>
          </w:tcPr>
          <w:p w14:paraId="6100273E" w14:textId="181BD27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799065</w:t>
            </w:r>
          </w:p>
        </w:tc>
        <w:tc>
          <w:tcPr>
            <w:tcW w:w="324" w:type="pct"/>
            <w:tcBorders>
              <w:top w:val="nil"/>
              <w:left w:val="nil"/>
              <w:bottom w:val="single" w:sz="4" w:space="0" w:color="auto"/>
              <w:right w:val="single" w:sz="4" w:space="0" w:color="auto"/>
            </w:tcBorders>
            <w:shd w:val="clear" w:color="auto" w:fill="auto"/>
            <w:vAlign w:val="center"/>
            <w:hideMark/>
          </w:tcPr>
          <w:p w14:paraId="5DEE5581" w14:textId="7AF36C5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851554</w:t>
            </w:r>
          </w:p>
        </w:tc>
        <w:tc>
          <w:tcPr>
            <w:tcW w:w="324" w:type="pct"/>
            <w:tcBorders>
              <w:top w:val="nil"/>
              <w:left w:val="nil"/>
              <w:bottom w:val="single" w:sz="4" w:space="0" w:color="auto"/>
              <w:right w:val="single" w:sz="4" w:space="0" w:color="auto"/>
            </w:tcBorders>
            <w:shd w:val="clear" w:color="auto" w:fill="auto"/>
            <w:vAlign w:val="center"/>
            <w:hideMark/>
          </w:tcPr>
          <w:p w14:paraId="1B5329DB" w14:textId="314F582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881743</w:t>
            </w:r>
          </w:p>
        </w:tc>
        <w:tc>
          <w:tcPr>
            <w:tcW w:w="324" w:type="pct"/>
            <w:tcBorders>
              <w:top w:val="nil"/>
              <w:left w:val="nil"/>
              <w:bottom w:val="single" w:sz="4" w:space="0" w:color="auto"/>
              <w:right w:val="single" w:sz="4" w:space="0" w:color="auto"/>
            </w:tcBorders>
            <w:shd w:val="clear" w:color="auto" w:fill="auto"/>
            <w:vAlign w:val="center"/>
            <w:hideMark/>
          </w:tcPr>
          <w:p w14:paraId="607970ED" w14:textId="11E81C0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926823</w:t>
            </w:r>
          </w:p>
        </w:tc>
        <w:tc>
          <w:tcPr>
            <w:tcW w:w="324" w:type="pct"/>
            <w:tcBorders>
              <w:top w:val="nil"/>
              <w:left w:val="nil"/>
              <w:bottom w:val="single" w:sz="4" w:space="0" w:color="auto"/>
              <w:right w:val="single" w:sz="4" w:space="0" w:color="auto"/>
            </w:tcBorders>
            <w:shd w:val="clear" w:color="auto" w:fill="auto"/>
            <w:vAlign w:val="center"/>
            <w:hideMark/>
          </w:tcPr>
          <w:p w14:paraId="2DEE210B" w14:textId="35B610F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957846</w:t>
            </w:r>
          </w:p>
        </w:tc>
        <w:tc>
          <w:tcPr>
            <w:tcW w:w="324" w:type="pct"/>
            <w:tcBorders>
              <w:top w:val="nil"/>
              <w:left w:val="nil"/>
              <w:bottom w:val="single" w:sz="4" w:space="0" w:color="auto"/>
              <w:right w:val="single" w:sz="4" w:space="0" w:color="auto"/>
            </w:tcBorders>
            <w:shd w:val="clear" w:color="auto" w:fill="auto"/>
            <w:vAlign w:val="center"/>
            <w:hideMark/>
          </w:tcPr>
          <w:p w14:paraId="237680E2" w14:textId="73FCAB0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1010461</w:t>
            </w:r>
          </w:p>
        </w:tc>
        <w:tc>
          <w:tcPr>
            <w:tcW w:w="324" w:type="pct"/>
            <w:tcBorders>
              <w:top w:val="nil"/>
              <w:left w:val="nil"/>
              <w:bottom w:val="single" w:sz="4" w:space="0" w:color="auto"/>
              <w:right w:val="single" w:sz="4" w:space="0" w:color="auto"/>
            </w:tcBorders>
            <w:shd w:val="clear" w:color="auto" w:fill="auto"/>
            <w:vAlign w:val="center"/>
            <w:hideMark/>
          </w:tcPr>
          <w:p w14:paraId="143B286F" w14:textId="3645693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1046271</w:t>
            </w:r>
          </w:p>
        </w:tc>
      </w:tr>
      <w:tr w:rsidR="0000615F" w:rsidRPr="006762E9" w14:paraId="638B7CEC"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28E25018"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Покупная энергия всего, в том числе:</w:t>
            </w:r>
          </w:p>
        </w:tc>
        <w:tc>
          <w:tcPr>
            <w:tcW w:w="360" w:type="pct"/>
            <w:tcBorders>
              <w:top w:val="nil"/>
              <w:left w:val="nil"/>
              <w:bottom w:val="single" w:sz="4" w:space="0" w:color="auto"/>
              <w:right w:val="single" w:sz="4" w:space="0" w:color="auto"/>
            </w:tcBorders>
            <w:shd w:val="clear" w:color="auto" w:fill="auto"/>
            <w:vAlign w:val="center"/>
            <w:hideMark/>
          </w:tcPr>
          <w:p w14:paraId="0D277AD8"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3EA066F1" w14:textId="35B6E91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31775</w:t>
            </w:r>
          </w:p>
        </w:tc>
        <w:tc>
          <w:tcPr>
            <w:tcW w:w="290" w:type="pct"/>
            <w:tcBorders>
              <w:top w:val="nil"/>
              <w:left w:val="nil"/>
              <w:bottom w:val="single" w:sz="4" w:space="0" w:color="auto"/>
              <w:right w:val="single" w:sz="4" w:space="0" w:color="auto"/>
            </w:tcBorders>
            <w:shd w:val="clear" w:color="auto" w:fill="auto"/>
            <w:vAlign w:val="center"/>
            <w:hideMark/>
          </w:tcPr>
          <w:p w14:paraId="2A9A076A" w14:textId="565492D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33109</w:t>
            </w:r>
          </w:p>
        </w:tc>
        <w:tc>
          <w:tcPr>
            <w:tcW w:w="290" w:type="pct"/>
            <w:tcBorders>
              <w:top w:val="nil"/>
              <w:left w:val="nil"/>
              <w:bottom w:val="single" w:sz="4" w:space="0" w:color="auto"/>
              <w:right w:val="single" w:sz="4" w:space="0" w:color="auto"/>
            </w:tcBorders>
            <w:shd w:val="clear" w:color="auto" w:fill="auto"/>
            <w:vAlign w:val="center"/>
            <w:hideMark/>
          </w:tcPr>
          <w:p w14:paraId="721B3B81" w14:textId="7DF481F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34434</w:t>
            </w:r>
          </w:p>
        </w:tc>
        <w:tc>
          <w:tcPr>
            <w:tcW w:w="324" w:type="pct"/>
            <w:tcBorders>
              <w:top w:val="nil"/>
              <w:left w:val="nil"/>
              <w:bottom w:val="single" w:sz="4" w:space="0" w:color="auto"/>
              <w:right w:val="single" w:sz="4" w:space="0" w:color="auto"/>
            </w:tcBorders>
            <w:shd w:val="clear" w:color="auto" w:fill="auto"/>
            <w:vAlign w:val="center"/>
            <w:hideMark/>
          </w:tcPr>
          <w:p w14:paraId="19C6C771" w14:textId="3B756E2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35811</w:t>
            </w:r>
          </w:p>
        </w:tc>
        <w:tc>
          <w:tcPr>
            <w:tcW w:w="324" w:type="pct"/>
            <w:tcBorders>
              <w:top w:val="nil"/>
              <w:left w:val="nil"/>
              <w:bottom w:val="single" w:sz="4" w:space="0" w:color="auto"/>
              <w:right w:val="single" w:sz="4" w:space="0" w:color="auto"/>
            </w:tcBorders>
            <w:shd w:val="clear" w:color="auto" w:fill="auto"/>
            <w:vAlign w:val="center"/>
            <w:hideMark/>
          </w:tcPr>
          <w:p w14:paraId="79DDEC06" w14:textId="101378C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37208</w:t>
            </w:r>
          </w:p>
        </w:tc>
        <w:tc>
          <w:tcPr>
            <w:tcW w:w="324" w:type="pct"/>
            <w:tcBorders>
              <w:top w:val="nil"/>
              <w:left w:val="nil"/>
              <w:bottom w:val="single" w:sz="4" w:space="0" w:color="auto"/>
              <w:right w:val="single" w:sz="4" w:space="0" w:color="auto"/>
            </w:tcBorders>
            <w:shd w:val="clear" w:color="auto" w:fill="auto"/>
            <w:vAlign w:val="center"/>
            <w:hideMark/>
          </w:tcPr>
          <w:p w14:paraId="51B4A84D" w14:textId="4D30E34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38659</w:t>
            </w:r>
          </w:p>
        </w:tc>
        <w:tc>
          <w:tcPr>
            <w:tcW w:w="324" w:type="pct"/>
            <w:tcBorders>
              <w:top w:val="nil"/>
              <w:left w:val="nil"/>
              <w:bottom w:val="single" w:sz="4" w:space="0" w:color="auto"/>
              <w:right w:val="single" w:sz="4" w:space="0" w:color="auto"/>
            </w:tcBorders>
            <w:shd w:val="clear" w:color="auto" w:fill="auto"/>
            <w:vAlign w:val="center"/>
            <w:hideMark/>
          </w:tcPr>
          <w:p w14:paraId="1AA97136" w14:textId="0B46D18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40205</w:t>
            </w:r>
          </w:p>
        </w:tc>
        <w:tc>
          <w:tcPr>
            <w:tcW w:w="324" w:type="pct"/>
            <w:tcBorders>
              <w:top w:val="nil"/>
              <w:left w:val="nil"/>
              <w:bottom w:val="single" w:sz="4" w:space="0" w:color="auto"/>
              <w:right w:val="single" w:sz="4" w:space="0" w:color="auto"/>
            </w:tcBorders>
            <w:shd w:val="clear" w:color="auto" w:fill="auto"/>
            <w:vAlign w:val="center"/>
            <w:hideMark/>
          </w:tcPr>
          <w:p w14:paraId="7168D2EC" w14:textId="46025CB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41813</w:t>
            </w:r>
          </w:p>
        </w:tc>
        <w:tc>
          <w:tcPr>
            <w:tcW w:w="324" w:type="pct"/>
            <w:tcBorders>
              <w:top w:val="nil"/>
              <w:left w:val="nil"/>
              <w:bottom w:val="single" w:sz="4" w:space="0" w:color="auto"/>
              <w:right w:val="single" w:sz="4" w:space="0" w:color="auto"/>
            </w:tcBorders>
            <w:shd w:val="clear" w:color="auto" w:fill="auto"/>
            <w:vAlign w:val="center"/>
            <w:hideMark/>
          </w:tcPr>
          <w:p w14:paraId="5D708B50" w14:textId="6F1B5B6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43444</w:t>
            </w:r>
          </w:p>
        </w:tc>
        <w:tc>
          <w:tcPr>
            <w:tcW w:w="324" w:type="pct"/>
            <w:tcBorders>
              <w:top w:val="nil"/>
              <w:left w:val="nil"/>
              <w:bottom w:val="single" w:sz="4" w:space="0" w:color="auto"/>
              <w:right w:val="single" w:sz="4" w:space="0" w:color="auto"/>
            </w:tcBorders>
            <w:shd w:val="clear" w:color="auto" w:fill="auto"/>
            <w:vAlign w:val="center"/>
            <w:hideMark/>
          </w:tcPr>
          <w:p w14:paraId="419D6556" w14:textId="7EBC610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45138</w:t>
            </w:r>
          </w:p>
        </w:tc>
        <w:tc>
          <w:tcPr>
            <w:tcW w:w="324" w:type="pct"/>
            <w:tcBorders>
              <w:top w:val="nil"/>
              <w:left w:val="nil"/>
              <w:bottom w:val="single" w:sz="4" w:space="0" w:color="auto"/>
              <w:right w:val="single" w:sz="4" w:space="0" w:color="auto"/>
            </w:tcBorders>
            <w:shd w:val="clear" w:color="auto" w:fill="auto"/>
            <w:vAlign w:val="center"/>
            <w:hideMark/>
          </w:tcPr>
          <w:p w14:paraId="4E4575F3" w14:textId="79269AF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46899</w:t>
            </w:r>
          </w:p>
        </w:tc>
        <w:tc>
          <w:tcPr>
            <w:tcW w:w="324" w:type="pct"/>
            <w:tcBorders>
              <w:top w:val="nil"/>
              <w:left w:val="nil"/>
              <w:bottom w:val="single" w:sz="4" w:space="0" w:color="auto"/>
              <w:right w:val="single" w:sz="4" w:space="0" w:color="auto"/>
            </w:tcBorders>
            <w:shd w:val="clear" w:color="auto" w:fill="auto"/>
            <w:vAlign w:val="center"/>
            <w:hideMark/>
          </w:tcPr>
          <w:p w14:paraId="59CABFB8" w14:textId="122D20C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48728</w:t>
            </w:r>
          </w:p>
        </w:tc>
      </w:tr>
      <w:tr w:rsidR="0000615F" w:rsidRPr="006762E9" w14:paraId="2D1B8637"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7944624A"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покупная электрическая энергия</w:t>
            </w:r>
          </w:p>
        </w:tc>
        <w:tc>
          <w:tcPr>
            <w:tcW w:w="360" w:type="pct"/>
            <w:tcBorders>
              <w:top w:val="nil"/>
              <w:left w:val="nil"/>
              <w:bottom w:val="single" w:sz="4" w:space="0" w:color="auto"/>
              <w:right w:val="single" w:sz="4" w:space="0" w:color="auto"/>
            </w:tcBorders>
            <w:shd w:val="clear" w:color="auto" w:fill="auto"/>
            <w:vAlign w:val="center"/>
            <w:hideMark/>
          </w:tcPr>
          <w:p w14:paraId="4F7BBB0D"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58C3B976" w14:textId="2AC855D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31775</w:t>
            </w:r>
          </w:p>
        </w:tc>
        <w:tc>
          <w:tcPr>
            <w:tcW w:w="290" w:type="pct"/>
            <w:tcBorders>
              <w:top w:val="nil"/>
              <w:left w:val="nil"/>
              <w:bottom w:val="single" w:sz="4" w:space="0" w:color="auto"/>
              <w:right w:val="single" w:sz="4" w:space="0" w:color="auto"/>
            </w:tcBorders>
            <w:shd w:val="clear" w:color="auto" w:fill="auto"/>
            <w:vAlign w:val="center"/>
            <w:hideMark/>
          </w:tcPr>
          <w:p w14:paraId="67AED89A" w14:textId="67FE5BF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33109</w:t>
            </w:r>
          </w:p>
        </w:tc>
        <w:tc>
          <w:tcPr>
            <w:tcW w:w="290" w:type="pct"/>
            <w:tcBorders>
              <w:top w:val="nil"/>
              <w:left w:val="nil"/>
              <w:bottom w:val="single" w:sz="4" w:space="0" w:color="auto"/>
              <w:right w:val="single" w:sz="4" w:space="0" w:color="auto"/>
            </w:tcBorders>
            <w:shd w:val="clear" w:color="auto" w:fill="auto"/>
            <w:vAlign w:val="center"/>
            <w:hideMark/>
          </w:tcPr>
          <w:p w14:paraId="39B88C00" w14:textId="39767D4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34434</w:t>
            </w:r>
          </w:p>
        </w:tc>
        <w:tc>
          <w:tcPr>
            <w:tcW w:w="324" w:type="pct"/>
            <w:tcBorders>
              <w:top w:val="nil"/>
              <w:left w:val="nil"/>
              <w:bottom w:val="single" w:sz="4" w:space="0" w:color="auto"/>
              <w:right w:val="single" w:sz="4" w:space="0" w:color="auto"/>
            </w:tcBorders>
            <w:shd w:val="clear" w:color="auto" w:fill="auto"/>
            <w:vAlign w:val="center"/>
            <w:hideMark/>
          </w:tcPr>
          <w:p w14:paraId="77DF9FBB" w14:textId="251A35D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35811</w:t>
            </w:r>
          </w:p>
        </w:tc>
        <w:tc>
          <w:tcPr>
            <w:tcW w:w="324" w:type="pct"/>
            <w:tcBorders>
              <w:top w:val="nil"/>
              <w:left w:val="nil"/>
              <w:bottom w:val="single" w:sz="4" w:space="0" w:color="auto"/>
              <w:right w:val="single" w:sz="4" w:space="0" w:color="auto"/>
            </w:tcBorders>
            <w:shd w:val="clear" w:color="auto" w:fill="auto"/>
            <w:vAlign w:val="center"/>
            <w:hideMark/>
          </w:tcPr>
          <w:p w14:paraId="58FFD0ED" w14:textId="1B2D788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37208</w:t>
            </w:r>
          </w:p>
        </w:tc>
        <w:tc>
          <w:tcPr>
            <w:tcW w:w="324" w:type="pct"/>
            <w:tcBorders>
              <w:top w:val="nil"/>
              <w:left w:val="nil"/>
              <w:bottom w:val="single" w:sz="4" w:space="0" w:color="auto"/>
              <w:right w:val="single" w:sz="4" w:space="0" w:color="auto"/>
            </w:tcBorders>
            <w:shd w:val="clear" w:color="auto" w:fill="auto"/>
            <w:vAlign w:val="center"/>
            <w:hideMark/>
          </w:tcPr>
          <w:p w14:paraId="68FF0802" w14:textId="5F6DB3D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38659</w:t>
            </w:r>
          </w:p>
        </w:tc>
        <w:tc>
          <w:tcPr>
            <w:tcW w:w="324" w:type="pct"/>
            <w:tcBorders>
              <w:top w:val="nil"/>
              <w:left w:val="nil"/>
              <w:bottom w:val="single" w:sz="4" w:space="0" w:color="auto"/>
              <w:right w:val="single" w:sz="4" w:space="0" w:color="auto"/>
            </w:tcBorders>
            <w:shd w:val="clear" w:color="auto" w:fill="auto"/>
            <w:vAlign w:val="center"/>
            <w:hideMark/>
          </w:tcPr>
          <w:p w14:paraId="1AE334DB" w14:textId="51B5AC5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40205</w:t>
            </w:r>
          </w:p>
        </w:tc>
        <w:tc>
          <w:tcPr>
            <w:tcW w:w="324" w:type="pct"/>
            <w:tcBorders>
              <w:top w:val="nil"/>
              <w:left w:val="nil"/>
              <w:bottom w:val="single" w:sz="4" w:space="0" w:color="auto"/>
              <w:right w:val="single" w:sz="4" w:space="0" w:color="auto"/>
            </w:tcBorders>
            <w:shd w:val="clear" w:color="auto" w:fill="auto"/>
            <w:vAlign w:val="center"/>
            <w:hideMark/>
          </w:tcPr>
          <w:p w14:paraId="196F8044" w14:textId="72E69F3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41813</w:t>
            </w:r>
          </w:p>
        </w:tc>
        <w:tc>
          <w:tcPr>
            <w:tcW w:w="324" w:type="pct"/>
            <w:tcBorders>
              <w:top w:val="nil"/>
              <w:left w:val="nil"/>
              <w:bottom w:val="single" w:sz="4" w:space="0" w:color="auto"/>
              <w:right w:val="single" w:sz="4" w:space="0" w:color="auto"/>
            </w:tcBorders>
            <w:shd w:val="clear" w:color="auto" w:fill="auto"/>
            <w:vAlign w:val="center"/>
            <w:hideMark/>
          </w:tcPr>
          <w:p w14:paraId="659867D9" w14:textId="0A03A2A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43444</w:t>
            </w:r>
          </w:p>
        </w:tc>
        <w:tc>
          <w:tcPr>
            <w:tcW w:w="324" w:type="pct"/>
            <w:tcBorders>
              <w:top w:val="nil"/>
              <w:left w:val="nil"/>
              <w:bottom w:val="single" w:sz="4" w:space="0" w:color="auto"/>
              <w:right w:val="single" w:sz="4" w:space="0" w:color="auto"/>
            </w:tcBorders>
            <w:shd w:val="clear" w:color="auto" w:fill="auto"/>
            <w:vAlign w:val="center"/>
            <w:hideMark/>
          </w:tcPr>
          <w:p w14:paraId="22D4E40C" w14:textId="1EA024F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45138</w:t>
            </w:r>
          </w:p>
        </w:tc>
        <w:tc>
          <w:tcPr>
            <w:tcW w:w="324" w:type="pct"/>
            <w:tcBorders>
              <w:top w:val="nil"/>
              <w:left w:val="nil"/>
              <w:bottom w:val="single" w:sz="4" w:space="0" w:color="auto"/>
              <w:right w:val="single" w:sz="4" w:space="0" w:color="auto"/>
            </w:tcBorders>
            <w:shd w:val="clear" w:color="auto" w:fill="auto"/>
            <w:vAlign w:val="center"/>
            <w:hideMark/>
          </w:tcPr>
          <w:p w14:paraId="5C3D6FA2" w14:textId="72057E8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46899</w:t>
            </w:r>
          </w:p>
        </w:tc>
        <w:tc>
          <w:tcPr>
            <w:tcW w:w="324" w:type="pct"/>
            <w:tcBorders>
              <w:top w:val="nil"/>
              <w:left w:val="nil"/>
              <w:bottom w:val="single" w:sz="4" w:space="0" w:color="auto"/>
              <w:right w:val="single" w:sz="4" w:space="0" w:color="auto"/>
            </w:tcBorders>
            <w:shd w:val="clear" w:color="auto" w:fill="auto"/>
            <w:vAlign w:val="center"/>
            <w:hideMark/>
          </w:tcPr>
          <w:p w14:paraId="3BF07A6F" w14:textId="073041A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48728</w:t>
            </w:r>
          </w:p>
        </w:tc>
      </w:tr>
      <w:tr w:rsidR="0000615F" w:rsidRPr="006762E9" w14:paraId="7D042C2E"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13F8B57D"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Расходы на холодную воду</w:t>
            </w:r>
          </w:p>
        </w:tc>
        <w:tc>
          <w:tcPr>
            <w:tcW w:w="360" w:type="pct"/>
            <w:tcBorders>
              <w:top w:val="nil"/>
              <w:left w:val="nil"/>
              <w:bottom w:val="single" w:sz="4" w:space="0" w:color="auto"/>
              <w:right w:val="single" w:sz="4" w:space="0" w:color="auto"/>
            </w:tcBorders>
            <w:shd w:val="clear" w:color="auto" w:fill="auto"/>
            <w:vAlign w:val="center"/>
            <w:hideMark/>
          </w:tcPr>
          <w:p w14:paraId="47573727"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77EBBC97" w14:textId="3174348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4325</w:t>
            </w:r>
          </w:p>
        </w:tc>
        <w:tc>
          <w:tcPr>
            <w:tcW w:w="290" w:type="pct"/>
            <w:tcBorders>
              <w:top w:val="nil"/>
              <w:left w:val="nil"/>
              <w:bottom w:val="single" w:sz="4" w:space="0" w:color="auto"/>
              <w:right w:val="single" w:sz="4" w:space="0" w:color="auto"/>
            </w:tcBorders>
            <w:shd w:val="clear" w:color="auto" w:fill="auto"/>
            <w:vAlign w:val="center"/>
            <w:hideMark/>
          </w:tcPr>
          <w:p w14:paraId="29AEDC80" w14:textId="52BEC0B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4481</w:t>
            </w:r>
          </w:p>
        </w:tc>
        <w:tc>
          <w:tcPr>
            <w:tcW w:w="290" w:type="pct"/>
            <w:tcBorders>
              <w:top w:val="nil"/>
              <w:left w:val="nil"/>
              <w:bottom w:val="single" w:sz="4" w:space="0" w:color="auto"/>
              <w:right w:val="single" w:sz="4" w:space="0" w:color="auto"/>
            </w:tcBorders>
            <w:shd w:val="clear" w:color="auto" w:fill="auto"/>
            <w:vAlign w:val="center"/>
            <w:hideMark/>
          </w:tcPr>
          <w:p w14:paraId="344DE6DA" w14:textId="69C9599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4642</w:t>
            </w:r>
          </w:p>
        </w:tc>
        <w:tc>
          <w:tcPr>
            <w:tcW w:w="324" w:type="pct"/>
            <w:tcBorders>
              <w:top w:val="nil"/>
              <w:left w:val="nil"/>
              <w:bottom w:val="single" w:sz="4" w:space="0" w:color="auto"/>
              <w:right w:val="single" w:sz="4" w:space="0" w:color="auto"/>
            </w:tcBorders>
            <w:shd w:val="clear" w:color="auto" w:fill="auto"/>
            <w:vAlign w:val="center"/>
            <w:hideMark/>
          </w:tcPr>
          <w:p w14:paraId="2B9E168F" w14:textId="02E8828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4837</w:t>
            </w:r>
          </w:p>
        </w:tc>
        <w:tc>
          <w:tcPr>
            <w:tcW w:w="324" w:type="pct"/>
            <w:tcBorders>
              <w:top w:val="nil"/>
              <w:left w:val="nil"/>
              <w:bottom w:val="single" w:sz="4" w:space="0" w:color="auto"/>
              <w:right w:val="single" w:sz="4" w:space="0" w:color="auto"/>
            </w:tcBorders>
            <w:shd w:val="clear" w:color="auto" w:fill="auto"/>
            <w:vAlign w:val="center"/>
            <w:hideMark/>
          </w:tcPr>
          <w:p w14:paraId="6AD42BDC" w14:textId="592701D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5050</w:t>
            </w:r>
          </w:p>
        </w:tc>
        <w:tc>
          <w:tcPr>
            <w:tcW w:w="324" w:type="pct"/>
            <w:tcBorders>
              <w:top w:val="nil"/>
              <w:left w:val="nil"/>
              <w:bottom w:val="single" w:sz="4" w:space="0" w:color="auto"/>
              <w:right w:val="single" w:sz="4" w:space="0" w:color="auto"/>
            </w:tcBorders>
            <w:shd w:val="clear" w:color="auto" w:fill="auto"/>
            <w:vAlign w:val="center"/>
            <w:hideMark/>
          </w:tcPr>
          <w:p w14:paraId="68A394CD" w14:textId="580B5D2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5277</w:t>
            </w:r>
          </w:p>
        </w:tc>
        <w:tc>
          <w:tcPr>
            <w:tcW w:w="324" w:type="pct"/>
            <w:tcBorders>
              <w:top w:val="nil"/>
              <w:left w:val="nil"/>
              <w:bottom w:val="single" w:sz="4" w:space="0" w:color="auto"/>
              <w:right w:val="single" w:sz="4" w:space="0" w:color="auto"/>
            </w:tcBorders>
            <w:shd w:val="clear" w:color="auto" w:fill="auto"/>
            <w:vAlign w:val="center"/>
            <w:hideMark/>
          </w:tcPr>
          <w:p w14:paraId="66905C4E" w14:textId="0239B70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5504</w:t>
            </w:r>
          </w:p>
        </w:tc>
        <w:tc>
          <w:tcPr>
            <w:tcW w:w="324" w:type="pct"/>
            <w:tcBorders>
              <w:top w:val="nil"/>
              <w:left w:val="nil"/>
              <w:bottom w:val="single" w:sz="4" w:space="0" w:color="auto"/>
              <w:right w:val="single" w:sz="4" w:space="0" w:color="auto"/>
            </w:tcBorders>
            <w:shd w:val="clear" w:color="auto" w:fill="auto"/>
            <w:vAlign w:val="center"/>
            <w:hideMark/>
          </w:tcPr>
          <w:p w14:paraId="4B320263" w14:textId="05199DC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5736</w:t>
            </w:r>
          </w:p>
        </w:tc>
        <w:tc>
          <w:tcPr>
            <w:tcW w:w="324" w:type="pct"/>
            <w:tcBorders>
              <w:top w:val="nil"/>
              <w:left w:val="nil"/>
              <w:bottom w:val="single" w:sz="4" w:space="0" w:color="auto"/>
              <w:right w:val="single" w:sz="4" w:space="0" w:color="auto"/>
            </w:tcBorders>
            <w:shd w:val="clear" w:color="auto" w:fill="auto"/>
            <w:vAlign w:val="center"/>
            <w:hideMark/>
          </w:tcPr>
          <w:p w14:paraId="589278F0" w14:textId="6EA695A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5982</w:t>
            </w:r>
          </w:p>
        </w:tc>
        <w:tc>
          <w:tcPr>
            <w:tcW w:w="324" w:type="pct"/>
            <w:tcBorders>
              <w:top w:val="nil"/>
              <w:left w:val="nil"/>
              <w:bottom w:val="single" w:sz="4" w:space="0" w:color="auto"/>
              <w:right w:val="single" w:sz="4" w:space="0" w:color="auto"/>
            </w:tcBorders>
            <w:shd w:val="clear" w:color="auto" w:fill="auto"/>
            <w:vAlign w:val="center"/>
            <w:hideMark/>
          </w:tcPr>
          <w:p w14:paraId="06367B63" w14:textId="067443E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6239</w:t>
            </w:r>
          </w:p>
        </w:tc>
        <w:tc>
          <w:tcPr>
            <w:tcW w:w="324" w:type="pct"/>
            <w:tcBorders>
              <w:top w:val="nil"/>
              <w:left w:val="nil"/>
              <w:bottom w:val="single" w:sz="4" w:space="0" w:color="auto"/>
              <w:right w:val="single" w:sz="4" w:space="0" w:color="auto"/>
            </w:tcBorders>
            <w:shd w:val="clear" w:color="auto" w:fill="auto"/>
            <w:vAlign w:val="center"/>
            <w:hideMark/>
          </w:tcPr>
          <w:p w14:paraId="73284387" w14:textId="6CD442F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6508</w:t>
            </w:r>
          </w:p>
        </w:tc>
        <w:tc>
          <w:tcPr>
            <w:tcW w:w="324" w:type="pct"/>
            <w:tcBorders>
              <w:top w:val="nil"/>
              <w:left w:val="nil"/>
              <w:bottom w:val="single" w:sz="4" w:space="0" w:color="auto"/>
              <w:right w:val="single" w:sz="4" w:space="0" w:color="auto"/>
            </w:tcBorders>
            <w:shd w:val="clear" w:color="auto" w:fill="auto"/>
            <w:vAlign w:val="center"/>
            <w:hideMark/>
          </w:tcPr>
          <w:p w14:paraId="6AB38595" w14:textId="7ACBE9A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6787</w:t>
            </w:r>
          </w:p>
        </w:tc>
      </w:tr>
      <w:tr w:rsidR="0000615F" w:rsidRPr="006762E9" w14:paraId="4AEE8CF0"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241FD5C0"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Затраты на оплату труда</w:t>
            </w:r>
          </w:p>
        </w:tc>
        <w:tc>
          <w:tcPr>
            <w:tcW w:w="360" w:type="pct"/>
            <w:tcBorders>
              <w:top w:val="nil"/>
              <w:left w:val="nil"/>
              <w:bottom w:val="single" w:sz="4" w:space="0" w:color="auto"/>
              <w:right w:val="single" w:sz="4" w:space="0" w:color="auto"/>
            </w:tcBorders>
            <w:shd w:val="clear" w:color="auto" w:fill="auto"/>
            <w:vAlign w:val="center"/>
            <w:hideMark/>
          </w:tcPr>
          <w:p w14:paraId="7457F619"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6D8904A1" w14:textId="12679F0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42015</w:t>
            </w:r>
          </w:p>
        </w:tc>
        <w:tc>
          <w:tcPr>
            <w:tcW w:w="290" w:type="pct"/>
            <w:tcBorders>
              <w:top w:val="nil"/>
              <w:left w:val="nil"/>
              <w:bottom w:val="single" w:sz="4" w:space="0" w:color="auto"/>
              <w:right w:val="single" w:sz="4" w:space="0" w:color="auto"/>
            </w:tcBorders>
            <w:shd w:val="clear" w:color="auto" w:fill="auto"/>
            <w:vAlign w:val="center"/>
            <w:hideMark/>
          </w:tcPr>
          <w:p w14:paraId="3C8395E4" w14:textId="78F59E3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43443</w:t>
            </w:r>
          </w:p>
        </w:tc>
        <w:tc>
          <w:tcPr>
            <w:tcW w:w="290" w:type="pct"/>
            <w:tcBorders>
              <w:top w:val="nil"/>
              <w:left w:val="nil"/>
              <w:bottom w:val="single" w:sz="4" w:space="0" w:color="auto"/>
              <w:right w:val="single" w:sz="4" w:space="0" w:color="auto"/>
            </w:tcBorders>
            <w:shd w:val="clear" w:color="auto" w:fill="auto"/>
            <w:vAlign w:val="center"/>
            <w:hideMark/>
          </w:tcPr>
          <w:p w14:paraId="1F1A19FB" w14:textId="38C3718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45181</w:t>
            </w:r>
          </w:p>
        </w:tc>
        <w:tc>
          <w:tcPr>
            <w:tcW w:w="324" w:type="pct"/>
            <w:tcBorders>
              <w:top w:val="nil"/>
              <w:left w:val="nil"/>
              <w:bottom w:val="single" w:sz="4" w:space="0" w:color="auto"/>
              <w:right w:val="single" w:sz="4" w:space="0" w:color="auto"/>
            </w:tcBorders>
            <w:shd w:val="clear" w:color="auto" w:fill="auto"/>
            <w:vAlign w:val="center"/>
            <w:hideMark/>
          </w:tcPr>
          <w:p w14:paraId="476376F8" w14:textId="7A1CDB4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46988</w:t>
            </w:r>
          </w:p>
        </w:tc>
        <w:tc>
          <w:tcPr>
            <w:tcW w:w="324" w:type="pct"/>
            <w:tcBorders>
              <w:top w:val="nil"/>
              <w:left w:val="nil"/>
              <w:bottom w:val="single" w:sz="4" w:space="0" w:color="auto"/>
              <w:right w:val="single" w:sz="4" w:space="0" w:color="auto"/>
            </w:tcBorders>
            <w:shd w:val="clear" w:color="auto" w:fill="auto"/>
            <w:vAlign w:val="center"/>
            <w:hideMark/>
          </w:tcPr>
          <w:p w14:paraId="4DD7D831" w14:textId="14DFE1C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48868</w:t>
            </w:r>
          </w:p>
        </w:tc>
        <w:tc>
          <w:tcPr>
            <w:tcW w:w="324" w:type="pct"/>
            <w:tcBorders>
              <w:top w:val="nil"/>
              <w:left w:val="nil"/>
              <w:bottom w:val="single" w:sz="4" w:space="0" w:color="auto"/>
              <w:right w:val="single" w:sz="4" w:space="0" w:color="auto"/>
            </w:tcBorders>
            <w:shd w:val="clear" w:color="auto" w:fill="auto"/>
            <w:vAlign w:val="center"/>
            <w:hideMark/>
          </w:tcPr>
          <w:p w14:paraId="6C8DB04E" w14:textId="78281F2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50823</w:t>
            </w:r>
          </w:p>
        </w:tc>
        <w:tc>
          <w:tcPr>
            <w:tcW w:w="324" w:type="pct"/>
            <w:tcBorders>
              <w:top w:val="nil"/>
              <w:left w:val="nil"/>
              <w:bottom w:val="single" w:sz="4" w:space="0" w:color="auto"/>
              <w:right w:val="single" w:sz="4" w:space="0" w:color="auto"/>
            </w:tcBorders>
            <w:shd w:val="clear" w:color="auto" w:fill="auto"/>
            <w:vAlign w:val="center"/>
            <w:hideMark/>
          </w:tcPr>
          <w:p w14:paraId="12B19EBE" w14:textId="5FFD57C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52856</w:t>
            </w:r>
          </w:p>
        </w:tc>
        <w:tc>
          <w:tcPr>
            <w:tcW w:w="324" w:type="pct"/>
            <w:tcBorders>
              <w:top w:val="nil"/>
              <w:left w:val="nil"/>
              <w:bottom w:val="single" w:sz="4" w:space="0" w:color="auto"/>
              <w:right w:val="single" w:sz="4" w:space="0" w:color="auto"/>
            </w:tcBorders>
            <w:shd w:val="clear" w:color="auto" w:fill="auto"/>
            <w:vAlign w:val="center"/>
            <w:hideMark/>
          </w:tcPr>
          <w:p w14:paraId="4323A2FC" w14:textId="3806B79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54970</w:t>
            </w:r>
          </w:p>
        </w:tc>
        <w:tc>
          <w:tcPr>
            <w:tcW w:w="324" w:type="pct"/>
            <w:tcBorders>
              <w:top w:val="nil"/>
              <w:left w:val="nil"/>
              <w:bottom w:val="single" w:sz="4" w:space="0" w:color="auto"/>
              <w:right w:val="single" w:sz="4" w:space="0" w:color="auto"/>
            </w:tcBorders>
            <w:shd w:val="clear" w:color="auto" w:fill="auto"/>
            <w:vAlign w:val="center"/>
            <w:hideMark/>
          </w:tcPr>
          <w:p w14:paraId="49306DB8" w14:textId="473F9EC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57169</w:t>
            </w:r>
          </w:p>
        </w:tc>
        <w:tc>
          <w:tcPr>
            <w:tcW w:w="324" w:type="pct"/>
            <w:tcBorders>
              <w:top w:val="nil"/>
              <w:left w:val="nil"/>
              <w:bottom w:val="single" w:sz="4" w:space="0" w:color="auto"/>
              <w:right w:val="single" w:sz="4" w:space="0" w:color="auto"/>
            </w:tcBorders>
            <w:shd w:val="clear" w:color="auto" w:fill="auto"/>
            <w:vAlign w:val="center"/>
            <w:hideMark/>
          </w:tcPr>
          <w:p w14:paraId="61EE1351" w14:textId="0E6D75D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59455</w:t>
            </w:r>
          </w:p>
        </w:tc>
        <w:tc>
          <w:tcPr>
            <w:tcW w:w="324" w:type="pct"/>
            <w:tcBorders>
              <w:top w:val="nil"/>
              <w:left w:val="nil"/>
              <w:bottom w:val="single" w:sz="4" w:space="0" w:color="auto"/>
              <w:right w:val="single" w:sz="4" w:space="0" w:color="auto"/>
            </w:tcBorders>
            <w:shd w:val="clear" w:color="auto" w:fill="auto"/>
            <w:vAlign w:val="center"/>
            <w:hideMark/>
          </w:tcPr>
          <w:p w14:paraId="056804B6" w14:textId="40C05A6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61834</w:t>
            </w:r>
          </w:p>
        </w:tc>
        <w:tc>
          <w:tcPr>
            <w:tcW w:w="324" w:type="pct"/>
            <w:tcBorders>
              <w:top w:val="nil"/>
              <w:left w:val="nil"/>
              <w:bottom w:val="single" w:sz="4" w:space="0" w:color="auto"/>
              <w:right w:val="single" w:sz="4" w:space="0" w:color="auto"/>
            </w:tcBorders>
            <w:shd w:val="clear" w:color="auto" w:fill="auto"/>
            <w:vAlign w:val="center"/>
            <w:hideMark/>
          </w:tcPr>
          <w:p w14:paraId="02897E62" w14:textId="4C82F0D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64307</w:t>
            </w:r>
          </w:p>
        </w:tc>
      </w:tr>
      <w:tr w:rsidR="0000615F" w:rsidRPr="006762E9" w14:paraId="45E42D20"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3CA1A7EF"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Отчисления на социальные нужды</w:t>
            </w:r>
          </w:p>
        </w:tc>
        <w:tc>
          <w:tcPr>
            <w:tcW w:w="360" w:type="pct"/>
            <w:tcBorders>
              <w:top w:val="nil"/>
              <w:left w:val="nil"/>
              <w:bottom w:val="single" w:sz="4" w:space="0" w:color="auto"/>
              <w:right w:val="single" w:sz="4" w:space="0" w:color="auto"/>
            </w:tcBorders>
            <w:shd w:val="clear" w:color="auto" w:fill="auto"/>
            <w:vAlign w:val="center"/>
            <w:hideMark/>
          </w:tcPr>
          <w:p w14:paraId="20B44003"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3E0871CE" w14:textId="5C337F3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13652</w:t>
            </w:r>
          </w:p>
        </w:tc>
        <w:tc>
          <w:tcPr>
            <w:tcW w:w="290" w:type="pct"/>
            <w:tcBorders>
              <w:top w:val="nil"/>
              <w:left w:val="nil"/>
              <w:bottom w:val="single" w:sz="4" w:space="0" w:color="auto"/>
              <w:right w:val="single" w:sz="4" w:space="0" w:color="auto"/>
            </w:tcBorders>
            <w:shd w:val="clear" w:color="auto" w:fill="auto"/>
            <w:vAlign w:val="center"/>
            <w:hideMark/>
          </w:tcPr>
          <w:p w14:paraId="6502C6F2" w14:textId="3949CBD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14144</w:t>
            </w:r>
          </w:p>
        </w:tc>
        <w:tc>
          <w:tcPr>
            <w:tcW w:w="290" w:type="pct"/>
            <w:tcBorders>
              <w:top w:val="nil"/>
              <w:left w:val="nil"/>
              <w:bottom w:val="single" w:sz="4" w:space="0" w:color="auto"/>
              <w:right w:val="single" w:sz="4" w:space="0" w:color="auto"/>
            </w:tcBorders>
            <w:shd w:val="clear" w:color="auto" w:fill="auto"/>
            <w:vAlign w:val="center"/>
            <w:hideMark/>
          </w:tcPr>
          <w:p w14:paraId="36972D52" w14:textId="6C2086A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14653</w:t>
            </w:r>
          </w:p>
        </w:tc>
        <w:tc>
          <w:tcPr>
            <w:tcW w:w="324" w:type="pct"/>
            <w:tcBorders>
              <w:top w:val="nil"/>
              <w:left w:val="nil"/>
              <w:bottom w:val="single" w:sz="4" w:space="0" w:color="auto"/>
              <w:right w:val="single" w:sz="4" w:space="0" w:color="auto"/>
            </w:tcBorders>
            <w:shd w:val="clear" w:color="auto" w:fill="auto"/>
            <w:vAlign w:val="center"/>
            <w:hideMark/>
          </w:tcPr>
          <w:p w14:paraId="60B282D8" w14:textId="1F87EE1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15268</w:t>
            </w:r>
          </w:p>
        </w:tc>
        <w:tc>
          <w:tcPr>
            <w:tcW w:w="324" w:type="pct"/>
            <w:tcBorders>
              <w:top w:val="nil"/>
              <w:left w:val="nil"/>
              <w:bottom w:val="single" w:sz="4" w:space="0" w:color="auto"/>
              <w:right w:val="single" w:sz="4" w:space="0" w:color="auto"/>
            </w:tcBorders>
            <w:shd w:val="clear" w:color="auto" w:fill="auto"/>
            <w:vAlign w:val="center"/>
            <w:hideMark/>
          </w:tcPr>
          <w:p w14:paraId="3B52936D" w14:textId="282E4AF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15940</w:t>
            </w:r>
          </w:p>
        </w:tc>
        <w:tc>
          <w:tcPr>
            <w:tcW w:w="324" w:type="pct"/>
            <w:tcBorders>
              <w:top w:val="nil"/>
              <w:left w:val="nil"/>
              <w:bottom w:val="single" w:sz="4" w:space="0" w:color="auto"/>
              <w:right w:val="single" w:sz="4" w:space="0" w:color="auto"/>
            </w:tcBorders>
            <w:shd w:val="clear" w:color="auto" w:fill="auto"/>
            <w:vAlign w:val="center"/>
            <w:hideMark/>
          </w:tcPr>
          <w:p w14:paraId="69EE9935" w14:textId="60B50CA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16657</w:t>
            </w:r>
          </w:p>
        </w:tc>
        <w:tc>
          <w:tcPr>
            <w:tcW w:w="324" w:type="pct"/>
            <w:tcBorders>
              <w:top w:val="nil"/>
              <w:left w:val="nil"/>
              <w:bottom w:val="single" w:sz="4" w:space="0" w:color="auto"/>
              <w:right w:val="single" w:sz="4" w:space="0" w:color="auto"/>
            </w:tcBorders>
            <w:shd w:val="clear" w:color="auto" w:fill="auto"/>
            <w:vAlign w:val="center"/>
            <w:hideMark/>
          </w:tcPr>
          <w:p w14:paraId="01787394" w14:textId="4EC4827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17373</w:t>
            </w:r>
          </w:p>
        </w:tc>
        <w:tc>
          <w:tcPr>
            <w:tcW w:w="324" w:type="pct"/>
            <w:tcBorders>
              <w:top w:val="nil"/>
              <w:left w:val="nil"/>
              <w:bottom w:val="single" w:sz="4" w:space="0" w:color="auto"/>
              <w:right w:val="single" w:sz="4" w:space="0" w:color="auto"/>
            </w:tcBorders>
            <w:shd w:val="clear" w:color="auto" w:fill="auto"/>
            <w:vAlign w:val="center"/>
            <w:hideMark/>
          </w:tcPr>
          <w:p w14:paraId="04F6A8C5" w14:textId="71361DE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18103</w:t>
            </w:r>
          </w:p>
        </w:tc>
        <w:tc>
          <w:tcPr>
            <w:tcW w:w="324" w:type="pct"/>
            <w:tcBorders>
              <w:top w:val="nil"/>
              <w:left w:val="nil"/>
              <w:bottom w:val="single" w:sz="4" w:space="0" w:color="auto"/>
              <w:right w:val="single" w:sz="4" w:space="0" w:color="auto"/>
            </w:tcBorders>
            <w:shd w:val="clear" w:color="auto" w:fill="auto"/>
            <w:vAlign w:val="center"/>
            <w:hideMark/>
          </w:tcPr>
          <w:p w14:paraId="05B5434C" w14:textId="69FBCCE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18882</w:t>
            </w:r>
          </w:p>
        </w:tc>
        <w:tc>
          <w:tcPr>
            <w:tcW w:w="324" w:type="pct"/>
            <w:tcBorders>
              <w:top w:val="nil"/>
              <w:left w:val="nil"/>
              <w:bottom w:val="single" w:sz="4" w:space="0" w:color="auto"/>
              <w:right w:val="single" w:sz="4" w:space="0" w:color="auto"/>
            </w:tcBorders>
            <w:shd w:val="clear" w:color="auto" w:fill="auto"/>
            <w:vAlign w:val="center"/>
            <w:hideMark/>
          </w:tcPr>
          <w:p w14:paraId="15E35C4A" w14:textId="3433805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19694</w:t>
            </w:r>
          </w:p>
        </w:tc>
        <w:tc>
          <w:tcPr>
            <w:tcW w:w="324" w:type="pct"/>
            <w:tcBorders>
              <w:top w:val="nil"/>
              <w:left w:val="nil"/>
              <w:bottom w:val="single" w:sz="4" w:space="0" w:color="auto"/>
              <w:right w:val="single" w:sz="4" w:space="0" w:color="auto"/>
            </w:tcBorders>
            <w:shd w:val="clear" w:color="auto" w:fill="auto"/>
            <w:vAlign w:val="center"/>
            <w:hideMark/>
          </w:tcPr>
          <w:p w14:paraId="4E583463" w14:textId="394702F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20540</w:t>
            </w:r>
          </w:p>
        </w:tc>
        <w:tc>
          <w:tcPr>
            <w:tcW w:w="324" w:type="pct"/>
            <w:tcBorders>
              <w:top w:val="nil"/>
              <w:left w:val="nil"/>
              <w:bottom w:val="single" w:sz="4" w:space="0" w:color="auto"/>
              <w:right w:val="single" w:sz="4" w:space="0" w:color="auto"/>
            </w:tcBorders>
            <w:shd w:val="clear" w:color="auto" w:fill="auto"/>
            <w:vAlign w:val="center"/>
            <w:hideMark/>
          </w:tcPr>
          <w:p w14:paraId="28DE9681" w14:textId="6F3EB5E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21424</w:t>
            </w:r>
          </w:p>
        </w:tc>
      </w:tr>
      <w:tr w:rsidR="0000615F" w:rsidRPr="006762E9" w14:paraId="4082CE16"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5DA407E7"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lastRenderedPageBreak/>
              <w:t>Амортизация основных средств</w:t>
            </w:r>
          </w:p>
        </w:tc>
        <w:tc>
          <w:tcPr>
            <w:tcW w:w="360" w:type="pct"/>
            <w:tcBorders>
              <w:top w:val="nil"/>
              <w:left w:val="nil"/>
              <w:bottom w:val="single" w:sz="4" w:space="0" w:color="auto"/>
              <w:right w:val="single" w:sz="4" w:space="0" w:color="auto"/>
            </w:tcBorders>
            <w:shd w:val="clear" w:color="auto" w:fill="auto"/>
            <w:vAlign w:val="center"/>
            <w:hideMark/>
          </w:tcPr>
          <w:p w14:paraId="78D01C9B"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62E65187" w14:textId="5ED9E4F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290" w:type="pct"/>
            <w:tcBorders>
              <w:top w:val="nil"/>
              <w:left w:val="nil"/>
              <w:bottom w:val="single" w:sz="4" w:space="0" w:color="auto"/>
              <w:right w:val="single" w:sz="4" w:space="0" w:color="auto"/>
            </w:tcBorders>
            <w:shd w:val="clear" w:color="auto" w:fill="auto"/>
            <w:vAlign w:val="center"/>
            <w:hideMark/>
          </w:tcPr>
          <w:p w14:paraId="38D2A58C" w14:textId="4E20F42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290" w:type="pct"/>
            <w:tcBorders>
              <w:top w:val="nil"/>
              <w:left w:val="nil"/>
              <w:bottom w:val="single" w:sz="4" w:space="0" w:color="auto"/>
              <w:right w:val="single" w:sz="4" w:space="0" w:color="auto"/>
            </w:tcBorders>
            <w:shd w:val="clear" w:color="auto" w:fill="auto"/>
            <w:vAlign w:val="center"/>
            <w:hideMark/>
          </w:tcPr>
          <w:p w14:paraId="0425CF38" w14:textId="7B8D2F0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398B4547" w14:textId="6827E76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2EED7588" w14:textId="4C63693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66C2B9D8" w14:textId="797C257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576092B2" w14:textId="24A64A9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2EE8A0D7" w14:textId="59A999D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2D6F1A58" w14:textId="562458B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1A526B54" w14:textId="2ABB2BC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66EC2252" w14:textId="3E95268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c>
          <w:tcPr>
            <w:tcW w:w="324" w:type="pct"/>
            <w:tcBorders>
              <w:top w:val="nil"/>
              <w:left w:val="nil"/>
              <w:bottom w:val="single" w:sz="4" w:space="0" w:color="auto"/>
              <w:right w:val="single" w:sz="4" w:space="0" w:color="auto"/>
            </w:tcBorders>
            <w:shd w:val="clear" w:color="auto" w:fill="auto"/>
            <w:vAlign w:val="center"/>
            <w:hideMark/>
          </w:tcPr>
          <w:p w14:paraId="0BED9575" w14:textId="0DB4FF0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37415</w:t>
            </w:r>
          </w:p>
        </w:tc>
      </w:tr>
      <w:tr w:rsidR="0000615F" w:rsidRPr="006762E9" w14:paraId="345FA455"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7528F828"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Прочие затраты, в том числе:</w:t>
            </w:r>
          </w:p>
        </w:tc>
        <w:tc>
          <w:tcPr>
            <w:tcW w:w="360" w:type="pct"/>
            <w:tcBorders>
              <w:top w:val="nil"/>
              <w:left w:val="nil"/>
              <w:bottom w:val="single" w:sz="4" w:space="0" w:color="auto"/>
              <w:right w:val="single" w:sz="4" w:space="0" w:color="auto"/>
            </w:tcBorders>
            <w:shd w:val="clear" w:color="auto" w:fill="auto"/>
            <w:vAlign w:val="center"/>
            <w:hideMark/>
          </w:tcPr>
          <w:p w14:paraId="3FC51263"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065F438C" w14:textId="4086B9E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32715</w:t>
            </w:r>
          </w:p>
        </w:tc>
        <w:tc>
          <w:tcPr>
            <w:tcW w:w="290" w:type="pct"/>
            <w:tcBorders>
              <w:top w:val="nil"/>
              <w:left w:val="nil"/>
              <w:bottom w:val="single" w:sz="4" w:space="0" w:color="auto"/>
              <w:right w:val="single" w:sz="4" w:space="0" w:color="auto"/>
            </w:tcBorders>
            <w:shd w:val="clear" w:color="auto" w:fill="auto"/>
            <w:vAlign w:val="center"/>
            <w:hideMark/>
          </w:tcPr>
          <w:p w14:paraId="0FAF14B3" w14:textId="33AFA3A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33893</w:t>
            </w:r>
          </w:p>
        </w:tc>
        <w:tc>
          <w:tcPr>
            <w:tcW w:w="290" w:type="pct"/>
            <w:tcBorders>
              <w:top w:val="nil"/>
              <w:left w:val="nil"/>
              <w:bottom w:val="single" w:sz="4" w:space="0" w:color="auto"/>
              <w:right w:val="single" w:sz="4" w:space="0" w:color="auto"/>
            </w:tcBorders>
            <w:shd w:val="clear" w:color="auto" w:fill="auto"/>
            <w:vAlign w:val="center"/>
            <w:hideMark/>
          </w:tcPr>
          <w:p w14:paraId="4AB9CB67" w14:textId="4A7ECA4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35113</w:t>
            </w:r>
          </w:p>
        </w:tc>
        <w:tc>
          <w:tcPr>
            <w:tcW w:w="324" w:type="pct"/>
            <w:tcBorders>
              <w:top w:val="nil"/>
              <w:left w:val="nil"/>
              <w:bottom w:val="single" w:sz="4" w:space="0" w:color="auto"/>
              <w:right w:val="single" w:sz="4" w:space="0" w:color="auto"/>
            </w:tcBorders>
            <w:shd w:val="clear" w:color="auto" w:fill="auto"/>
            <w:vAlign w:val="center"/>
            <w:hideMark/>
          </w:tcPr>
          <w:p w14:paraId="54BD06FB" w14:textId="4786ACD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36588</w:t>
            </w:r>
          </w:p>
        </w:tc>
        <w:tc>
          <w:tcPr>
            <w:tcW w:w="324" w:type="pct"/>
            <w:tcBorders>
              <w:top w:val="nil"/>
              <w:left w:val="nil"/>
              <w:bottom w:val="single" w:sz="4" w:space="0" w:color="auto"/>
              <w:right w:val="single" w:sz="4" w:space="0" w:color="auto"/>
            </w:tcBorders>
            <w:shd w:val="clear" w:color="auto" w:fill="auto"/>
            <w:vAlign w:val="center"/>
            <w:hideMark/>
          </w:tcPr>
          <w:p w14:paraId="72C1BFD8" w14:textId="784A171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38198</w:t>
            </w:r>
          </w:p>
        </w:tc>
        <w:tc>
          <w:tcPr>
            <w:tcW w:w="324" w:type="pct"/>
            <w:tcBorders>
              <w:top w:val="nil"/>
              <w:left w:val="nil"/>
              <w:bottom w:val="single" w:sz="4" w:space="0" w:color="auto"/>
              <w:right w:val="single" w:sz="4" w:space="0" w:color="auto"/>
            </w:tcBorders>
            <w:shd w:val="clear" w:color="auto" w:fill="auto"/>
            <w:vAlign w:val="center"/>
            <w:hideMark/>
          </w:tcPr>
          <w:p w14:paraId="0DE9BA8E" w14:textId="11844E6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39916</w:t>
            </w:r>
          </w:p>
        </w:tc>
        <w:tc>
          <w:tcPr>
            <w:tcW w:w="324" w:type="pct"/>
            <w:tcBorders>
              <w:top w:val="nil"/>
              <w:left w:val="nil"/>
              <w:bottom w:val="single" w:sz="4" w:space="0" w:color="auto"/>
              <w:right w:val="single" w:sz="4" w:space="0" w:color="auto"/>
            </w:tcBorders>
            <w:shd w:val="clear" w:color="auto" w:fill="auto"/>
            <w:vAlign w:val="center"/>
            <w:hideMark/>
          </w:tcPr>
          <w:p w14:paraId="5AA6A171" w14:textId="1F4CA99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41633</w:t>
            </w:r>
          </w:p>
        </w:tc>
        <w:tc>
          <w:tcPr>
            <w:tcW w:w="324" w:type="pct"/>
            <w:tcBorders>
              <w:top w:val="nil"/>
              <w:left w:val="nil"/>
              <w:bottom w:val="single" w:sz="4" w:space="0" w:color="auto"/>
              <w:right w:val="single" w:sz="4" w:space="0" w:color="auto"/>
            </w:tcBorders>
            <w:shd w:val="clear" w:color="auto" w:fill="auto"/>
            <w:vAlign w:val="center"/>
            <w:hideMark/>
          </w:tcPr>
          <w:p w14:paraId="458C4D4F" w14:textId="68179EF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43381</w:t>
            </w:r>
          </w:p>
        </w:tc>
        <w:tc>
          <w:tcPr>
            <w:tcW w:w="324" w:type="pct"/>
            <w:tcBorders>
              <w:top w:val="nil"/>
              <w:left w:val="nil"/>
              <w:bottom w:val="single" w:sz="4" w:space="0" w:color="auto"/>
              <w:right w:val="single" w:sz="4" w:space="0" w:color="auto"/>
            </w:tcBorders>
            <w:shd w:val="clear" w:color="auto" w:fill="auto"/>
            <w:vAlign w:val="center"/>
            <w:hideMark/>
          </w:tcPr>
          <w:p w14:paraId="327EA0B3" w14:textId="50724C7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45247</w:t>
            </w:r>
          </w:p>
        </w:tc>
        <w:tc>
          <w:tcPr>
            <w:tcW w:w="324" w:type="pct"/>
            <w:tcBorders>
              <w:top w:val="nil"/>
              <w:left w:val="nil"/>
              <w:bottom w:val="single" w:sz="4" w:space="0" w:color="auto"/>
              <w:right w:val="single" w:sz="4" w:space="0" w:color="auto"/>
            </w:tcBorders>
            <w:shd w:val="clear" w:color="auto" w:fill="auto"/>
            <w:vAlign w:val="center"/>
            <w:hideMark/>
          </w:tcPr>
          <w:p w14:paraId="3EE7B411" w14:textId="2FC4212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47192</w:t>
            </w:r>
          </w:p>
        </w:tc>
        <w:tc>
          <w:tcPr>
            <w:tcW w:w="324" w:type="pct"/>
            <w:tcBorders>
              <w:top w:val="nil"/>
              <w:left w:val="nil"/>
              <w:bottom w:val="single" w:sz="4" w:space="0" w:color="auto"/>
              <w:right w:val="single" w:sz="4" w:space="0" w:color="auto"/>
            </w:tcBorders>
            <w:shd w:val="clear" w:color="auto" w:fill="auto"/>
            <w:vAlign w:val="center"/>
            <w:hideMark/>
          </w:tcPr>
          <w:p w14:paraId="59F3BD20" w14:textId="08BD270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49222</w:t>
            </w:r>
          </w:p>
        </w:tc>
        <w:tc>
          <w:tcPr>
            <w:tcW w:w="324" w:type="pct"/>
            <w:tcBorders>
              <w:top w:val="nil"/>
              <w:left w:val="nil"/>
              <w:bottom w:val="single" w:sz="4" w:space="0" w:color="auto"/>
              <w:right w:val="single" w:sz="4" w:space="0" w:color="auto"/>
            </w:tcBorders>
            <w:shd w:val="clear" w:color="auto" w:fill="auto"/>
            <w:vAlign w:val="center"/>
            <w:hideMark/>
          </w:tcPr>
          <w:p w14:paraId="76AB635E" w14:textId="7902313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51338</w:t>
            </w:r>
          </w:p>
        </w:tc>
      </w:tr>
      <w:tr w:rsidR="0000615F" w:rsidRPr="006762E9" w14:paraId="5A566721"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54300EB2"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Прочие затраты без учета инвестиционной составляющей</w:t>
            </w:r>
          </w:p>
        </w:tc>
        <w:tc>
          <w:tcPr>
            <w:tcW w:w="360" w:type="pct"/>
            <w:tcBorders>
              <w:top w:val="nil"/>
              <w:left w:val="nil"/>
              <w:bottom w:val="single" w:sz="4" w:space="0" w:color="auto"/>
              <w:right w:val="single" w:sz="4" w:space="0" w:color="auto"/>
            </w:tcBorders>
            <w:shd w:val="clear" w:color="auto" w:fill="auto"/>
            <w:vAlign w:val="center"/>
            <w:hideMark/>
          </w:tcPr>
          <w:p w14:paraId="52B096E2"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5B993C3C" w14:textId="4569C3E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32715</w:t>
            </w:r>
          </w:p>
        </w:tc>
        <w:tc>
          <w:tcPr>
            <w:tcW w:w="290" w:type="pct"/>
            <w:tcBorders>
              <w:top w:val="nil"/>
              <w:left w:val="nil"/>
              <w:bottom w:val="single" w:sz="4" w:space="0" w:color="auto"/>
              <w:right w:val="single" w:sz="4" w:space="0" w:color="auto"/>
            </w:tcBorders>
            <w:shd w:val="clear" w:color="auto" w:fill="auto"/>
            <w:vAlign w:val="center"/>
            <w:hideMark/>
          </w:tcPr>
          <w:p w14:paraId="20A8A55D" w14:textId="2747768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33893</w:t>
            </w:r>
          </w:p>
        </w:tc>
        <w:tc>
          <w:tcPr>
            <w:tcW w:w="290" w:type="pct"/>
            <w:tcBorders>
              <w:top w:val="nil"/>
              <w:left w:val="nil"/>
              <w:bottom w:val="single" w:sz="4" w:space="0" w:color="auto"/>
              <w:right w:val="single" w:sz="4" w:space="0" w:color="auto"/>
            </w:tcBorders>
            <w:shd w:val="clear" w:color="auto" w:fill="auto"/>
            <w:vAlign w:val="center"/>
            <w:hideMark/>
          </w:tcPr>
          <w:p w14:paraId="00DC92EB" w14:textId="2575A5E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35113</w:t>
            </w:r>
          </w:p>
        </w:tc>
        <w:tc>
          <w:tcPr>
            <w:tcW w:w="324" w:type="pct"/>
            <w:tcBorders>
              <w:top w:val="nil"/>
              <w:left w:val="nil"/>
              <w:bottom w:val="single" w:sz="4" w:space="0" w:color="auto"/>
              <w:right w:val="single" w:sz="4" w:space="0" w:color="auto"/>
            </w:tcBorders>
            <w:shd w:val="clear" w:color="auto" w:fill="auto"/>
            <w:vAlign w:val="center"/>
            <w:hideMark/>
          </w:tcPr>
          <w:p w14:paraId="28FCE257" w14:textId="5233D32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36588</w:t>
            </w:r>
          </w:p>
        </w:tc>
        <w:tc>
          <w:tcPr>
            <w:tcW w:w="324" w:type="pct"/>
            <w:tcBorders>
              <w:top w:val="nil"/>
              <w:left w:val="nil"/>
              <w:bottom w:val="single" w:sz="4" w:space="0" w:color="auto"/>
              <w:right w:val="single" w:sz="4" w:space="0" w:color="auto"/>
            </w:tcBorders>
            <w:shd w:val="clear" w:color="auto" w:fill="auto"/>
            <w:vAlign w:val="center"/>
            <w:hideMark/>
          </w:tcPr>
          <w:p w14:paraId="0883FA74" w14:textId="48974D4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38198</w:t>
            </w:r>
          </w:p>
        </w:tc>
        <w:tc>
          <w:tcPr>
            <w:tcW w:w="324" w:type="pct"/>
            <w:tcBorders>
              <w:top w:val="nil"/>
              <w:left w:val="nil"/>
              <w:bottom w:val="single" w:sz="4" w:space="0" w:color="auto"/>
              <w:right w:val="single" w:sz="4" w:space="0" w:color="auto"/>
            </w:tcBorders>
            <w:shd w:val="clear" w:color="auto" w:fill="auto"/>
            <w:vAlign w:val="center"/>
            <w:hideMark/>
          </w:tcPr>
          <w:p w14:paraId="4A2BE0C3" w14:textId="6A3AA1B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39916</w:t>
            </w:r>
          </w:p>
        </w:tc>
        <w:tc>
          <w:tcPr>
            <w:tcW w:w="324" w:type="pct"/>
            <w:tcBorders>
              <w:top w:val="nil"/>
              <w:left w:val="nil"/>
              <w:bottom w:val="single" w:sz="4" w:space="0" w:color="auto"/>
              <w:right w:val="single" w:sz="4" w:space="0" w:color="auto"/>
            </w:tcBorders>
            <w:shd w:val="clear" w:color="auto" w:fill="auto"/>
            <w:vAlign w:val="center"/>
            <w:hideMark/>
          </w:tcPr>
          <w:p w14:paraId="105A65E8" w14:textId="31A23AA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41633</w:t>
            </w:r>
          </w:p>
        </w:tc>
        <w:tc>
          <w:tcPr>
            <w:tcW w:w="324" w:type="pct"/>
            <w:tcBorders>
              <w:top w:val="nil"/>
              <w:left w:val="nil"/>
              <w:bottom w:val="single" w:sz="4" w:space="0" w:color="auto"/>
              <w:right w:val="single" w:sz="4" w:space="0" w:color="auto"/>
            </w:tcBorders>
            <w:shd w:val="clear" w:color="auto" w:fill="auto"/>
            <w:vAlign w:val="center"/>
            <w:hideMark/>
          </w:tcPr>
          <w:p w14:paraId="770434F8" w14:textId="21AC225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43381</w:t>
            </w:r>
          </w:p>
        </w:tc>
        <w:tc>
          <w:tcPr>
            <w:tcW w:w="324" w:type="pct"/>
            <w:tcBorders>
              <w:top w:val="nil"/>
              <w:left w:val="nil"/>
              <w:bottom w:val="single" w:sz="4" w:space="0" w:color="auto"/>
              <w:right w:val="single" w:sz="4" w:space="0" w:color="auto"/>
            </w:tcBorders>
            <w:shd w:val="clear" w:color="auto" w:fill="auto"/>
            <w:vAlign w:val="center"/>
            <w:hideMark/>
          </w:tcPr>
          <w:p w14:paraId="7770F711" w14:textId="10326CC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45247</w:t>
            </w:r>
          </w:p>
        </w:tc>
        <w:tc>
          <w:tcPr>
            <w:tcW w:w="324" w:type="pct"/>
            <w:tcBorders>
              <w:top w:val="nil"/>
              <w:left w:val="nil"/>
              <w:bottom w:val="single" w:sz="4" w:space="0" w:color="auto"/>
              <w:right w:val="single" w:sz="4" w:space="0" w:color="auto"/>
            </w:tcBorders>
            <w:shd w:val="clear" w:color="auto" w:fill="auto"/>
            <w:vAlign w:val="center"/>
            <w:hideMark/>
          </w:tcPr>
          <w:p w14:paraId="43C33372" w14:textId="29DEDC2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47192</w:t>
            </w:r>
          </w:p>
        </w:tc>
        <w:tc>
          <w:tcPr>
            <w:tcW w:w="324" w:type="pct"/>
            <w:tcBorders>
              <w:top w:val="nil"/>
              <w:left w:val="nil"/>
              <w:bottom w:val="single" w:sz="4" w:space="0" w:color="auto"/>
              <w:right w:val="single" w:sz="4" w:space="0" w:color="auto"/>
            </w:tcBorders>
            <w:shd w:val="clear" w:color="auto" w:fill="auto"/>
            <w:vAlign w:val="center"/>
            <w:hideMark/>
          </w:tcPr>
          <w:p w14:paraId="32998863" w14:textId="5B55F3C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49222</w:t>
            </w:r>
          </w:p>
        </w:tc>
        <w:tc>
          <w:tcPr>
            <w:tcW w:w="324" w:type="pct"/>
            <w:tcBorders>
              <w:top w:val="nil"/>
              <w:left w:val="nil"/>
              <w:bottom w:val="single" w:sz="4" w:space="0" w:color="auto"/>
              <w:right w:val="single" w:sz="4" w:space="0" w:color="auto"/>
            </w:tcBorders>
            <w:shd w:val="clear" w:color="auto" w:fill="auto"/>
            <w:vAlign w:val="center"/>
            <w:hideMark/>
          </w:tcPr>
          <w:p w14:paraId="47120DFD" w14:textId="4A1C4D1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51338</w:t>
            </w:r>
          </w:p>
        </w:tc>
      </w:tr>
      <w:tr w:rsidR="0000615F" w:rsidRPr="006762E9" w14:paraId="30115C4F"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3FBF3661"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Прибыль всего:</w:t>
            </w:r>
          </w:p>
        </w:tc>
        <w:tc>
          <w:tcPr>
            <w:tcW w:w="360" w:type="pct"/>
            <w:tcBorders>
              <w:top w:val="nil"/>
              <w:left w:val="nil"/>
              <w:bottom w:val="single" w:sz="4" w:space="0" w:color="auto"/>
              <w:right w:val="single" w:sz="4" w:space="0" w:color="auto"/>
            </w:tcBorders>
            <w:shd w:val="clear" w:color="auto" w:fill="auto"/>
            <w:vAlign w:val="center"/>
            <w:hideMark/>
          </w:tcPr>
          <w:p w14:paraId="2595F577"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04F6A1FD" w14:textId="4752A3A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290" w:type="pct"/>
            <w:tcBorders>
              <w:top w:val="nil"/>
              <w:left w:val="nil"/>
              <w:bottom w:val="single" w:sz="4" w:space="0" w:color="auto"/>
              <w:right w:val="single" w:sz="4" w:space="0" w:color="auto"/>
            </w:tcBorders>
            <w:shd w:val="clear" w:color="auto" w:fill="auto"/>
            <w:vAlign w:val="center"/>
            <w:hideMark/>
          </w:tcPr>
          <w:p w14:paraId="04B10C87" w14:textId="1A43AB7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290" w:type="pct"/>
            <w:tcBorders>
              <w:top w:val="nil"/>
              <w:left w:val="nil"/>
              <w:bottom w:val="single" w:sz="4" w:space="0" w:color="auto"/>
              <w:right w:val="single" w:sz="4" w:space="0" w:color="auto"/>
            </w:tcBorders>
            <w:shd w:val="clear" w:color="auto" w:fill="auto"/>
            <w:vAlign w:val="center"/>
            <w:hideMark/>
          </w:tcPr>
          <w:p w14:paraId="173A5191" w14:textId="36AA65D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3357D5D5" w14:textId="1DB8487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4BB32206" w14:textId="7BA02B7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322D0B42" w14:textId="696D91C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0515BCF8" w14:textId="0165E93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2DFF2F57" w14:textId="4F238AD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31C7EDC1" w14:textId="2455442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5DF8D416" w14:textId="0E78AFA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2DED3B11" w14:textId="2DDADE5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c>
          <w:tcPr>
            <w:tcW w:w="324" w:type="pct"/>
            <w:tcBorders>
              <w:top w:val="nil"/>
              <w:left w:val="nil"/>
              <w:bottom w:val="single" w:sz="4" w:space="0" w:color="auto"/>
              <w:right w:val="single" w:sz="4" w:space="0" w:color="auto"/>
            </w:tcBorders>
            <w:shd w:val="clear" w:color="auto" w:fill="auto"/>
            <w:vAlign w:val="center"/>
            <w:hideMark/>
          </w:tcPr>
          <w:p w14:paraId="00FFC44F" w14:textId="6DEDE9D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w:t>
            </w:r>
          </w:p>
        </w:tc>
      </w:tr>
      <w:tr w:rsidR="0000615F" w:rsidRPr="006762E9" w14:paraId="1E71ADAB"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250F1FE9"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Необходимая валовая выручка</w:t>
            </w:r>
          </w:p>
        </w:tc>
        <w:tc>
          <w:tcPr>
            <w:tcW w:w="360" w:type="pct"/>
            <w:tcBorders>
              <w:top w:val="nil"/>
              <w:left w:val="nil"/>
              <w:bottom w:val="single" w:sz="4" w:space="0" w:color="auto"/>
              <w:right w:val="single" w:sz="4" w:space="0" w:color="auto"/>
            </w:tcBorders>
            <w:shd w:val="clear" w:color="auto" w:fill="auto"/>
            <w:vAlign w:val="center"/>
            <w:hideMark/>
          </w:tcPr>
          <w:p w14:paraId="504805FC"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тыс.руб.</w:t>
            </w:r>
          </w:p>
        </w:tc>
        <w:tc>
          <w:tcPr>
            <w:tcW w:w="290" w:type="pct"/>
            <w:tcBorders>
              <w:top w:val="nil"/>
              <w:left w:val="nil"/>
              <w:bottom w:val="single" w:sz="4" w:space="0" w:color="auto"/>
              <w:right w:val="single" w:sz="4" w:space="0" w:color="auto"/>
            </w:tcBorders>
            <w:shd w:val="clear" w:color="auto" w:fill="auto"/>
            <w:vAlign w:val="center"/>
            <w:hideMark/>
          </w:tcPr>
          <w:p w14:paraId="761A744D" w14:textId="5E784D1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882108</w:t>
            </w:r>
          </w:p>
        </w:tc>
        <w:tc>
          <w:tcPr>
            <w:tcW w:w="290" w:type="pct"/>
            <w:tcBorders>
              <w:top w:val="nil"/>
              <w:left w:val="nil"/>
              <w:bottom w:val="single" w:sz="4" w:space="0" w:color="auto"/>
              <w:right w:val="single" w:sz="4" w:space="0" w:color="auto"/>
            </w:tcBorders>
            <w:shd w:val="clear" w:color="auto" w:fill="auto"/>
            <w:vAlign w:val="center"/>
            <w:hideMark/>
          </w:tcPr>
          <w:p w14:paraId="6FECB36B" w14:textId="34208F0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904687</w:t>
            </w:r>
          </w:p>
        </w:tc>
        <w:tc>
          <w:tcPr>
            <w:tcW w:w="290" w:type="pct"/>
            <w:tcBorders>
              <w:top w:val="nil"/>
              <w:left w:val="nil"/>
              <w:bottom w:val="single" w:sz="4" w:space="0" w:color="auto"/>
              <w:right w:val="single" w:sz="4" w:space="0" w:color="auto"/>
            </w:tcBorders>
            <w:shd w:val="clear" w:color="auto" w:fill="auto"/>
            <w:vAlign w:val="center"/>
            <w:hideMark/>
          </w:tcPr>
          <w:p w14:paraId="66ABFD0A" w14:textId="7BB32DF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961528</w:t>
            </w:r>
          </w:p>
        </w:tc>
        <w:tc>
          <w:tcPr>
            <w:tcW w:w="324" w:type="pct"/>
            <w:tcBorders>
              <w:top w:val="nil"/>
              <w:left w:val="nil"/>
              <w:bottom w:val="single" w:sz="4" w:space="0" w:color="auto"/>
              <w:right w:val="single" w:sz="4" w:space="0" w:color="auto"/>
            </w:tcBorders>
            <w:shd w:val="clear" w:color="auto" w:fill="auto"/>
            <w:vAlign w:val="center"/>
            <w:hideMark/>
          </w:tcPr>
          <w:p w14:paraId="6F175B7F" w14:textId="0E3AC4E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1010561</w:t>
            </w:r>
          </w:p>
        </w:tc>
        <w:tc>
          <w:tcPr>
            <w:tcW w:w="324" w:type="pct"/>
            <w:tcBorders>
              <w:top w:val="nil"/>
              <w:left w:val="nil"/>
              <w:bottom w:val="single" w:sz="4" w:space="0" w:color="auto"/>
              <w:right w:val="single" w:sz="4" w:space="0" w:color="auto"/>
            </w:tcBorders>
            <w:shd w:val="clear" w:color="auto" w:fill="auto"/>
            <w:vAlign w:val="center"/>
            <w:hideMark/>
          </w:tcPr>
          <w:p w14:paraId="6E1E026E" w14:textId="3E0D07ED"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1055847</w:t>
            </w:r>
          </w:p>
        </w:tc>
        <w:tc>
          <w:tcPr>
            <w:tcW w:w="324" w:type="pct"/>
            <w:tcBorders>
              <w:top w:val="nil"/>
              <w:left w:val="nil"/>
              <w:bottom w:val="single" w:sz="4" w:space="0" w:color="auto"/>
              <w:right w:val="single" w:sz="4" w:space="0" w:color="auto"/>
            </w:tcBorders>
            <w:shd w:val="clear" w:color="auto" w:fill="auto"/>
            <w:vAlign w:val="center"/>
            <w:hideMark/>
          </w:tcPr>
          <w:p w14:paraId="10503A5D" w14:textId="3912CF9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1134521</w:t>
            </w:r>
          </w:p>
        </w:tc>
        <w:tc>
          <w:tcPr>
            <w:tcW w:w="324" w:type="pct"/>
            <w:tcBorders>
              <w:top w:val="nil"/>
              <w:left w:val="nil"/>
              <w:bottom w:val="single" w:sz="4" w:space="0" w:color="auto"/>
              <w:right w:val="single" w:sz="4" w:space="0" w:color="auto"/>
            </w:tcBorders>
            <w:shd w:val="clear" w:color="auto" w:fill="auto"/>
            <w:vAlign w:val="center"/>
            <w:hideMark/>
          </w:tcPr>
          <w:p w14:paraId="70DBB3C2" w14:textId="3BC16A5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1200321</w:t>
            </w:r>
          </w:p>
        </w:tc>
        <w:tc>
          <w:tcPr>
            <w:tcW w:w="324" w:type="pct"/>
            <w:tcBorders>
              <w:top w:val="nil"/>
              <w:left w:val="nil"/>
              <w:bottom w:val="single" w:sz="4" w:space="0" w:color="auto"/>
              <w:right w:val="single" w:sz="4" w:space="0" w:color="auto"/>
            </w:tcBorders>
            <w:shd w:val="clear" w:color="auto" w:fill="auto"/>
            <w:vAlign w:val="center"/>
            <w:hideMark/>
          </w:tcPr>
          <w:p w14:paraId="378C1F99" w14:textId="7333784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1241425</w:t>
            </w:r>
          </w:p>
        </w:tc>
        <w:tc>
          <w:tcPr>
            <w:tcW w:w="324" w:type="pct"/>
            <w:tcBorders>
              <w:top w:val="nil"/>
              <w:left w:val="nil"/>
              <w:bottom w:val="single" w:sz="4" w:space="0" w:color="auto"/>
              <w:right w:val="single" w:sz="4" w:space="0" w:color="auto"/>
            </w:tcBorders>
            <w:shd w:val="clear" w:color="auto" w:fill="auto"/>
            <w:vAlign w:val="center"/>
            <w:hideMark/>
          </w:tcPr>
          <w:p w14:paraId="15A50FD2" w14:textId="4B9B1A6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1298007</w:t>
            </w:r>
          </w:p>
        </w:tc>
        <w:tc>
          <w:tcPr>
            <w:tcW w:w="324" w:type="pct"/>
            <w:tcBorders>
              <w:top w:val="nil"/>
              <w:left w:val="nil"/>
              <w:bottom w:val="single" w:sz="4" w:space="0" w:color="auto"/>
              <w:right w:val="single" w:sz="4" w:space="0" w:color="auto"/>
            </w:tcBorders>
            <w:shd w:val="clear" w:color="auto" w:fill="auto"/>
            <w:vAlign w:val="center"/>
            <w:hideMark/>
          </w:tcPr>
          <w:p w14:paraId="785C9997" w14:textId="67ABF88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1341015</w:t>
            </w:r>
          </w:p>
        </w:tc>
        <w:tc>
          <w:tcPr>
            <w:tcW w:w="324" w:type="pct"/>
            <w:tcBorders>
              <w:top w:val="nil"/>
              <w:left w:val="nil"/>
              <w:bottom w:val="single" w:sz="4" w:space="0" w:color="auto"/>
              <w:right w:val="single" w:sz="4" w:space="0" w:color="auto"/>
            </w:tcBorders>
            <w:shd w:val="clear" w:color="auto" w:fill="auto"/>
            <w:vAlign w:val="center"/>
            <w:hideMark/>
          </w:tcPr>
          <w:p w14:paraId="137D3FCD" w14:textId="26E8D29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1406115</w:t>
            </w:r>
          </w:p>
        </w:tc>
        <w:tc>
          <w:tcPr>
            <w:tcW w:w="324" w:type="pct"/>
            <w:tcBorders>
              <w:top w:val="nil"/>
              <w:left w:val="nil"/>
              <w:bottom w:val="single" w:sz="4" w:space="0" w:color="auto"/>
              <w:right w:val="single" w:sz="4" w:space="0" w:color="auto"/>
            </w:tcBorders>
            <w:shd w:val="clear" w:color="auto" w:fill="auto"/>
            <w:vAlign w:val="center"/>
            <w:hideMark/>
          </w:tcPr>
          <w:p w14:paraId="47055E62" w14:textId="4A4AFBA0"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1454933</w:t>
            </w:r>
          </w:p>
        </w:tc>
      </w:tr>
      <w:tr w:rsidR="0000615F" w:rsidRPr="006762E9" w14:paraId="4A14F508"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0A203465" w14:textId="77777777" w:rsidR="0000615F" w:rsidRPr="006762E9" w:rsidRDefault="0000615F" w:rsidP="0000615F">
            <w:pPr>
              <w:autoSpaceDE/>
              <w:autoSpaceDN/>
              <w:spacing w:line="240" w:lineRule="auto"/>
              <w:ind w:firstLine="0"/>
              <w:jc w:val="left"/>
              <w:rPr>
                <w:sz w:val="16"/>
                <w:szCs w:val="16"/>
                <w:lang w:bidi="ar-SA"/>
              </w:rPr>
            </w:pPr>
            <w:r w:rsidRPr="006762E9">
              <w:rPr>
                <w:sz w:val="16"/>
                <w:szCs w:val="16"/>
                <w:lang w:bidi="ar-SA"/>
              </w:rPr>
              <w:t>Тариф на производство тепловой энергии</w:t>
            </w:r>
          </w:p>
        </w:tc>
        <w:tc>
          <w:tcPr>
            <w:tcW w:w="360" w:type="pct"/>
            <w:tcBorders>
              <w:top w:val="nil"/>
              <w:left w:val="nil"/>
              <w:bottom w:val="single" w:sz="4" w:space="0" w:color="auto"/>
              <w:right w:val="single" w:sz="4" w:space="0" w:color="auto"/>
            </w:tcBorders>
            <w:shd w:val="clear" w:color="auto" w:fill="auto"/>
            <w:vAlign w:val="center"/>
            <w:hideMark/>
          </w:tcPr>
          <w:p w14:paraId="1086ADCF" w14:textId="77777777" w:rsidR="0000615F" w:rsidRPr="006762E9" w:rsidRDefault="0000615F" w:rsidP="0000615F">
            <w:pPr>
              <w:autoSpaceDE/>
              <w:autoSpaceDN/>
              <w:spacing w:line="240" w:lineRule="auto"/>
              <w:ind w:firstLine="0"/>
              <w:jc w:val="center"/>
              <w:rPr>
                <w:sz w:val="16"/>
                <w:szCs w:val="16"/>
                <w:lang w:bidi="ar-SA"/>
              </w:rPr>
            </w:pPr>
            <w:r w:rsidRPr="006762E9">
              <w:rPr>
                <w:sz w:val="16"/>
                <w:szCs w:val="16"/>
                <w:lang w:bidi="ar-SA"/>
              </w:rPr>
              <w:t>руб./Гкал</w:t>
            </w:r>
          </w:p>
        </w:tc>
        <w:tc>
          <w:tcPr>
            <w:tcW w:w="290" w:type="pct"/>
            <w:tcBorders>
              <w:top w:val="nil"/>
              <w:left w:val="nil"/>
              <w:bottom w:val="single" w:sz="4" w:space="0" w:color="auto"/>
              <w:right w:val="single" w:sz="4" w:space="0" w:color="auto"/>
            </w:tcBorders>
            <w:shd w:val="clear" w:color="auto" w:fill="auto"/>
            <w:vAlign w:val="center"/>
            <w:hideMark/>
          </w:tcPr>
          <w:p w14:paraId="19C68AA2" w14:textId="61CB09A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966,4</w:t>
            </w:r>
          </w:p>
        </w:tc>
        <w:tc>
          <w:tcPr>
            <w:tcW w:w="290" w:type="pct"/>
            <w:tcBorders>
              <w:top w:val="nil"/>
              <w:left w:val="nil"/>
              <w:bottom w:val="single" w:sz="4" w:space="0" w:color="auto"/>
              <w:right w:val="single" w:sz="4" w:space="0" w:color="auto"/>
            </w:tcBorders>
            <w:shd w:val="clear" w:color="auto" w:fill="auto"/>
            <w:vAlign w:val="center"/>
            <w:hideMark/>
          </w:tcPr>
          <w:p w14:paraId="70C137AC" w14:textId="00C3A944"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989,9</w:t>
            </w:r>
          </w:p>
        </w:tc>
        <w:tc>
          <w:tcPr>
            <w:tcW w:w="290" w:type="pct"/>
            <w:tcBorders>
              <w:top w:val="nil"/>
              <w:left w:val="nil"/>
              <w:bottom w:val="single" w:sz="4" w:space="0" w:color="auto"/>
              <w:right w:val="single" w:sz="4" w:space="0" w:color="auto"/>
            </w:tcBorders>
            <w:shd w:val="clear" w:color="auto" w:fill="auto"/>
            <w:vAlign w:val="center"/>
            <w:hideMark/>
          </w:tcPr>
          <w:p w14:paraId="3F81C4FC" w14:textId="7E2B09A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1013,0</w:t>
            </w:r>
          </w:p>
        </w:tc>
        <w:tc>
          <w:tcPr>
            <w:tcW w:w="324" w:type="pct"/>
            <w:tcBorders>
              <w:top w:val="nil"/>
              <w:left w:val="nil"/>
              <w:bottom w:val="single" w:sz="4" w:space="0" w:color="auto"/>
              <w:right w:val="single" w:sz="4" w:space="0" w:color="auto"/>
            </w:tcBorders>
            <w:shd w:val="clear" w:color="auto" w:fill="auto"/>
            <w:vAlign w:val="center"/>
            <w:hideMark/>
          </w:tcPr>
          <w:p w14:paraId="706EC8FE" w14:textId="381E114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1061,2</w:t>
            </w:r>
          </w:p>
        </w:tc>
        <w:tc>
          <w:tcPr>
            <w:tcW w:w="324" w:type="pct"/>
            <w:tcBorders>
              <w:top w:val="nil"/>
              <w:left w:val="nil"/>
              <w:bottom w:val="single" w:sz="4" w:space="0" w:color="auto"/>
              <w:right w:val="single" w:sz="4" w:space="0" w:color="auto"/>
            </w:tcBorders>
            <w:shd w:val="clear" w:color="auto" w:fill="auto"/>
            <w:vAlign w:val="center"/>
            <w:hideMark/>
          </w:tcPr>
          <w:p w14:paraId="6521A31F" w14:textId="0C03441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1095,6</w:t>
            </w:r>
          </w:p>
        </w:tc>
        <w:tc>
          <w:tcPr>
            <w:tcW w:w="324" w:type="pct"/>
            <w:tcBorders>
              <w:top w:val="nil"/>
              <w:left w:val="nil"/>
              <w:bottom w:val="single" w:sz="4" w:space="0" w:color="auto"/>
              <w:right w:val="single" w:sz="4" w:space="0" w:color="auto"/>
            </w:tcBorders>
            <w:shd w:val="clear" w:color="auto" w:fill="auto"/>
            <w:vAlign w:val="center"/>
            <w:hideMark/>
          </w:tcPr>
          <w:p w14:paraId="567BB700" w14:textId="72D22461"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1145,4</w:t>
            </w:r>
          </w:p>
        </w:tc>
        <w:tc>
          <w:tcPr>
            <w:tcW w:w="324" w:type="pct"/>
            <w:tcBorders>
              <w:top w:val="nil"/>
              <w:left w:val="nil"/>
              <w:bottom w:val="single" w:sz="4" w:space="0" w:color="auto"/>
              <w:right w:val="single" w:sz="4" w:space="0" w:color="auto"/>
            </w:tcBorders>
            <w:shd w:val="clear" w:color="auto" w:fill="auto"/>
            <w:vAlign w:val="center"/>
            <w:hideMark/>
          </w:tcPr>
          <w:p w14:paraId="63285390" w14:textId="3171508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1180,3</w:t>
            </w:r>
          </w:p>
        </w:tc>
        <w:tc>
          <w:tcPr>
            <w:tcW w:w="324" w:type="pct"/>
            <w:tcBorders>
              <w:top w:val="nil"/>
              <w:left w:val="nil"/>
              <w:bottom w:val="single" w:sz="4" w:space="0" w:color="auto"/>
              <w:right w:val="single" w:sz="4" w:space="0" w:color="auto"/>
            </w:tcBorders>
            <w:shd w:val="clear" w:color="auto" w:fill="auto"/>
            <w:vAlign w:val="center"/>
            <w:hideMark/>
          </w:tcPr>
          <w:p w14:paraId="1D1AAFFA" w14:textId="020BCD2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1220,7</w:t>
            </w:r>
          </w:p>
        </w:tc>
        <w:tc>
          <w:tcPr>
            <w:tcW w:w="324" w:type="pct"/>
            <w:tcBorders>
              <w:top w:val="nil"/>
              <w:left w:val="nil"/>
              <w:bottom w:val="single" w:sz="4" w:space="0" w:color="auto"/>
              <w:right w:val="single" w:sz="4" w:space="0" w:color="auto"/>
            </w:tcBorders>
            <w:shd w:val="clear" w:color="auto" w:fill="auto"/>
            <w:vAlign w:val="center"/>
            <w:hideMark/>
          </w:tcPr>
          <w:p w14:paraId="23DDDC8B" w14:textId="02A8EF4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1256,8</w:t>
            </w:r>
          </w:p>
        </w:tc>
        <w:tc>
          <w:tcPr>
            <w:tcW w:w="324" w:type="pct"/>
            <w:tcBorders>
              <w:top w:val="nil"/>
              <w:left w:val="nil"/>
              <w:bottom w:val="single" w:sz="4" w:space="0" w:color="auto"/>
              <w:right w:val="single" w:sz="4" w:space="0" w:color="auto"/>
            </w:tcBorders>
            <w:shd w:val="clear" w:color="auto" w:fill="auto"/>
            <w:vAlign w:val="center"/>
            <w:hideMark/>
          </w:tcPr>
          <w:p w14:paraId="1162885B" w14:textId="1EDF556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1298,4</w:t>
            </w:r>
          </w:p>
        </w:tc>
        <w:tc>
          <w:tcPr>
            <w:tcW w:w="324" w:type="pct"/>
            <w:tcBorders>
              <w:top w:val="nil"/>
              <w:left w:val="nil"/>
              <w:bottom w:val="single" w:sz="4" w:space="0" w:color="auto"/>
              <w:right w:val="single" w:sz="4" w:space="0" w:color="auto"/>
            </w:tcBorders>
            <w:shd w:val="clear" w:color="auto" w:fill="auto"/>
            <w:vAlign w:val="center"/>
            <w:hideMark/>
          </w:tcPr>
          <w:p w14:paraId="0C15C5F5" w14:textId="3BB3BFE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1334,1</w:t>
            </w:r>
          </w:p>
        </w:tc>
        <w:tc>
          <w:tcPr>
            <w:tcW w:w="324" w:type="pct"/>
            <w:tcBorders>
              <w:top w:val="nil"/>
              <w:left w:val="nil"/>
              <w:bottom w:val="single" w:sz="4" w:space="0" w:color="auto"/>
              <w:right w:val="single" w:sz="4" w:space="0" w:color="auto"/>
            </w:tcBorders>
            <w:shd w:val="clear" w:color="auto" w:fill="auto"/>
            <w:vAlign w:val="center"/>
            <w:hideMark/>
          </w:tcPr>
          <w:p w14:paraId="3A57F2A4" w14:textId="0DEDBAA8"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1380,4</w:t>
            </w:r>
          </w:p>
        </w:tc>
      </w:tr>
      <w:tr w:rsidR="0000615F" w:rsidRPr="006762E9" w14:paraId="1D5C108E" w14:textId="77777777" w:rsidTr="00A0021A">
        <w:trPr>
          <w:trHeight w:val="20"/>
        </w:trPr>
        <w:tc>
          <w:tcPr>
            <w:tcW w:w="854" w:type="pct"/>
            <w:tcBorders>
              <w:top w:val="nil"/>
              <w:left w:val="single" w:sz="4" w:space="0" w:color="auto"/>
              <w:bottom w:val="single" w:sz="4" w:space="0" w:color="auto"/>
              <w:right w:val="single" w:sz="4" w:space="0" w:color="auto"/>
            </w:tcBorders>
            <w:shd w:val="clear" w:color="auto" w:fill="auto"/>
            <w:vAlign w:val="center"/>
            <w:hideMark/>
          </w:tcPr>
          <w:p w14:paraId="21090E92" w14:textId="77777777" w:rsidR="0000615F" w:rsidRPr="006762E9" w:rsidRDefault="0000615F" w:rsidP="0000615F">
            <w:pPr>
              <w:autoSpaceDE/>
              <w:autoSpaceDN/>
              <w:spacing w:line="240" w:lineRule="auto"/>
              <w:ind w:firstLine="0"/>
              <w:jc w:val="left"/>
              <w:rPr>
                <w:color w:val="000000"/>
                <w:sz w:val="16"/>
                <w:szCs w:val="16"/>
                <w:lang w:bidi="ar-SA"/>
              </w:rPr>
            </w:pPr>
            <w:r w:rsidRPr="006762E9">
              <w:rPr>
                <w:color w:val="000000"/>
                <w:sz w:val="16"/>
                <w:szCs w:val="16"/>
                <w:lang w:bidi="ar-SA"/>
              </w:rPr>
              <w:t>Рост тарифа в %:</w:t>
            </w:r>
          </w:p>
        </w:tc>
        <w:tc>
          <w:tcPr>
            <w:tcW w:w="360" w:type="pct"/>
            <w:tcBorders>
              <w:top w:val="nil"/>
              <w:left w:val="nil"/>
              <w:bottom w:val="single" w:sz="4" w:space="0" w:color="auto"/>
              <w:right w:val="single" w:sz="4" w:space="0" w:color="auto"/>
            </w:tcBorders>
            <w:shd w:val="clear" w:color="auto" w:fill="auto"/>
            <w:noWrap/>
            <w:vAlign w:val="center"/>
            <w:hideMark/>
          </w:tcPr>
          <w:p w14:paraId="7380C8A2" w14:textId="77777777" w:rsidR="0000615F" w:rsidRPr="006762E9" w:rsidRDefault="0000615F" w:rsidP="0000615F">
            <w:pPr>
              <w:autoSpaceDE/>
              <w:autoSpaceDN/>
              <w:spacing w:line="240" w:lineRule="auto"/>
              <w:ind w:firstLine="0"/>
              <w:jc w:val="center"/>
              <w:rPr>
                <w:color w:val="000000"/>
                <w:sz w:val="16"/>
                <w:szCs w:val="16"/>
                <w:lang w:bidi="ar-SA"/>
              </w:rPr>
            </w:pPr>
            <w:r w:rsidRPr="006762E9">
              <w:rPr>
                <w:color w:val="000000"/>
                <w:sz w:val="16"/>
                <w:szCs w:val="16"/>
                <w:lang w:bidi="ar-SA"/>
              </w:rPr>
              <w:t>%</w:t>
            </w:r>
          </w:p>
        </w:tc>
        <w:tc>
          <w:tcPr>
            <w:tcW w:w="290" w:type="pct"/>
            <w:tcBorders>
              <w:top w:val="nil"/>
              <w:left w:val="nil"/>
              <w:bottom w:val="single" w:sz="4" w:space="0" w:color="auto"/>
              <w:right w:val="single" w:sz="4" w:space="0" w:color="auto"/>
            </w:tcBorders>
            <w:shd w:val="clear" w:color="auto" w:fill="auto"/>
            <w:vAlign w:val="center"/>
            <w:hideMark/>
          </w:tcPr>
          <w:p w14:paraId="2E9DE7A3" w14:textId="4CFF4F36"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0,00%</w:t>
            </w:r>
          </w:p>
        </w:tc>
        <w:tc>
          <w:tcPr>
            <w:tcW w:w="290" w:type="pct"/>
            <w:tcBorders>
              <w:top w:val="nil"/>
              <w:left w:val="nil"/>
              <w:bottom w:val="single" w:sz="4" w:space="0" w:color="auto"/>
              <w:right w:val="single" w:sz="4" w:space="0" w:color="auto"/>
            </w:tcBorders>
            <w:shd w:val="clear" w:color="auto" w:fill="auto"/>
            <w:vAlign w:val="center"/>
            <w:hideMark/>
          </w:tcPr>
          <w:p w14:paraId="7ACC2A8F" w14:textId="715BE1C2"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2,43%</w:t>
            </w:r>
          </w:p>
        </w:tc>
        <w:tc>
          <w:tcPr>
            <w:tcW w:w="290" w:type="pct"/>
            <w:tcBorders>
              <w:top w:val="nil"/>
              <w:left w:val="nil"/>
              <w:bottom w:val="single" w:sz="4" w:space="0" w:color="auto"/>
              <w:right w:val="single" w:sz="4" w:space="0" w:color="auto"/>
            </w:tcBorders>
            <w:shd w:val="clear" w:color="auto" w:fill="auto"/>
            <w:vAlign w:val="center"/>
            <w:hideMark/>
          </w:tcPr>
          <w:p w14:paraId="0589A1B2" w14:textId="6B84AD2A"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2,34%</w:t>
            </w:r>
          </w:p>
        </w:tc>
        <w:tc>
          <w:tcPr>
            <w:tcW w:w="324" w:type="pct"/>
            <w:tcBorders>
              <w:top w:val="nil"/>
              <w:left w:val="nil"/>
              <w:bottom w:val="single" w:sz="4" w:space="0" w:color="auto"/>
              <w:right w:val="single" w:sz="4" w:space="0" w:color="auto"/>
            </w:tcBorders>
            <w:shd w:val="clear" w:color="auto" w:fill="auto"/>
            <w:vAlign w:val="center"/>
            <w:hideMark/>
          </w:tcPr>
          <w:p w14:paraId="0C0CD2F4" w14:textId="3EF1229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4,75%</w:t>
            </w:r>
          </w:p>
        </w:tc>
        <w:tc>
          <w:tcPr>
            <w:tcW w:w="324" w:type="pct"/>
            <w:tcBorders>
              <w:top w:val="nil"/>
              <w:left w:val="nil"/>
              <w:bottom w:val="single" w:sz="4" w:space="0" w:color="auto"/>
              <w:right w:val="single" w:sz="4" w:space="0" w:color="auto"/>
            </w:tcBorders>
            <w:shd w:val="clear" w:color="auto" w:fill="auto"/>
            <w:vAlign w:val="center"/>
            <w:hideMark/>
          </w:tcPr>
          <w:p w14:paraId="63059156" w14:textId="7DC4B5E5"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3,25%</w:t>
            </w:r>
          </w:p>
        </w:tc>
        <w:tc>
          <w:tcPr>
            <w:tcW w:w="324" w:type="pct"/>
            <w:tcBorders>
              <w:top w:val="nil"/>
              <w:left w:val="nil"/>
              <w:bottom w:val="single" w:sz="4" w:space="0" w:color="auto"/>
              <w:right w:val="single" w:sz="4" w:space="0" w:color="auto"/>
            </w:tcBorders>
            <w:shd w:val="clear" w:color="auto" w:fill="auto"/>
            <w:vAlign w:val="center"/>
            <w:hideMark/>
          </w:tcPr>
          <w:p w14:paraId="67A58102" w14:textId="02D8FBB9"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4,55%</w:t>
            </w:r>
          </w:p>
        </w:tc>
        <w:tc>
          <w:tcPr>
            <w:tcW w:w="324" w:type="pct"/>
            <w:tcBorders>
              <w:top w:val="nil"/>
              <w:left w:val="nil"/>
              <w:bottom w:val="single" w:sz="4" w:space="0" w:color="auto"/>
              <w:right w:val="single" w:sz="4" w:space="0" w:color="auto"/>
            </w:tcBorders>
            <w:shd w:val="clear" w:color="auto" w:fill="auto"/>
            <w:vAlign w:val="center"/>
            <w:hideMark/>
          </w:tcPr>
          <w:p w14:paraId="535311BA" w14:textId="2DB2416B"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3,04%</w:t>
            </w:r>
          </w:p>
        </w:tc>
        <w:tc>
          <w:tcPr>
            <w:tcW w:w="324" w:type="pct"/>
            <w:tcBorders>
              <w:top w:val="nil"/>
              <w:left w:val="nil"/>
              <w:bottom w:val="single" w:sz="4" w:space="0" w:color="auto"/>
              <w:right w:val="single" w:sz="4" w:space="0" w:color="auto"/>
            </w:tcBorders>
            <w:shd w:val="clear" w:color="auto" w:fill="auto"/>
            <w:vAlign w:val="center"/>
            <w:hideMark/>
          </w:tcPr>
          <w:p w14:paraId="34DBEAE8" w14:textId="37ED9D3F"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3,42%</w:t>
            </w:r>
          </w:p>
        </w:tc>
        <w:tc>
          <w:tcPr>
            <w:tcW w:w="324" w:type="pct"/>
            <w:tcBorders>
              <w:top w:val="nil"/>
              <w:left w:val="nil"/>
              <w:bottom w:val="single" w:sz="4" w:space="0" w:color="auto"/>
              <w:right w:val="single" w:sz="4" w:space="0" w:color="auto"/>
            </w:tcBorders>
            <w:shd w:val="clear" w:color="auto" w:fill="auto"/>
            <w:vAlign w:val="center"/>
            <w:hideMark/>
          </w:tcPr>
          <w:p w14:paraId="73CF940E" w14:textId="3AE1F64E"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2,95%</w:t>
            </w:r>
          </w:p>
        </w:tc>
        <w:tc>
          <w:tcPr>
            <w:tcW w:w="324" w:type="pct"/>
            <w:tcBorders>
              <w:top w:val="nil"/>
              <w:left w:val="nil"/>
              <w:bottom w:val="single" w:sz="4" w:space="0" w:color="auto"/>
              <w:right w:val="single" w:sz="4" w:space="0" w:color="auto"/>
            </w:tcBorders>
            <w:shd w:val="clear" w:color="auto" w:fill="auto"/>
            <w:vAlign w:val="center"/>
            <w:hideMark/>
          </w:tcPr>
          <w:p w14:paraId="7D6FCBC0" w14:textId="2BECE147"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3,31%</w:t>
            </w:r>
          </w:p>
        </w:tc>
        <w:tc>
          <w:tcPr>
            <w:tcW w:w="324" w:type="pct"/>
            <w:tcBorders>
              <w:top w:val="nil"/>
              <w:left w:val="nil"/>
              <w:bottom w:val="single" w:sz="4" w:space="0" w:color="auto"/>
              <w:right w:val="single" w:sz="4" w:space="0" w:color="auto"/>
            </w:tcBorders>
            <w:shd w:val="clear" w:color="auto" w:fill="auto"/>
            <w:vAlign w:val="center"/>
            <w:hideMark/>
          </w:tcPr>
          <w:p w14:paraId="44E88FE4" w14:textId="290DFBCC"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2,75%</w:t>
            </w:r>
          </w:p>
        </w:tc>
        <w:tc>
          <w:tcPr>
            <w:tcW w:w="324" w:type="pct"/>
            <w:tcBorders>
              <w:top w:val="nil"/>
              <w:left w:val="nil"/>
              <w:bottom w:val="single" w:sz="4" w:space="0" w:color="auto"/>
              <w:right w:val="single" w:sz="4" w:space="0" w:color="auto"/>
            </w:tcBorders>
            <w:shd w:val="clear" w:color="auto" w:fill="auto"/>
            <w:vAlign w:val="center"/>
            <w:hideMark/>
          </w:tcPr>
          <w:p w14:paraId="28E50382" w14:textId="3EA69383" w:rsidR="0000615F" w:rsidRPr="006762E9" w:rsidRDefault="0000615F" w:rsidP="0000615F">
            <w:pPr>
              <w:autoSpaceDE/>
              <w:autoSpaceDN/>
              <w:spacing w:line="240" w:lineRule="auto"/>
              <w:ind w:firstLine="0"/>
              <w:jc w:val="center"/>
              <w:rPr>
                <w:color w:val="000000"/>
                <w:sz w:val="16"/>
                <w:szCs w:val="16"/>
                <w:lang w:bidi="ar-SA"/>
              </w:rPr>
            </w:pPr>
            <w:r>
              <w:rPr>
                <w:color w:val="000000"/>
                <w:sz w:val="16"/>
                <w:szCs w:val="16"/>
              </w:rPr>
              <w:t>3,47%</w:t>
            </w:r>
          </w:p>
        </w:tc>
      </w:tr>
    </w:tbl>
    <w:p w14:paraId="05EAC518" w14:textId="4F24DB67" w:rsidR="006A5C5B" w:rsidRDefault="006A5C5B">
      <w:pPr>
        <w:widowControl w:val="0"/>
        <w:spacing w:line="240" w:lineRule="auto"/>
        <w:ind w:firstLine="0"/>
        <w:jc w:val="left"/>
        <w:rPr>
          <w:szCs w:val="26"/>
        </w:rPr>
      </w:pPr>
    </w:p>
    <w:p w14:paraId="4A58716A" w14:textId="19C2FD2C" w:rsidR="00CF5952" w:rsidRDefault="00CF5952" w:rsidP="00603885">
      <w:pPr>
        <w:pStyle w:val="af4"/>
      </w:pPr>
      <w:r w:rsidRPr="00712664">
        <w:t xml:space="preserve">Таблица </w:t>
      </w:r>
      <w:r w:rsidRPr="00712664">
        <w:fldChar w:fldCharType="begin"/>
      </w:r>
      <w:r w:rsidRPr="00712664">
        <w:instrText xml:space="preserve"> SEQ Таблица \* ARABIC </w:instrText>
      </w:r>
      <w:r w:rsidRPr="00712664">
        <w:fldChar w:fldCharType="separate"/>
      </w:r>
      <w:r w:rsidR="007D572B">
        <w:rPr>
          <w:noProof/>
        </w:rPr>
        <w:t>11</w:t>
      </w:r>
      <w:r w:rsidRPr="00712664">
        <w:fldChar w:fldCharType="end"/>
      </w:r>
      <w:r w:rsidRPr="00712664">
        <w:t xml:space="preserve">. </w:t>
      </w:r>
      <w:r w:rsidRPr="00CF5952">
        <w:t xml:space="preserve">Тарифно-балансовая расчетная модель теплоснабжения для </w:t>
      </w:r>
      <w:r w:rsidR="00E674D6">
        <w:t>ООО «Свет</w:t>
      </w:r>
      <w:r w:rsidRPr="00CF5952">
        <w:t>»</w:t>
      </w:r>
    </w:p>
    <w:tbl>
      <w:tblPr>
        <w:tblW w:w="5000" w:type="pct"/>
        <w:tblLook w:val="04A0" w:firstRow="1" w:lastRow="0" w:firstColumn="1" w:lastColumn="0" w:noHBand="0" w:noVBand="1"/>
      </w:tblPr>
      <w:tblGrid>
        <w:gridCol w:w="2727"/>
        <w:gridCol w:w="1153"/>
        <w:gridCol w:w="1004"/>
        <w:gridCol w:w="863"/>
        <w:gridCol w:w="1007"/>
        <w:gridCol w:w="1007"/>
        <w:gridCol w:w="1007"/>
        <w:gridCol w:w="1004"/>
        <w:gridCol w:w="1007"/>
        <w:gridCol w:w="1149"/>
        <w:gridCol w:w="1007"/>
        <w:gridCol w:w="1007"/>
        <w:gridCol w:w="1149"/>
        <w:gridCol w:w="1001"/>
      </w:tblGrid>
      <w:tr w:rsidR="008B492D" w:rsidRPr="0000615F" w14:paraId="4EF9B48A" w14:textId="77777777" w:rsidTr="008B492D">
        <w:trPr>
          <w:trHeight w:val="20"/>
          <w:tblHeader/>
        </w:trPr>
        <w:tc>
          <w:tcPr>
            <w:tcW w:w="8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A0365B" w14:textId="77777777" w:rsidR="0000615F" w:rsidRPr="0000615F" w:rsidRDefault="0000615F" w:rsidP="0000615F">
            <w:pPr>
              <w:autoSpaceDE/>
              <w:autoSpaceDN/>
              <w:spacing w:line="240" w:lineRule="auto"/>
              <w:ind w:firstLine="0"/>
              <w:jc w:val="left"/>
              <w:rPr>
                <w:b/>
                <w:bCs/>
                <w:color w:val="000000"/>
                <w:sz w:val="16"/>
                <w:szCs w:val="16"/>
                <w:lang w:bidi="ar-SA"/>
              </w:rPr>
            </w:pPr>
            <w:r w:rsidRPr="0000615F">
              <w:rPr>
                <w:b/>
                <w:bCs/>
                <w:color w:val="000000"/>
                <w:sz w:val="16"/>
                <w:szCs w:val="16"/>
                <w:lang w:bidi="ar-SA"/>
              </w:rPr>
              <w:t>Показатели</w:t>
            </w:r>
          </w:p>
        </w:tc>
        <w:tc>
          <w:tcPr>
            <w:tcW w:w="358" w:type="pct"/>
            <w:tcBorders>
              <w:top w:val="single" w:sz="4" w:space="0" w:color="auto"/>
              <w:left w:val="nil"/>
              <w:bottom w:val="single" w:sz="4" w:space="0" w:color="auto"/>
              <w:right w:val="single" w:sz="4" w:space="0" w:color="auto"/>
            </w:tcBorders>
            <w:shd w:val="clear" w:color="auto" w:fill="auto"/>
            <w:vAlign w:val="center"/>
            <w:hideMark/>
          </w:tcPr>
          <w:p w14:paraId="3051FB47"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Ед. изм.</w:t>
            </w:r>
          </w:p>
        </w:tc>
        <w:tc>
          <w:tcPr>
            <w:tcW w:w="312" w:type="pct"/>
            <w:tcBorders>
              <w:top w:val="single" w:sz="4" w:space="0" w:color="auto"/>
              <w:left w:val="nil"/>
              <w:bottom w:val="single" w:sz="4" w:space="0" w:color="auto"/>
              <w:right w:val="single" w:sz="4" w:space="0" w:color="auto"/>
            </w:tcBorders>
            <w:shd w:val="clear" w:color="auto" w:fill="auto"/>
            <w:vAlign w:val="center"/>
            <w:hideMark/>
          </w:tcPr>
          <w:p w14:paraId="5421B1CD"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2019</w:t>
            </w:r>
          </w:p>
        </w:tc>
        <w:tc>
          <w:tcPr>
            <w:tcW w:w="268" w:type="pct"/>
            <w:tcBorders>
              <w:top w:val="single" w:sz="4" w:space="0" w:color="auto"/>
              <w:left w:val="nil"/>
              <w:bottom w:val="single" w:sz="4" w:space="0" w:color="auto"/>
              <w:right w:val="single" w:sz="4" w:space="0" w:color="auto"/>
            </w:tcBorders>
            <w:shd w:val="clear" w:color="auto" w:fill="auto"/>
            <w:vAlign w:val="center"/>
            <w:hideMark/>
          </w:tcPr>
          <w:p w14:paraId="2BAEEB9A"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2020</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70913C86"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2021</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0ECBC8C2"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2022</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3AE1797E"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2023</w:t>
            </w:r>
          </w:p>
        </w:tc>
        <w:tc>
          <w:tcPr>
            <w:tcW w:w="312" w:type="pct"/>
            <w:tcBorders>
              <w:top w:val="single" w:sz="4" w:space="0" w:color="auto"/>
              <w:left w:val="nil"/>
              <w:bottom w:val="single" w:sz="4" w:space="0" w:color="auto"/>
              <w:right w:val="single" w:sz="4" w:space="0" w:color="auto"/>
            </w:tcBorders>
            <w:shd w:val="clear" w:color="auto" w:fill="auto"/>
            <w:vAlign w:val="center"/>
            <w:hideMark/>
          </w:tcPr>
          <w:p w14:paraId="76FEA765"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2024</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2268B89E"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2025</w:t>
            </w:r>
          </w:p>
        </w:tc>
        <w:tc>
          <w:tcPr>
            <w:tcW w:w="357" w:type="pct"/>
            <w:tcBorders>
              <w:top w:val="single" w:sz="4" w:space="0" w:color="auto"/>
              <w:left w:val="nil"/>
              <w:bottom w:val="single" w:sz="4" w:space="0" w:color="auto"/>
              <w:right w:val="single" w:sz="4" w:space="0" w:color="auto"/>
            </w:tcBorders>
            <w:shd w:val="clear" w:color="auto" w:fill="auto"/>
            <w:vAlign w:val="center"/>
            <w:hideMark/>
          </w:tcPr>
          <w:p w14:paraId="267F40AB"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2026</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7AE0AD98"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2027</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18709961"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2028</w:t>
            </w:r>
          </w:p>
        </w:tc>
        <w:tc>
          <w:tcPr>
            <w:tcW w:w="357" w:type="pct"/>
            <w:tcBorders>
              <w:top w:val="single" w:sz="4" w:space="0" w:color="auto"/>
              <w:left w:val="nil"/>
              <w:bottom w:val="single" w:sz="4" w:space="0" w:color="auto"/>
              <w:right w:val="single" w:sz="4" w:space="0" w:color="auto"/>
            </w:tcBorders>
            <w:shd w:val="clear" w:color="auto" w:fill="auto"/>
            <w:vAlign w:val="center"/>
            <w:hideMark/>
          </w:tcPr>
          <w:p w14:paraId="32B8ED24"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2029</w:t>
            </w:r>
          </w:p>
        </w:tc>
        <w:tc>
          <w:tcPr>
            <w:tcW w:w="311" w:type="pct"/>
            <w:tcBorders>
              <w:top w:val="single" w:sz="4" w:space="0" w:color="auto"/>
              <w:left w:val="nil"/>
              <w:bottom w:val="single" w:sz="4" w:space="0" w:color="auto"/>
              <w:right w:val="single" w:sz="4" w:space="0" w:color="auto"/>
            </w:tcBorders>
            <w:shd w:val="clear" w:color="auto" w:fill="auto"/>
            <w:vAlign w:val="center"/>
            <w:hideMark/>
          </w:tcPr>
          <w:p w14:paraId="7B6E3BD1"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2030</w:t>
            </w:r>
          </w:p>
        </w:tc>
      </w:tr>
      <w:tr w:rsidR="0000615F" w:rsidRPr="0000615F" w14:paraId="19EEEF07" w14:textId="77777777" w:rsidTr="0000615F">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C8FF676"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Вариант 1</w:t>
            </w:r>
          </w:p>
        </w:tc>
      </w:tr>
      <w:tr w:rsidR="008B492D" w:rsidRPr="0000615F" w14:paraId="6D27D5EB"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7E549111"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Полезный отпуск тепловой энергии</w:t>
            </w:r>
          </w:p>
        </w:tc>
        <w:tc>
          <w:tcPr>
            <w:tcW w:w="358" w:type="pct"/>
            <w:tcBorders>
              <w:top w:val="nil"/>
              <w:left w:val="nil"/>
              <w:bottom w:val="single" w:sz="4" w:space="0" w:color="000000"/>
              <w:right w:val="nil"/>
            </w:tcBorders>
            <w:shd w:val="clear" w:color="auto" w:fill="auto"/>
            <w:vAlign w:val="center"/>
            <w:hideMark/>
          </w:tcPr>
          <w:p w14:paraId="0D4E3BDB" w14:textId="77777777" w:rsidR="0000615F" w:rsidRPr="0000615F" w:rsidRDefault="0000615F" w:rsidP="0000615F">
            <w:pPr>
              <w:autoSpaceDE/>
              <w:autoSpaceDN/>
              <w:spacing w:line="240" w:lineRule="auto"/>
              <w:ind w:firstLine="0"/>
              <w:jc w:val="center"/>
              <w:rPr>
                <w:sz w:val="16"/>
                <w:szCs w:val="16"/>
                <w:lang w:bidi="ar-SA"/>
              </w:rPr>
            </w:pPr>
            <w:proofErr w:type="spellStart"/>
            <w:r w:rsidRPr="0000615F">
              <w:rPr>
                <w:sz w:val="16"/>
                <w:szCs w:val="16"/>
                <w:lang w:bidi="ar-SA"/>
              </w:rPr>
              <w:t>тыс.Гкал</w:t>
            </w:r>
            <w:proofErr w:type="spellEnd"/>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0D5AEBA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27</w:t>
            </w:r>
          </w:p>
        </w:tc>
        <w:tc>
          <w:tcPr>
            <w:tcW w:w="268" w:type="pct"/>
            <w:tcBorders>
              <w:top w:val="nil"/>
              <w:left w:val="nil"/>
              <w:bottom w:val="single" w:sz="4" w:space="0" w:color="auto"/>
              <w:right w:val="single" w:sz="4" w:space="0" w:color="auto"/>
            </w:tcBorders>
            <w:shd w:val="clear" w:color="auto" w:fill="auto"/>
            <w:vAlign w:val="center"/>
            <w:hideMark/>
          </w:tcPr>
          <w:p w14:paraId="740EDD6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27</w:t>
            </w:r>
          </w:p>
        </w:tc>
        <w:tc>
          <w:tcPr>
            <w:tcW w:w="313" w:type="pct"/>
            <w:tcBorders>
              <w:top w:val="nil"/>
              <w:left w:val="nil"/>
              <w:bottom w:val="single" w:sz="4" w:space="0" w:color="auto"/>
              <w:right w:val="single" w:sz="4" w:space="0" w:color="auto"/>
            </w:tcBorders>
            <w:shd w:val="clear" w:color="auto" w:fill="auto"/>
            <w:vAlign w:val="center"/>
            <w:hideMark/>
          </w:tcPr>
          <w:p w14:paraId="7951792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313" w:type="pct"/>
            <w:tcBorders>
              <w:top w:val="nil"/>
              <w:left w:val="nil"/>
              <w:bottom w:val="single" w:sz="4" w:space="0" w:color="auto"/>
              <w:right w:val="single" w:sz="4" w:space="0" w:color="auto"/>
            </w:tcBorders>
            <w:shd w:val="clear" w:color="auto" w:fill="auto"/>
            <w:vAlign w:val="center"/>
            <w:hideMark/>
          </w:tcPr>
          <w:p w14:paraId="45A2F12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313" w:type="pct"/>
            <w:tcBorders>
              <w:top w:val="nil"/>
              <w:left w:val="nil"/>
              <w:bottom w:val="single" w:sz="4" w:space="0" w:color="auto"/>
              <w:right w:val="single" w:sz="4" w:space="0" w:color="auto"/>
            </w:tcBorders>
            <w:shd w:val="clear" w:color="auto" w:fill="auto"/>
            <w:vAlign w:val="center"/>
            <w:hideMark/>
          </w:tcPr>
          <w:p w14:paraId="1709CFA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2276" w:type="pct"/>
            <w:gridSpan w:val="7"/>
            <w:vMerge w:val="restart"/>
            <w:tcBorders>
              <w:top w:val="single" w:sz="4" w:space="0" w:color="auto"/>
              <w:left w:val="single" w:sz="4" w:space="0" w:color="auto"/>
              <w:bottom w:val="nil"/>
              <w:right w:val="single" w:sz="4" w:space="0" w:color="auto"/>
            </w:tcBorders>
            <w:shd w:val="clear" w:color="auto" w:fill="auto"/>
            <w:vAlign w:val="center"/>
            <w:hideMark/>
          </w:tcPr>
          <w:p w14:paraId="6E70819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Вывод из эксплуатации</w:t>
            </w:r>
          </w:p>
        </w:tc>
      </w:tr>
      <w:tr w:rsidR="008B492D" w:rsidRPr="0000615F" w14:paraId="636201E6"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2C467968"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Затрачено топлива на выработку тепловой энергии</w:t>
            </w:r>
          </w:p>
        </w:tc>
        <w:tc>
          <w:tcPr>
            <w:tcW w:w="358" w:type="pct"/>
            <w:tcBorders>
              <w:top w:val="nil"/>
              <w:left w:val="nil"/>
              <w:bottom w:val="single" w:sz="4" w:space="0" w:color="000000"/>
              <w:right w:val="nil"/>
            </w:tcBorders>
            <w:shd w:val="clear" w:color="auto" w:fill="auto"/>
            <w:vAlign w:val="center"/>
            <w:hideMark/>
          </w:tcPr>
          <w:p w14:paraId="26AC46F3"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 xml:space="preserve">тыс. т </w:t>
            </w:r>
            <w:proofErr w:type="spellStart"/>
            <w:r w:rsidRPr="0000615F">
              <w:rPr>
                <w:sz w:val="16"/>
                <w:szCs w:val="16"/>
                <w:lang w:bidi="ar-SA"/>
              </w:rPr>
              <w:t>у.т</w:t>
            </w:r>
            <w:proofErr w:type="spellEnd"/>
            <w:r w:rsidRPr="0000615F">
              <w:rPr>
                <w:sz w:val="16"/>
                <w:szCs w:val="16"/>
                <w:lang w:bidi="ar-SA"/>
              </w:rPr>
              <w:t>.</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3A2AACA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268" w:type="pct"/>
            <w:tcBorders>
              <w:top w:val="nil"/>
              <w:left w:val="nil"/>
              <w:bottom w:val="single" w:sz="4" w:space="0" w:color="auto"/>
              <w:right w:val="single" w:sz="4" w:space="0" w:color="auto"/>
            </w:tcBorders>
            <w:shd w:val="clear" w:color="auto" w:fill="auto"/>
            <w:vAlign w:val="center"/>
            <w:hideMark/>
          </w:tcPr>
          <w:p w14:paraId="122E240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13" w:type="pct"/>
            <w:tcBorders>
              <w:top w:val="nil"/>
              <w:left w:val="nil"/>
              <w:bottom w:val="single" w:sz="4" w:space="0" w:color="auto"/>
              <w:right w:val="single" w:sz="4" w:space="0" w:color="auto"/>
            </w:tcBorders>
            <w:shd w:val="clear" w:color="auto" w:fill="auto"/>
            <w:vAlign w:val="center"/>
            <w:hideMark/>
          </w:tcPr>
          <w:p w14:paraId="0F285A6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13" w:type="pct"/>
            <w:tcBorders>
              <w:top w:val="nil"/>
              <w:left w:val="nil"/>
              <w:bottom w:val="single" w:sz="4" w:space="0" w:color="auto"/>
              <w:right w:val="single" w:sz="4" w:space="0" w:color="auto"/>
            </w:tcBorders>
            <w:shd w:val="clear" w:color="auto" w:fill="auto"/>
            <w:vAlign w:val="center"/>
            <w:hideMark/>
          </w:tcPr>
          <w:p w14:paraId="1A21476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13" w:type="pct"/>
            <w:tcBorders>
              <w:top w:val="nil"/>
              <w:left w:val="nil"/>
              <w:bottom w:val="single" w:sz="4" w:space="0" w:color="auto"/>
              <w:right w:val="single" w:sz="4" w:space="0" w:color="auto"/>
            </w:tcBorders>
            <w:shd w:val="clear" w:color="auto" w:fill="auto"/>
            <w:vAlign w:val="center"/>
            <w:hideMark/>
          </w:tcPr>
          <w:p w14:paraId="09BC614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1AEBCE9C"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61426BEF"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41EFBC7B"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Сырье, основные материалы</w:t>
            </w:r>
          </w:p>
        </w:tc>
        <w:tc>
          <w:tcPr>
            <w:tcW w:w="358" w:type="pct"/>
            <w:tcBorders>
              <w:top w:val="nil"/>
              <w:left w:val="nil"/>
              <w:bottom w:val="single" w:sz="4" w:space="0" w:color="000000"/>
              <w:right w:val="nil"/>
            </w:tcBorders>
            <w:shd w:val="clear" w:color="auto" w:fill="auto"/>
            <w:vAlign w:val="center"/>
            <w:hideMark/>
          </w:tcPr>
          <w:p w14:paraId="251E920D"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20D5CE9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217</w:t>
            </w:r>
          </w:p>
        </w:tc>
        <w:tc>
          <w:tcPr>
            <w:tcW w:w="268" w:type="pct"/>
            <w:tcBorders>
              <w:top w:val="nil"/>
              <w:left w:val="nil"/>
              <w:bottom w:val="single" w:sz="4" w:space="0" w:color="auto"/>
              <w:right w:val="single" w:sz="4" w:space="0" w:color="auto"/>
            </w:tcBorders>
            <w:shd w:val="clear" w:color="auto" w:fill="auto"/>
            <w:vAlign w:val="center"/>
            <w:hideMark/>
          </w:tcPr>
          <w:p w14:paraId="456471B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225</w:t>
            </w:r>
          </w:p>
        </w:tc>
        <w:tc>
          <w:tcPr>
            <w:tcW w:w="313" w:type="pct"/>
            <w:tcBorders>
              <w:top w:val="nil"/>
              <w:left w:val="nil"/>
              <w:bottom w:val="single" w:sz="4" w:space="0" w:color="auto"/>
              <w:right w:val="single" w:sz="4" w:space="0" w:color="auto"/>
            </w:tcBorders>
            <w:shd w:val="clear" w:color="auto" w:fill="auto"/>
            <w:vAlign w:val="center"/>
            <w:hideMark/>
          </w:tcPr>
          <w:p w14:paraId="396A7B8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233</w:t>
            </w:r>
          </w:p>
        </w:tc>
        <w:tc>
          <w:tcPr>
            <w:tcW w:w="313" w:type="pct"/>
            <w:tcBorders>
              <w:top w:val="nil"/>
              <w:left w:val="nil"/>
              <w:bottom w:val="single" w:sz="4" w:space="0" w:color="auto"/>
              <w:right w:val="single" w:sz="4" w:space="0" w:color="auto"/>
            </w:tcBorders>
            <w:shd w:val="clear" w:color="auto" w:fill="auto"/>
            <w:vAlign w:val="center"/>
            <w:hideMark/>
          </w:tcPr>
          <w:p w14:paraId="4511B6E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243</w:t>
            </w:r>
          </w:p>
        </w:tc>
        <w:tc>
          <w:tcPr>
            <w:tcW w:w="313" w:type="pct"/>
            <w:tcBorders>
              <w:top w:val="nil"/>
              <w:left w:val="nil"/>
              <w:bottom w:val="single" w:sz="4" w:space="0" w:color="auto"/>
              <w:right w:val="single" w:sz="4" w:space="0" w:color="auto"/>
            </w:tcBorders>
            <w:shd w:val="clear" w:color="auto" w:fill="auto"/>
            <w:vAlign w:val="center"/>
            <w:hideMark/>
          </w:tcPr>
          <w:p w14:paraId="53A33D2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253</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386DA43C"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5025DD3E"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4C339D5E"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Общепроизводственные расходы</w:t>
            </w:r>
          </w:p>
        </w:tc>
        <w:tc>
          <w:tcPr>
            <w:tcW w:w="358" w:type="pct"/>
            <w:tcBorders>
              <w:top w:val="nil"/>
              <w:left w:val="nil"/>
              <w:bottom w:val="single" w:sz="4" w:space="0" w:color="000000"/>
              <w:right w:val="nil"/>
            </w:tcBorders>
            <w:shd w:val="clear" w:color="auto" w:fill="auto"/>
            <w:vAlign w:val="center"/>
            <w:hideMark/>
          </w:tcPr>
          <w:p w14:paraId="73290E6A"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091AEE9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5003</w:t>
            </w:r>
          </w:p>
        </w:tc>
        <w:tc>
          <w:tcPr>
            <w:tcW w:w="268" w:type="pct"/>
            <w:tcBorders>
              <w:top w:val="nil"/>
              <w:left w:val="nil"/>
              <w:bottom w:val="single" w:sz="4" w:space="0" w:color="auto"/>
              <w:right w:val="single" w:sz="4" w:space="0" w:color="auto"/>
            </w:tcBorders>
            <w:shd w:val="clear" w:color="auto" w:fill="auto"/>
            <w:vAlign w:val="center"/>
            <w:hideMark/>
          </w:tcPr>
          <w:p w14:paraId="6940213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5183</w:t>
            </w:r>
          </w:p>
        </w:tc>
        <w:tc>
          <w:tcPr>
            <w:tcW w:w="313" w:type="pct"/>
            <w:tcBorders>
              <w:top w:val="nil"/>
              <w:left w:val="nil"/>
              <w:bottom w:val="single" w:sz="4" w:space="0" w:color="auto"/>
              <w:right w:val="single" w:sz="4" w:space="0" w:color="auto"/>
            </w:tcBorders>
            <w:shd w:val="clear" w:color="auto" w:fill="auto"/>
            <w:vAlign w:val="center"/>
            <w:hideMark/>
          </w:tcPr>
          <w:p w14:paraId="5C485A8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5369</w:t>
            </w:r>
          </w:p>
        </w:tc>
        <w:tc>
          <w:tcPr>
            <w:tcW w:w="313" w:type="pct"/>
            <w:tcBorders>
              <w:top w:val="nil"/>
              <w:left w:val="nil"/>
              <w:bottom w:val="single" w:sz="4" w:space="0" w:color="auto"/>
              <w:right w:val="single" w:sz="4" w:space="0" w:color="auto"/>
            </w:tcBorders>
            <w:shd w:val="clear" w:color="auto" w:fill="auto"/>
            <w:vAlign w:val="center"/>
            <w:hideMark/>
          </w:tcPr>
          <w:p w14:paraId="5EC5FBC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5595</w:t>
            </w:r>
          </w:p>
        </w:tc>
        <w:tc>
          <w:tcPr>
            <w:tcW w:w="313" w:type="pct"/>
            <w:tcBorders>
              <w:top w:val="nil"/>
              <w:left w:val="nil"/>
              <w:bottom w:val="single" w:sz="4" w:space="0" w:color="auto"/>
              <w:right w:val="single" w:sz="4" w:space="0" w:color="auto"/>
            </w:tcBorders>
            <w:shd w:val="clear" w:color="auto" w:fill="auto"/>
            <w:vAlign w:val="center"/>
            <w:hideMark/>
          </w:tcPr>
          <w:p w14:paraId="6C59027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5841</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2DC09521"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32091386"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57A56D96"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Общехозяйственные расходы, в том числе:</w:t>
            </w:r>
          </w:p>
        </w:tc>
        <w:tc>
          <w:tcPr>
            <w:tcW w:w="358" w:type="pct"/>
            <w:tcBorders>
              <w:top w:val="nil"/>
              <w:left w:val="nil"/>
              <w:bottom w:val="single" w:sz="4" w:space="0" w:color="000000"/>
              <w:right w:val="nil"/>
            </w:tcBorders>
            <w:shd w:val="clear" w:color="auto" w:fill="auto"/>
            <w:vAlign w:val="center"/>
            <w:hideMark/>
          </w:tcPr>
          <w:p w14:paraId="0069FA13"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7CAB519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3155</w:t>
            </w:r>
          </w:p>
        </w:tc>
        <w:tc>
          <w:tcPr>
            <w:tcW w:w="268" w:type="pct"/>
            <w:tcBorders>
              <w:top w:val="nil"/>
              <w:left w:val="nil"/>
              <w:bottom w:val="single" w:sz="4" w:space="0" w:color="auto"/>
              <w:right w:val="single" w:sz="4" w:space="0" w:color="auto"/>
            </w:tcBorders>
            <w:shd w:val="clear" w:color="auto" w:fill="auto"/>
            <w:vAlign w:val="center"/>
            <w:hideMark/>
          </w:tcPr>
          <w:p w14:paraId="5364F70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3269</w:t>
            </w:r>
          </w:p>
        </w:tc>
        <w:tc>
          <w:tcPr>
            <w:tcW w:w="313" w:type="pct"/>
            <w:tcBorders>
              <w:top w:val="nil"/>
              <w:left w:val="nil"/>
              <w:bottom w:val="single" w:sz="4" w:space="0" w:color="auto"/>
              <w:right w:val="single" w:sz="4" w:space="0" w:color="auto"/>
            </w:tcBorders>
            <w:shd w:val="clear" w:color="auto" w:fill="auto"/>
            <w:vAlign w:val="center"/>
            <w:hideMark/>
          </w:tcPr>
          <w:p w14:paraId="6365973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3386</w:t>
            </w:r>
          </w:p>
        </w:tc>
        <w:tc>
          <w:tcPr>
            <w:tcW w:w="313" w:type="pct"/>
            <w:tcBorders>
              <w:top w:val="nil"/>
              <w:left w:val="nil"/>
              <w:bottom w:val="single" w:sz="4" w:space="0" w:color="auto"/>
              <w:right w:val="single" w:sz="4" w:space="0" w:color="auto"/>
            </w:tcBorders>
            <w:shd w:val="clear" w:color="auto" w:fill="auto"/>
            <w:vAlign w:val="center"/>
            <w:hideMark/>
          </w:tcPr>
          <w:p w14:paraId="4B660FD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3529</w:t>
            </w:r>
          </w:p>
        </w:tc>
        <w:tc>
          <w:tcPr>
            <w:tcW w:w="313" w:type="pct"/>
            <w:tcBorders>
              <w:top w:val="nil"/>
              <w:left w:val="nil"/>
              <w:bottom w:val="single" w:sz="4" w:space="0" w:color="auto"/>
              <w:right w:val="single" w:sz="4" w:space="0" w:color="auto"/>
            </w:tcBorders>
            <w:shd w:val="clear" w:color="auto" w:fill="auto"/>
            <w:vAlign w:val="center"/>
            <w:hideMark/>
          </w:tcPr>
          <w:p w14:paraId="257B5BB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3684</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087956F1"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54A87713"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213EC975"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Расходы на капитальный и текущий ремонт основных производственных средств</w:t>
            </w:r>
          </w:p>
        </w:tc>
        <w:tc>
          <w:tcPr>
            <w:tcW w:w="358" w:type="pct"/>
            <w:tcBorders>
              <w:top w:val="nil"/>
              <w:left w:val="nil"/>
              <w:bottom w:val="single" w:sz="4" w:space="0" w:color="000000"/>
              <w:right w:val="nil"/>
            </w:tcBorders>
            <w:shd w:val="clear" w:color="auto" w:fill="auto"/>
            <w:vAlign w:val="center"/>
            <w:hideMark/>
          </w:tcPr>
          <w:p w14:paraId="00C355D0"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60BFCAE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549</w:t>
            </w:r>
          </w:p>
        </w:tc>
        <w:tc>
          <w:tcPr>
            <w:tcW w:w="268" w:type="pct"/>
            <w:tcBorders>
              <w:top w:val="nil"/>
              <w:left w:val="nil"/>
              <w:bottom w:val="single" w:sz="4" w:space="0" w:color="auto"/>
              <w:right w:val="single" w:sz="4" w:space="0" w:color="auto"/>
            </w:tcBorders>
            <w:shd w:val="clear" w:color="auto" w:fill="auto"/>
            <w:vAlign w:val="center"/>
            <w:hideMark/>
          </w:tcPr>
          <w:p w14:paraId="38D7DE8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569</w:t>
            </w:r>
          </w:p>
        </w:tc>
        <w:tc>
          <w:tcPr>
            <w:tcW w:w="313" w:type="pct"/>
            <w:tcBorders>
              <w:top w:val="nil"/>
              <w:left w:val="nil"/>
              <w:bottom w:val="single" w:sz="4" w:space="0" w:color="auto"/>
              <w:right w:val="single" w:sz="4" w:space="0" w:color="auto"/>
            </w:tcBorders>
            <w:shd w:val="clear" w:color="auto" w:fill="auto"/>
            <w:vAlign w:val="center"/>
            <w:hideMark/>
          </w:tcPr>
          <w:p w14:paraId="4C81BC5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590</w:t>
            </w:r>
          </w:p>
        </w:tc>
        <w:tc>
          <w:tcPr>
            <w:tcW w:w="313" w:type="pct"/>
            <w:tcBorders>
              <w:top w:val="nil"/>
              <w:left w:val="nil"/>
              <w:bottom w:val="single" w:sz="4" w:space="0" w:color="auto"/>
              <w:right w:val="single" w:sz="4" w:space="0" w:color="auto"/>
            </w:tcBorders>
            <w:shd w:val="clear" w:color="auto" w:fill="auto"/>
            <w:vAlign w:val="center"/>
            <w:hideMark/>
          </w:tcPr>
          <w:p w14:paraId="2823056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614</w:t>
            </w:r>
          </w:p>
        </w:tc>
        <w:tc>
          <w:tcPr>
            <w:tcW w:w="313" w:type="pct"/>
            <w:tcBorders>
              <w:top w:val="nil"/>
              <w:left w:val="nil"/>
              <w:bottom w:val="single" w:sz="4" w:space="0" w:color="auto"/>
              <w:right w:val="single" w:sz="4" w:space="0" w:color="auto"/>
            </w:tcBorders>
            <w:shd w:val="clear" w:color="auto" w:fill="auto"/>
            <w:vAlign w:val="center"/>
            <w:hideMark/>
          </w:tcPr>
          <w:p w14:paraId="629362A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641</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4B3BEAB8"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7BEFE4F0"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5DECF2C3"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Расходы на топливо:</w:t>
            </w:r>
          </w:p>
        </w:tc>
        <w:tc>
          <w:tcPr>
            <w:tcW w:w="358" w:type="pct"/>
            <w:tcBorders>
              <w:top w:val="nil"/>
              <w:left w:val="nil"/>
              <w:bottom w:val="single" w:sz="4" w:space="0" w:color="000000"/>
              <w:right w:val="nil"/>
            </w:tcBorders>
            <w:shd w:val="clear" w:color="auto" w:fill="auto"/>
            <w:vAlign w:val="center"/>
            <w:hideMark/>
          </w:tcPr>
          <w:p w14:paraId="6629FB07"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739033B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18774</w:t>
            </w:r>
          </w:p>
        </w:tc>
        <w:tc>
          <w:tcPr>
            <w:tcW w:w="268" w:type="pct"/>
            <w:tcBorders>
              <w:top w:val="nil"/>
              <w:left w:val="nil"/>
              <w:bottom w:val="single" w:sz="4" w:space="0" w:color="auto"/>
              <w:right w:val="single" w:sz="4" w:space="0" w:color="auto"/>
            </w:tcBorders>
            <w:shd w:val="clear" w:color="auto" w:fill="auto"/>
            <w:vAlign w:val="center"/>
            <w:hideMark/>
          </w:tcPr>
          <w:p w14:paraId="7E1D4DE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19301</w:t>
            </w:r>
          </w:p>
        </w:tc>
        <w:tc>
          <w:tcPr>
            <w:tcW w:w="313" w:type="pct"/>
            <w:tcBorders>
              <w:top w:val="nil"/>
              <w:left w:val="nil"/>
              <w:bottom w:val="single" w:sz="4" w:space="0" w:color="auto"/>
              <w:right w:val="single" w:sz="4" w:space="0" w:color="auto"/>
            </w:tcBorders>
            <w:shd w:val="clear" w:color="auto" w:fill="auto"/>
            <w:vAlign w:val="center"/>
            <w:hideMark/>
          </w:tcPr>
          <w:p w14:paraId="4542369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20548</w:t>
            </w:r>
          </w:p>
        </w:tc>
        <w:tc>
          <w:tcPr>
            <w:tcW w:w="313" w:type="pct"/>
            <w:tcBorders>
              <w:top w:val="nil"/>
              <w:left w:val="nil"/>
              <w:bottom w:val="single" w:sz="4" w:space="0" w:color="auto"/>
              <w:right w:val="single" w:sz="4" w:space="0" w:color="auto"/>
            </w:tcBorders>
            <w:shd w:val="clear" w:color="auto" w:fill="auto"/>
            <w:vAlign w:val="center"/>
            <w:hideMark/>
          </w:tcPr>
          <w:p w14:paraId="1835F89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21226</w:t>
            </w:r>
          </w:p>
        </w:tc>
        <w:tc>
          <w:tcPr>
            <w:tcW w:w="313" w:type="pct"/>
            <w:tcBorders>
              <w:top w:val="nil"/>
              <w:left w:val="nil"/>
              <w:bottom w:val="single" w:sz="4" w:space="0" w:color="auto"/>
              <w:right w:val="single" w:sz="4" w:space="0" w:color="auto"/>
            </w:tcBorders>
            <w:shd w:val="clear" w:color="auto" w:fill="auto"/>
            <w:vAlign w:val="center"/>
            <w:hideMark/>
          </w:tcPr>
          <w:p w14:paraId="698E33E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21969</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0F6A4BF0"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47678F06"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3D2ED894"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Покупная энергия всего, в том числе:</w:t>
            </w:r>
          </w:p>
        </w:tc>
        <w:tc>
          <w:tcPr>
            <w:tcW w:w="358" w:type="pct"/>
            <w:tcBorders>
              <w:top w:val="nil"/>
              <w:left w:val="nil"/>
              <w:bottom w:val="single" w:sz="4" w:space="0" w:color="000000"/>
              <w:right w:val="nil"/>
            </w:tcBorders>
            <w:shd w:val="clear" w:color="auto" w:fill="auto"/>
            <w:vAlign w:val="center"/>
            <w:hideMark/>
          </w:tcPr>
          <w:p w14:paraId="49377650"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6FC2BF0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2954</w:t>
            </w:r>
          </w:p>
        </w:tc>
        <w:tc>
          <w:tcPr>
            <w:tcW w:w="268" w:type="pct"/>
            <w:tcBorders>
              <w:top w:val="nil"/>
              <w:left w:val="nil"/>
              <w:bottom w:val="single" w:sz="4" w:space="0" w:color="auto"/>
              <w:right w:val="single" w:sz="4" w:space="0" w:color="auto"/>
            </w:tcBorders>
            <w:shd w:val="clear" w:color="auto" w:fill="auto"/>
            <w:vAlign w:val="center"/>
            <w:hideMark/>
          </w:tcPr>
          <w:p w14:paraId="1D26E22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3078</w:t>
            </w:r>
          </w:p>
        </w:tc>
        <w:tc>
          <w:tcPr>
            <w:tcW w:w="313" w:type="pct"/>
            <w:tcBorders>
              <w:top w:val="nil"/>
              <w:left w:val="nil"/>
              <w:bottom w:val="single" w:sz="4" w:space="0" w:color="auto"/>
              <w:right w:val="single" w:sz="4" w:space="0" w:color="auto"/>
            </w:tcBorders>
            <w:shd w:val="clear" w:color="auto" w:fill="auto"/>
            <w:vAlign w:val="center"/>
            <w:hideMark/>
          </w:tcPr>
          <w:p w14:paraId="77BDF88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3201</w:t>
            </w:r>
          </w:p>
        </w:tc>
        <w:tc>
          <w:tcPr>
            <w:tcW w:w="313" w:type="pct"/>
            <w:tcBorders>
              <w:top w:val="nil"/>
              <w:left w:val="nil"/>
              <w:bottom w:val="single" w:sz="4" w:space="0" w:color="auto"/>
              <w:right w:val="single" w:sz="4" w:space="0" w:color="auto"/>
            </w:tcBorders>
            <w:shd w:val="clear" w:color="auto" w:fill="auto"/>
            <w:vAlign w:val="center"/>
            <w:hideMark/>
          </w:tcPr>
          <w:p w14:paraId="4DF5675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3329</w:t>
            </w:r>
          </w:p>
        </w:tc>
        <w:tc>
          <w:tcPr>
            <w:tcW w:w="313" w:type="pct"/>
            <w:tcBorders>
              <w:top w:val="nil"/>
              <w:left w:val="nil"/>
              <w:bottom w:val="single" w:sz="4" w:space="0" w:color="auto"/>
              <w:right w:val="single" w:sz="4" w:space="0" w:color="auto"/>
            </w:tcBorders>
            <w:shd w:val="clear" w:color="auto" w:fill="auto"/>
            <w:vAlign w:val="center"/>
            <w:hideMark/>
          </w:tcPr>
          <w:p w14:paraId="5A8AECF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3459</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1EB2AB6F"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4B63120F"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6AE6C0E1"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покупная электрическая энергия</w:t>
            </w:r>
          </w:p>
        </w:tc>
        <w:tc>
          <w:tcPr>
            <w:tcW w:w="358" w:type="pct"/>
            <w:tcBorders>
              <w:top w:val="nil"/>
              <w:left w:val="nil"/>
              <w:bottom w:val="single" w:sz="4" w:space="0" w:color="000000"/>
              <w:right w:val="nil"/>
            </w:tcBorders>
            <w:shd w:val="clear" w:color="auto" w:fill="auto"/>
            <w:vAlign w:val="center"/>
            <w:hideMark/>
          </w:tcPr>
          <w:p w14:paraId="31826090"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71BF52A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2954</w:t>
            </w:r>
          </w:p>
        </w:tc>
        <w:tc>
          <w:tcPr>
            <w:tcW w:w="268" w:type="pct"/>
            <w:tcBorders>
              <w:top w:val="nil"/>
              <w:left w:val="nil"/>
              <w:bottom w:val="single" w:sz="4" w:space="0" w:color="auto"/>
              <w:right w:val="single" w:sz="4" w:space="0" w:color="auto"/>
            </w:tcBorders>
            <w:shd w:val="clear" w:color="auto" w:fill="auto"/>
            <w:vAlign w:val="center"/>
            <w:hideMark/>
          </w:tcPr>
          <w:p w14:paraId="53D2781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3078</w:t>
            </w:r>
          </w:p>
        </w:tc>
        <w:tc>
          <w:tcPr>
            <w:tcW w:w="313" w:type="pct"/>
            <w:tcBorders>
              <w:top w:val="nil"/>
              <w:left w:val="nil"/>
              <w:bottom w:val="single" w:sz="4" w:space="0" w:color="auto"/>
              <w:right w:val="single" w:sz="4" w:space="0" w:color="auto"/>
            </w:tcBorders>
            <w:shd w:val="clear" w:color="auto" w:fill="auto"/>
            <w:vAlign w:val="center"/>
            <w:hideMark/>
          </w:tcPr>
          <w:p w14:paraId="4C55861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3201</w:t>
            </w:r>
          </w:p>
        </w:tc>
        <w:tc>
          <w:tcPr>
            <w:tcW w:w="313" w:type="pct"/>
            <w:tcBorders>
              <w:top w:val="nil"/>
              <w:left w:val="nil"/>
              <w:bottom w:val="single" w:sz="4" w:space="0" w:color="auto"/>
              <w:right w:val="single" w:sz="4" w:space="0" w:color="auto"/>
            </w:tcBorders>
            <w:shd w:val="clear" w:color="auto" w:fill="auto"/>
            <w:vAlign w:val="center"/>
            <w:hideMark/>
          </w:tcPr>
          <w:p w14:paraId="0805C64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3329</w:t>
            </w:r>
          </w:p>
        </w:tc>
        <w:tc>
          <w:tcPr>
            <w:tcW w:w="313" w:type="pct"/>
            <w:tcBorders>
              <w:top w:val="nil"/>
              <w:left w:val="nil"/>
              <w:bottom w:val="single" w:sz="4" w:space="0" w:color="auto"/>
              <w:right w:val="single" w:sz="4" w:space="0" w:color="auto"/>
            </w:tcBorders>
            <w:shd w:val="clear" w:color="auto" w:fill="auto"/>
            <w:vAlign w:val="center"/>
            <w:hideMark/>
          </w:tcPr>
          <w:p w14:paraId="60941B7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3459</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2CEE41E7"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7560BDA7"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32B8ACCE"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Расходы на холодную воду</w:t>
            </w:r>
          </w:p>
        </w:tc>
        <w:tc>
          <w:tcPr>
            <w:tcW w:w="358" w:type="pct"/>
            <w:tcBorders>
              <w:top w:val="nil"/>
              <w:left w:val="nil"/>
              <w:bottom w:val="single" w:sz="4" w:space="0" w:color="000000"/>
              <w:right w:val="nil"/>
            </w:tcBorders>
            <w:shd w:val="clear" w:color="auto" w:fill="auto"/>
            <w:vAlign w:val="center"/>
            <w:hideMark/>
          </w:tcPr>
          <w:p w14:paraId="71CA2F21"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747EEC1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207</w:t>
            </w:r>
          </w:p>
        </w:tc>
        <w:tc>
          <w:tcPr>
            <w:tcW w:w="268" w:type="pct"/>
            <w:tcBorders>
              <w:top w:val="nil"/>
              <w:left w:val="nil"/>
              <w:bottom w:val="single" w:sz="4" w:space="0" w:color="auto"/>
              <w:right w:val="single" w:sz="4" w:space="0" w:color="auto"/>
            </w:tcBorders>
            <w:shd w:val="clear" w:color="auto" w:fill="auto"/>
            <w:vAlign w:val="center"/>
            <w:hideMark/>
          </w:tcPr>
          <w:p w14:paraId="443405C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214</w:t>
            </w:r>
          </w:p>
        </w:tc>
        <w:tc>
          <w:tcPr>
            <w:tcW w:w="313" w:type="pct"/>
            <w:tcBorders>
              <w:top w:val="nil"/>
              <w:left w:val="nil"/>
              <w:bottom w:val="single" w:sz="4" w:space="0" w:color="auto"/>
              <w:right w:val="single" w:sz="4" w:space="0" w:color="auto"/>
            </w:tcBorders>
            <w:shd w:val="clear" w:color="auto" w:fill="auto"/>
            <w:vAlign w:val="center"/>
            <w:hideMark/>
          </w:tcPr>
          <w:p w14:paraId="1ACF3C0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222</w:t>
            </w:r>
          </w:p>
        </w:tc>
        <w:tc>
          <w:tcPr>
            <w:tcW w:w="313" w:type="pct"/>
            <w:tcBorders>
              <w:top w:val="nil"/>
              <w:left w:val="nil"/>
              <w:bottom w:val="single" w:sz="4" w:space="0" w:color="auto"/>
              <w:right w:val="single" w:sz="4" w:space="0" w:color="auto"/>
            </w:tcBorders>
            <w:shd w:val="clear" w:color="auto" w:fill="auto"/>
            <w:vAlign w:val="center"/>
            <w:hideMark/>
          </w:tcPr>
          <w:p w14:paraId="1B3F898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231</w:t>
            </w:r>
          </w:p>
        </w:tc>
        <w:tc>
          <w:tcPr>
            <w:tcW w:w="313" w:type="pct"/>
            <w:tcBorders>
              <w:top w:val="nil"/>
              <w:left w:val="nil"/>
              <w:bottom w:val="single" w:sz="4" w:space="0" w:color="auto"/>
              <w:right w:val="single" w:sz="4" w:space="0" w:color="auto"/>
            </w:tcBorders>
            <w:shd w:val="clear" w:color="auto" w:fill="auto"/>
            <w:vAlign w:val="center"/>
            <w:hideMark/>
          </w:tcPr>
          <w:p w14:paraId="6F8AD7F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241</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3C8C81EA"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48767AD3"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1B58B318"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Затраты на оплату труда</w:t>
            </w:r>
          </w:p>
        </w:tc>
        <w:tc>
          <w:tcPr>
            <w:tcW w:w="358" w:type="pct"/>
            <w:tcBorders>
              <w:top w:val="nil"/>
              <w:left w:val="nil"/>
              <w:bottom w:val="single" w:sz="4" w:space="0" w:color="000000"/>
              <w:right w:val="nil"/>
            </w:tcBorders>
            <w:shd w:val="clear" w:color="auto" w:fill="auto"/>
            <w:vAlign w:val="center"/>
            <w:hideMark/>
          </w:tcPr>
          <w:p w14:paraId="34DB6A46"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6088CF0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8795</w:t>
            </w:r>
          </w:p>
        </w:tc>
        <w:tc>
          <w:tcPr>
            <w:tcW w:w="268" w:type="pct"/>
            <w:tcBorders>
              <w:top w:val="nil"/>
              <w:left w:val="nil"/>
              <w:bottom w:val="single" w:sz="4" w:space="0" w:color="auto"/>
              <w:right w:val="single" w:sz="4" w:space="0" w:color="auto"/>
            </w:tcBorders>
            <w:shd w:val="clear" w:color="auto" w:fill="auto"/>
            <w:vAlign w:val="center"/>
            <w:hideMark/>
          </w:tcPr>
          <w:p w14:paraId="7B7A2F7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9094</w:t>
            </w:r>
          </w:p>
        </w:tc>
        <w:tc>
          <w:tcPr>
            <w:tcW w:w="313" w:type="pct"/>
            <w:tcBorders>
              <w:top w:val="nil"/>
              <w:left w:val="nil"/>
              <w:bottom w:val="single" w:sz="4" w:space="0" w:color="auto"/>
              <w:right w:val="single" w:sz="4" w:space="0" w:color="auto"/>
            </w:tcBorders>
            <w:shd w:val="clear" w:color="auto" w:fill="auto"/>
            <w:vAlign w:val="center"/>
            <w:hideMark/>
          </w:tcPr>
          <w:p w14:paraId="197B6A0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9458</w:t>
            </w:r>
          </w:p>
        </w:tc>
        <w:tc>
          <w:tcPr>
            <w:tcW w:w="313" w:type="pct"/>
            <w:tcBorders>
              <w:top w:val="nil"/>
              <w:left w:val="nil"/>
              <w:bottom w:val="single" w:sz="4" w:space="0" w:color="auto"/>
              <w:right w:val="single" w:sz="4" w:space="0" w:color="auto"/>
            </w:tcBorders>
            <w:shd w:val="clear" w:color="auto" w:fill="auto"/>
            <w:vAlign w:val="center"/>
            <w:hideMark/>
          </w:tcPr>
          <w:p w14:paraId="2E9F762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9836</w:t>
            </w:r>
          </w:p>
        </w:tc>
        <w:tc>
          <w:tcPr>
            <w:tcW w:w="313" w:type="pct"/>
            <w:tcBorders>
              <w:top w:val="nil"/>
              <w:left w:val="nil"/>
              <w:bottom w:val="single" w:sz="4" w:space="0" w:color="auto"/>
              <w:right w:val="single" w:sz="4" w:space="0" w:color="auto"/>
            </w:tcBorders>
            <w:shd w:val="clear" w:color="auto" w:fill="auto"/>
            <w:vAlign w:val="center"/>
            <w:hideMark/>
          </w:tcPr>
          <w:p w14:paraId="3685317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10230</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2EC7F7B4"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4F8A9D26"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0452C09B"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Отчисления на социальные нужды</w:t>
            </w:r>
          </w:p>
        </w:tc>
        <w:tc>
          <w:tcPr>
            <w:tcW w:w="358" w:type="pct"/>
            <w:tcBorders>
              <w:top w:val="nil"/>
              <w:left w:val="nil"/>
              <w:bottom w:val="single" w:sz="4" w:space="0" w:color="000000"/>
              <w:right w:val="nil"/>
            </w:tcBorders>
            <w:shd w:val="clear" w:color="auto" w:fill="auto"/>
            <w:vAlign w:val="center"/>
            <w:hideMark/>
          </w:tcPr>
          <w:p w14:paraId="75B3A683"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0807F63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2618</w:t>
            </w:r>
          </w:p>
        </w:tc>
        <w:tc>
          <w:tcPr>
            <w:tcW w:w="268" w:type="pct"/>
            <w:tcBorders>
              <w:top w:val="nil"/>
              <w:left w:val="nil"/>
              <w:bottom w:val="single" w:sz="4" w:space="0" w:color="auto"/>
              <w:right w:val="single" w:sz="4" w:space="0" w:color="auto"/>
            </w:tcBorders>
            <w:shd w:val="clear" w:color="auto" w:fill="auto"/>
            <w:vAlign w:val="center"/>
            <w:hideMark/>
          </w:tcPr>
          <w:p w14:paraId="347E455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2712</w:t>
            </w:r>
          </w:p>
        </w:tc>
        <w:tc>
          <w:tcPr>
            <w:tcW w:w="313" w:type="pct"/>
            <w:tcBorders>
              <w:top w:val="nil"/>
              <w:left w:val="nil"/>
              <w:bottom w:val="single" w:sz="4" w:space="0" w:color="auto"/>
              <w:right w:val="single" w:sz="4" w:space="0" w:color="auto"/>
            </w:tcBorders>
            <w:shd w:val="clear" w:color="auto" w:fill="auto"/>
            <w:vAlign w:val="center"/>
            <w:hideMark/>
          </w:tcPr>
          <w:p w14:paraId="6B3824B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2809</w:t>
            </w:r>
          </w:p>
        </w:tc>
        <w:tc>
          <w:tcPr>
            <w:tcW w:w="313" w:type="pct"/>
            <w:tcBorders>
              <w:top w:val="nil"/>
              <w:left w:val="nil"/>
              <w:bottom w:val="single" w:sz="4" w:space="0" w:color="auto"/>
              <w:right w:val="single" w:sz="4" w:space="0" w:color="auto"/>
            </w:tcBorders>
            <w:shd w:val="clear" w:color="auto" w:fill="auto"/>
            <w:vAlign w:val="center"/>
            <w:hideMark/>
          </w:tcPr>
          <w:p w14:paraId="63E5DDE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2927</w:t>
            </w:r>
          </w:p>
        </w:tc>
        <w:tc>
          <w:tcPr>
            <w:tcW w:w="313" w:type="pct"/>
            <w:tcBorders>
              <w:top w:val="nil"/>
              <w:left w:val="nil"/>
              <w:bottom w:val="single" w:sz="4" w:space="0" w:color="auto"/>
              <w:right w:val="single" w:sz="4" w:space="0" w:color="auto"/>
            </w:tcBorders>
            <w:shd w:val="clear" w:color="auto" w:fill="auto"/>
            <w:vAlign w:val="center"/>
            <w:hideMark/>
          </w:tcPr>
          <w:p w14:paraId="047E6A7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3056</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00C63923"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6C436121"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13BBA5CE"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Амортизация основных средств</w:t>
            </w:r>
          </w:p>
        </w:tc>
        <w:tc>
          <w:tcPr>
            <w:tcW w:w="358" w:type="pct"/>
            <w:tcBorders>
              <w:top w:val="nil"/>
              <w:left w:val="nil"/>
              <w:bottom w:val="single" w:sz="4" w:space="0" w:color="000000"/>
              <w:right w:val="nil"/>
            </w:tcBorders>
            <w:shd w:val="clear" w:color="auto" w:fill="auto"/>
            <w:vAlign w:val="center"/>
            <w:hideMark/>
          </w:tcPr>
          <w:p w14:paraId="20D49D77"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17A9989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268" w:type="pct"/>
            <w:tcBorders>
              <w:top w:val="nil"/>
              <w:left w:val="nil"/>
              <w:bottom w:val="single" w:sz="4" w:space="0" w:color="auto"/>
              <w:right w:val="single" w:sz="4" w:space="0" w:color="auto"/>
            </w:tcBorders>
            <w:shd w:val="clear" w:color="auto" w:fill="auto"/>
            <w:vAlign w:val="center"/>
            <w:hideMark/>
          </w:tcPr>
          <w:p w14:paraId="6050128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13" w:type="pct"/>
            <w:tcBorders>
              <w:top w:val="nil"/>
              <w:left w:val="nil"/>
              <w:bottom w:val="single" w:sz="4" w:space="0" w:color="auto"/>
              <w:right w:val="single" w:sz="4" w:space="0" w:color="auto"/>
            </w:tcBorders>
            <w:shd w:val="clear" w:color="auto" w:fill="auto"/>
            <w:vAlign w:val="center"/>
            <w:hideMark/>
          </w:tcPr>
          <w:p w14:paraId="7AE3A2E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13" w:type="pct"/>
            <w:tcBorders>
              <w:top w:val="nil"/>
              <w:left w:val="nil"/>
              <w:bottom w:val="single" w:sz="4" w:space="0" w:color="auto"/>
              <w:right w:val="single" w:sz="4" w:space="0" w:color="auto"/>
            </w:tcBorders>
            <w:shd w:val="clear" w:color="auto" w:fill="auto"/>
            <w:vAlign w:val="center"/>
            <w:hideMark/>
          </w:tcPr>
          <w:p w14:paraId="09EE4EC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13" w:type="pct"/>
            <w:tcBorders>
              <w:top w:val="nil"/>
              <w:left w:val="nil"/>
              <w:bottom w:val="single" w:sz="4" w:space="0" w:color="auto"/>
              <w:right w:val="single" w:sz="4" w:space="0" w:color="auto"/>
            </w:tcBorders>
            <w:shd w:val="clear" w:color="auto" w:fill="auto"/>
            <w:vAlign w:val="center"/>
            <w:hideMark/>
          </w:tcPr>
          <w:p w14:paraId="16517C6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4F1ED0F7"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336DBC92"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6FF2212D"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Прочие затраты, в том числе:</w:t>
            </w:r>
          </w:p>
        </w:tc>
        <w:tc>
          <w:tcPr>
            <w:tcW w:w="358" w:type="pct"/>
            <w:tcBorders>
              <w:top w:val="nil"/>
              <w:left w:val="nil"/>
              <w:bottom w:val="single" w:sz="4" w:space="0" w:color="000000"/>
              <w:right w:val="nil"/>
            </w:tcBorders>
            <w:shd w:val="clear" w:color="auto" w:fill="auto"/>
            <w:vAlign w:val="center"/>
            <w:hideMark/>
          </w:tcPr>
          <w:p w14:paraId="36EFB4A8"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24F26DD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1281</w:t>
            </w:r>
          </w:p>
        </w:tc>
        <w:tc>
          <w:tcPr>
            <w:tcW w:w="268" w:type="pct"/>
            <w:tcBorders>
              <w:top w:val="nil"/>
              <w:left w:val="nil"/>
              <w:bottom w:val="single" w:sz="4" w:space="0" w:color="auto"/>
              <w:right w:val="single" w:sz="4" w:space="0" w:color="auto"/>
            </w:tcBorders>
            <w:shd w:val="clear" w:color="auto" w:fill="auto"/>
            <w:vAlign w:val="center"/>
            <w:hideMark/>
          </w:tcPr>
          <w:p w14:paraId="036DB98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1327</w:t>
            </w:r>
          </w:p>
        </w:tc>
        <w:tc>
          <w:tcPr>
            <w:tcW w:w="313" w:type="pct"/>
            <w:tcBorders>
              <w:top w:val="nil"/>
              <w:left w:val="nil"/>
              <w:bottom w:val="single" w:sz="4" w:space="0" w:color="auto"/>
              <w:right w:val="single" w:sz="4" w:space="0" w:color="auto"/>
            </w:tcBorders>
            <w:shd w:val="clear" w:color="auto" w:fill="auto"/>
            <w:vAlign w:val="center"/>
            <w:hideMark/>
          </w:tcPr>
          <w:p w14:paraId="2372A49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2134</w:t>
            </w:r>
          </w:p>
        </w:tc>
        <w:tc>
          <w:tcPr>
            <w:tcW w:w="313" w:type="pct"/>
            <w:tcBorders>
              <w:top w:val="nil"/>
              <w:left w:val="nil"/>
              <w:bottom w:val="single" w:sz="4" w:space="0" w:color="auto"/>
              <w:right w:val="single" w:sz="4" w:space="0" w:color="auto"/>
            </w:tcBorders>
            <w:shd w:val="clear" w:color="auto" w:fill="auto"/>
            <w:vAlign w:val="center"/>
            <w:hideMark/>
          </w:tcPr>
          <w:p w14:paraId="0021121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3122</w:t>
            </w:r>
          </w:p>
        </w:tc>
        <w:tc>
          <w:tcPr>
            <w:tcW w:w="313" w:type="pct"/>
            <w:tcBorders>
              <w:top w:val="nil"/>
              <w:left w:val="nil"/>
              <w:bottom w:val="single" w:sz="4" w:space="0" w:color="auto"/>
              <w:right w:val="single" w:sz="4" w:space="0" w:color="auto"/>
            </w:tcBorders>
            <w:shd w:val="clear" w:color="auto" w:fill="auto"/>
            <w:vAlign w:val="center"/>
            <w:hideMark/>
          </w:tcPr>
          <w:p w14:paraId="0FBEEE8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1496</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2AD11DB7"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01A22766"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13E7F6D9"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Прочие затраты без учета инвестиционной составляющей</w:t>
            </w:r>
          </w:p>
        </w:tc>
        <w:tc>
          <w:tcPr>
            <w:tcW w:w="358" w:type="pct"/>
            <w:tcBorders>
              <w:top w:val="nil"/>
              <w:left w:val="nil"/>
              <w:bottom w:val="single" w:sz="4" w:space="0" w:color="000000"/>
              <w:right w:val="nil"/>
            </w:tcBorders>
            <w:shd w:val="clear" w:color="auto" w:fill="auto"/>
            <w:vAlign w:val="center"/>
            <w:hideMark/>
          </w:tcPr>
          <w:p w14:paraId="44F59316"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1C188BE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1281</w:t>
            </w:r>
          </w:p>
        </w:tc>
        <w:tc>
          <w:tcPr>
            <w:tcW w:w="268" w:type="pct"/>
            <w:tcBorders>
              <w:top w:val="nil"/>
              <w:left w:val="nil"/>
              <w:bottom w:val="single" w:sz="4" w:space="0" w:color="auto"/>
              <w:right w:val="single" w:sz="4" w:space="0" w:color="auto"/>
            </w:tcBorders>
            <w:shd w:val="clear" w:color="auto" w:fill="auto"/>
            <w:vAlign w:val="center"/>
            <w:hideMark/>
          </w:tcPr>
          <w:p w14:paraId="74BD1A9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1327</w:t>
            </w:r>
          </w:p>
        </w:tc>
        <w:tc>
          <w:tcPr>
            <w:tcW w:w="313" w:type="pct"/>
            <w:tcBorders>
              <w:top w:val="nil"/>
              <w:left w:val="nil"/>
              <w:bottom w:val="single" w:sz="4" w:space="0" w:color="auto"/>
              <w:right w:val="single" w:sz="4" w:space="0" w:color="auto"/>
            </w:tcBorders>
            <w:shd w:val="clear" w:color="auto" w:fill="auto"/>
            <w:vAlign w:val="center"/>
            <w:hideMark/>
          </w:tcPr>
          <w:p w14:paraId="15B26A6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1375</w:t>
            </w:r>
          </w:p>
        </w:tc>
        <w:tc>
          <w:tcPr>
            <w:tcW w:w="313" w:type="pct"/>
            <w:tcBorders>
              <w:top w:val="nil"/>
              <w:left w:val="nil"/>
              <w:bottom w:val="single" w:sz="4" w:space="0" w:color="auto"/>
              <w:right w:val="single" w:sz="4" w:space="0" w:color="auto"/>
            </w:tcBorders>
            <w:shd w:val="clear" w:color="auto" w:fill="auto"/>
            <w:vAlign w:val="center"/>
            <w:hideMark/>
          </w:tcPr>
          <w:p w14:paraId="78A9A16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1433</w:t>
            </w:r>
          </w:p>
        </w:tc>
        <w:tc>
          <w:tcPr>
            <w:tcW w:w="313" w:type="pct"/>
            <w:tcBorders>
              <w:top w:val="nil"/>
              <w:left w:val="nil"/>
              <w:bottom w:val="single" w:sz="4" w:space="0" w:color="auto"/>
              <w:right w:val="single" w:sz="4" w:space="0" w:color="auto"/>
            </w:tcBorders>
            <w:shd w:val="clear" w:color="auto" w:fill="auto"/>
            <w:vAlign w:val="center"/>
            <w:hideMark/>
          </w:tcPr>
          <w:p w14:paraId="1EA1C30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1496</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3EC40936"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6E42AFE0"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44CE322C"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Прибыль всего:</w:t>
            </w:r>
          </w:p>
        </w:tc>
        <w:tc>
          <w:tcPr>
            <w:tcW w:w="358" w:type="pct"/>
            <w:tcBorders>
              <w:top w:val="nil"/>
              <w:left w:val="nil"/>
              <w:bottom w:val="single" w:sz="4" w:space="0" w:color="000000"/>
              <w:right w:val="nil"/>
            </w:tcBorders>
            <w:shd w:val="clear" w:color="auto" w:fill="auto"/>
            <w:vAlign w:val="center"/>
            <w:hideMark/>
          </w:tcPr>
          <w:p w14:paraId="35678BB7"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6067C69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372</w:t>
            </w:r>
          </w:p>
        </w:tc>
        <w:tc>
          <w:tcPr>
            <w:tcW w:w="268" w:type="pct"/>
            <w:tcBorders>
              <w:top w:val="nil"/>
              <w:left w:val="nil"/>
              <w:bottom w:val="single" w:sz="4" w:space="0" w:color="auto"/>
              <w:right w:val="single" w:sz="4" w:space="0" w:color="auto"/>
            </w:tcBorders>
            <w:shd w:val="clear" w:color="auto" w:fill="auto"/>
            <w:vAlign w:val="center"/>
            <w:hideMark/>
          </w:tcPr>
          <w:p w14:paraId="083A8A4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372</w:t>
            </w:r>
          </w:p>
        </w:tc>
        <w:tc>
          <w:tcPr>
            <w:tcW w:w="313" w:type="pct"/>
            <w:tcBorders>
              <w:top w:val="nil"/>
              <w:left w:val="nil"/>
              <w:bottom w:val="single" w:sz="4" w:space="0" w:color="auto"/>
              <w:right w:val="single" w:sz="4" w:space="0" w:color="auto"/>
            </w:tcBorders>
            <w:shd w:val="clear" w:color="auto" w:fill="auto"/>
            <w:vAlign w:val="center"/>
            <w:hideMark/>
          </w:tcPr>
          <w:p w14:paraId="48D70C6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383</w:t>
            </w:r>
          </w:p>
        </w:tc>
        <w:tc>
          <w:tcPr>
            <w:tcW w:w="313" w:type="pct"/>
            <w:tcBorders>
              <w:top w:val="nil"/>
              <w:left w:val="nil"/>
              <w:bottom w:val="single" w:sz="4" w:space="0" w:color="auto"/>
              <w:right w:val="single" w:sz="4" w:space="0" w:color="auto"/>
            </w:tcBorders>
            <w:shd w:val="clear" w:color="auto" w:fill="auto"/>
            <w:vAlign w:val="center"/>
            <w:hideMark/>
          </w:tcPr>
          <w:p w14:paraId="7D0379A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429</w:t>
            </w:r>
          </w:p>
        </w:tc>
        <w:tc>
          <w:tcPr>
            <w:tcW w:w="313" w:type="pct"/>
            <w:tcBorders>
              <w:top w:val="nil"/>
              <w:left w:val="nil"/>
              <w:bottom w:val="single" w:sz="4" w:space="0" w:color="auto"/>
              <w:right w:val="single" w:sz="4" w:space="0" w:color="auto"/>
            </w:tcBorders>
            <w:shd w:val="clear" w:color="auto" w:fill="auto"/>
            <w:vAlign w:val="center"/>
            <w:hideMark/>
          </w:tcPr>
          <w:p w14:paraId="095EB1E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453</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10DC4B55"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39A817BB"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0F6226D4"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Необходимая валовая выручка</w:t>
            </w:r>
          </w:p>
        </w:tc>
        <w:tc>
          <w:tcPr>
            <w:tcW w:w="358" w:type="pct"/>
            <w:tcBorders>
              <w:top w:val="nil"/>
              <w:left w:val="nil"/>
              <w:bottom w:val="single" w:sz="4" w:space="0" w:color="000000"/>
              <w:right w:val="nil"/>
            </w:tcBorders>
            <w:shd w:val="clear" w:color="auto" w:fill="auto"/>
            <w:vAlign w:val="center"/>
            <w:hideMark/>
          </w:tcPr>
          <w:p w14:paraId="43784FA2"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7993D1A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44495</w:t>
            </w:r>
          </w:p>
        </w:tc>
        <w:tc>
          <w:tcPr>
            <w:tcW w:w="268" w:type="pct"/>
            <w:tcBorders>
              <w:top w:val="nil"/>
              <w:left w:val="nil"/>
              <w:bottom w:val="single" w:sz="4" w:space="0" w:color="auto"/>
              <w:right w:val="single" w:sz="4" w:space="0" w:color="auto"/>
            </w:tcBorders>
            <w:shd w:val="clear" w:color="auto" w:fill="auto"/>
            <w:vAlign w:val="center"/>
            <w:hideMark/>
          </w:tcPr>
          <w:p w14:paraId="36DF627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45914</w:t>
            </w:r>
          </w:p>
        </w:tc>
        <w:tc>
          <w:tcPr>
            <w:tcW w:w="313" w:type="pct"/>
            <w:tcBorders>
              <w:top w:val="nil"/>
              <w:left w:val="nil"/>
              <w:bottom w:val="single" w:sz="4" w:space="0" w:color="auto"/>
              <w:right w:val="single" w:sz="4" w:space="0" w:color="auto"/>
            </w:tcBorders>
            <w:shd w:val="clear" w:color="auto" w:fill="auto"/>
            <w:vAlign w:val="center"/>
            <w:hideMark/>
          </w:tcPr>
          <w:p w14:paraId="32D144E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50303</w:t>
            </w:r>
          </w:p>
        </w:tc>
        <w:tc>
          <w:tcPr>
            <w:tcW w:w="313" w:type="pct"/>
            <w:tcBorders>
              <w:top w:val="nil"/>
              <w:left w:val="nil"/>
              <w:bottom w:val="single" w:sz="4" w:space="0" w:color="auto"/>
              <w:right w:val="single" w:sz="4" w:space="0" w:color="auto"/>
            </w:tcBorders>
            <w:shd w:val="clear" w:color="auto" w:fill="auto"/>
            <w:vAlign w:val="center"/>
            <w:hideMark/>
          </w:tcPr>
          <w:p w14:paraId="214C107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52974</w:t>
            </w:r>
          </w:p>
        </w:tc>
        <w:tc>
          <w:tcPr>
            <w:tcW w:w="313" w:type="pct"/>
            <w:tcBorders>
              <w:top w:val="nil"/>
              <w:left w:val="nil"/>
              <w:bottom w:val="single" w:sz="4" w:space="0" w:color="auto"/>
              <w:right w:val="single" w:sz="4" w:space="0" w:color="auto"/>
            </w:tcBorders>
            <w:shd w:val="clear" w:color="auto" w:fill="auto"/>
            <w:vAlign w:val="center"/>
            <w:hideMark/>
          </w:tcPr>
          <w:p w14:paraId="7E200C2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53217</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2E7E2D99"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522C984D" w14:textId="77777777" w:rsidTr="008B492D">
        <w:trPr>
          <w:trHeight w:val="20"/>
        </w:trPr>
        <w:tc>
          <w:tcPr>
            <w:tcW w:w="847" w:type="pct"/>
            <w:tcBorders>
              <w:top w:val="nil"/>
              <w:left w:val="single" w:sz="4" w:space="0" w:color="000000"/>
              <w:bottom w:val="nil"/>
              <w:right w:val="single" w:sz="4" w:space="0" w:color="000000"/>
            </w:tcBorders>
            <w:shd w:val="clear" w:color="auto" w:fill="auto"/>
            <w:vAlign w:val="center"/>
            <w:hideMark/>
          </w:tcPr>
          <w:p w14:paraId="00A32FEA"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Тариф на производство тепловой энергии</w:t>
            </w:r>
          </w:p>
        </w:tc>
        <w:tc>
          <w:tcPr>
            <w:tcW w:w="358" w:type="pct"/>
            <w:tcBorders>
              <w:top w:val="nil"/>
              <w:left w:val="nil"/>
              <w:bottom w:val="nil"/>
              <w:right w:val="nil"/>
            </w:tcBorders>
            <w:shd w:val="clear" w:color="auto" w:fill="auto"/>
            <w:vAlign w:val="center"/>
            <w:hideMark/>
          </w:tcPr>
          <w:p w14:paraId="0F71C25B"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руб./Гкал</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1A39E63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1639,5</w:t>
            </w:r>
          </w:p>
        </w:tc>
        <w:tc>
          <w:tcPr>
            <w:tcW w:w="268" w:type="pct"/>
            <w:tcBorders>
              <w:top w:val="nil"/>
              <w:left w:val="nil"/>
              <w:bottom w:val="single" w:sz="4" w:space="0" w:color="auto"/>
              <w:right w:val="single" w:sz="4" w:space="0" w:color="auto"/>
            </w:tcBorders>
            <w:shd w:val="clear" w:color="auto" w:fill="auto"/>
            <w:vAlign w:val="center"/>
            <w:hideMark/>
          </w:tcPr>
          <w:p w14:paraId="3A40AF9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1677,5</w:t>
            </w:r>
          </w:p>
        </w:tc>
        <w:tc>
          <w:tcPr>
            <w:tcW w:w="313" w:type="pct"/>
            <w:tcBorders>
              <w:top w:val="nil"/>
              <w:left w:val="nil"/>
              <w:bottom w:val="single" w:sz="4" w:space="0" w:color="auto"/>
              <w:right w:val="single" w:sz="4" w:space="0" w:color="auto"/>
            </w:tcBorders>
            <w:shd w:val="clear" w:color="auto" w:fill="auto"/>
            <w:vAlign w:val="center"/>
            <w:hideMark/>
          </w:tcPr>
          <w:p w14:paraId="5E9C33F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1768,1</w:t>
            </w:r>
          </w:p>
        </w:tc>
        <w:tc>
          <w:tcPr>
            <w:tcW w:w="313" w:type="pct"/>
            <w:tcBorders>
              <w:top w:val="nil"/>
              <w:left w:val="nil"/>
              <w:bottom w:val="single" w:sz="4" w:space="0" w:color="auto"/>
              <w:right w:val="single" w:sz="4" w:space="0" w:color="auto"/>
            </w:tcBorders>
            <w:shd w:val="clear" w:color="auto" w:fill="auto"/>
            <w:vAlign w:val="center"/>
            <w:hideMark/>
          </w:tcPr>
          <w:p w14:paraId="29835F0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1862,0</w:t>
            </w:r>
          </w:p>
        </w:tc>
        <w:tc>
          <w:tcPr>
            <w:tcW w:w="313" w:type="pct"/>
            <w:tcBorders>
              <w:top w:val="nil"/>
              <w:left w:val="nil"/>
              <w:bottom w:val="single" w:sz="4" w:space="0" w:color="auto"/>
              <w:right w:val="single" w:sz="4" w:space="0" w:color="auto"/>
            </w:tcBorders>
            <w:shd w:val="clear" w:color="auto" w:fill="auto"/>
            <w:vAlign w:val="center"/>
            <w:hideMark/>
          </w:tcPr>
          <w:p w14:paraId="2FE2766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1870,5</w:t>
            </w:r>
          </w:p>
        </w:tc>
        <w:tc>
          <w:tcPr>
            <w:tcW w:w="2276" w:type="pct"/>
            <w:gridSpan w:val="7"/>
            <w:vMerge/>
            <w:tcBorders>
              <w:top w:val="nil"/>
              <w:left w:val="nil"/>
              <w:bottom w:val="single" w:sz="4" w:space="0" w:color="auto"/>
              <w:right w:val="single" w:sz="4" w:space="0" w:color="auto"/>
            </w:tcBorders>
            <w:shd w:val="clear" w:color="auto" w:fill="auto"/>
            <w:vAlign w:val="center"/>
            <w:hideMark/>
          </w:tcPr>
          <w:p w14:paraId="1DE415FF" w14:textId="77777777" w:rsidR="0000615F" w:rsidRPr="0000615F" w:rsidRDefault="0000615F" w:rsidP="0000615F">
            <w:pPr>
              <w:autoSpaceDE/>
              <w:autoSpaceDN/>
              <w:spacing w:line="240" w:lineRule="auto"/>
              <w:ind w:firstLine="0"/>
              <w:jc w:val="left"/>
              <w:rPr>
                <w:color w:val="000000"/>
                <w:sz w:val="16"/>
                <w:szCs w:val="16"/>
                <w:lang w:bidi="ar-SA"/>
              </w:rPr>
            </w:pPr>
          </w:p>
        </w:tc>
      </w:tr>
      <w:tr w:rsidR="008B492D" w:rsidRPr="0000615F" w14:paraId="2C930D82" w14:textId="77777777" w:rsidTr="008B492D">
        <w:trPr>
          <w:trHeight w:val="20"/>
        </w:trPr>
        <w:tc>
          <w:tcPr>
            <w:tcW w:w="847" w:type="pct"/>
            <w:tcBorders>
              <w:top w:val="single" w:sz="4" w:space="0" w:color="auto"/>
              <w:left w:val="single" w:sz="4" w:space="0" w:color="auto"/>
              <w:bottom w:val="double" w:sz="6" w:space="0" w:color="auto"/>
              <w:right w:val="single" w:sz="4" w:space="0" w:color="auto"/>
            </w:tcBorders>
            <w:shd w:val="clear" w:color="auto" w:fill="auto"/>
            <w:vAlign w:val="center"/>
            <w:hideMark/>
          </w:tcPr>
          <w:p w14:paraId="13DB9273" w14:textId="77777777" w:rsidR="0000615F" w:rsidRPr="0000615F" w:rsidRDefault="0000615F" w:rsidP="0000615F">
            <w:pPr>
              <w:autoSpaceDE/>
              <w:autoSpaceDN/>
              <w:spacing w:line="240" w:lineRule="auto"/>
              <w:ind w:firstLine="0"/>
              <w:jc w:val="left"/>
              <w:rPr>
                <w:color w:val="000000"/>
                <w:sz w:val="16"/>
                <w:szCs w:val="16"/>
                <w:lang w:bidi="ar-SA"/>
              </w:rPr>
            </w:pPr>
            <w:r w:rsidRPr="0000615F">
              <w:rPr>
                <w:color w:val="000000"/>
                <w:sz w:val="16"/>
                <w:szCs w:val="16"/>
                <w:lang w:bidi="ar-SA"/>
              </w:rPr>
              <w:t>Рост тарифа в %:</w:t>
            </w:r>
          </w:p>
        </w:tc>
        <w:tc>
          <w:tcPr>
            <w:tcW w:w="358" w:type="pct"/>
            <w:tcBorders>
              <w:top w:val="single" w:sz="4" w:space="0" w:color="auto"/>
              <w:left w:val="nil"/>
              <w:bottom w:val="double" w:sz="6" w:space="0" w:color="auto"/>
              <w:right w:val="single" w:sz="4" w:space="0" w:color="auto"/>
            </w:tcBorders>
            <w:shd w:val="clear" w:color="auto" w:fill="auto"/>
            <w:noWrap/>
            <w:vAlign w:val="center"/>
            <w:hideMark/>
          </w:tcPr>
          <w:p w14:paraId="698DFC6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w:t>
            </w:r>
          </w:p>
        </w:tc>
        <w:tc>
          <w:tcPr>
            <w:tcW w:w="312" w:type="pct"/>
            <w:tcBorders>
              <w:top w:val="nil"/>
              <w:left w:val="nil"/>
              <w:bottom w:val="double" w:sz="6" w:space="0" w:color="auto"/>
              <w:right w:val="single" w:sz="4" w:space="0" w:color="auto"/>
            </w:tcBorders>
            <w:shd w:val="clear" w:color="auto" w:fill="auto"/>
            <w:vAlign w:val="center"/>
            <w:hideMark/>
          </w:tcPr>
          <w:p w14:paraId="0718BED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0,00%</w:t>
            </w:r>
          </w:p>
        </w:tc>
        <w:tc>
          <w:tcPr>
            <w:tcW w:w="268" w:type="pct"/>
            <w:tcBorders>
              <w:top w:val="nil"/>
              <w:left w:val="nil"/>
              <w:bottom w:val="double" w:sz="6" w:space="0" w:color="auto"/>
              <w:right w:val="single" w:sz="4" w:space="0" w:color="auto"/>
            </w:tcBorders>
            <w:shd w:val="clear" w:color="auto" w:fill="auto"/>
            <w:vAlign w:val="center"/>
            <w:hideMark/>
          </w:tcPr>
          <w:p w14:paraId="5B5E9D5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2,32%</w:t>
            </w:r>
          </w:p>
        </w:tc>
        <w:tc>
          <w:tcPr>
            <w:tcW w:w="313" w:type="pct"/>
            <w:tcBorders>
              <w:top w:val="nil"/>
              <w:left w:val="nil"/>
              <w:bottom w:val="double" w:sz="6" w:space="0" w:color="auto"/>
              <w:right w:val="single" w:sz="4" w:space="0" w:color="auto"/>
            </w:tcBorders>
            <w:shd w:val="clear" w:color="auto" w:fill="auto"/>
            <w:vAlign w:val="center"/>
            <w:hideMark/>
          </w:tcPr>
          <w:p w14:paraId="57C60A6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5,40%</w:t>
            </w:r>
          </w:p>
        </w:tc>
        <w:tc>
          <w:tcPr>
            <w:tcW w:w="313" w:type="pct"/>
            <w:tcBorders>
              <w:top w:val="nil"/>
              <w:left w:val="nil"/>
              <w:bottom w:val="double" w:sz="6" w:space="0" w:color="auto"/>
              <w:right w:val="single" w:sz="4" w:space="0" w:color="auto"/>
            </w:tcBorders>
            <w:shd w:val="clear" w:color="auto" w:fill="auto"/>
            <w:vAlign w:val="center"/>
            <w:hideMark/>
          </w:tcPr>
          <w:p w14:paraId="6389494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5,31%</w:t>
            </w:r>
          </w:p>
        </w:tc>
        <w:tc>
          <w:tcPr>
            <w:tcW w:w="313" w:type="pct"/>
            <w:tcBorders>
              <w:top w:val="nil"/>
              <w:left w:val="nil"/>
              <w:bottom w:val="double" w:sz="6" w:space="0" w:color="auto"/>
              <w:right w:val="single" w:sz="4" w:space="0" w:color="auto"/>
            </w:tcBorders>
            <w:shd w:val="clear" w:color="auto" w:fill="auto"/>
            <w:vAlign w:val="center"/>
            <w:hideMark/>
          </w:tcPr>
          <w:p w14:paraId="24CC6C4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0,46%</w:t>
            </w:r>
          </w:p>
        </w:tc>
        <w:tc>
          <w:tcPr>
            <w:tcW w:w="2276" w:type="pct"/>
            <w:gridSpan w:val="7"/>
            <w:vMerge/>
            <w:tcBorders>
              <w:top w:val="nil"/>
              <w:left w:val="nil"/>
              <w:bottom w:val="double" w:sz="6" w:space="0" w:color="auto"/>
              <w:right w:val="single" w:sz="4" w:space="0" w:color="auto"/>
            </w:tcBorders>
            <w:shd w:val="clear" w:color="auto" w:fill="auto"/>
            <w:vAlign w:val="center"/>
            <w:hideMark/>
          </w:tcPr>
          <w:p w14:paraId="5161B614" w14:textId="77777777" w:rsidR="0000615F" w:rsidRPr="0000615F" w:rsidRDefault="0000615F" w:rsidP="0000615F">
            <w:pPr>
              <w:autoSpaceDE/>
              <w:autoSpaceDN/>
              <w:spacing w:line="240" w:lineRule="auto"/>
              <w:ind w:firstLine="0"/>
              <w:jc w:val="left"/>
              <w:rPr>
                <w:color w:val="000000"/>
                <w:sz w:val="16"/>
                <w:szCs w:val="16"/>
                <w:lang w:bidi="ar-SA"/>
              </w:rPr>
            </w:pPr>
          </w:p>
        </w:tc>
      </w:tr>
      <w:tr w:rsidR="0000615F" w:rsidRPr="0000615F" w14:paraId="060A2D63" w14:textId="77777777" w:rsidTr="0000615F">
        <w:trPr>
          <w:trHeight w:val="20"/>
        </w:trPr>
        <w:tc>
          <w:tcPr>
            <w:tcW w:w="5000" w:type="pct"/>
            <w:gridSpan w:val="14"/>
            <w:tcBorders>
              <w:top w:val="nil"/>
              <w:left w:val="single" w:sz="4" w:space="0" w:color="auto"/>
              <w:bottom w:val="single" w:sz="4" w:space="0" w:color="auto"/>
              <w:right w:val="single" w:sz="4" w:space="0" w:color="auto"/>
            </w:tcBorders>
            <w:shd w:val="clear" w:color="auto" w:fill="auto"/>
            <w:vAlign w:val="center"/>
            <w:hideMark/>
          </w:tcPr>
          <w:p w14:paraId="207A11D0" w14:textId="77777777" w:rsidR="0000615F" w:rsidRPr="0000615F" w:rsidRDefault="0000615F" w:rsidP="0000615F">
            <w:pPr>
              <w:autoSpaceDE/>
              <w:autoSpaceDN/>
              <w:spacing w:line="240" w:lineRule="auto"/>
              <w:ind w:firstLine="0"/>
              <w:jc w:val="center"/>
              <w:rPr>
                <w:b/>
                <w:bCs/>
                <w:color w:val="000000"/>
                <w:sz w:val="16"/>
                <w:szCs w:val="16"/>
                <w:lang w:bidi="ar-SA"/>
              </w:rPr>
            </w:pPr>
            <w:r w:rsidRPr="0000615F">
              <w:rPr>
                <w:b/>
                <w:bCs/>
                <w:color w:val="000000"/>
                <w:sz w:val="16"/>
                <w:szCs w:val="16"/>
                <w:lang w:bidi="ar-SA"/>
              </w:rPr>
              <w:t>Вариант 2</w:t>
            </w:r>
          </w:p>
        </w:tc>
      </w:tr>
      <w:tr w:rsidR="008B492D" w:rsidRPr="0000615F" w14:paraId="28871835"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4F7BD3C1"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Полезный отпуск тепловой энергии</w:t>
            </w:r>
          </w:p>
        </w:tc>
        <w:tc>
          <w:tcPr>
            <w:tcW w:w="358" w:type="pct"/>
            <w:tcBorders>
              <w:top w:val="nil"/>
              <w:left w:val="nil"/>
              <w:bottom w:val="single" w:sz="4" w:space="0" w:color="000000"/>
              <w:right w:val="nil"/>
            </w:tcBorders>
            <w:shd w:val="clear" w:color="auto" w:fill="auto"/>
            <w:vAlign w:val="center"/>
            <w:hideMark/>
          </w:tcPr>
          <w:p w14:paraId="5C777412" w14:textId="77777777" w:rsidR="0000615F" w:rsidRPr="0000615F" w:rsidRDefault="0000615F" w:rsidP="0000615F">
            <w:pPr>
              <w:autoSpaceDE/>
              <w:autoSpaceDN/>
              <w:spacing w:line="240" w:lineRule="auto"/>
              <w:ind w:firstLine="0"/>
              <w:jc w:val="center"/>
              <w:rPr>
                <w:sz w:val="16"/>
                <w:szCs w:val="16"/>
                <w:lang w:bidi="ar-SA"/>
              </w:rPr>
            </w:pPr>
            <w:proofErr w:type="spellStart"/>
            <w:r w:rsidRPr="0000615F">
              <w:rPr>
                <w:sz w:val="16"/>
                <w:szCs w:val="16"/>
                <w:lang w:bidi="ar-SA"/>
              </w:rPr>
              <w:t>тыс.Гкал</w:t>
            </w:r>
            <w:proofErr w:type="spellEnd"/>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6DACB20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27</w:t>
            </w:r>
          </w:p>
        </w:tc>
        <w:tc>
          <w:tcPr>
            <w:tcW w:w="268" w:type="pct"/>
            <w:tcBorders>
              <w:top w:val="nil"/>
              <w:left w:val="nil"/>
              <w:bottom w:val="single" w:sz="4" w:space="0" w:color="auto"/>
              <w:right w:val="single" w:sz="4" w:space="0" w:color="auto"/>
            </w:tcBorders>
            <w:shd w:val="clear" w:color="auto" w:fill="auto"/>
            <w:vAlign w:val="center"/>
            <w:hideMark/>
          </w:tcPr>
          <w:p w14:paraId="1536881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27</w:t>
            </w:r>
          </w:p>
        </w:tc>
        <w:tc>
          <w:tcPr>
            <w:tcW w:w="313" w:type="pct"/>
            <w:tcBorders>
              <w:top w:val="nil"/>
              <w:left w:val="nil"/>
              <w:bottom w:val="single" w:sz="4" w:space="0" w:color="auto"/>
              <w:right w:val="single" w:sz="4" w:space="0" w:color="auto"/>
            </w:tcBorders>
            <w:shd w:val="clear" w:color="auto" w:fill="auto"/>
            <w:vAlign w:val="center"/>
            <w:hideMark/>
          </w:tcPr>
          <w:p w14:paraId="680EBFA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313" w:type="pct"/>
            <w:tcBorders>
              <w:top w:val="nil"/>
              <w:left w:val="nil"/>
              <w:bottom w:val="single" w:sz="4" w:space="0" w:color="auto"/>
              <w:right w:val="single" w:sz="4" w:space="0" w:color="auto"/>
            </w:tcBorders>
            <w:shd w:val="clear" w:color="auto" w:fill="auto"/>
            <w:vAlign w:val="center"/>
            <w:hideMark/>
          </w:tcPr>
          <w:p w14:paraId="18DA59F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313" w:type="pct"/>
            <w:tcBorders>
              <w:top w:val="nil"/>
              <w:left w:val="nil"/>
              <w:bottom w:val="single" w:sz="4" w:space="0" w:color="auto"/>
              <w:right w:val="single" w:sz="4" w:space="0" w:color="auto"/>
            </w:tcBorders>
            <w:shd w:val="clear" w:color="auto" w:fill="auto"/>
            <w:vAlign w:val="center"/>
            <w:hideMark/>
          </w:tcPr>
          <w:p w14:paraId="0BB9D70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312" w:type="pct"/>
            <w:tcBorders>
              <w:top w:val="nil"/>
              <w:left w:val="nil"/>
              <w:bottom w:val="single" w:sz="4" w:space="0" w:color="auto"/>
              <w:right w:val="single" w:sz="4" w:space="0" w:color="auto"/>
            </w:tcBorders>
            <w:shd w:val="clear" w:color="auto" w:fill="auto"/>
            <w:vAlign w:val="center"/>
            <w:hideMark/>
          </w:tcPr>
          <w:p w14:paraId="737A3AB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313" w:type="pct"/>
            <w:tcBorders>
              <w:top w:val="nil"/>
              <w:left w:val="nil"/>
              <w:bottom w:val="single" w:sz="4" w:space="0" w:color="auto"/>
              <w:right w:val="single" w:sz="4" w:space="0" w:color="auto"/>
            </w:tcBorders>
            <w:shd w:val="clear" w:color="auto" w:fill="auto"/>
            <w:vAlign w:val="center"/>
            <w:hideMark/>
          </w:tcPr>
          <w:p w14:paraId="332C951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357" w:type="pct"/>
            <w:tcBorders>
              <w:top w:val="nil"/>
              <w:left w:val="nil"/>
              <w:bottom w:val="single" w:sz="4" w:space="0" w:color="auto"/>
              <w:right w:val="single" w:sz="4" w:space="0" w:color="auto"/>
            </w:tcBorders>
            <w:shd w:val="clear" w:color="auto" w:fill="auto"/>
            <w:vAlign w:val="center"/>
            <w:hideMark/>
          </w:tcPr>
          <w:p w14:paraId="506170B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313" w:type="pct"/>
            <w:tcBorders>
              <w:top w:val="nil"/>
              <w:left w:val="nil"/>
              <w:bottom w:val="single" w:sz="4" w:space="0" w:color="auto"/>
              <w:right w:val="single" w:sz="4" w:space="0" w:color="auto"/>
            </w:tcBorders>
            <w:shd w:val="clear" w:color="auto" w:fill="auto"/>
            <w:vAlign w:val="center"/>
            <w:hideMark/>
          </w:tcPr>
          <w:p w14:paraId="452F28D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313" w:type="pct"/>
            <w:tcBorders>
              <w:top w:val="nil"/>
              <w:left w:val="nil"/>
              <w:bottom w:val="single" w:sz="4" w:space="0" w:color="auto"/>
              <w:right w:val="single" w:sz="4" w:space="0" w:color="auto"/>
            </w:tcBorders>
            <w:shd w:val="clear" w:color="auto" w:fill="auto"/>
            <w:vAlign w:val="center"/>
            <w:hideMark/>
          </w:tcPr>
          <w:p w14:paraId="3D3F086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357" w:type="pct"/>
            <w:tcBorders>
              <w:top w:val="nil"/>
              <w:left w:val="nil"/>
              <w:bottom w:val="single" w:sz="4" w:space="0" w:color="auto"/>
              <w:right w:val="single" w:sz="4" w:space="0" w:color="auto"/>
            </w:tcBorders>
            <w:shd w:val="clear" w:color="auto" w:fill="auto"/>
            <w:vAlign w:val="center"/>
            <w:hideMark/>
          </w:tcPr>
          <w:p w14:paraId="3631ABF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c>
          <w:tcPr>
            <w:tcW w:w="311" w:type="pct"/>
            <w:tcBorders>
              <w:top w:val="nil"/>
              <w:left w:val="nil"/>
              <w:bottom w:val="single" w:sz="4" w:space="0" w:color="auto"/>
              <w:right w:val="single" w:sz="4" w:space="0" w:color="auto"/>
            </w:tcBorders>
            <w:shd w:val="clear" w:color="auto" w:fill="auto"/>
            <w:vAlign w:val="center"/>
            <w:hideMark/>
          </w:tcPr>
          <w:p w14:paraId="2A9EC8B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w:t>
            </w:r>
          </w:p>
        </w:tc>
      </w:tr>
      <w:tr w:rsidR="008B492D" w:rsidRPr="0000615F" w14:paraId="291D9641"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61B8692A"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Затрачено топлива на выработку тепловой энергии</w:t>
            </w:r>
          </w:p>
        </w:tc>
        <w:tc>
          <w:tcPr>
            <w:tcW w:w="358" w:type="pct"/>
            <w:tcBorders>
              <w:top w:val="nil"/>
              <w:left w:val="nil"/>
              <w:bottom w:val="single" w:sz="4" w:space="0" w:color="000000"/>
              <w:right w:val="nil"/>
            </w:tcBorders>
            <w:shd w:val="clear" w:color="auto" w:fill="auto"/>
            <w:vAlign w:val="center"/>
            <w:hideMark/>
          </w:tcPr>
          <w:p w14:paraId="7AA76E22"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 xml:space="preserve">тыс. т </w:t>
            </w:r>
            <w:proofErr w:type="spellStart"/>
            <w:r w:rsidRPr="0000615F">
              <w:rPr>
                <w:sz w:val="16"/>
                <w:szCs w:val="16"/>
                <w:lang w:bidi="ar-SA"/>
              </w:rPr>
              <w:t>у.т</w:t>
            </w:r>
            <w:proofErr w:type="spellEnd"/>
            <w:r w:rsidRPr="0000615F">
              <w:rPr>
                <w:sz w:val="16"/>
                <w:szCs w:val="16"/>
                <w:lang w:bidi="ar-SA"/>
              </w:rPr>
              <w:t>.</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0439148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268" w:type="pct"/>
            <w:tcBorders>
              <w:top w:val="nil"/>
              <w:left w:val="nil"/>
              <w:bottom w:val="single" w:sz="4" w:space="0" w:color="auto"/>
              <w:right w:val="single" w:sz="4" w:space="0" w:color="auto"/>
            </w:tcBorders>
            <w:shd w:val="clear" w:color="auto" w:fill="auto"/>
            <w:vAlign w:val="center"/>
            <w:hideMark/>
          </w:tcPr>
          <w:p w14:paraId="1CD624F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13" w:type="pct"/>
            <w:tcBorders>
              <w:top w:val="nil"/>
              <w:left w:val="nil"/>
              <w:bottom w:val="single" w:sz="4" w:space="0" w:color="auto"/>
              <w:right w:val="single" w:sz="4" w:space="0" w:color="auto"/>
            </w:tcBorders>
            <w:shd w:val="clear" w:color="auto" w:fill="auto"/>
            <w:vAlign w:val="center"/>
            <w:hideMark/>
          </w:tcPr>
          <w:p w14:paraId="5E55C77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13" w:type="pct"/>
            <w:tcBorders>
              <w:top w:val="nil"/>
              <w:left w:val="nil"/>
              <w:bottom w:val="single" w:sz="4" w:space="0" w:color="auto"/>
              <w:right w:val="single" w:sz="4" w:space="0" w:color="auto"/>
            </w:tcBorders>
            <w:shd w:val="clear" w:color="auto" w:fill="auto"/>
            <w:vAlign w:val="center"/>
            <w:hideMark/>
          </w:tcPr>
          <w:p w14:paraId="1BD2EE7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13" w:type="pct"/>
            <w:tcBorders>
              <w:top w:val="nil"/>
              <w:left w:val="nil"/>
              <w:bottom w:val="single" w:sz="4" w:space="0" w:color="auto"/>
              <w:right w:val="single" w:sz="4" w:space="0" w:color="auto"/>
            </w:tcBorders>
            <w:shd w:val="clear" w:color="auto" w:fill="auto"/>
            <w:vAlign w:val="center"/>
            <w:hideMark/>
          </w:tcPr>
          <w:p w14:paraId="0613F05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12" w:type="pct"/>
            <w:tcBorders>
              <w:top w:val="nil"/>
              <w:left w:val="nil"/>
              <w:bottom w:val="single" w:sz="4" w:space="0" w:color="auto"/>
              <w:right w:val="single" w:sz="4" w:space="0" w:color="auto"/>
            </w:tcBorders>
            <w:shd w:val="clear" w:color="auto" w:fill="auto"/>
            <w:vAlign w:val="center"/>
            <w:hideMark/>
          </w:tcPr>
          <w:p w14:paraId="45F8765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13" w:type="pct"/>
            <w:tcBorders>
              <w:top w:val="nil"/>
              <w:left w:val="nil"/>
              <w:bottom w:val="single" w:sz="4" w:space="0" w:color="auto"/>
              <w:right w:val="single" w:sz="4" w:space="0" w:color="auto"/>
            </w:tcBorders>
            <w:shd w:val="clear" w:color="auto" w:fill="auto"/>
            <w:vAlign w:val="center"/>
            <w:hideMark/>
          </w:tcPr>
          <w:p w14:paraId="67E1236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57" w:type="pct"/>
            <w:tcBorders>
              <w:top w:val="nil"/>
              <w:left w:val="nil"/>
              <w:bottom w:val="single" w:sz="4" w:space="0" w:color="auto"/>
              <w:right w:val="single" w:sz="4" w:space="0" w:color="auto"/>
            </w:tcBorders>
            <w:shd w:val="clear" w:color="auto" w:fill="auto"/>
            <w:vAlign w:val="center"/>
            <w:hideMark/>
          </w:tcPr>
          <w:p w14:paraId="4316FB0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13" w:type="pct"/>
            <w:tcBorders>
              <w:top w:val="nil"/>
              <w:left w:val="nil"/>
              <w:bottom w:val="single" w:sz="4" w:space="0" w:color="auto"/>
              <w:right w:val="single" w:sz="4" w:space="0" w:color="auto"/>
            </w:tcBorders>
            <w:shd w:val="clear" w:color="auto" w:fill="auto"/>
            <w:vAlign w:val="center"/>
            <w:hideMark/>
          </w:tcPr>
          <w:p w14:paraId="63AA387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13" w:type="pct"/>
            <w:tcBorders>
              <w:top w:val="nil"/>
              <w:left w:val="nil"/>
              <w:bottom w:val="single" w:sz="4" w:space="0" w:color="auto"/>
              <w:right w:val="single" w:sz="4" w:space="0" w:color="auto"/>
            </w:tcBorders>
            <w:shd w:val="clear" w:color="auto" w:fill="auto"/>
            <w:vAlign w:val="center"/>
            <w:hideMark/>
          </w:tcPr>
          <w:p w14:paraId="14458BD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57" w:type="pct"/>
            <w:tcBorders>
              <w:top w:val="nil"/>
              <w:left w:val="nil"/>
              <w:bottom w:val="single" w:sz="4" w:space="0" w:color="auto"/>
              <w:right w:val="single" w:sz="4" w:space="0" w:color="auto"/>
            </w:tcBorders>
            <w:shd w:val="clear" w:color="auto" w:fill="auto"/>
            <w:vAlign w:val="center"/>
            <w:hideMark/>
          </w:tcPr>
          <w:p w14:paraId="4B12AA0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c>
          <w:tcPr>
            <w:tcW w:w="311" w:type="pct"/>
            <w:tcBorders>
              <w:top w:val="nil"/>
              <w:left w:val="nil"/>
              <w:bottom w:val="single" w:sz="4" w:space="0" w:color="auto"/>
              <w:right w:val="single" w:sz="4" w:space="0" w:color="auto"/>
            </w:tcBorders>
            <w:shd w:val="clear" w:color="auto" w:fill="auto"/>
            <w:vAlign w:val="center"/>
            <w:hideMark/>
          </w:tcPr>
          <w:p w14:paraId="26125A4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w:t>
            </w:r>
          </w:p>
        </w:tc>
      </w:tr>
      <w:tr w:rsidR="008B492D" w:rsidRPr="0000615F" w14:paraId="27D801FA"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6F1A1440"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Сырье, основные материалы</w:t>
            </w:r>
          </w:p>
        </w:tc>
        <w:tc>
          <w:tcPr>
            <w:tcW w:w="358" w:type="pct"/>
            <w:tcBorders>
              <w:top w:val="nil"/>
              <w:left w:val="nil"/>
              <w:bottom w:val="single" w:sz="4" w:space="0" w:color="000000"/>
              <w:right w:val="nil"/>
            </w:tcBorders>
            <w:shd w:val="clear" w:color="auto" w:fill="auto"/>
            <w:vAlign w:val="center"/>
            <w:hideMark/>
          </w:tcPr>
          <w:p w14:paraId="5687D6E1"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344B6AD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217</w:t>
            </w:r>
          </w:p>
        </w:tc>
        <w:tc>
          <w:tcPr>
            <w:tcW w:w="268" w:type="pct"/>
            <w:tcBorders>
              <w:top w:val="nil"/>
              <w:left w:val="nil"/>
              <w:bottom w:val="single" w:sz="4" w:space="0" w:color="auto"/>
              <w:right w:val="single" w:sz="4" w:space="0" w:color="auto"/>
            </w:tcBorders>
            <w:shd w:val="clear" w:color="auto" w:fill="auto"/>
            <w:vAlign w:val="center"/>
            <w:hideMark/>
          </w:tcPr>
          <w:p w14:paraId="4C4F035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225</w:t>
            </w:r>
          </w:p>
        </w:tc>
        <w:tc>
          <w:tcPr>
            <w:tcW w:w="313" w:type="pct"/>
            <w:tcBorders>
              <w:top w:val="nil"/>
              <w:left w:val="nil"/>
              <w:bottom w:val="single" w:sz="4" w:space="0" w:color="auto"/>
              <w:right w:val="single" w:sz="4" w:space="0" w:color="auto"/>
            </w:tcBorders>
            <w:shd w:val="clear" w:color="auto" w:fill="auto"/>
            <w:vAlign w:val="center"/>
            <w:hideMark/>
          </w:tcPr>
          <w:p w14:paraId="0E40DC4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233</w:t>
            </w:r>
          </w:p>
        </w:tc>
        <w:tc>
          <w:tcPr>
            <w:tcW w:w="313" w:type="pct"/>
            <w:tcBorders>
              <w:top w:val="nil"/>
              <w:left w:val="nil"/>
              <w:bottom w:val="single" w:sz="4" w:space="0" w:color="auto"/>
              <w:right w:val="single" w:sz="4" w:space="0" w:color="auto"/>
            </w:tcBorders>
            <w:shd w:val="clear" w:color="auto" w:fill="auto"/>
            <w:vAlign w:val="center"/>
            <w:hideMark/>
          </w:tcPr>
          <w:p w14:paraId="694F734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243</w:t>
            </w:r>
          </w:p>
        </w:tc>
        <w:tc>
          <w:tcPr>
            <w:tcW w:w="313" w:type="pct"/>
            <w:tcBorders>
              <w:top w:val="nil"/>
              <w:left w:val="nil"/>
              <w:bottom w:val="single" w:sz="4" w:space="0" w:color="auto"/>
              <w:right w:val="single" w:sz="4" w:space="0" w:color="auto"/>
            </w:tcBorders>
            <w:shd w:val="clear" w:color="auto" w:fill="auto"/>
            <w:vAlign w:val="center"/>
            <w:hideMark/>
          </w:tcPr>
          <w:p w14:paraId="28070CD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253</w:t>
            </w:r>
          </w:p>
        </w:tc>
        <w:tc>
          <w:tcPr>
            <w:tcW w:w="312" w:type="pct"/>
            <w:tcBorders>
              <w:top w:val="nil"/>
              <w:left w:val="nil"/>
              <w:bottom w:val="single" w:sz="4" w:space="0" w:color="auto"/>
              <w:right w:val="single" w:sz="4" w:space="0" w:color="auto"/>
            </w:tcBorders>
            <w:shd w:val="clear" w:color="auto" w:fill="auto"/>
            <w:vAlign w:val="center"/>
            <w:hideMark/>
          </w:tcPr>
          <w:p w14:paraId="318472F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265</w:t>
            </w:r>
          </w:p>
        </w:tc>
        <w:tc>
          <w:tcPr>
            <w:tcW w:w="313" w:type="pct"/>
            <w:tcBorders>
              <w:top w:val="nil"/>
              <w:left w:val="nil"/>
              <w:bottom w:val="single" w:sz="4" w:space="0" w:color="auto"/>
              <w:right w:val="single" w:sz="4" w:space="0" w:color="auto"/>
            </w:tcBorders>
            <w:shd w:val="clear" w:color="auto" w:fill="auto"/>
            <w:vAlign w:val="center"/>
            <w:hideMark/>
          </w:tcPr>
          <w:p w14:paraId="413B45E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276</w:t>
            </w:r>
          </w:p>
        </w:tc>
        <w:tc>
          <w:tcPr>
            <w:tcW w:w="357" w:type="pct"/>
            <w:tcBorders>
              <w:top w:val="nil"/>
              <w:left w:val="nil"/>
              <w:bottom w:val="single" w:sz="4" w:space="0" w:color="auto"/>
              <w:right w:val="single" w:sz="4" w:space="0" w:color="auto"/>
            </w:tcBorders>
            <w:shd w:val="clear" w:color="auto" w:fill="auto"/>
            <w:vAlign w:val="center"/>
            <w:hideMark/>
          </w:tcPr>
          <w:p w14:paraId="19F6408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288</w:t>
            </w:r>
          </w:p>
        </w:tc>
        <w:tc>
          <w:tcPr>
            <w:tcW w:w="313" w:type="pct"/>
            <w:tcBorders>
              <w:top w:val="nil"/>
              <w:left w:val="nil"/>
              <w:bottom w:val="single" w:sz="4" w:space="0" w:color="auto"/>
              <w:right w:val="single" w:sz="4" w:space="0" w:color="auto"/>
            </w:tcBorders>
            <w:shd w:val="clear" w:color="auto" w:fill="auto"/>
            <w:vAlign w:val="center"/>
            <w:hideMark/>
          </w:tcPr>
          <w:p w14:paraId="17176EE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300</w:t>
            </w:r>
          </w:p>
        </w:tc>
        <w:tc>
          <w:tcPr>
            <w:tcW w:w="313" w:type="pct"/>
            <w:tcBorders>
              <w:top w:val="nil"/>
              <w:left w:val="nil"/>
              <w:bottom w:val="single" w:sz="4" w:space="0" w:color="auto"/>
              <w:right w:val="single" w:sz="4" w:space="0" w:color="auto"/>
            </w:tcBorders>
            <w:shd w:val="clear" w:color="auto" w:fill="auto"/>
            <w:vAlign w:val="center"/>
            <w:hideMark/>
          </w:tcPr>
          <w:p w14:paraId="7906CCF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313</w:t>
            </w:r>
          </w:p>
        </w:tc>
        <w:tc>
          <w:tcPr>
            <w:tcW w:w="357" w:type="pct"/>
            <w:tcBorders>
              <w:top w:val="nil"/>
              <w:left w:val="nil"/>
              <w:bottom w:val="single" w:sz="4" w:space="0" w:color="auto"/>
              <w:right w:val="single" w:sz="4" w:space="0" w:color="auto"/>
            </w:tcBorders>
            <w:shd w:val="clear" w:color="auto" w:fill="auto"/>
            <w:vAlign w:val="center"/>
            <w:hideMark/>
          </w:tcPr>
          <w:p w14:paraId="14F2F8C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326</w:t>
            </w:r>
          </w:p>
        </w:tc>
        <w:tc>
          <w:tcPr>
            <w:tcW w:w="311" w:type="pct"/>
            <w:tcBorders>
              <w:top w:val="nil"/>
              <w:left w:val="nil"/>
              <w:bottom w:val="single" w:sz="4" w:space="0" w:color="auto"/>
              <w:right w:val="single" w:sz="4" w:space="0" w:color="auto"/>
            </w:tcBorders>
            <w:shd w:val="clear" w:color="auto" w:fill="auto"/>
            <w:vAlign w:val="center"/>
            <w:hideMark/>
          </w:tcPr>
          <w:p w14:paraId="483EAF4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341</w:t>
            </w:r>
          </w:p>
        </w:tc>
      </w:tr>
      <w:tr w:rsidR="008B492D" w:rsidRPr="0000615F" w14:paraId="49A1213B"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24D0A7F7"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Общепроизводственные расходы</w:t>
            </w:r>
          </w:p>
        </w:tc>
        <w:tc>
          <w:tcPr>
            <w:tcW w:w="358" w:type="pct"/>
            <w:tcBorders>
              <w:top w:val="nil"/>
              <w:left w:val="nil"/>
              <w:bottom w:val="single" w:sz="4" w:space="0" w:color="000000"/>
              <w:right w:val="nil"/>
            </w:tcBorders>
            <w:shd w:val="clear" w:color="auto" w:fill="auto"/>
            <w:vAlign w:val="center"/>
            <w:hideMark/>
          </w:tcPr>
          <w:p w14:paraId="73C887E4"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6F123BD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5003</w:t>
            </w:r>
          </w:p>
        </w:tc>
        <w:tc>
          <w:tcPr>
            <w:tcW w:w="268" w:type="pct"/>
            <w:tcBorders>
              <w:top w:val="nil"/>
              <w:left w:val="nil"/>
              <w:bottom w:val="single" w:sz="4" w:space="0" w:color="auto"/>
              <w:right w:val="single" w:sz="4" w:space="0" w:color="auto"/>
            </w:tcBorders>
            <w:shd w:val="clear" w:color="auto" w:fill="auto"/>
            <w:vAlign w:val="center"/>
            <w:hideMark/>
          </w:tcPr>
          <w:p w14:paraId="298FD89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5183</w:t>
            </w:r>
          </w:p>
        </w:tc>
        <w:tc>
          <w:tcPr>
            <w:tcW w:w="313" w:type="pct"/>
            <w:tcBorders>
              <w:top w:val="nil"/>
              <w:left w:val="nil"/>
              <w:bottom w:val="single" w:sz="4" w:space="0" w:color="auto"/>
              <w:right w:val="single" w:sz="4" w:space="0" w:color="auto"/>
            </w:tcBorders>
            <w:shd w:val="clear" w:color="auto" w:fill="auto"/>
            <w:vAlign w:val="center"/>
            <w:hideMark/>
          </w:tcPr>
          <w:p w14:paraId="0E74049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5369</w:t>
            </w:r>
          </w:p>
        </w:tc>
        <w:tc>
          <w:tcPr>
            <w:tcW w:w="313" w:type="pct"/>
            <w:tcBorders>
              <w:top w:val="nil"/>
              <w:left w:val="nil"/>
              <w:bottom w:val="single" w:sz="4" w:space="0" w:color="auto"/>
              <w:right w:val="single" w:sz="4" w:space="0" w:color="auto"/>
            </w:tcBorders>
            <w:shd w:val="clear" w:color="auto" w:fill="auto"/>
            <w:vAlign w:val="center"/>
            <w:hideMark/>
          </w:tcPr>
          <w:p w14:paraId="13E0435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5595</w:t>
            </w:r>
          </w:p>
        </w:tc>
        <w:tc>
          <w:tcPr>
            <w:tcW w:w="313" w:type="pct"/>
            <w:tcBorders>
              <w:top w:val="nil"/>
              <w:left w:val="nil"/>
              <w:bottom w:val="single" w:sz="4" w:space="0" w:color="auto"/>
              <w:right w:val="single" w:sz="4" w:space="0" w:color="auto"/>
            </w:tcBorders>
            <w:shd w:val="clear" w:color="auto" w:fill="auto"/>
            <w:vAlign w:val="center"/>
            <w:hideMark/>
          </w:tcPr>
          <w:p w14:paraId="1D83FC1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5841</w:t>
            </w:r>
          </w:p>
        </w:tc>
        <w:tc>
          <w:tcPr>
            <w:tcW w:w="312" w:type="pct"/>
            <w:tcBorders>
              <w:top w:val="nil"/>
              <w:left w:val="nil"/>
              <w:bottom w:val="single" w:sz="4" w:space="0" w:color="auto"/>
              <w:right w:val="single" w:sz="4" w:space="0" w:color="auto"/>
            </w:tcBorders>
            <w:shd w:val="clear" w:color="auto" w:fill="auto"/>
            <w:vAlign w:val="center"/>
            <w:hideMark/>
          </w:tcPr>
          <w:p w14:paraId="6B6B64A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6104</w:t>
            </w:r>
          </w:p>
        </w:tc>
        <w:tc>
          <w:tcPr>
            <w:tcW w:w="313" w:type="pct"/>
            <w:tcBorders>
              <w:top w:val="nil"/>
              <w:left w:val="nil"/>
              <w:bottom w:val="single" w:sz="4" w:space="0" w:color="auto"/>
              <w:right w:val="single" w:sz="4" w:space="0" w:color="auto"/>
            </w:tcBorders>
            <w:shd w:val="clear" w:color="auto" w:fill="auto"/>
            <w:vAlign w:val="center"/>
            <w:hideMark/>
          </w:tcPr>
          <w:p w14:paraId="1202755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6366</w:t>
            </w:r>
          </w:p>
        </w:tc>
        <w:tc>
          <w:tcPr>
            <w:tcW w:w="357" w:type="pct"/>
            <w:tcBorders>
              <w:top w:val="nil"/>
              <w:left w:val="nil"/>
              <w:bottom w:val="single" w:sz="4" w:space="0" w:color="auto"/>
              <w:right w:val="single" w:sz="4" w:space="0" w:color="auto"/>
            </w:tcBorders>
            <w:shd w:val="clear" w:color="auto" w:fill="auto"/>
            <w:vAlign w:val="center"/>
            <w:hideMark/>
          </w:tcPr>
          <w:p w14:paraId="035CC73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6634</w:t>
            </w:r>
          </w:p>
        </w:tc>
        <w:tc>
          <w:tcPr>
            <w:tcW w:w="313" w:type="pct"/>
            <w:tcBorders>
              <w:top w:val="nil"/>
              <w:left w:val="nil"/>
              <w:bottom w:val="single" w:sz="4" w:space="0" w:color="auto"/>
              <w:right w:val="single" w:sz="4" w:space="0" w:color="auto"/>
            </w:tcBorders>
            <w:shd w:val="clear" w:color="auto" w:fill="auto"/>
            <w:vAlign w:val="center"/>
            <w:hideMark/>
          </w:tcPr>
          <w:p w14:paraId="1952D0A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6919</w:t>
            </w:r>
          </w:p>
        </w:tc>
        <w:tc>
          <w:tcPr>
            <w:tcW w:w="313" w:type="pct"/>
            <w:tcBorders>
              <w:top w:val="nil"/>
              <w:left w:val="nil"/>
              <w:bottom w:val="single" w:sz="4" w:space="0" w:color="auto"/>
              <w:right w:val="single" w:sz="4" w:space="0" w:color="auto"/>
            </w:tcBorders>
            <w:shd w:val="clear" w:color="auto" w:fill="auto"/>
            <w:vAlign w:val="center"/>
            <w:hideMark/>
          </w:tcPr>
          <w:p w14:paraId="191AC04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7216</w:t>
            </w:r>
          </w:p>
        </w:tc>
        <w:tc>
          <w:tcPr>
            <w:tcW w:w="357" w:type="pct"/>
            <w:tcBorders>
              <w:top w:val="nil"/>
              <w:left w:val="nil"/>
              <w:bottom w:val="single" w:sz="4" w:space="0" w:color="auto"/>
              <w:right w:val="single" w:sz="4" w:space="0" w:color="auto"/>
            </w:tcBorders>
            <w:shd w:val="clear" w:color="auto" w:fill="auto"/>
            <w:vAlign w:val="center"/>
            <w:hideMark/>
          </w:tcPr>
          <w:p w14:paraId="324F2D1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7527</w:t>
            </w:r>
          </w:p>
        </w:tc>
        <w:tc>
          <w:tcPr>
            <w:tcW w:w="311" w:type="pct"/>
            <w:tcBorders>
              <w:top w:val="nil"/>
              <w:left w:val="nil"/>
              <w:bottom w:val="single" w:sz="4" w:space="0" w:color="auto"/>
              <w:right w:val="single" w:sz="4" w:space="0" w:color="auto"/>
            </w:tcBorders>
            <w:shd w:val="clear" w:color="auto" w:fill="auto"/>
            <w:vAlign w:val="center"/>
            <w:hideMark/>
          </w:tcPr>
          <w:p w14:paraId="2280FE1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7850</w:t>
            </w:r>
          </w:p>
        </w:tc>
      </w:tr>
      <w:tr w:rsidR="008B492D" w:rsidRPr="0000615F" w14:paraId="014E34A6"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4584C2F4"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lastRenderedPageBreak/>
              <w:t>Общехозяйственные расходы, в том числе:</w:t>
            </w:r>
          </w:p>
        </w:tc>
        <w:tc>
          <w:tcPr>
            <w:tcW w:w="358" w:type="pct"/>
            <w:tcBorders>
              <w:top w:val="nil"/>
              <w:left w:val="nil"/>
              <w:bottom w:val="single" w:sz="4" w:space="0" w:color="000000"/>
              <w:right w:val="nil"/>
            </w:tcBorders>
            <w:shd w:val="clear" w:color="auto" w:fill="auto"/>
            <w:vAlign w:val="center"/>
            <w:hideMark/>
          </w:tcPr>
          <w:p w14:paraId="1137E169"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27CF39A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3155</w:t>
            </w:r>
          </w:p>
        </w:tc>
        <w:tc>
          <w:tcPr>
            <w:tcW w:w="268" w:type="pct"/>
            <w:tcBorders>
              <w:top w:val="nil"/>
              <w:left w:val="nil"/>
              <w:bottom w:val="single" w:sz="4" w:space="0" w:color="auto"/>
              <w:right w:val="single" w:sz="4" w:space="0" w:color="auto"/>
            </w:tcBorders>
            <w:shd w:val="clear" w:color="auto" w:fill="auto"/>
            <w:vAlign w:val="center"/>
            <w:hideMark/>
          </w:tcPr>
          <w:p w14:paraId="53E3CAE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3269</w:t>
            </w:r>
          </w:p>
        </w:tc>
        <w:tc>
          <w:tcPr>
            <w:tcW w:w="313" w:type="pct"/>
            <w:tcBorders>
              <w:top w:val="nil"/>
              <w:left w:val="nil"/>
              <w:bottom w:val="single" w:sz="4" w:space="0" w:color="auto"/>
              <w:right w:val="single" w:sz="4" w:space="0" w:color="auto"/>
            </w:tcBorders>
            <w:shd w:val="clear" w:color="auto" w:fill="auto"/>
            <w:vAlign w:val="center"/>
            <w:hideMark/>
          </w:tcPr>
          <w:p w14:paraId="64ECF1B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3386</w:t>
            </w:r>
          </w:p>
        </w:tc>
        <w:tc>
          <w:tcPr>
            <w:tcW w:w="313" w:type="pct"/>
            <w:tcBorders>
              <w:top w:val="nil"/>
              <w:left w:val="nil"/>
              <w:bottom w:val="single" w:sz="4" w:space="0" w:color="auto"/>
              <w:right w:val="single" w:sz="4" w:space="0" w:color="auto"/>
            </w:tcBorders>
            <w:shd w:val="clear" w:color="auto" w:fill="auto"/>
            <w:vAlign w:val="center"/>
            <w:hideMark/>
          </w:tcPr>
          <w:p w14:paraId="7100D5F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3529</w:t>
            </w:r>
          </w:p>
        </w:tc>
        <w:tc>
          <w:tcPr>
            <w:tcW w:w="313" w:type="pct"/>
            <w:tcBorders>
              <w:top w:val="nil"/>
              <w:left w:val="nil"/>
              <w:bottom w:val="single" w:sz="4" w:space="0" w:color="auto"/>
              <w:right w:val="single" w:sz="4" w:space="0" w:color="auto"/>
            </w:tcBorders>
            <w:shd w:val="clear" w:color="auto" w:fill="auto"/>
            <w:vAlign w:val="center"/>
            <w:hideMark/>
          </w:tcPr>
          <w:p w14:paraId="481E17B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3684</w:t>
            </w:r>
          </w:p>
        </w:tc>
        <w:tc>
          <w:tcPr>
            <w:tcW w:w="312" w:type="pct"/>
            <w:tcBorders>
              <w:top w:val="nil"/>
              <w:left w:val="nil"/>
              <w:bottom w:val="single" w:sz="4" w:space="0" w:color="auto"/>
              <w:right w:val="single" w:sz="4" w:space="0" w:color="auto"/>
            </w:tcBorders>
            <w:shd w:val="clear" w:color="auto" w:fill="auto"/>
            <w:vAlign w:val="center"/>
            <w:hideMark/>
          </w:tcPr>
          <w:p w14:paraId="4580820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3850</w:t>
            </w:r>
          </w:p>
        </w:tc>
        <w:tc>
          <w:tcPr>
            <w:tcW w:w="313" w:type="pct"/>
            <w:tcBorders>
              <w:top w:val="nil"/>
              <w:left w:val="nil"/>
              <w:bottom w:val="single" w:sz="4" w:space="0" w:color="auto"/>
              <w:right w:val="single" w:sz="4" w:space="0" w:color="auto"/>
            </w:tcBorders>
            <w:shd w:val="clear" w:color="auto" w:fill="auto"/>
            <w:vAlign w:val="center"/>
            <w:hideMark/>
          </w:tcPr>
          <w:p w14:paraId="6E080E8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4015</w:t>
            </w:r>
          </w:p>
        </w:tc>
        <w:tc>
          <w:tcPr>
            <w:tcW w:w="357" w:type="pct"/>
            <w:tcBorders>
              <w:top w:val="nil"/>
              <w:left w:val="nil"/>
              <w:bottom w:val="single" w:sz="4" w:space="0" w:color="auto"/>
              <w:right w:val="single" w:sz="4" w:space="0" w:color="auto"/>
            </w:tcBorders>
            <w:shd w:val="clear" w:color="auto" w:fill="auto"/>
            <w:vAlign w:val="center"/>
            <w:hideMark/>
          </w:tcPr>
          <w:p w14:paraId="4621D9F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4184</w:t>
            </w:r>
          </w:p>
        </w:tc>
        <w:tc>
          <w:tcPr>
            <w:tcW w:w="313" w:type="pct"/>
            <w:tcBorders>
              <w:top w:val="nil"/>
              <w:left w:val="nil"/>
              <w:bottom w:val="single" w:sz="4" w:space="0" w:color="auto"/>
              <w:right w:val="single" w:sz="4" w:space="0" w:color="auto"/>
            </w:tcBorders>
            <w:shd w:val="clear" w:color="auto" w:fill="auto"/>
            <w:vAlign w:val="center"/>
            <w:hideMark/>
          </w:tcPr>
          <w:p w14:paraId="1BB37D8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4364</w:t>
            </w:r>
          </w:p>
        </w:tc>
        <w:tc>
          <w:tcPr>
            <w:tcW w:w="313" w:type="pct"/>
            <w:tcBorders>
              <w:top w:val="nil"/>
              <w:left w:val="nil"/>
              <w:bottom w:val="single" w:sz="4" w:space="0" w:color="auto"/>
              <w:right w:val="single" w:sz="4" w:space="0" w:color="auto"/>
            </w:tcBorders>
            <w:shd w:val="clear" w:color="auto" w:fill="auto"/>
            <w:vAlign w:val="center"/>
            <w:hideMark/>
          </w:tcPr>
          <w:p w14:paraId="4FE3384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4551</w:t>
            </w:r>
          </w:p>
        </w:tc>
        <w:tc>
          <w:tcPr>
            <w:tcW w:w="357" w:type="pct"/>
            <w:tcBorders>
              <w:top w:val="nil"/>
              <w:left w:val="nil"/>
              <w:bottom w:val="single" w:sz="4" w:space="0" w:color="auto"/>
              <w:right w:val="single" w:sz="4" w:space="0" w:color="auto"/>
            </w:tcBorders>
            <w:shd w:val="clear" w:color="auto" w:fill="auto"/>
            <w:vAlign w:val="center"/>
            <w:hideMark/>
          </w:tcPr>
          <w:p w14:paraId="5AF2B0E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4747</w:t>
            </w:r>
          </w:p>
        </w:tc>
        <w:tc>
          <w:tcPr>
            <w:tcW w:w="311" w:type="pct"/>
            <w:tcBorders>
              <w:top w:val="nil"/>
              <w:left w:val="nil"/>
              <w:bottom w:val="single" w:sz="4" w:space="0" w:color="auto"/>
              <w:right w:val="single" w:sz="4" w:space="0" w:color="auto"/>
            </w:tcBorders>
            <w:shd w:val="clear" w:color="auto" w:fill="auto"/>
            <w:vAlign w:val="center"/>
            <w:hideMark/>
          </w:tcPr>
          <w:p w14:paraId="2B79F8E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4951</w:t>
            </w:r>
          </w:p>
        </w:tc>
      </w:tr>
      <w:tr w:rsidR="008B492D" w:rsidRPr="0000615F" w14:paraId="0245DB4D"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30467469"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Расходы на капитальный и текущий ремонт основных производственных средств</w:t>
            </w:r>
          </w:p>
        </w:tc>
        <w:tc>
          <w:tcPr>
            <w:tcW w:w="358" w:type="pct"/>
            <w:tcBorders>
              <w:top w:val="nil"/>
              <w:left w:val="nil"/>
              <w:bottom w:val="single" w:sz="4" w:space="0" w:color="000000"/>
              <w:right w:val="nil"/>
            </w:tcBorders>
            <w:shd w:val="clear" w:color="auto" w:fill="auto"/>
            <w:vAlign w:val="center"/>
            <w:hideMark/>
          </w:tcPr>
          <w:p w14:paraId="19ECAB27"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276EAF5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549</w:t>
            </w:r>
          </w:p>
        </w:tc>
        <w:tc>
          <w:tcPr>
            <w:tcW w:w="268" w:type="pct"/>
            <w:tcBorders>
              <w:top w:val="nil"/>
              <w:left w:val="nil"/>
              <w:bottom w:val="single" w:sz="4" w:space="0" w:color="auto"/>
              <w:right w:val="single" w:sz="4" w:space="0" w:color="auto"/>
            </w:tcBorders>
            <w:shd w:val="clear" w:color="auto" w:fill="auto"/>
            <w:vAlign w:val="center"/>
            <w:hideMark/>
          </w:tcPr>
          <w:p w14:paraId="5C48F58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569</w:t>
            </w:r>
          </w:p>
        </w:tc>
        <w:tc>
          <w:tcPr>
            <w:tcW w:w="313" w:type="pct"/>
            <w:tcBorders>
              <w:top w:val="nil"/>
              <w:left w:val="nil"/>
              <w:bottom w:val="single" w:sz="4" w:space="0" w:color="auto"/>
              <w:right w:val="single" w:sz="4" w:space="0" w:color="auto"/>
            </w:tcBorders>
            <w:shd w:val="clear" w:color="auto" w:fill="auto"/>
            <w:vAlign w:val="center"/>
            <w:hideMark/>
          </w:tcPr>
          <w:p w14:paraId="7600339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590</w:t>
            </w:r>
          </w:p>
        </w:tc>
        <w:tc>
          <w:tcPr>
            <w:tcW w:w="313" w:type="pct"/>
            <w:tcBorders>
              <w:top w:val="nil"/>
              <w:left w:val="nil"/>
              <w:bottom w:val="single" w:sz="4" w:space="0" w:color="auto"/>
              <w:right w:val="single" w:sz="4" w:space="0" w:color="auto"/>
            </w:tcBorders>
            <w:shd w:val="clear" w:color="auto" w:fill="auto"/>
            <w:vAlign w:val="center"/>
            <w:hideMark/>
          </w:tcPr>
          <w:p w14:paraId="00C80D7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614</w:t>
            </w:r>
          </w:p>
        </w:tc>
        <w:tc>
          <w:tcPr>
            <w:tcW w:w="313" w:type="pct"/>
            <w:tcBorders>
              <w:top w:val="nil"/>
              <w:left w:val="nil"/>
              <w:bottom w:val="single" w:sz="4" w:space="0" w:color="auto"/>
              <w:right w:val="single" w:sz="4" w:space="0" w:color="auto"/>
            </w:tcBorders>
            <w:shd w:val="clear" w:color="auto" w:fill="auto"/>
            <w:vAlign w:val="center"/>
            <w:hideMark/>
          </w:tcPr>
          <w:p w14:paraId="15B9270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641</w:t>
            </w:r>
          </w:p>
        </w:tc>
        <w:tc>
          <w:tcPr>
            <w:tcW w:w="312" w:type="pct"/>
            <w:tcBorders>
              <w:top w:val="nil"/>
              <w:left w:val="nil"/>
              <w:bottom w:val="single" w:sz="4" w:space="0" w:color="auto"/>
              <w:right w:val="single" w:sz="4" w:space="0" w:color="auto"/>
            </w:tcBorders>
            <w:shd w:val="clear" w:color="auto" w:fill="auto"/>
            <w:vAlign w:val="center"/>
            <w:hideMark/>
          </w:tcPr>
          <w:p w14:paraId="7B1B3C7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670</w:t>
            </w:r>
          </w:p>
        </w:tc>
        <w:tc>
          <w:tcPr>
            <w:tcW w:w="313" w:type="pct"/>
            <w:tcBorders>
              <w:top w:val="nil"/>
              <w:left w:val="nil"/>
              <w:bottom w:val="single" w:sz="4" w:space="0" w:color="auto"/>
              <w:right w:val="single" w:sz="4" w:space="0" w:color="auto"/>
            </w:tcBorders>
            <w:shd w:val="clear" w:color="auto" w:fill="auto"/>
            <w:vAlign w:val="center"/>
            <w:hideMark/>
          </w:tcPr>
          <w:p w14:paraId="5EEB8F6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699</w:t>
            </w:r>
          </w:p>
        </w:tc>
        <w:tc>
          <w:tcPr>
            <w:tcW w:w="357" w:type="pct"/>
            <w:tcBorders>
              <w:top w:val="nil"/>
              <w:left w:val="nil"/>
              <w:bottom w:val="single" w:sz="4" w:space="0" w:color="auto"/>
              <w:right w:val="single" w:sz="4" w:space="0" w:color="auto"/>
            </w:tcBorders>
            <w:shd w:val="clear" w:color="auto" w:fill="auto"/>
            <w:vAlign w:val="center"/>
            <w:hideMark/>
          </w:tcPr>
          <w:p w14:paraId="0DE9A03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728</w:t>
            </w:r>
          </w:p>
        </w:tc>
        <w:tc>
          <w:tcPr>
            <w:tcW w:w="313" w:type="pct"/>
            <w:tcBorders>
              <w:top w:val="nil"/>
              <w:left w:val="nil"/>
              <w:bottom w:val="single" w:sz="4" w:space="0" w:color="auto"/>
              <w:right w:val="single" w:sz="4" w:space="0" w:color="auto"/>
            </w:tcBorders>
            <w:shd w:val="clear" w:color="auto" w:fill="auto"/>
            <w:vAlign w:val="center"/>
            <w:hideMark/>
          </w:tcPr>
          <w:p w14:paraId="56B4152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760</w:t>
            </w:r>
          </w:p>
        </w:tc>
        <w:tc>
          <w:tcPr>
            <w:tcW w:w="313" w:type="pct"/>
            <w:tcBorders>
              <w:top w:val="nil"/>
              <w:left w:val="nil"/>
              <w:bottom w:val="single" w:sz="4" w:space="0" w:color="auto"/>
              <w:right w:val="single" w:sz="4" w:space="0" w:color="auto"/>
            </w:tcBorders>
            <w:shd w:val="clear" w:color="auto" w:fill="auto"/>
            <w:vAlign w:val="center"/>
            <w:hideMark/>
          </w:tcPr>
          <w:p w14:paraId="559B60D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792</w:t>
            </w:r>
          </w:p>
        </w:tc>
        <w:tc>
          <w:tcPr>
            <w:tcW w:w="357" w:type="pct"/>
            <w:tcBorders>
              <w:top w:val="nil"/>
              <w:left w:val="nil"/>
              <w:bottom w:val="single" w:sz="4" w:space="0" w:color="auto"/>
              <w:right w:val="single" w:sz="4" w:space="0" w:color="auto"/>
            </w:tcBorders>
            <w:shd w:val="clear" w:color="auto" w:fill="auto"/>
            <w:vAlign w:val="center"/>
            <w:hideMark/>
          </w:tcPr>
          <w:p w14:paraId="44DEE76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826</w:t>
            </w:r>
          </w:p>
        </w:tc>
        <w:tc>
          <w:tcPr>
            <w:tcW w:w="311" w:type="pct"/>
            <w:tcBorders>
              <w:top w:val="nil"/>
              <w:left w:val="nil"/>
              <w:bottom w:val="single" w:sz="4" w:space="0" w:color="auto"/>
              <w:right w:val="single" w:sz="4" w:space="0" w:color="auto"/>
            </w:tcBorders>
            <w:shd w:val="clear" w:color="auto" w:fill="auto"/>
            <w:vAlign w:val="center"/>
            <w:hideMark/>
          </w:tcPr>
          <w:p w14:paraId="365F54D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862</w:t>
            </w:r>
          </w:p>
        </w:tc>
      </w:tr>
      <w:tr w:rsidR="008B492D" w:rsidRPr="0000615F" w14:paraId="3C5D904D"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4CFAD8BC"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Расходы на топливо:</w:t>
            </w:r>
          </w:p>
        </w:tc>
        <w:tc>
          <w:tcPr>
            <w:tcW w:w="358" w:type="pct"/>
            <w:tcBorders>
              <w:top w:val="nil"/>
              <w:left w:val="nil"/>
              <w:bottom w:val="single" w:sz="4" w:space="0" w:color="000000"/>
              <w:right w:val="nil"/>
            </w:tcBorders>
            <w:shd w:val="clear" w:color="auto" w:fill="auto"/>
            <w:vAlign w:val="center"/>
            <w:hideMark/>
          </w:tcPr>
          <w:p w14:paraId="4E59943E"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5D98E73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18774</w:t>
            </w:r>
          </w:p>
        </w:tc>
        <w:tc>
          <w:tcPr>
            <w:tcW w:w="268" w:type="pct"/>
            <w:tcBorders>
              <w:top w:val="nil"/>
              <w:left w:val="nil"/>
              <w:bottom w:val="single" w:sz="4" w:space="0" w:color="auto"/>
              <w:right w:val="single" w:sz="4" w:space="0" w:color="auto"/>
            </w:tcBorders>
            <w:shd w:val="clear" w:color="auto" w:fill="auto"/>
            <w:vAlign w:val="center"/>
            <w:hideMark/>
          </w:tcPr>
          <w:p w14:paraId="4DEBEB6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19301</w:t>
            </w:r>
          </w:p>
        </w:tc>
        <w:tc>
          <w:tcPr>
            <w:tcW w:w="313" w:type="pct"/>
            <w:tcBorders>
              <w:top w:val="nil"/>
              <w:left w:val="nil"/>
              <w:bottom w:val="single" w:sz="4" w:space="0" w:color="auto"/>
              <w:right w:val="single" w:sz="4" w:space="0" w:color="auto"/>
            </w:tcBorders>
            <w:shd w:val="clear" w:color="auto" w:fill="auto"/>
            <w:vAlign w:val="center"/>
            <w:hideMark/>
          </w:tcPr>
          <w:p w14:paraId="6EB2728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20548</w:t>
            </w:r>
          </w:p>
        </w:tc>
        <w:tc>
          <w:tcPr>
            <w:tcW w:w="313" w:type="pct"/>
            <w:tcBorders>
              <w:top w:val="nil"/>
              <w:left w:val="nil"/>
              <w:bottom w:val="single" w:sz="4" w:space="0" w:color="auto"/>
              <w:right w:val="single" w:sz="4" w:space="0" w:color="auto"/>
            </w:tcBorders>
            <w:shd w:val="clear" w:color="auto" w:fill="auto"/>
            <w:vAlign w:val="center"/>
            <w:hideMark/>
          </w:tcPr>
          <w:p w14:paraId="4EE0BA6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21226</w:t>
            </w:r>
          </w:p>
        </w:tc>
        <w:tc>
          <w:tcPr>
            <w:tcW w:w="313" w:type="pct"/>
            <w:tcBorders>
              <w:top w:val="nil"/>
              <w:left w:val="nil"/>
              <w:bottom w:val="single" w:sz="4" w:space="0" w:color="auto"/>
              <w:right w:val="single" w:sz="4" w:space="0" w:color="auto"/>
            </w:tcBorders>
            <w:shd w:val="clear" w:color="auto" w:fill="auto"/>
            <w:vAlign w:val="center"/>
            <w:hideMark/>
          </w:tcPr>
          <w:p w14:paraId="1E5ACF2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21969</w:t>
            </w:r>
          </w:p>
        </w:tc>
        <w:tc>
          <w:tcPr>
            <w:tcW w:w="312" w:type="pct"/>
            <w:tcBorders>
              <w:top w:val="nil"/>
              <w:left w:val="nil"/>
              <w:bottom w:val="single" w:sz="4" w:space="0" w:color="auto"/>
              <w:right w:val="single" w:sz="4" w:space="0" w:color="auto"/>
            </w:tcBorders>
            <w:shd w:val="clear" w:color="auto" w:fill="auto"/>
            <w:vAlign w:val="center"/>
            <w:hideMark/>
          </w:tcPr>
          <w:p w14:paraId="1CCA536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22847</w:t>
            </w:r>
          </w:p>
        </w:tc>
        <w:tc>
          <w:tcPr>
            <w:tcW w:w="313" w:type="pct"/>
            <w:tcBorders>
              <w:top w:val="nil"/>
              <w:left w:val="nil"/>
              <w:bottom w:val="single" w:sz="4" w:space="0" w:color="auto"/>
              <w:right w:val="single" w:sz="4" w:space="0" w:color="auto"/>
            </w:tcBorders>
            <w:shd w:val="clear" w:color="auto" w:fill="auto"/>
            <w:vAlign w:val="center"/>
            <w:hideMark/>
          </w:tcPr>
          <w:p w14:paraId="18ED70E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23738</w:t>
            </w:r>
          </w:p>
        </w:tc>
        <w:tc>
          <w:tcPr>
            <w:tcW w:w="357" w:type="pct"/>
            <w:tcBorders>
              <w:top w:val="nil"/>
              <w:left w:val="nil"/>
              <w:bottom w:val="single" w:sz="4" w:space="0" w:color="auto"/>
              <w:right w:val="single" w:sz="4" w:space="0" w:color="auto"/>
            </w:tcBorders>
            <w:shd w:val="clear" w:color="auto" w:fill="auto"/>
            <w:vAlign w:val="center"/>
            <w:hideMark/>
          </w:tcPr>
          <w:p w14:paraId="68111E6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24512</w:t>
            </w:r>
          </w:p>
        </w:tc>
        <w:tc>
          <w:tcPr>
            <w:tcW w:w="313" w:type="pct"/>
            <w:tcBorders>
              <w:top w:val="nil"/>
              <w:left w:val="nil"/>
              <w:bottom w:val="single" w:sz="4" w:space="0" w:color="auto"/>
              <w:right w:val="single" w:sz="4" w:space="0" w:color="auto"/>
            </w:tcBorders>
            <w:shd w:val="clear" w:color="auto" w:fill="auto"/>
            <w:vAlign w:val="center"/>
            <w:hideMark/>
          </w:tcPr>
          <w:p w14:paraId="73C7BF5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25311</w:t>
            </w:r>
          </w:p>
        </w:tc>
        <w:tc>
          <w:tcPr>
            <w:tcW w:w="313" w:type="pct"/>
            <w:tcBorders>
              <w:top w:val="nil"/>
              <w:left w:val="nil"/>
              <w:bottom w:val="single" w:sz="4" w:space="0" w:color="auto"/>
              <w:right w:val="single" w:sz="4" w:space="0" w:color="auto"/>
            </w:tcBorders>
            <w:shd w:val="clear" w:color="auto" w:fill="auto"/>
            <w:vAlign w:val="center"/>
            <w:hideMark/>
          </w:tcPr>
          <w:p w14:paraId="510349D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26029</w:t>
            </w:r>
          </w:p>
        </w:tc>
        <w:tc>
          <w:tcPr>
            <w:tcW w:w="357" w:type="pct"/>
            <w:tcBorders>
              <w:top w:val="nil"/>
              <w:left w:val="nil"/>
              <w:bottom w:val="single" w:sz="4" w:space="0" w:color="auto"/>
              <w:right w:val="single" w:sz="4" w:space="0" w:color="auto"/>
            </w:tcBorders>
            <w:shd w:val="clear" w:color="auto" w:fill="auto"/>
            <w:vAlign w:val="center"/>
            <w:hideMark/>
          </w:tcPr>
          <w:p w14:paraId="0635690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26850</w:t>
            </w:r>
          </w:p>
        </w:tc>
        <w:tc>
          <w:tcPr>
            <w:tcW w:w="311" w:type="pct"/>
            <w:tcBorders>
              <w:top w:val="nil"/>
              <w:left w:val="nil"/>
              <w:bottom w:val="single" w:sz="4" w:space="0" w:color="auto"/>
              <w:right w:val="single" w:sz="4" w:space="0" w:color="auto"/>
            </w:tcBorders>
            <w:shd w:val="clear" w:color="auto" w:fill="auto"/>
            <w:vAlign w:val="center"/>
            <w:hideMark/>
          </w:tcPr>
          <w:p w14:paraId="4A0BA8F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27723</w:t>
            </w:r>
          </w:p>
        </w:tc>
      </w:tr>
      <w:tr w:rsidR="008B492D" w:rsidRPr="0000615F" w14:paraId="62A217F3"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6C75B6E2"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Покупная энергия всего, в том числе:</w:t>
            </w:r>
          </w:p>
        </w:tc>
        <w:tc>
          <w:tcPr>
            <w:tcW w:w="358" w:type="pct"/>
            <w:tcBorders>
              <w:top w:val="nil"/>
              <w:left w:val="nil"/>
              <w:bottom w:val="single" w:sz="4" w:space="0" w:color="000000"/>
              <w:right w:val="nil"/>
            </w:tcBorders>
            <w:shd w:val="clear" w:color="auto" w:fill="auto"/>
            <w:vAlign w:val="center"/>
            <w:hideMark/>
          </w:tcPr>
          <w:p w14:paraId="7AF5DEEE"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457640C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2954</w:t>
            </w:r>
          </w:p>
        </w:tc>
        <w:tc>
          <w:tcPr>
            <w:tcW w:w="268" w:type="pct"/>
            <w:tcBorders>
              <w:top w:val="nil"/>
              <w:left w:val="nil"/>
              <w:bottom w:val="single" w:sz="4" w:space="0" w:color="auto"/>
              <w:right w:val="single" w:sz="4" w:space="0" w:color="auto"/>
            </w:tcBorders>
            <w:shd w:val="clear" w:color="auto" w:fill="auto"/>
            <w:vAlign w:val="center"/>
            <w:hideMark/>
          </w:tcPr>
          <w:p w14:paraId="649FF6E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3078</w:t>
            </w:r>
          </w:p>
        </w:tc>
        <w:tc>
          <w:tcPr>
            <w:tcW w:w="313" w:type="pct"/>
            <w:tcBorders>
              <w:top w:val="nil"/>
              <w:left w:val="nil"/>
              <w:bottom w:val="single" w:sz="4" w:space="0" w:color="auto"/>
              <w:right w:val="single" w:sz="4" w:space="0" w:color="auto"/>
            </w:tcBorders>
            <w:shd w:val="clear" w:color="auto" w:fill="auto"/>
            <w:vAlign w:val="center"/>
            <w:hideMark/>
          </w:tcPr>
          <w:p w14:paraId="67D0936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3201</w:t>
            </w:r>
          </w:p>
        </w:tc>
        <w:tc>
          <w:tcPr>
            <w:tcW w:w="313" w:type="pct"/>
            <w:tcBorders>
              <w:top w:val="nil"/>
              <w:left w:val="nil"/>
              <w:bottom w:val="single" w:sz="4" w:space="0" w:color="auto"/>
              <w:right w:val="single" w:sz="4" w:space="0" w:color="auto"/>
            </w:tcBorders>
            <w:shd w:val="clear" w:color="auto" w:fill="auto"/>
            <w:vAlign w:val="center"/>
            <w:hideMark/>
          </w:tcPr>
          <w:p w14:paraId="47B39DD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3329</w:t>
            </w:r>
          </w:p>
        </w:tc>
        <w:tc>
          <w:tcPr>
            <w:tcW w:w="313" w:type="pct"/>
            <w:tcBorders>
              <w:top w:val="nil"/>
              <w:left w:val="nil"/>
              <w:bottom w:val="single" w:sz="4" w:space="0" w:color="auto"/>
              <w:right w:val="single" w:sz="4" w:space="0" w:color="auto"/>
            </w:tcBorders>
            <w:shd w:val="clear" w:color="auto" w:fill="auto"/>
            <w:vAlign w:val="center"/>
            <w:hideMark/>
          </w:tcPr>
          <w:p w14:paraId="50BA857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3459</w:t>
            </w:r>
          </w:p>
        </w:tc>
        <w:tc>
          <w:tcPr>
            <w:tcW w:w="312" w:type="pct"/>
            <w:tcBorders>
              <w:top w:val="nil"/>
              <w:left w:val="nil"/>
              <w:bottom w:val="single" w:sz="4" w:space="0" w:color="auto"/>
              <w:right w:val="single" w:sz="4" w:space="0" w:color="auto"/>
            </w:tcBorders>
            <w:shd w:val="clear" w:color="auto" w:fill="auto"/>
            <w:vAlign w:val="center"/>
            <w:hideMark/>
          </w:tcPr>
          <w:p w14:paraId="1E9EE99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3593</w:t>
            </w:r>
          </w:p>
        </w:tc>
        <w:tc>
          <w:tcPr>
            <w:tcW w:w="313" w:type="pct"/>
            <w:tcBorders>
              <w:top w:val="nil"/>
              <w:left w:val="nil"/>
              <w:bottom w:val="single" w:sz="4" w:space="0" w:color="auto"/>
              <w:right w:val="single" w:sz="4" w:space="0" w:color="auto"/>
            </w:tcBorders>
            <w:shd w:val="clear" w:color="auto" w:fill="auto"/>
            <w:vAlign w:val="center"/>
            <w:hideMark/>
          </w:tcPr>
          <w:p w14:paraId="51742B0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3737</w:t>
            </w:r>
          </w:p>
        </w:tc>
        <w:tc>
          <w:tcPr>
            <w:tcW w:w="357" w:type="pct"/>
            <w:tcBorders>
              <w:top w:val="nil"/>
              <w:left w:val="nil"/>
              <w:bottom w:val="single" w:sz="4" w:space="0" w:color="auto"/>
              <w:right w:val="single" w:sz="4" w:space="0" w:color="auto"/>
            </w:tcBorders>
            <w:shd w:val="clear" w:color="auto" w:fill="auto"/>
            <w:vAlign w:val="center"/>
            <w:hideMark/>
          </w:tcPr>
          <w:p w14:paraId="70A2CDC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3887</w:t>
            </w:r>
          </w:p>
        </w:tc>
        <w:tc>
          <w:tcPr>
            <w:tcW w:w="313" w:type="pct"/>
            <w:tcBorders>
              <w:top w:val="nil"/>
              <w:left w:val="nil"/>
              <w:bottom w:val="single" w:sz="4" w:space="0" w:color="auto"/>
              <w:right w:val="single" w:sz="4" w:space="0" w:color="auto"/>
            </w:tcBorders>
            <w:shd w:val="clear" w:color="auto" w:fill="auto"/>
            <w:vAlign w:val="center"/>
            <w:hideMark/>
          </w:tcPr>
          <w:p w14:paraId="30BE4F1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4038</w:t>
            </w:r>
          </w:p>
        </w:tc>
        <w:tc>
          <w:tcPr>
            <w:tcW w:w="313" w:type="pct"/>
            <w:tcBorders>
              <w:top w:val="nil"/>
              <w:left w:val="nil"/>
              <w:bottom w:val="single" w:sz="4" w:space="0" w:color="auto"/>
              <w:right w:val="single" w:sz="4" w:space="0" w:color="auto"/>
            </w:tcBorders>
            <w:shd w:val="clear" w:color="auto" w:fill="auto"/>
            <w:vAlign w:val="center"/>
            <w:hideMark/>
          </w:tcPr>
          <w:p w14:paraId="0FEE38B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4196</w:t>
            </w:r>
          </w:p>
        </w:tc>
        <w:tc>
          <w:tcPr>
            <w:tcW w:w="357" w:type="pct"/>
            <w:tcBorders>
              <w:top w:val="nil"/>
              <w:left w:val="nil"/>
              <w:bottom w:val="single" w:sz="4" w:space="0" w:color="auto"/>
              <w:right w:val="single" w:sz="4" w:space="0" w:color="auto"/>
            </w:tcBorders>
            <w:shd w:val="clear" w:color="auto" w:fill="auto"/>
            <w:vAlign w:val="center"/>
            <w:hideMark/>
          </w:tcPr>
          <w:p w14:paraId="4101D5B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4359</w:t>
            </w:r>
          </w:p>
        </w:tc>
        <w:tc>
          <w:tcPr>
            <w:tcW w:w="311" w:type="pct"/>
            <w:tcBorders>
              <w:top w:val="nil"/>
              <w:left w:val="nil"/>
              <w:bottom w:val="single" w:sz="4" w:space="0" w:color="auto"/>
              <w:right w:val="single" w:sz="4" w:space="0" w:color="auto"/>
            </w:tcBorders>
            <w:shd w:val="clear" w:color="auto" w:fill="auto"/>
            <w:vAlign w:val="center"/>
            <w:hideMark/>
          </w:tcPr>
          <w:p w14:paraId="7E717BA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4529</w:t>
            </w:r>
          </w:p>
        </w:tc>
      </w:tr>
      <w:tr w:rsidR="008B492D" w:rsidRPr="0000615F" w14:paraId="1B1F8BD5"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7F7DB464"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покупная электрическая энергия</w:t>
            </w:r>
          </w:p>
        </w:tc>
        <w:tc>
          <w:tcPr>
            <w:tcW w:w="358" w:type="pct"/>
            <w:tcBorders>
              <w:top w:val="nil"/>
              <w:left w:val="nil"/>
              <w:bottom w:val="single" w:sz="4" w:space="0" w:color="000000"/>
              <w:right w:val="nil"/>
            </w:tcBorders>
            <w:shd w:val="clear" w:color="auto" w:fill="auto"/>
            <w:vAlign w:val="center"/>
            <w:hideMark/>
          </w:tcPr>
          <w:p w14:paraId="147E6ED8"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516F1A8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2954</w:t>
            </w:r>
          </w:p>
        </w:tc>
        <w:tc>
          <w:tcPr>
            <w:tcW w:w="268" w:type="pct"/>
            <w:tcBorders>
              <w:top w:val="nil"/>
              <w:left w:val="nil"/>
              <w:bottom w:val="single" w:sz="4" w:space="0" w:color="auto"/>
              <w:right w:val="single" w:sz="4" w:space="0" w:color="auto"/>
            </w:tcBorders>
            <w:shd w:val="clear" w:color="auto" w:fill="auto"/>
            <w:vAlign w:val="center"/>
            <w:hideMark/>
          </w:tcPr>
          <w:p w14:paraId="2E59808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3078</w:t>
            </w:r>
          </w:p>
        </w:tc>
        <w:tc>
          <w:tcPr>
            <w:tcW w:w="313" w:type="pct"/>
            <w:tcBorders>
              <w:top w:val="nil"/>
              <w:left w:val="nil"/>
              <w:bottom w:val="single" w:sz="4" w:space="0" w:color="auto"/>
              <w:right w:val="single" w:sz="4" w:space="0" w:color="auto"/>
            </w:tcBorders>
            <w:shd w:val="clear" w:color="auto" w:fill="auto"/>
            <w:vAlign w:val="center"/>
            <w:hideMark/>
          </w:tcPr>
          <w:p w14:paraId="3AA408C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3201</w:t>
            </w:r>
          </w:p>
        </w:tc>
        <w:tc>
          <w:tcPr>
            <w:tcW w:w="313" w:type="pct"/>
            <w:tcBorders>
              <w:top w:val="nil"/>
              <w:left w:val="nil"/>
              <w:bottom w:val="single" w:sz="4" w:space="0" w:color="auto"/>
              <w:right w:val="single" w:sz="4" w:space="0" w:color="auto"/>
            </w:tcBorders>
            <w:shd w:val="clear" w:color="auto" w:fill="auto"/>
            <w:vAlign w:val="center"/>
            <w:hideMark/>
          </w:tcPr>
          <w:p w14:paraId="41F1259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3329</w:t>
            </w:r>
          </w:p>
        </w:tc>
        <w:tc>
          <w:tcPr>
            <w:tcW w:w="313" w:type="pct"/>
            <w:tcBorders>
              <w:top w:val="nil"/>
              <w:left w:val="nil"/>
              <w:bottom w:val="single" w:sz="4" w:space="0" w:color="auto"/>
              <w:right w:val="single" w:sz="4" w:space="0" w:color="auto"/>
            </w:tcBorders>
            <w:shd w:val="clear" w:color="auto" w:fill="auto"/>
            <w:vAlign w:val="center"/>
            <w:hideMark/>
          </w:tcPr>
          <w:p w14:paraId="5B3CCCC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3459</w:t>
            </w:r>
          </w:p>
        </w:tc>
        <w:tc>
          <w:tcPr>
            <w:tcW w:w="312" w:type="pct"/>
            <w:tcBorders>
              <w:top w:val="nil"/>
              <w:left w:val="nil"/>
              <w:bottom w:val="single" w:sz="4" w:space="0" w:color="auto"/>
              <w:right w:val="single" w:sz="4" w:space="0" w:color="auto"/>
            </w:tcBorders>
            <w:shd w:val="clear" w:color="auto" w:fill="auto"/>
            <w:vAlign w:val="center"/>
            <w:hideMark/>
          </w:tcPr>
          <w:p w14:paraId="4688D8D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3593</w:t>
            </w:r>
          </w:p>
        </w:tc>
        <w:tc>
          <w:tcPr>
            <w:tcW w:w="313" w:type="pct"/>
            <w:tcBorders>
              <w:top w:val="nil"/>
              <w:left w:val="nil"/>
              <w:bottom w:val="single" w:sz="4" w:space="0" w:color="auto"/>
              <w:right w:val="single" w:sz="4" w:space="0" w:color="auto"/>
            </w:tcBorders>
            <w:shd w:val="clear" w:color="auto" w:fill="auto"/>
            <w:vAlign w:val="center"/>
            <w:hideMark/>
          </w:tcPr>
          <w:p w14:paraId="0AF3953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3737</w:t>
            </w:r>
          </w:p>
        </w:tc>
        <w:tc>
          <w:tcPr>
            <w:tcW w:w="357" w:type="pct"/>
            <w:tcBorders>
              <w:top w:val="nil"/>
              <w:left w:val="nil"/>
              <w:bottom w:val="single" w:sz="4" w:space="0" w:color="auto"/>
              <w:right w:val="single" w:sz="4" w:space="0" w:color="auto"/>
            </w:tcBorders>
            <w:shd w:val="clear" w:color="auto" w:fill="auto"/>
            <w:vAlign w:val="center"/>
            <w:hideMark/>
          </w:tcPr>
          <w:p w14:paraId="3DAF073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3887</w:t>
            </w:r>
          </w:p>
        </w:tc>
        <w:tc>
          <w:tcPr>
            <w:tcW w:w="313" w:type="pct"/>
            <w:tcBorders>
              <w:top w:val="nil"/>
              <w:left w:val="nil"/>
              <w:bottom w:val="single" w:sz="4" w:space="0" w:color="auto"/>
              <w:right w:val="single" w:sz="4" w:space="0" w:color="auto"/>
            </w:tcBorders>
            <w:shd w:val="clear" w:color="auto" w:fill="auto"/>
            <w:vAlign w:val="center"/>
            <w:hideMark/>
          </w:tcPr>
          <w:p w14:paraId="7EB3917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4038</w:t>
            </w:r>
          </w:p>
        </w:tc>
        <w:tc>
          <w:tcPr>
            <w:tcW w:w="313" w:type="pct"/>
            <w:tcBorders>
              <w:top w:val="nil"/>
              <w:left w:val="nil"/>
              <w:bottom w:val="single" w:sz="4" w:space="0" w:color="auto"/>
              <w:right w:val="single" w:sz="4" w:space="0" w:color="auto"/>
            </w:tcBorders>
            <w:shd w:val="clear" w:color="auto" w:fill="auto"/>
            <w:vAlign w:val="center"/>
            <w:hideMark/>
          </w:tcPr>
          <w:p w14:paraId="49E0FBB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4196</w:t>
            </w:r>
          </w:p>
        </w:tc>
        <w:tc>
          <w:tcPr>
            <w:tcW w:w="357" w:type="pct"/>
            <w:tcBorders>
              <w:top w:val="nil"/>
              <w:left w:val="nil"/>
              <w:bottom w:val="single" w:sz="4" w:space="0" w:color="auto"/>
              <w:right w:val="single" w:sz="4" w:space="0" w:color="auto"/>
            </w:tcBorders>
            <w:shd w:val="clear" w:color="auto" w:fill="auto"/>
            <w:vAlign w:val="center"/>
            <w:hideMark/>
          </w:tcPr>
          <w:p w14:paraId="57267CC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4359</w:t>
            </w:r>
          </w:p>
        </w:tc>
        <w:tc>
          <w:tcPr>
            <w:tcW w:w="311" w:type="pct"/>
            <w:tcBorders>
              <w:top w:val="nil"/>
              <w:left w:val="nil"/>
              <w:bottom w:val="single" w:sz="4" w:space="0" w:color="auto"/>
              <w:right w:val="single" w:sz="4" w:space="0" w:color="auto"/>
            </w:tcBorders>
            <w:shd w:val="clear" w:color="auto" w:fill="auto"/>
            <w:vAlign w:val="center"/>
            <w:hideMark/>
          </w:tcPr>
          <w:p w14:paraId="7A8D55B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4529</w:t>
            </w:r>
          </w:p>
        </w:tc>
      </w:tr>
      <w:tr w:rsidR="008B492D" w:rsidRPr="0000615F" w14:paraId="07233A4A"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24441F35"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Расходы на холодную воду</w:t>
            </w:r>
          </w:p>
        </w:tc>
        <w:tc>
          <w:tcPr>
            <w:tcW w:w="358" w:type="pct"/>
            <w:tcBorders>
              <w:top w:val="nil"/>
              <w:left w:val="nil"/>
              <w:bottom w:val="single" w:sz="4" w:space="0" w:color="000000"/>
              <w:right w:val="nil"/>
            </w:tcBorders>
            <w:shd w:val="clear" w:color="auto" w:fill="auto"/>
            <w:vAlign w:val="center"/>
            <w:hideMark/>
          </w:tcPr>
          <w:p w14:paraId="646DE9E7"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67B31ED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207</w:t>
            </w:r>
          </w:p>
        </w:tc>
        <w:tc>
          <w:tcPr>
            <w:tcW w:w="268" w:type="pct"/>
            <w:tcBorders>
              <w:top w:val="nil"/>
              <w:left w:val="nil"/>
              <w:bottom w:val="single" w:sz="4" w:space="0" w:color="auto"/>
              <w:right w:val="single" w:sz="4" w:space="0" w:color="auto"/>
            </w:tcBorders>
            <w:shd w:val="clear" w:color="auto" w:fill="auto"/>
            <w:vAlign w:val="center"/>
            <w:hideMark/>
          </w:tcPr>
          <w:p w14:paraId="5DB38C8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214</w:t>
            </w:r>
          </w:p>
        </w:tc>
        <w:tc>
          <w:tcPr>
            <w:tcW w:w="313" w:type="pct"/>
            <w:tcBorders>
              <w:top w:val="nil"/>
              <w:left w:val="nil"/>
              <w:bottom w:val="single" w:sz="4" w:space="0" w:color="auto"/>
              <w:right w:val="single" w:sz="4" w:space="0" w:color="auto"/>
            </w:tcBorders>
            <w:shd w:val="clear" w:color="auto" w:fill="auto"/>
            <w:vAlign w:val="center"/>
            <w:hideMark/>
          </w:tcPr>
          <w:p w14:paraId="4C22F02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222</w:t>
            </w:r>
          </w:p>
        </w:tc>
        <w:tc>
          <w:tcPr>
            <w:tcW w:w="313" w:type="pct"/>
            <w:tcBorders>
              <w:top w:val="nil"/>
              <w:left w:val="nil"/>
              <w:bottom w:val="single" w:sz="4" w:space="0" w:color="auto"/>
              <w:right w:val="single" w:sz="4" w:space="0" w:color="auto"/>
            </w:tcBorders>
            <w:shd w:val="clear" w:color="auto" w:fill="auto"/>
            <w:vAlign w:val="center"/>
            <w:hideMark/>
          </w:tcPr>
          <w:p w14:paraId="7363211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231</w:t>
            </w:r>
          </w:p>
        </w:tc>
        <w:tc>
          <w:tcPr>
            <w:tcW w:w="313" w:type="pct"/>
            <w:tcBorders>
              <w:top w:val="nil"/>
              <w:left w:val="nil"/>
              <w:bottom w:val="single" w:sz="4" w:space="0" w:color="auto"/>
              <w:right w:val="single" w:sz="4" w:space="0" w:color="auto"/>
            </w:tcBorders>
            <w:shd w:val="clear" w:color="auto" w:fill="auto"/>
            <w:vAlign w:val="center"/>
            <w:hideMark/>
          </w:tcPr>
          <w:p w14:paraId="3CF8656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241</w:t>
            </w:r>
          </w:p>
        </w:tc>
        <w:tc>
          <w:tcPr>
            <w:tcW w:w="312" w:type="pct"/>
            <w:tcBorders>
              <w:top w:val="nil"/>
              <w:left w:val="nil"/>
              <w:bottom w:val="single" w:sz="4" w:space="0" w:color="auto"/>
              <w:right w:val="single" w:sz="4" w:space="0" w:color="auto"/>
            </w:tcBorders>
            <w:shd w:val="clear" w:color="auto" w:fill="auto"/>
            <w:vAlign w:val="center"/>
            <w:hideMark/>
          </w:tcPr>
          <w:p w14:paraId="20575E1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252</w:t>
            </w:r>
          </w:p>
        </w:tc>
        <w:tc>
          <w:tcPr>
            <w:tcW w:w="313" w:type="pct"/>
            <w:tcBorders>
              <w:top w:val="nil"/>
              <w:left w:val="nil"/>
              <w:bottom w:val="single" w:sz="4" w:space="0" w:color="auto"/>
              <w:right w:val="single" w:sz="4" w:space="0" w:color="auto"/>
            </w:tcBorders>
            <w:shd w:val="clear" w:color="auto" w:fill="auto"/>
            <w:vAlign w:val="center"/>
            <w:hideMark/>
          </w:tcPr>
          <w:p w14:paraId="52C05B6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263</w:t>
            </w:r>
          </w:p>
        </w:tc>
        <w:tc>
          <w:tcPr>
            <w:tcW w:w="357" w:type="pct"/>
            <w:tcBorders>
              <w:top w:val="nil"/>
              <w:left w:val="nil"/>
              <w:bottom w:val="single" w:sz="4" w:space="0" w:color="auto"/>
              <w:right w:val="single" w:sz="4" w:space="0" w:color="auto"/>
            </w:tcBorders>
            <w:shd w:val="clear" w:color="auto" w:fill="auto"/>
            <w:vAlign w:val="center"/>
            <w:hideMark/>
          </w:tcPr>
          <w:p w14:paraId="387EBB0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274</w:t>
            </w:r>
          </w:p>
        </w:tc>
        <w:tc>
          <w:tcPr>
            <w:tcW w:w="313" w:type="pct"/>
            <w:tcBorders>
              <w:top w:val="nil"/>
              <w:left w:val="nil"/>
              <w:bottom w:val="single" w:sz="4" w:space="0" w:color="auto"/>
              <w:right w:val="single" w:sz="4" w:space="0" w:color="auto"/>
            </w:tcBorders>
            <w:shd w:val="clear" w:color="auto" w:fill="auto"/>
            <w:vAlign w:val="center"/>
            <w:hideMark/>
          </w:tcPr>
          <w:p w14:paraId="70DAFCF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286</w:t>
            </w:r>
          </w:p>
        </w:tc>
        <w:tc>
          <w:tcPr>
            <w:tcW w:w="313" w:type="pct"/>
            <w:tcBorders>
              <w:top w:val="nil"/>
              <w:left w:val="nil"/>
              <w:bottom w:val="single" w:sz="4" w:space="0" w:color="auto"/>
              <w:right w:val="single" w:sz="4" w:space="0" w:color="auto"/>
            </w:tcBorders>
            <w:shd w:val="clear" w:color="auto" w:fill="auto"/>
            <w:vAlign w:val="center"/>
            <w:hideMark/>
          </w:tcPr>
          <w:p w14:paraId="1C27C41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298</w:t>
            </w:r>
          </w:p>
        </w:tc>
        <w:tc>
          <w:tcPr>
            <w:tcW w:w="357" w:type="pct"/>
            <w:tcBorders>
              <w:top w:val="nil"/>
              <w:left w:val="nil"/>
              <w:bottom w:val="single" w:sz="4" w:space="0" w:color="auto"/>
              <w:right w:val="single" w:sz="4" w:space="0" w:color="auto"/>
            </w:tcBorders>
            <w:shd w:val="clear" w:color="auto" w:fill="auto"/>
            <w:vAlign w:val="center"/>
            <w:hideMark/>
          </w:tcPr>
          <w:p w14:paraId="3C9A3B9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311</w:t>
            </w:r>
          </w:p>
        </w:tc>
        <w:tc>
          <w:tcPr>
            <w:tcW w:w="311" w:type="pct"/>
            <w:tcBorders>
              <w:top w:val="nil"/>
              <w:left w:val="nil"/>
              <w:bottom w:val="single" w:sz="4" w:space="0" w:color="auto"/>
              <w:right w:val="single" w:sz="4" w:space="0" w:color="auto"/>
            </w:tcBorders>
            <w:shd w:val="clear" w:color="auto" w:fill="auto"/>
            <w:vAlign w:val="center"/>
            <w:hideMark/>
          </w:tcPr>
          <w:p w14:paraId="03EBC64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324</w:t>
            </w:r>
          </w:p>
        </w:tc>
      </w:tr>
      <w:tr w:rsidR="008B492D" w:rsidRPr="0000615F" w14:paraId="757661AC"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6D7FD2D7"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Затраты на оплату труда</w:t>
            </w:r>
          </w:p>
        </w:tc>
        <w:tc>
          <w:tcPr>
            <w:tcW w:w="358" w:type="pct"/>
            <w:tcBorders>
              <w:top w:val="nil"/>
              <w:left w:val="nil"/>
              <w:bottom w:val="single" w:sz="4" w:space="0" w:color="000000"/>
              <w:right w:val="nil"/>
            </w:tcBorders>
            <w:shd w:val="clear" w:color="auto" w:fill="auto"/>
            <w:vAlign w:val="center"/>
            <w:hideMark/>
          </w:tcPr>
          <w:p w14:paraId="5BC87784"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349DF51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8795</w:t>
            </w:r>
          </w:p>
        </w:tc>
        <w:tc>
          <w:tcPr>
            <w:tcW w:w="268" w:type="pct"/>
            <w:tcBorders>
              <w:top w:val="nil"/>
              <w:left w:val="nil"/>
              <w:bottom w:val="single" w:sz="4" w:space="0" w:color="auto"/>
              <w:right w:val="single" w:sz="4" w:space="0" w:color="auto"/>
            </w:tcBorders>
            <w:shd w:val="clear" w:color="auto" w:fill="auto"/>
            <w:vAlign w:val="center"/>
            <w:hideMark/>
          </w:tcPr>
          <w:p w14:paraId="2ACF7F8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9094</w:t>
            </w:r>
          </w:p>
        </w:tc>
        <w:tc>
          <w:tcPr>
            <w:tcW w:w="313" w:type="pct"/>
            <w:tcBorders>
              <w:top w:val="nil"/>
              <w:left w:val="nil"/>
              <w:bottom w:val="single" w:sz="4" w:space="0" w:color="auto"/>
              <w:right w:val="single" w:sz="4" w:space="0" w:color="auto"/>
            </w:tcBorders>
            <w:shd w:val="clear" w:color="auto" w:fill="auto"/>
            <w:vAlign w:val="center"/>
            <w:hideMark/>
          </w:tcPr>
          <w:p w14:paraId="755BCBD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9458</w:t>
            </w:r>
          </w:p>
        </w:tc>
        <w:tc>
          <w:tcPr>
            <w:tcW w:w="313" w:type="pct"/>
            <w:tcBorders>
              <w:top w:val="nil"/>
              <w:left w:val="nil"/>
              <w:bottom w:val="single" w:sz="4" w:space="0" w:color="auto"/>
              <w:right w:val="single" w:sz="4" w:space="0" w:color="auto"/>
            </w:tcBorders>
            <w:shd w:val="clear" w:color="auto" w:fill="auto"/>
            <w:vAlign w:val="center"/>
            <w:hideMark/>
          </w:tcPr>
          <w:p w14:paraId="5DA7A54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9836</w:t>
            </w:r>
          </w:p>
        </w:tc>
        <w:tc>
          <w:tcPr>
            <w:tcW w:w="313" w:type="pct"/>
            <w:tcBorders>
              <w:top w:val="nil"/>
              <w:left w:val="nil"/>
              <w:bottom w:val="single" w:sz="4" w:space="0" w:color="auto"/>
              <w:right w:val="single" w:sz="4" w:space="0" w:color="auto"/>
            </w:tcBorders>
            <w:shd w:val="clear" w:color="auto" w:fill="auto"/>
            <w:vAlign w:val="center"/>
            <w:hideMark/>
          </w:tcPr>
          <w:p w14:paraId="037BD0F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10230</w:t>
            </w:r>
          </w:p>
        </w:tc>
        <w:tc>
          <w:tcPr>
            <w:tcW w:w="312" w:type="pct"/>
            <w:tcBorders>
              <w:top w:val="nil"/>
              <w:left w:val="nil"/>
              <w:bottom w:val="single" w:sz="4" w:space="0" w:color="auto"/>
              <w:right w:val="single" w:sz="4" w:space="0" w:color="auto"/>
            </w:tcBorders>
            <w:shd w:val="clear" w:color="auto" w:fill="auto"/>
            <w:vAlign w:val="center"/>
            <w:hideMark/>
          </w:tcPr>
          <w:p w14:paraId="400D1EA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10639</w:t>
            </w:r>
          </w:p>
        </w:tc>
        <w:tc>
          <w:tcPr>
            <w:tcW w:w="313" w:type="pct"/>
            <w:tcBorders>
              <w:top w:val="nil"/>
              <w:left w:val="nil"/>
              <w:bottom w:val="single" w:sz="4" w:space="0" w:color="auto"/>
              <w:right w:val="single" w:sz="4" w:space="0" w:color="auto"/>
            </w:tcBorders>
            <w:shd w:val="clear" w:color="auto" w:fill="auto"/>
            <w:vAlign w:val="center"/>
            <w:hideMark/>
          </w:tcPr>
          <w:p w14:paraId="525CBA1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11064</w:t>
            </w:r>
          </w:p>
        </w:tc>
        <w:tc>
          <w:tcPr>
            <w:tcW w:w="357" w:type="pct"/>
            <w:tcBorders>
              <w:top w:val="nil"/>
              <w:left w:val="nil"/>
              <w:bottom w:val="single" w:sz="4" w:space="0" w:color="auto"/>
              <w:right w:val="single" w:sz="4" w:space="0" w:color="auto"/>
            </w:tcBorders>
            <w:shd w:val="clear" w:color="auto" w:fill="auto"/>
            <w:vAlign w:val="center"/>
            <w:hideMark/>
          </w:tcPr>
          <w:p w14:paraId="4A5CCA2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11507</w:t>
            </w:r>
          </w:p>
        </w:tc>
        <w:tc>
          <w:tcPr>
            <w:tcW w:w="313" w:type="pct"/>
            <w:tcBorders>
              <w:top w:val="nil"/>
              <w:left w:val="nil"/>
              <w:bottom w:val="single" w:sz="4" w:space="0" w:color="auto"/>
              <w:right w:val="single" w:sz="4" w:space="0" w:color="auto"/>
            </w:tcBorders>
            <w:shd w:val="clear" w:color="auto" w:fill="auto"/>
            <w:vAlign w:val="center"/>
            <w:hideMark/>
          </w:tcPr>
          <w:p w14:paraId="64C3BE9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11967</w:t>
            </w:r>
          </w:p>
        </w:tc>
        <w:tc>
          <w:tcPr>
            <w:tcW w:w="313" w:type="pct"/>
            <w:tcBorders>
              <w:top w:val="nil"/>
              <w:left w:val="nil"/>
              <w:bottom w:val="single" w:sz="4" w:space="0" w:color="auto"/>
              <w:right w:val="single" w:sz="4" w:space="0" w:color="auto"/>
            </w:tcBorders>
            <w:shd w:val="clear" w:color="auto" w:fill="auto"/>
            <w:vAlign w:val="center"/>
            <w:hideMark/>
          </w:tcPr>
          <w:p w14:paraId="447375D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12446</w:t>
            </w:r>
          </w:p>
        </w:tc>
        <w:tc>
          <w:tcPr>
            <w:tcW w:w="357" w:type="pct"/>
            <w:tcBorders>
              <w:top w:val="nil"/>
              <w:left w:val="nil"/>
              <w:bottom w:val="single" w:sz="4" w:space="0" w:color="auto"/>
              <w:right w:val="single" w:sz="4" w:space="0" w:color="auto"/>
            </w:tcBorders>
            <w:shd w:val="clear" w:color="auto" w:fill="auto"/>
            <w:vAlign w:val="center"/>
            <w:hideMark/>
          </w:tcPr>
          <w:p w14:paraId="1C7C311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12944</w:t>
            </w:r>
          </w:p>
        </w:tc>
        <w:tc>
          <w:tcPr>
            <w:tcW w:w="311" w:type="pct"/>
            <w:tcBorders>
              <w:top w:val="nil"/>
              <w:left w:val="nil"/>
              <w:bottom w:val="single" w:sz="4" w:space="0" w:color="auto"/>
              <w:right w:val="single" w:sz="4" w:space="0" w:color="auto"/>
            </w:tcBorders>
            <w:shd w:val="clear" w:color="auto" w:fill="auto"/>
            <w:vAlign w:val="center"/>
            <w:hideMark/>
          </w:tcPr>
          <w:p w14:paraId="6374087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13461</w:t>
            </w:r>
          </w:p>
        </w:tc>
      </w:tr>
      <w:tr w:rsidR="008B492D" w:rsidRPr="0000615F" w14:paraId="47E31059"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598E0183"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Отчисления на социальные нужды</w:t>
            </w:r>
          </w:p>
        </w:tc>
        <w:tc>
          <w:tcPr>
            <w:tcW w:w="358" w:type="pct"/>
            <w:tcBorders>
              <w:top w:val="nil"/>
              <w:left w:val="nil"/>
              <w:bottom w:val="single" w:sz="4" w:space="0" w:color="000000"/>
              <w:right w:val="nil"/>
            </w:tcBorders>
            <w:shd w:val="clear" w:color="auto" w:fill="auto"/>
            <w:vAlign w:val="center"/>
            <w:hideMark/>
          </w:tcPr>
          <w:p w14:paraId="37DCEC83"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316A22F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2618</w:t>
            </w:r>
          </w:p>
        </w:tc>
        <w:tc>
          <w:tcPr>
            <w:tcW w:w="268" w:type="pct"/>
            <w:tcBorders>
              <w:top w:val="nil"/>
              <w:left w:val="nil"/>
              <w:bottom w:val="single" w:sz="4" w:space="0" w:color="auto"/>
              <w:right w:val="single" w:sz="4" w:space="0" w:color="auto"/>
            </w:tcBorders>
            <w:shd w:val="clear" w:color="auto" w:fill="auto"/>
            <w:vAlign w:val="center"/>
            <w:hideMark/>
          </w:tcPr>
          <w:p w14:paraId="4FCC8BF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2712</w:t>
            </w:r>
          </w:p>
        </w:tc>
        <w:tc>
          <w:tcPr>
            <w:tcW w:w="313" w:type="pct"/>
            <w:tcBorders>
              <w:top w:val="nil"/>
              <w:left w:val="nil"/>
              <w:bottom w:val="single" w:sz="4" w:space="0" w:color="auto"/>
              <w:right w:val="single" w:sz="4" w:space="0" w:color="auto"/>
            </w:tcBorders>
            <w:shd w:val="clear" w:color="auto" w:fill="auto"/>
            <w:vAlign w:val="center"/>
            <w:hideMark/>
          </w:tcPr>
          <w:p w14:paraId="75215C1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2809</w:t>
            </w:r>
          </w:p>
        </w:tc>
        <w:tc>
          <w:tcPr>
            <w:tcW w:w="313" w:type="pct"/>
            <w:tcBorders>
              <w:top w:val="nil"/>
              <w:left w:val="nil"/>
              <w:bottom w:val="single" w:sz="4" w:space="0" w:color="auto"/>
              <w:right w:val="single" w:sz="4" w:space="0" w:color="auto"/>
            </w:tcBorders>
            <w:shd w:val="clear" w:color="auto" w:fill="auto"/>
            <w:vAlign w:val="center"/>
            <w:hideMark/>
          </w:tcPr>
          <w:p w14:paraId="1BD6B96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2927</w:t>
            </w:r>
          </w:p>
        </w:tc>
        <w:tc>
          <w:tcPr>
            <w:tcW w:w="313" w:type="pct"/>
            <w:tcBorders>
              <w:top w:val="nil"/>
              <w:left w:val="nil"/>
              <w:bottom w:val="single" w:sz="4" w:space="0" w:color="auto"/>
              <w:right w:val="single" w:sz="4" w:space="0" w:color="auto"/>
            </w:tcBorders>
            <w:shd w:val="clear" w:color="auto" w:fill="auto"/>
            <w:vAlign w:val="center"/>
            <w:hideMark/>
          </w:tcPr>
          <w:p w14:paraId="179325D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3056</w:t>
            </w:r>
          </w:p>
        </w:tc>
        <w:tc>
          <w:tcPr>
            <w:tcW w:w="312" w:type="pct"/>
            <w:tcBorders>
              <w:top w:val="nil"/>
              <w:left w:val="nil"/>
              <w:bottom w:val="single" w:sz="4" w:space="0" w:color="auto"/>
              <w:right w:val="single" w:sz="4" w:space="0" w:color="auto"/>
            </w:tcBorders>
            <w:shd w:val="clear" w:color="auto" w:fill="auto"/>
            <w:vAlign w:val="center"/>
            <w:hideMark/>
          </w:tcPr>
          <w:p w14:paraId="031F944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3194</w:t>
            </w:r>
          </w:p>
        </w:tc>
        <w:tc>
          <w:tcPr>
            <w:tcW w:w="313" w:type="pct"/>
            <w:tcBorders>
              <w:top w:val="nil"/>
              <w:left w:val="nil"/>
              <w:bottom w:val="single" w:sz="4" w:space="0" w:color="auto"/>
              <w:right w:val="single" w:sz="4" w:space="0" w:color="auto"/>
            </w:tcBorders>
            <w:shd w:val="clear" w:color="auto" w:fill="auto"/>
            <w:vAlign w:val="center"/>
            <w:hideMark/>
          </w:tcPr>
          <w:p w14:paraId="6D8751B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3331</w:t>
            </w:r>
          </w:p>
        </w:tc>
        <w:tc>
          <w:tcPr>
            <w:tcW w:w="357" w:type="pct"/>
            <w:tcBorders>
              <w:top w:val="nil"/>
              <w:left w:val="nil"/>
              <w:bottom w:val="single" w:sz="4" w:space="0" w:color="auto"/>
              <w:right w:val="single" w:sz="4" w:space="0" w:color="auto"/>
            </w:tcBorders>
            <w:shd w:val="clear" w:color="auto" w:fill="auto"/>
            <w:vAlign w:val="center"/>
            <w:hideMark/>
          </w:tcPr>
          <w:p w14:paraId="7B5693A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3471</w:t>
            </w:r>
          </w:p>
        </w:tc>
        <w:tc>
          <w:tcPr>
            <w:tcW w:w="313" w:type="pct"/>
            <w:tcBorders>
              <w:top w:val="nil"/>
              <w:left w:val="nil"/>
              <w:bottom w:val="single" w:sz="4" w:space="0" w:color="auto"/>
              <w:right w:val="single" w:sz="4" w:space="0" w:color="auto"/>
            </w:tcBorders>
            <w:shd w:val="clear" w:color="auto" w:fill="auto"/>
            <w:vAlign w:val="center"/>
            <w:hideMark/>
          </w:tcPr>
          <w:p w14:paraId="436A503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3620</w:t>
            </w:r>
          </w:p>
        </w:tc>
        <w:tc>
          <w:tcPr>
            <w:tcW w:w="313" w:type="pct"/>
            <w:tcBorders>
              <w:top w:val="nil"/>
              <w:left w:val="nil"/>
              <w:bottom w:val="single" w:sz="4" w:space="0" w:color="auto"/>
              <w:right w:val="single" w:sz="4" w:space="0" w:color="auto"/>
            </w:tcBorders>
            <w:shd w:val="clear" w:color="auto" w:fill="auto"/>
            <w:vAlign w:val="center"/>
            <w:hideMark/>
          </w:tcPr>
          <w:p w14:paraId="609542B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3776</w:t>
            </w:r>
          </w:p>
        </w:tc>
        <w:tc>
          <w:tcPr>
            <w:tcW w:w="357" w:type="pct"/>
            <w:tcBorders>
              <w:top w:val="nil"/>
              <w:left w:val="nil"/>
              <w:bottom w:val="single" w:sz="4" w:space="0" w:color="auto"/>
              <w:right w:val="single" w:sz="4" w:space="0" w:color="auto"/>
            </w:tcBorders>
            <w:shd w:val="clear" w:color="auto" w:fill="auto"/>
            <w:vAlign w:val="center"/>
            <w:hideMark/>
          </w:tcPr>
          <w:p w14:paraId="592E8CA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3938</w:t>
            </w:r>
          </w:p>
        </w:tc>
        <w:tc>
          <w:tcPr>
            <w:tcW w:w="311" w:type="pct"/>
            <w:tcBorders>
              <w:top w:val="nil"/>
              <w:left w:val="nil"/>
              <w:bottom w:val="single" w:sz="4" w:space="0" w:color="auto"/>
              <w:right w:val="single" w:sz="4" w:space="0" w:color="auto"/>
            </w:tcBorders>
            <w:shd w:val="clear" w:color="auto" w:fill="auto"/>
            <w:vAlign w:val="center"/>
            <w:hideMark/>
          </w:tcPr>
          <w:p w14:paraId="69D5BDE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4108</w:t>
            </w:r>
          </w:p>
        </w:tc>
      </w:tr>
      <w:tr w:rsidR="008B492D" w:rsidRPr="0000615F" w14:paraId="37AA2FA0"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6CF70078"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Амортизация основных средств</w:t>
            </w:r>
          </w:p>
        </w:tc>
        <w:tc>
          <w:tcPr>
            <w:tcW w:w="358" w:type="pct"/>
            <w:tcBorders>
              <w:top w:val="nil"/>
              <w:left w:val="nil"/>
              <w:bottom w:val="single" w:sz="4" w:space="0" w:color="000000"/>
              <w:right w:val="nil"/>
            </w:tcBorders>
            <w:shd w:val="clear" w:color="auto" w:fill="auto"/>
            <w:vAlign w:val="center"/>
            <w:hideMark/>
          </w:tcPr>
          <w:p w14:paraId="5AD9E923"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74D1D32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268" w:type="pct"/>
            <w:tcBorders>
              <w:top w:val="nil"/>
              <w:left w:val="nil"/>
              <w:bottom w:val="single" w:sz="4" w:space="0" w:color="auto"/>
              <w:right w:val="single" w:sz="4" w:space="0" w:color="auto"/>
            </w:tcBorders>
            <w:shd w:val="clear" w:color="auto" w:fill="auto"/>
            <w:vAlign w:val="center"/>
            <w:hideMark/>
          </w:tcPr>
          <w:p w14:paraId="309D9D0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13" w:type="pct"/>
            <w:tcBorders>
              <w:top w:val="nil"/>
              <w:left w:val="nil"/>
              <w:bottom w:val="single" w:sz="4" w:space="0" w:color="auto"/>
              <w:right w:val="single" w:sz="4" w:space="0" w:color="auto"/>
            </w:tcBorders>
            <w:shd w:val="clear" w:color="auto" w:fill="auto"/>
            <w:vAlign w:val="center"/>
            <w:hideMark/>
          </w:tcPr>
          <w:p w14:paraId="299D580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13" w:type="pct"/>
            <w:tcBorders>
              <w:top w:val="nil"/>
              <w:left w:val="nil"/>
              <w:bottom w:val="single" w:sz="4" w:space="0" w:color="auto"/>
              <w:right w:val="single" w:sz="4" w:space="0" w:color="auto"/>
            </w:tcBorders>
            <w:shd w:val="clear" w:color="auto" w:fill="auto"/>
            <w:vAlign w:val="center"/>
            <w:hideMark/>
          </w:tcPr>
          <w:p w14:paraId="1446D98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13" w:type="pct"/>
            <w:tcBorders>
              <w:top w:val="nil"/>
              <w:left w:val="nil"/>
              <w:bottom w:val="single" w:sz="4" w:space="0" w:color="auto"/>
              <w:right w:val="single" w:sz="4" w:space="0" w:color="auto"/>
            </w:tcBorders>
            <w:shd w:val="clear" w:color="auto" w:fill="auto"/>
            <w:vAlign w:val="center"/>
            <w:hideMark/>
          </w:tcPr>
          <w:p w14:paraId="7D134FA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12" w:type="pct"/>
            <w:tcBorders>
              <w:top w:val="nil"/>
              <w:left w:val="nil"/>
              <w:bottom w:val="single" w:sz="4" w:space="0" w:color="auto"/>
              <w:right w:val="single" w:sz="4" w:space="0" w:color="auto"/>
            </w:tcBorders>
            <w:shd w:val="clear" w:color="auto" w:fill="auto"/>
            <w:vAlign w:val="center"/>
            <w:hideMark/>
          </w:tcPr>
          <w:p w14:paraId="68E49EE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13" w:type="pct"/>
            <w:tcBorders>
              <w:top w:val="nil"/>
              <w:left w:val="nil"/>
              <w:bottom w:val="single" w:sz="4" w:space="0" w:color="auto"/>
              <w:right w:val="single" w:sz="4" w:space="0" w:color="auto"/>
            </w:tcBorders>
            <w:shd w:val="clear" w:color="auto" w:fill="auto"/>
            <w:vAlign w:val="center"/>
            <w:hideMark/>
          </w:tcPr>
          <w:p w14:paraId="25B1C65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57" w:type="pct"/>
            <w:tcBorders>
              <w:top w:val="nil"/>
              <w:left w:val="nil"/>
              <w:bottom w:val="single" w:sz="4" w:space="0" w:color="auto"/>
              <w:right w:val="single" w:sz="4" w:space="0" w:color="auto"/>
            </w:tcBorders>
            <w:shd w:val="clear" w:color="auto" w:fill="auto"/>
            <w:vAlign w:val="center"/>
            <w:hideMark/>
          </w:tcPr>
          <w:p w14:paraId="30129BB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13" w:type="pct"/>
            <w:tcBorders>
              <w:top w:val="nil"/>
              <w:left w:val="nil"/>
              <w:bottom w:val="single" w:sz="4" w:space="0" w:color="auto"/>
              <w:right w:val="single" w:sz="4" w:space="0" w:color="auto"/>
            </w:tcBorders>
            <w:shd w:val="clear" w:color="auto" w:fill="auto"/>
            <w:vAlign w:val="center"/>
            <w:hideMark/>
          </w:tcPr>
          <w:p w14:paraId="54ECD0D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13" w:type="pct"/>
            <w:tcBorders>
              <w:top w:val="nil"/>
              <w:left w:val="nil"/>
              <w:bottom w:val="single" w:sz="4" w:space="0" w:color="auto"/>
              <w:right w:val="single" w:sz="4" w:space="0" w:color="auto"/>
            </w:tcBorders>
            <w:shd w:val="clear" w:color="auto" w:fill="auto"/>
            <w:vAlign w:val="center"/>
            <w:hideMark/>
          </w:tcPr>
          <w:p w14:paraId="1C1395C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57" w:type="pct"/>
            <w:tcBorders>
              <w:top w:val="nil"/>
              <w:left w:val="nil"/>
              <w:bottom w:val="single" w:sz="4" w:space="0" w:color="auto"/>
              <w:right w:val="single" w:sz="4" w:space="0" w:color="auto"/>
            </w:tcBorders>
            <w:shd w:val="clear" w:color="auto" w:fill="auto"/>
            <w:vAlign w:val="center"/>
            <w:hideMark/>
          </w:tcPr>
          <w:p w14:paraId="3665C17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c>
          <w:tcPr>
            <w:tcW w:w="311" w:type="pct"/>
            <w:tcBorders>
              <w:top w:val="nil"/>
              <w:left w:val="nil"/>
              <w:bottom w:val="single" w:sz="4" w:space="0" w:color="auto"/>
              <w:right w:val="single" w:sz="4" w:space="0" w:color="auto"/>
            </w:tcBorders>
            <w:shd w:val="clear" w:color="auto" w:fill="auto"/>
            <w:vAlign w:val="center"/>
            <w:hideMark/>
          </w:tcPr>
          <w:p w14:paraId="78BAF73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571</w:t>
            </w:r>
          </w:p>
        </w:tc>
      </w:tr>
      <w:tr w:rsidR="008B492D" w:rsidRPr="0000615F" w14:paraId="31A76D0C"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16F1EDB6"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Прочие затраты, в том числе:</w:t>
            </w:r>
          </w:p>
        </w:tc>
        <w:tc>
          <w:tcPr>
            <w:tcW w:w="358" w:type="pct"/>
            <w:tcBorders>
              <w:top w:val="nil"/>
              <w:left w:val="nil"/>
              <w:bottom w:val="single" w:sz="4" w:space="0" w:color="000000"/>
              <w:right w:val="nil"/>
            </w:tcBorders>
            <w:shd w:val="clear" w:color="auto" w:fill="auto"/>
            <w:vAlign w:val="center"/>
            <w:hideMark/>
          </w:tcPr>
          <w:p w14:paraId="5A3917C3"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5B5179F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1281</w:t>
            </w:r>
          </w:p>
        </w:tc>
        <w:tc>
          <w:tcPr>
            <w:tcW w:w="268" w:type="pct"/>
            <w:tcBorders>
              <w:top w:val="nil"/>
              <w:left w:val="nil"/>
              <w:bottom w:val="single" w:sz="4" w:space="0" w:color="auto"/>
              <w:right w:val="single" w:sz="4" w:space="0" w:color="auto"/>
            </w:tcBorders>
            <w:shd w:val="clear" w:color="auto" w:fill="auto"/>
            <w:vAlign w:val="center"/>
            <w:hideMark/>
          </w:tcPr>
          <w:p w14:paraId="5FC0E8A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1327</w:t>
            </w:r>
          </w:p>
        </w:tc>
        <w:tc>
          <w:tcPr>
            <w:tcW w:w="313" w:type="pct"/>
            <w:tcBorders>
              <w:top w:val="nil"/>
              <w:left w:val="nil"/>
              <w:bottom w:val="single" w:sz="4" w:space="0" w:color="auto"/>
              <w:right w:val="single" w:sz="4" w:space="0" w:color="auto"/>
            </w:tcBorders>
            <w:shd w:val="clear" w:color="auto" w:fill="auto"/>
            <w:vAlign w:val="center"/>
            <w:hideMark/>
          </w:tcPr>
          <w:p w14:paraId="06AAF69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4704</w:t>
            </w:r>
          </w:p>
        </w:tc>
        <w:tc>
          <w:tcPr>
            <w:tcW w:w="313" w:type="pct"/>
            <w:tcBorders>
              <w:top w:val="nil"/>
              <w:left w:val="nil"/>
              <w:bottom w:val="single" w:sz="4" w:space="0" w:color="auto"/>
              <w:right w:val="single" w:sz="4" w:space="0" w:color="auto"/>
            </w:tcBorders>
            <w:shd w:val="clear" w:color="auto" w:fill="auto"/>
            <w:vAlign w:val="center"/>
            <w:hideMark/>
          </w:tcPr>
          <w:p w14:paraId="67C1B14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4840</w:t>
            </w:r>
          </w:p>
        </w:tc>
        <w:tc>
          <w:tcPr>
            <w:tcW w:w="313" w:type="pct"/>
            <w:tcBorders>
              <w:top w:val="nil"/>
              <w:left w:val="nil"/>
              <w:bottom w:val="single" w:sz="4" w:space="0" w:color="auto"/>
              <w:right w:val="single" w:sz="4" w:space="0" w:color="auto"/>
            </w:tcBorders>
            <w:shd w:val="clear" w:color="auto" w:fill="auto"/>
            <w:vAlign w:val="center"/>
            <w:hideMark/>
          </w:tcPr>
          <w:p w14:paraId="0CB9D44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1496</w:t>
            </w:r>
          </w:p>
        </w:tc>
        <w:tc>
          <w:tcPr>
            <w:tcW w:w="312" w:type="pct"/>
            <w:tcBorders>
              <w:top w:val="nil"/>
              <w:left w:val="nil"/>
              <w:bottom w:val="single" w:sz="4" w:space="0" w:color="auto"/>
              <w:right w:val="single" w:sz="4" w:space="0" w:color="auto"/>
            </w:tcBorders>
            <w:shd w:val="clear" w:color="auto" w:fill="auto"/>
            <w:vAlign w:val="center"/>
            <w:hideMark/>
          </w:tcPr>
          <w:p w14:paraId="501123B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1563</w:t>
            </w:r>
          </w:p>
        </w:tc>
        <w:tc>
          <w:tcPr>
            <w:tcW w:w="313" w:type="pct"/>
            <w:tcBorders>
              <w:top w:val="nil"/>
              <w:left w:val="nil"/>
              <w:bottom w:val="single" w:sz="4" w:space="0" w:color="auto"/>
              <w:right w:val="single" w:sz="4" w:space="0" w:color="auto"/>
            </w:tcBorders>
            <w:shd w:val="clear" w:color="auto" w:fill="auto"/>
            <w:vAlign w:val="center"/>
            <w:hideMark/>
          </w:tcPr>
          <w:p w14:paraId="3C95379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1631</w:t>
            </w:r>
          </w:p>
        </w:tc>
        <w:tc>
          <w:tcPr>
            <w:tcW w:w="357" w:type="pct"/>
            <w:tcBorders>
              <w:top w:val="nil"/>
              <w:left w:val="nil"/>
              <w:bottom w:val="single" w:sz="4" w:space="0" w:color="auto"/>
              <w:right w:val="single" w:sz="4" w:space="0" w:color="auto"/>
            </w:tcBorders>
            <w:shd w:val="clear" w:color="auto" w:fill="auto"/>
            <w:vAlign w:val="center"/>
            <w:hideMark/>
          </w:tcPr>
          <w:p w14:paraId="4381A61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1699</w:t>
            </w:r>
          </w:p>
        </w:tc>
        <w:tc>
          <w:tcPr>
            <w:tcW w:w="313" w:type="pct"/>
            <w:tcBorders>
              <w:top w:val="nil"/>
              <w:left w:val="nil"/>
              <w:bottom w:val="single" w:sz="4" w:space="0" w:color="auto"/>
              <w:right w:val="single" w:sz="4" w:space="0" w:color="auto"/>
            </w:tcBorders>
            <w:shd w:val="clear" w:color="auto" w:fill="auto"/>
            <w:vAlign w:val="center"/>
            <w:hideMark/>
          </w:tcPr>
          <w:p w14:paraId="5FCCC5B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1772</w:t>
            </w:r>
          </w:p>
        </w:tc>
        <w:tc>
          <w:tcPr>
            <w:tcW w:w="313" w:type="pct"/>
            <w:tcBorders>
              <w:top w:val="nil"/>
              <w:left w:val="nil"/>
              <w:bottom w:val="single" w:sz="4" w:space="0" w:color="auto"/>
              <w:right w:val="single" w:sz="4" w:space="0" w:color="auto"/>
            </w:tcBorders>
            <w:shd w:val="clear" w:color="auto" w:fill="auto"/>
            <w:vAlign w:val="center"/>
            <w:hideMark/>
          </w:tcPr>
          <w:p w14:paraId="4DC9309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1848</w:t>
            </w:r>
          </w:p>
        </w:tc>
        <w:tc>
          <w:tcPr>
            <w:tcW w:w="357" w:type="pct"/>
            <w:tcBorders>
              <w:top w:val="nil"/>
              <w:left w:val="nil"/>
              <w:bottom w:val="single" w:sz="4" w:space="0" w:color="auto"/>
              <w:right w:val="single" w:sz="4" w:space="0" w:color="auto"/>
            </w:tcBorders>
            <w:shd w:val="clear" w:color="auto" w:fill="auto"/>
            <w:vAlign w:val="center"/>
            <w:hideMark/>
          </w:tcPr>
          <w:p w14:paraId="3A5A763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1928</w:t>
            </w:r>
          </w:p>
        </w:tc>
        <w:tc>
          <w:tcPr>
            <w:tcW w:w="311" w:type="pct"/>
            <w:tcBorders>
              <w:top w:val="nil"/>
              <w:left w:val="nil"/>
              <w:bottom w:val="single" w:sz="4" w:space="0" w:color="auto"/>
              <w:right w:val="single" w:sz="4" w:space="0" w:color="auto"/>
            </w:tcBorders>
            <w:shd w:val="clear" w:color="auto" w:fill="auto"/>
            <w:vAlign w:val="center"/>
            <w:hideMark/>
          </w:tcPr>
          <w:p w14:paraId="3B75CF8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2011</w:t>
            </w:r>
          </w:p>
        </w:tc>
      </w:tr>
      <w:tr w:rsidR="008B492D" w:rsidRPr="0000615F" w14:paraId="253C3D65"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7F0F3AA0"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Прочие затраты без учета инвестиционной составляющей</w:t>
            </w:r>
          </w:p>
        </w:tc>
        <w:tc>
          <w:tcPr>
            <w:tcW w:w="358" w:type="pct"/>
            <w:tcBorders>
              <w:top w:val="nil"/>
              <w:left w:val="nil"/>
              <w:bottom w:val="single" w:sz="4" w:space="0" w:color="000000"/>
              <w:right w:val="nil"/>
            </w:tcBorders>
            <w:shd w:val="clear" w:color="auto" w:fill="auto"/>
            <w:vAlign w:val="center"/>
            <w:hideMark/>
          </w:tcPr>
          <w:p w14:paraId="06490118"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39BB97A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1281</w:t>
            </w:r>
          </w:p>
        </w:tc>
        <w:tc>
          <w:tcPr>
            <w:tcW w:w="268" w:type="pct"/>
            <w:tcBorders>
              <w:top w:val="nil"/>
              <w:left w:val="nil"/>
              <w:bottom w:val="single" w:sz="4" w:space="0" w:color="auto"/>
              <w:right w:val="single" w:sz="4" w:space="0" w:color="auto"/>
            </w:tcBorders>
            <w:shd w:val="clear" w:color="auto" w:fill="auto"/>
            <w:vAlign w:val="center"/>
            <w:hideMark/>
          </w:tcPr>
          <w:p w14:paraId="6CB6131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1327</w:t>
            </w:r>
          </w:p>
        </w:tc>
        <w:tc>
          <w:tcPr>
            <w:tcW w:w="313" w:type="pct"/>
            <w:tcBorders>
              <w:top w:val="nil"/>
              <w:left w:val="nil"/>
              <w:bottom w:val="single" w:sz="4" w:space="0" w:color="auto"/>
              <w:right w:val="single" w:sz="4" w:space="0" w:color="auto"/>
            </w:tcBorders>
            <w:shd w:val="clear" w:color="auto" w:fill="auto"/>
            <w:vAlign w:val="center"/>
            <w:hideMark/>
          </w:tcPr>
          <w:p w14:paraId="200784B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1375</w:t>
            </w:r>
          </w:p>
        </w:tc>
        <w:tc>
          <w:tcPr>
            <w:tcW w:w="313" w:type="pct"/>
            <w:tcBorders>
              <w:top w:val="nil"/>
              <w:left w:val="nil"/>
              <w:bottom w:val="single" w:sz="4" w:space="0" w:color="auto"/>
              <w:right w:val="single" w:sz="4" w:space="0" w:color="auto"/>
            </w:tcBorders>
            <w:shd w:val="clear" w:color="auto" w:fill="auto"/>
            <w:vAlign w:val="center"/>
            <w:hideMark/>
          </w:tcPr>
          <w:p w14:paraId="5B7B4A3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1433</w:t>
            </w:r>
          </w:p>
        </w:tc>
        <w:tc>
          <w:tcPr>
            <w:tcW w:w="313" w:type="pct"/>
            <w:tcBorders>
              <w:top w:val="nil"/>
              <w:left w:val="nil"/>
              <w:bottom w:val="single" w:sz="4" w:space="0" w:color="auto"/>
              <w:right w:val="single" w:sz="4" w:space="0" w:color="auto"/>
            </w:tcBorders>
            <w:shd w:val="clear" w:color="auto" w:fill="auto"/>
            <w:vAlign w:val="center"/>
            <w:hideMark/>
          </w:tcPr>
          <w:p w14:paraId="23DA920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1496</w:t>
            </w:r>
          </w:p>
        </w:tc>
        <w:tc>
          <w:tcPr>
            <w:tcW w:w="312" w:type="pct"/>
            <w:tcBorders>
              <w:top w:val="nil"/>
              <w:left w:val="nil"/>
              <w:bottom w:val="single" w:sz="4" w:space="0" w:color="auto"/>
              <w:right w:val="single" w:sz="4" w:space="0" w:color="auto"/>
            </w:tcBorders>
            <w:shd w:val="clear" w:color="auto" w:fill="auto"/>
            <w:vAlign w:val="center"/>
            <w:hideMark/>
          </w:tcPr>
          <w:p w14:paraId="1321921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1563</w:t>
            </w:r>
          </w:p>
        </w:tc>
        <w:tc>
          <w:tcPr>
            <w:tcW w:w="313" w:type="pct"/>
            <w:tcBorders>
              <w:top w:val="nil"/>
              <w:left w:val="nil"/>
              <w:bottom w:val="single" w:sz="4" w:space="0" w:color="auto"/>
              <w:right w:val="single" w:sz="4" w:space="0" w:color="auto"/>
            </w:tcBorders>
            <w:shd w:val="clear" w:color="auto" w:fill="auto"/>
            <w:vAlign w:val="center"/>
            <w:hideMark/>
          </w:tcPr>
          <w:p w14:paraId="09EDDA3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1631</w:t>
            </w:r>
          </w:p>
        </w:tc>
        <w:tc>
          <w:tcPr>
            <w:tcW w:w="357" w:type="pct"/>
            <w:tcBorders>
              <w:top w:val="nil"/>
              <w:left w:val="nil"/>
              <w:bottom w:val="single" w:sz="4" w:space="0" w:color="auto"/>
              <w:right w:val="single" w:sz="4" w:space="0" w:color="auto"/>
            </w:tcBorders>
            <w:shd w:val="clear" w:color="auto" w:fill="auto"/>
            <w:vAlign w:val="center"/>
            <w:hideMark/>
          </w:tcPr>
          <w:p w14:paraId="04D843E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1699</w:t>
            </w:r>
          </w:p>
        </w:tc>
        <w:tc>
          <w:tcPr>
            <w:tcW w:w="313" w:type="pct"/>
            <w:tcBorders>
              <w:top w:val="nil"/>
              <w:left w:val="nil"/>
              <w:bottom w:val="single" w:sz="4" w:space="0" w:color="auto"/>
              <w:right w:val="single" w:sz="4" w:space="0" w:color="auto"/>
            </w:tcBorders>
            <w:shd w:val="clear" w:color="auto" w:fill="auto"/>
            <w:vAlign w:val="center"/>
            <w:hideMark/>
          </w:tcPr>
          <w:p w14:paraId="77B09315"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1772</w:t>
            </w:r>
          </w:p>
        </w:tc>
        <w:tc>
          <w:tcPr>
            <w:tcW w:w="313" w:type="pct"/>
            <w:tcBorders>
              <w:top w:val="nil"/>
              <w:left w:val="nil"/>
              <w:bottom w:val="single" w:sz="4" w:space="0" w:color="auto"/>
              <w:right w:val="single" w:sz="4" w:space="0" w:color="auto"/>
            </w:tcBorders>
            <w:shd w:val="clear" w:color="auto" w:fill="auto"/>
            <w:vAlign w:val="center"/>
            <w:hideMark/>
          </w:tcPr>
          <w:p w14:paraId="4C077AF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1848</w:t>
            </w:r>
          </w:p>
        </w:tc>
        <w:tc>
          <w:tcPr>
            <w:tcW w:w="357" w:type="pct"/>
            <w:tcBorders>
              <w:top w:val="nil"/>
              <w:left w:val="nil"/>
              <w:bottom w:val="single" w:sz="4" w:space="0" w:color="auto"/>
              <w:right w:val="single" w:sz="4" w:space="0" w:color="auto"/>
            </w:tcBorders>
            <w:shd w:val="clear" w:color="auto" w:fill="auto"/>
            <w:vAlign w:val="center"/>
            <w:hideMark/>
          </w:tcPr>
          <w:p w14:paraId="560677E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1928</w:t>
            </w:r>
          </w:p>
        </w:tc>
        <w:tc>
          <w:tcPr>
            <w:tcW w:w="311" w:type="pct"/>
            <w:tcBorders>
              <w:top w:val="nil"/>
              <w:left w:val="nil"/>
              <w:bottom w:val="single" w:sz="4" w:space="0" w:color="auto"/>
              <w:right w:val="single" w:sz="4" w:space="0" w:color="auto"/>
            </w:tcBorders>
            <w:shd w:val="clear" w:color="auto" w:fill="auto"/>
            <w:vAlign w:val="center"/>
            <w:hideMark/>
          </w:tcPr>
          <w:p w14:paraId="5132CF0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2011</w:t>
            </w:r>
          </w:p>
        </w:tc>
      </w:tr>
      <w:tr w:rsidR="008B492D" w:rsidRPr="0000615F" w14:paraId="0AFD4074"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130C11FA"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Прибыль всего:</w:t>
            </w:r>
          </w:p>
        </w:tc>
        <w:tc>
          <w:tcPr>
            <w:tcW w:w="358" w:type="pct"/>
            <w:tcBorders>
              <w:top w:val="nil"/>
              <w:left w:val="nil"/>
              <w:bottom w:val="single" w:sz="4" w:space="0" w:color="000000"/>
              <w:right w:val="nil"/>
            </w:tcBorders>
            <w:shd w:val="clear" w:color="auto" w:fill="auto"/>
            <w:vAlign w:val="center"/>
            <w:hideMark/>
          </w:tcPr>
          <w:p w14:paraId="511A65D5"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7CC1773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372</w:t>
            </w:r>
          </w:p>
        </w:tc>
        <w:tc>
          <w:tcPr>
            <w:tcW w:w="268" w:type="pct"/>
            <w:tcBorders>
              <w:top w:val="nil"/>
              <w:left w:val="nil"/>
              <w:bottom w:val="single" w:sz="4" w:space="0" w:color="auto"/>
              <w:right w:val="single" w:sz="4" w:space="0" w:color="auto"/>
            </w:tcBorders>
            <w:shd w:val="clear" w:color="auto" w:fill="auto"/>
            <w:vAlign w:val="center"/>
            <w:hideMark/>
          </w:tcPr>
          <w:p w14:paraId="2506725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372</w:t>
            </w:r>
          </w:p>
        </w:tc>
        <w:tc>
          <w:tcPr>
            <w:tcW w:w="313" w:type="pct"/>
            <w:tcBorders>
              <w:top w:val="nil"/>
              <w:left w:val="nil"/>
              <w:bottom w:val="single" w:sz="4" w:space="0" w:color="auto"/>
              <w:right w:val="single" w:sz="4" w:space="0" w:color="auto"/>
            </w:tcBorders>
            <w:shd w:val="clear" w:color="auto" w:fill="auto"/>
            <w:vAlign w:val="center"/>
            <w:hideMark/>
          </w:tcPr>
          <w:p w14:paraId="035D178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383</w:t>
            </w:r>
          </w:p>
        </w:tc>
        <w:tc>
          <w:tcPr>
            <w:tcW w:w="313" w:type="pct"/>
            <w:tcBorders>
              <w:top w:val="nil"/>
              <w:left w:val="nil"/>
              <w:bottom w:val="single" w:sz="4" w:space="0" w:color="auto"/>
              <w:right w:val="single" w:sz="4" w:space="0" w:color="auto"/>
            </w:tcBorders>
            <w:shd w:val="clear" w:color="auto" w:fill="auto"/>
            <w:vAlign w:val="center"/>
            <w:hideMark/>
          </w:tcPr>
          <w:p w14:paraId="255B3D3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458</w:t>
            </w:r>
          </w:p>
        </w:tc>
        <w:tc>
          <w:tcPr>
            <w:tcW w:w="313" w:type="pct"/>
            <w:tcBorders>
              <w:top w:val="nil"/>
              <w:left w:val="nil"/>
              <w:bottom w:val="single" w:sz="4" w:space="0" w:color="auto"/>
              <w:right w:val="single" w:sz="4" w:space="0" w:color="auto"/>
            </w:tcBorders>
            <w:shd w:val="clear" w:color="auto" w:fill="auto"/>
            <w:vAlign w:val="center"/>
            <w:hideMark/>
          </w:tcPr>
          <w:p w14:paraId="3847B41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472</w:t>
            </w:r>
          </w:p>
        </w:tc>
        <w:tc>
          <w:tcPr>
            <w:tcW w:w="312" w:type="pct"/>
            <w:tcBorders>
              <w:top w:val="nil"/>
              <w:left w:val="nil"/>
              <w:bottom w:val="single" w:sz="4" w:space="0" w:color="auto"/>
              <w:right w:val="single" w:sz="4" w:space="0" w:color="auto"/>
            </w:tcBorders>
            <w:shd w:val="clear" w:color="auto" w:fill="auto"/>
            <w:vAlign w:val="center"/>
            <w:hideMark/>
          </w:tcPr>
          <w:p w14:paraId="31D53CD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449</w:t>
            </w:r>
          </w:p>
        </w:tc>
        <w:tc>
          <w:tcPr>
            <w:tcW w:w="313" w:type="pct"/>
            <w:tcBorders>
              <w:top w:val="nil"/>
              <w:left w:val="nil"/>
              <w:bottom w:val="single" w:sz="4" w:space="0" w:color="auto"/>
              <w:right w:val="single" w:sz="4" w:space="0" w:color="auto"/>
            </w:tcBorders>
            <w:shd w:val="clear" w:color="auto" w:fill="auto"/>
            <w:vAlign w:val="center"/>
            <w:hideMark/>
          </w:tcPr>
          <w:p w14:paraId="5C8BAD1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466</w:t>
            </w:r>
          </w:p>
        </w:tc>
        <w:tc>
          <w:tcPr>
            <w:tcW w:w="357" w:type="pct"/>
            <w:tcBorders>
              <w:top w:val="nil"/>
              <w:left w:val="nil"/>
              <w:bottom w:val="single" w:sz="4" w:space="0" w:color="auto"/>
              <w:right w:val="single" w:sz="4" w:space="0" w:color="auto"/>
            </w:tcBorders>
            <w:shd w:val="clear" w:color="auto" w:fill="auto"/>
            <w:vAlign w:val="center"/>
            <w:hideMark/>
          </w:tcPr>
          <w:p w14:paraId="757C32E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483</w:t>
            </w:r>
          </w:p>
        </w:tc>
        <w:tc>
          <w:tcPr>
            <w:tcW w:w="313" w:type="pct"/>
            <w:tcBorders>
              <w:top w:val="nil"/>
              <w:left w:val="nil"/>
              <w:bottom w:val="single" w:sz="4" w:space="0" w:color="auto"/>
              <w:right w:val="single" w:sz="4" w:space="0" w:color="auto"/>
            </w:tcBorders>
            <w:shd w:val="clear" w:color="auto" w:fill="auto"/>
            <w:vAlign w:val="center"/>
            <w:hideMark/>
          </w:tcPr>
          <w:p w14:paraId="38B9C92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500</w:t>
            </w:r>
          </w:p>
        </w:tc>
        <w:tc>
          <w:tcPr>
            <w:tcW w:w="313" w:type="pct"/>
            <w:tcBorders>
              <w:top w:val="nil"/>
              <w:left w:val="nil"/>
              <w:bottom w:val="single" w:sz="4" w:space="0" w:color="auto"/>
              <w:right w:val="single" w:sz="4" w:space="0" w:color="auto"/>
            </w:tcBorders>
            <w:shd w:val="clear" w:color="auto" w:fill="auto"/>
            <w:vAlign w:val="center"/>
            <w:hideMark/>
          </w:tcPr>
          <w:p w14:paraId="4A675D3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517</w:t>
            </w:r>
          </w:p>
        </w:tc>
        <w:tc>
          <w:tcPr>
            <w:tcW w:w="357" w:type="pct"/>
            <w:tcBorders>
              <w:top w:val="nil"/>
              <w:left w:val="nil"/>
              <w:bottom w:val="single" w:sz="4" w:space="0" w:color="auto"/>
              <w:right w:val="single" w:sz="4" w:space="0" w:color="auto"/>
            </w:tcBorders>
            <w:shd w:val="clear" w:color="auto" w:fill="auto"/>
            <w:vAlign w:val="center"/>
            <w:hideMark/>
          </w:tcPr>
          <w:p w14:paraId="7A6F3A8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533</w:t>
            </w:r>
          </w:p>
        </w:tc>
        <w:tc>
          <w:tcPr>
            <w:tcW w:w="311" w:type="pct"/>
            <w:tcBorders>
              <w:top w:val="nil"/>
              <w:left w:val="nil"/>
              <w:bottom w:val="single" w:sz="4" w:space="0" w:color="auto"/>
              <w:right w:val="single" w:sz="4" w:space="0" w:color="auto"/>
            </w:tcBorders>
            <w:shd w:val="clear" w:color="auto" w:fill="auto"/>
            <w:vAlign w:val="center"/>
            <w:hideMark/>
          </w:tcPr>
          <w:p w14:paraId="182628F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551</w:t>
            </w:r>
          </w:p>
        </w:tc>
      </w:tr>
      <w:tr w:rsidR="008B492D" w:rsidRPr="0000615F" w14:paraId="47385D77" w14:textId="77777777" w:rsidTr="008B492D">
        <w:trPr>
          <w:trHeight w:val="20"/>
        </w:trPr>
        <w:tc>
          <w:tcPr>
            <w:tcW w:w="847" w:type="pct"/>
            <w:tcBorders>
              <w:top w:val="nil"/>
              <w:left w:val="single" w:sz="4" w:space="0" w:color="000000"/>
              <w:bottom w:val="single" w:sz="4" w:space="0" w:color="000000"/>
              <w:right w:val="single" w:sz="4" w:space="0" w:color="000000"/>
            </w:tcBorders>
            <w:shd w:val="clear" w:color="auto" w:fill="auto"/>
            <w:vAlign w:val="center"/>
            <w:hideMark/>
          </w:tcPr>
          <w:p w14:paraId="309E5DA3"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Необходимая валовая выручка</w:t>
            </w:r>
          </w:p>
        </w:tc>
        <w:tc>
          <w:tcPr>
            <w:tcW w:w="358" w:type="pct"/>
            <w:tcBorders>
              <w:top w:val="nil"/>
              <w:left w:val="nil"/>
              <w:bottom w:val="single" w:sz="4" w:space="0" w:color="000000"/>
              <w:right w:val="nil"/>
            </w:tcBorders>
            <w:shd w:val="clear" w:color="auto" w:fill="auto"/>
            <w:vAlign w:val="center"/>
            <w:hideMark/>
          </w:tcPr>
          <w:p w14:paraId="467AF23B"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тыс.руб.</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75ABAE3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44495</w:t>
            </w:r>
          </w:p>
        </w:tc>
        <w:tc>
          <w:tcPr>
            <w:tcW w:w="268" w:type="pct"/>
            <w:tcBorders>
              <w:top w:val="nil"/>
              <w:left w:val="nil"/>
              <w:bottom w:val="single" w:sz="4" w:space="0" w:color="auto"/>
              <w:right w:val="single" w:sz="4" w:space="0" w:color="auto"/>
            </w:tcBorders>
            <w:shd w:val="clear" w:color="auto" w:fill="auto"/>
            <w:vAlign w:val="center"/>
            <w:hideMark/>
          </w:tcPr>
          <w:p w14:paraId="5647DD6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45914</w:t>
            </w:r>
          </w:p>
        </w:tc>
        <w:tc>
          <w:tcPr>
            <w:tcW w:w="313" w:type="pct"/>
            <w:tcBorders>
              <w:top w:val="nil"/>
              <w:left w:val="nil"/>
              <w:bottom w:val="single" w:sz="4" w:space="0" w:color="auto"/>
              <w:right w:val="single" w:sz="4" w:space="0" w:color="auto"/>
            </w:tcBorders>
            <w:shd w:val="clear" w:color="auto" w:fill="auto"/>
            <w:vAlign w:val="center"/>
            <w:hideMark/>
          </w:tcPr>
          <w:p w14:paraId="1E04CB4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52873</w:t>
            </w:r>
          </w:p>
        </w:tc>
        <w:tc>
          <w:tcPr>
            <w:tcW w:w="313" w:type="pct"/>
            <w:tcBorders>
              <w:top w:val="nil"/>
              <w:left w:val="nil"/>
              <w:bottom w:val="single" w:sz="4" w:space="0" w:color="auto"/>
              <w:right w:val="single" w:sz="4" w:space="0" w:color="auto"/>
            </w:tcBorders>
            <w:shd w:val="clear" w:color="auto" w:fill="auto"/>
            <w:vAlign w:val="center"/>
            <w:hideMark/>
          </w:tcPr>
          <w:p w14:paraId="38F6172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54722</w:t>
            </w:r>
          </w:p>
        </w:tc>
        <w:tc>
          <w:tcPr>
            <w:tcW w:w="313" w:type="pct"/>
            <w:tcBorders>
              <w:top w:val="nil"/>
              <w:left w:val="nil"/>
              <w:bottom w:val="single" w:sz="4" w:space="0" w:color="auto"/>
              <w:right w:val="single" w:sz="4" w:space="0" w:color="auto"/>
            </w:tcBorders>
            <w:shd w:val="clear" w:color="auto" w:fill="auto"/>
            <w:vAlign w:val="center"/>
            <w:hideMark/>
          </w:tcPr>
          <w:p w14:paraId="53E27F1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53237</w:t>
            </w:r>
          </w:p>
        </w:tc>
        <w:tc>
          <w:tcPr>
            <w:tcW w:w="312" w:type="pct"/>
            <w:tcBorders>
              <w:top w:val="nil"/>
              <w:left w:val="nil"/>
              <w:bottom w:val="single" w:sz="4" w:space="0" w:color="auto"/>
              <w:right w:val="single" w:sz="4" w:space="0" w:color="auto"/>
            </w:tcBorders>
            <w:shd w:val="clear" w:color="auto" w:fill="auto"/>
            <w:vAlign w:val="center"/>
            <w:hideMark/>
          </w:tcPr>
          <w:p w14:paraId="33328C58"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55320</w:t>
            </w:r>
          </w:p>
        </w:tc>
        <w:tc>
          <w:tcPr>
            <w:tcW w:w="313" w:type="pct"/>
            <w:tcBorders>
              <w:top w:val="nil"/>
              <w:left w:val="nil"/>
              <w:bottom w:val="single" w:sz="4" w:space="0" w:color="auto"/>
              <w:right w:val="single" w:sz="4" w:space="0" w:color="auto"/>
            </w:tcBorders>
            <w:shd w:val="clear" w:color="auto" w:fill="auto"/>
            <w:vAlign w:val="center"/>
            <w:hideMark/>
          </w:tcPr>
          <w:p w14:paraId="353ED08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57481</w:t>
            </w:r>
          </w:p>
        </w:tc>
        <w:tc>
          <w:tcPr>
            <w:tcW w:w="357" w:type="pct"/>
            <w:tcBorders>
              <w:top w:val="nil"/>
              <w:left w:val="nil"/>
              <w:bottom w:val="single" w:sz="4" w:space="0" w:color="auto"/>
              <w:right w:val="single" w:sz="4" w:space="0" w:color="auto"/>
            </w:tcBorders>
            <w:shd w:val="clear" w:color="auto" w:fill="auto"/>
            <w:vAlign w:val="center"/>
            <w:hideMark/>
          </w:tcPr>
          <w:p w14:paraId="45D2AC9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59561</w:t>
            </w:r>
          </w:p>
        </w:tc>
        <w:tc>
          <w:tcPr>
            <w:tcW w:w="313" w:type="pct"/>
            <w:tcBorders>
              <w:top w:val="nil"/>
              <w:left w:val="nil"/>
              <w:bottom w:val="single" w:sz="4" w:space="0" w:color="auto"/>
              <w:right w:val="single" w:sz="4" w:space="0" w:color="auto"/>
            </w:tcBorders>
            <w:shd w:val="clear" w:color="auto" w:fill="auto"/>
            <w:vAlign w:val="center"/>
            <w:hideMark/>
          </w:tcPr>
          <w:p w14:paraId="3E345674"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61731</w:t>
            </w:r>
          </w:p>
        </w:tc>
        <w:tc>
          <w:tcPr>
            <w:tcW w:w="313" w:type="pct"/>
            <w:tcBorders>
              <w:top w:val="nil"/>
              <w:left w:val="nil"/>
              <w:bottom w:val="single" w:sz="4" w:space="0" w:color="auto"/>
              <w:right w:val="single" w:sz="4" w:space="0" w:color="auto"/>
            </w:tcBorders>
            <w:shd w:val="clear" w:color="auto" w:fill="auto"/>
            <w:vAlign w:val="center"/>
            <w:hideMark/>
          </w:tcPr>
          <w:p w14:paraId="78E5770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63877</w:t>
            </w:r>
          </w:p>
        </w:tc>
        <w:tc>
          <w:tcPr>
            <w:tcW w:w="357" w:type="pct"/>
            <w:tcBorders>
              <w:top w:val="nil"/>
              <w:left w:val="nil"/>
              <w:bottom w:val="single" w:sz="4" w:space="0" w:color="auto"/>
              <w:right w:val="single" w:sz="4" w:space="0" w:color="auto"/>
            </w:tcBorders>
            <w:shd w:val="clear" w:color="auto" w:fill="auto"/>
            <w:vAlign w:val="center"/>
            <w:hideMark/>
          </w:tcPr>
          <w:p w14:paraId="161548E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66184</w:t>
            </w:r>
          </w:p>
        </w:tc>
        <w:tc>
          <w:tcPr>
            <w:tcW w:w="311" w:type="pct"/>
            <w:tcBorders>
              <w:top w:val="nil"/>
              <w:left w:val="nil"/>
              <w:bottom w:val="single" w:sz="4" w:space="0" w:color="auto"/>
              <w:right w:val="single" w:sz="4" w:space="0" w:color="auto"/>
            </w:tcBorders>
            <w:shd w:val="clear" w:color="auto" w:fill="auto"/>
            <w:vAlign w:val="center"/>
            <w:hideMark/>
          </w:tcPr>
          <w:p w14:paraId="499A8049"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68606</w:t>
            </w:r>
          </w:p>
        </w:tc>
      </w:tr>
      <w:tr w:rsidR="008B492D" w:rsidRPr="0000615F" w14:paraId="38BC768D" w14:textId="77777777" w:rsidTr="008B492D">
        <w:trPr>
          <w:trHeight w:val="20"/>
        </w:trPr>
        <w:tc>
          <w:tcPr>
            <w:tcW w:w="847" w:type="pct"/>
            <w:tcBorders>
              <w:top w:val="nil"/>
              <w:left w:val="single" w:sz="4" w:space="0" w:color="000000"/>
              <w:bottom w:val="nil"/>
              <w:right w:val="single" w:sz="4" w:space="0" w:color="000000"/>
            </w:tcBorders>
            <w:shd w:val="clear" w:color="auto" w:fill="auto"/>
            <w:vAlign w:val="center"/>
            <w:hideMark/>
          </w:tcPr>
          <w:p w14:paraId="58667C1D" w14:textId="77777777" w:rsidR="0000615F" w:rsidRPr="0000615F" w:rsidRDefault="0000615F" w:rsidP="0000615F">
            <w:pPr>
              <w:autoSpaceDE/>
              <w:autoSpaceDN/>
              <w:spacing w:line="240" w:lineRule="auto"/>
              <w:ind w:firstLine="0"/>
              <w:jc w:val="left"/>
              <w:rPr>
                <w:sz w:val="16"/>
                <w:szCs w:val="16"/>
                <w:lang w:bidi="ar-SA"/>
              </w:rPr>
            </w:pPr>
            <w:r w:rsidRPr="0000615F">
              <w:rPr>
                <w:sz w:val="16"/>
                <w:szCs w:val="16"/>
                <w:lang w:bidi="ar-SA"/>
              </w:rPr>
              <w:t>Тариф на производство тепловой энергии</w:t>
            </w:r>
          </w:p>
        </w:tc>
        <w:tc>
          <w:tcPr>
            <w:tcW w:w="358" w:type="pct"/>
            <w:tcBorders>
              <w:top w:val="nil"/>
              <w:left w:val="nil"/>
              <w:bottom w:val="nil"/>
              <w:right w:val="nil"/>
            </w:tcBorders>
            <w:shd w:val="clear" w:color="auto" w:fill="auto"/>
            <w:vAlign w:val="center"/>
            <w:hideMark/>
          </w:tcPr>
          <w:p w14:paraId="6EB4553A" w14:textId="77777777" w:rsidR="0000615F" w:rsidRPr="0000615F" w:rsidRDefault="0000615F" w:rsidP="0000615F">
            <w:pPr>
              <w:autoSpaceDE/>
              <w:autoSpaceDN/>
              <w:spacing w:line="240" w:lineRule="auto"/>
              <w:ind w:firstLine="0"/>
              <w:jc w:val="center"/>
              <w:rPr>
                <w:sz w:val="16"/>
                <w:szCs w:val="16"/>
                <w:lang w:bidi="ar-SA"/>
              </w:rPr>
            </w:pPr>
            <w:r w:rsidRPr="0000615F">
              <w:rPr>
                <w:sz w:val="16"/>
                <w:szCs w:val="16"/>
                <w:lang w:bidi="ar-SA"/>
              </w:rPr>
              <w:t>руб./Гкал</w:t>
            </w:r>
          </w:p>
        </w:tc>
        <w:tc>
          <w:tcPr>
            <w:tcW w:w="312" w:type="pct"/>
            <w:tcBorders>
              <w:top w:val="nil"/>
              <w:left w:val="single" w:sz="4" w:space="0" w:color="auto"/>
              <w:bottom w:val="single" w:sz="4" w:space="0" w:color="auto"/>
              <w:right w:val="single" w:sz="4" w:space="0" w:color="auto"/>
            </w:tcBorders>
            <w:shd w:val="clear" w:color="auto" w:fill="auto"/>
            <w:vAlign w:val="center"/>
            <w:hideMark/>
          </w:tcPr>
          <w:p w14:paraId="1736731B"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1639,5</w:t>
            </w:r>
          </w:p>
        </w:tc>
        <w:tc>
          <w:tcPr>
            <w:tcW w:w="268" w:type="pct"/>
            <w:tcBorders>
              <w:top w:val="nil"/>
              <w:left w:val="nil"/>
              <w:bottom w:val="single" w:sz="4" w:space="0" w:color="auto"/>
              <w:right w:val="single" w:sz="4" w:space="0" w:color="auto"/>
            </w:tcBorders>
            <w:shd w:val="clear" w:color="auto" w:fill="auto"/>
            <w:vAlign w:val="center"/>
            <w:hideMark/>
          </w:tcPr>
          <w:p w14:paraId="1EEA8EF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1677,5</w:t>
            </w:r>
          </w:p>
        </w:tc>
        <w:tc>
          <w:tcPr>
            <w:tcW w:w="313" w:type="pct"/>
            <w:tcBorders>
              <w:top w:val="nil"/>
              <w:left w:val="nil"/>
              <w:bottom w:val="single" w:sz="4" w:space="0" w:color="auto"/>
              <w:right w:val="single" w:sz="4" w:space="0" w:color="auto"/>
            </w:tcBorders>
            <w:shd w:val="clear" w:color="auto" w:fill="auto"/>
            <w:vAlign w:val="center"/>
            <w:hideMark/>
          </w:tcPr>
          <w:p w14:paraId="277BE131"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1858,4</w:t>
            </w:r>
          </w:p>
        </w:tc>
        <w:tc>
          <w:tcPr>
            <w:tcW w:w="313" w:type="pct"/>
            <w:tcBorders>
              <w:top w:val="nil"/>
              <w:left w:val="nil"/>
              <w:bottom w:val="single" w:sz="4" w:space="0" w:color="auto"/>
              <w:right w:val="single" w:sz="4" w:space="0" w:color="auto"/>
            </w:tcBorders>
            <w:shd w:val="clear" w:color="auto" w:fill="auto"/>
            <w:vAlign w:val="center"/>
            <w:hideMark/>
          </w:tcPr>
          <w:p w14:paraId="567ADC8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1923,5</w:t>
            </w:r>
          </w:p>
        </w:tc>
        <w:tc>
          <w:tcPr>
            <w:tcW w:w="313" w:type="pct"/>
            <w:tcBorders>
              <w:top w:val="nil"/>
              <w:left w:val="nil"/>
              <w:bottom w:val="single" w:sz="4" w:space="0" w:color="auto"/>
              <w:right w:val="single" w:sz="4" w:space="0" w:color="auto"/>
            </w:tcBorders>
            <w:shd w:val="clear" w:color="auto" w:fill="auto"/>
            <w:vAlign w:val="center"/>
            <w:hideMark/>
          </w:tcPr>
          <w:p w14:paraId="426A3A8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1871,2</w:t>
            </w:r>
          </w:p>
        </w:tc>
        <w:tc>
          <w:tcPr>
            <w:tcW w:w="312" w:type="pct"/>
            <w:tcBorders>
              <w:top w:val="nil"/>
              <w:left w:val="nil"/>
              <w:bottom w:val="single" w:sz="4" w:space="0" w:color="auto"/>
              <w:right w:val="single" w:sz="4" w:space="0" w:color="auto"/>
            </w:tcBorders>
            <w:shd w:val="clear" w:color="auto" w:fill="auto"/>
            <w:vAlign w:val="center"/>
            <w:hideMark/>
          </w:tcPr>
          <w:p w14:paraId="0054E61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1944,5</w:t>
            </w:r>
          </w:p>
        </w:tc>
        <w:tc>
          <w:tcPr>
            <w:tcW w:w="313" w:type="pct"/>
            <w:tcBorders>
              <w:top w:val="nil"/>
              <w:left w:val="nil"/>
              <w:bottom w:val="single" w:sz="4" w:space="0" w:color="auto"/>
              <w:right w:val="single" w:sz="4" w:space="0" w:color="auto"/>
            </w:tcBorders>
            <w:shd w:val="clear" w:color="auto" w:fill="auto"/>
            <w:vAlign w:val="center"/>
            <w:hideMark/>
          </w:tcPr>
          <w:p w14:paraId="540C33B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2020,4</w:t>
            </w:r>
          </w:p>
        </w:tc>
        <w:tc>
          <w:tcPr>
            <w:tcW w:w="357" w:type="pct"/>
            <w:tcBorders>
              <w:top w:val="nil"/>
              <w:left w:val="nil"/>
              <w:bottom w:val="single" w:sz="4" w:space="0" w:color="auto"/>
              <w:right w:val="single" w:sz="4" w:space="0" w:color="auto"/>
            </w:tcBorders>
            <w:shd w:val="clear" w:color="auto" w:fill="auto"/>
            <w:vAlign w:val="center"/>
            <w:hideMark/>
          </w:tcPr>
          <w:p w14:paraId="7329874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2103,2</w:t>
            </w:r>
          </w:p>
        </w:tc>
        <w:tc>
          <w:tcPr>
            <w:tcW w:w="313" w:type="pct"/>
            <w:tcBorders>
              <w:top w:val="nil"/>
              <w:left w:val="nil"/>
              <w:bottom w:val="single" w:sz="4" w:space="0" w:color="auto"/>
              <w:right w:val="single" w:sz="4" w:space="0" w:color="auto"/>
            </w:tcBorders>
            <w:shd w:val="clear" w:color="auto" w:fill="auto"/>
            <w:vAlign w:val="center"/>
            <w:hideMark/>
          </w:tcPr>
          <w:p w14:paraId="1B3821D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2189,8</w:t>
            </w:r>
          </w:p>
        </w:tc>
        <w:tc>
          <w:tcPr>
            <w:tcW w:w="313" w:type="pct"/>
            <w:tcBorders>
              <w:top w:val="nil"/>
              <w:left w:val="nil"/>
              <w:bottom w:val="single" w:sz="4" w:space="0" w:color="auto"/>
              <w:right w:val="single" w:sz="4" w:space="0" w:color="auto"/>
            </w:tcBorders>
            <w:shd w:val="clear" w:color="auto" w:fill="auto"/>
            <w:vAlign w:val="center"/>
            <w:hideMark/>
          </w:tcPr>
          <w:p w14:paraId="5377D80D"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2276,5</w:t>
            </w:r>
          </w:p>
        </w:tc>
        <w:tc>
          <w:tcPr>
            <w:tcW w:w="357" w:type="pct"/>
            <w:tcBorders>
              <w:top w:val="nil"/>
              <w:left w:val="nil"/>
              <w:bottom w:val="single" w:sz="4" w:space="0" w:color="auto"/>
              <w:right w:val="single" w:sz="4" w:space="0" w:color="auto"/>
            </w:tcBorders>
            <w:shd w:val="clear" w:color="auto" w:fill="auto"/>
            <w:vAlign w:val="center"/>
            <w:hideMark/>
          </w:tcPr>
          <w:p w14:paraId="37A8507A"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2369,7</w:t>
            </w:r>
          </w:p>
        </w:tc>
        <w:tc>
          <w:tcPr>
            <w:tcW w:w="311" w:type="pct"/>
            <w:tcBorders>
              <w:top w:val="nil"/>
              <w:left w:val="nil"/>
              <w:bottom w:val="single" w:sz="4" w:space="0" w:color="auto"/>
              <w:right w:val="single" w:sz="4" w:space="0" w:color="auto"/>
            </w:tcBorders>
            <w:shd w:val="clear" w:color="auto" w:fill="auto"/>
            <w:vAlign w:val="center"/>
            <w:hideMark/>
          </w:tcPr>
          <w:p w14:paraId="4F24256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2467,9</w:t>
            </w:r>
          </w:p>
        </w:tc>
      </w:tr>
      <w:tr w:rsidR="008B492D" w:rsidRPr="0000615F" w14:paraId="387830BD" w14:textId="77777777" w:rsidTr="008B492D">
        <w:trPr>
          <w:trHeight w:val="20"/>
        </w:trPr>
        <w:tc>
          <w:tcPr>
            <w:tcW w:w="8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1CE2A7" w14:textId="77777777" w:rsidR="0000615F" w:rsidRPr="0000615F" w:rsidRDefault="0000615F" w:rsidP="0000615F">
            <w:pPr>
              <w:autoSpaceDE/>
              <w:autoSpaceDN/>
              <w:spacing w:line="240" w:lineRule="auto"/>
              <w:ind w:firstLine="0"/>
              <w:jc w:val="left"/>
              <w:rPr>
                <w:color w:val="000000"/>
                <w:sz w:val="16"/>
                <w:szCs w:val="16"/>
                <w:lang w:bidi="ar-SA"/>
              </w:rPr>
            </w:pPr>
            <w:r w:rsidRPr="0000615F">
              <w:rPr>
                <w:color w:val="000000"/>
                <w:sz w:val="16"/>
                <w:szCs w:val="16"/>
                <w:lang w:bidi="ar-SA"/>
              </w:rPr>
              <w:t>Рост тарифа в %:</w:t>
            </w:r>
          </w:p>
        </w:tc>
        <w:tc>
          <w:tcPr>
            <w:tcW w:w="358" w:type="pct"/>
            <w:tcBorders>
              <w:top w:val="single" w:sz="4" w:space="0" w:color="auto"/>
              <w:left w:val="nil"/>
              <w:bottom w:val="single" w:sz="4" w:space="0" w:color="auto"/>
              <w:right w:val="single" w:sz="4" w:space="0" w:color="auto"/>
            </w:tcBorders>
            <w:shd w:val="clear" w:color="auto" w:fill="auto"/>
            <w:noWrap/>
            <w:vAlign w:val="center"/>
            <w:hideMark/>
          </w:tcPr>
          <w:p w14:paraId="3C2FFBE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w:t>
            </w:r>
          </w:p>
        </w:tc>
        <w:tc>
          <w:tcPr>
            <w:tcW w:w="312" w:type="pct"/>
            <w:tcBorders>
              <w:top w:val="nil"/>
              <w:left w:val="nil"/>
              <w:bottom w:val="single" w:sz="4" w:space="0" w:color="auto"/>
              <w:right w:val="single" w:sz="4" w:space="0" w:color="auto"/>
            </w:tcBorders>
            <w:shd w:val="clear" w:color="auto" w:fill="auto"/>
            <w:vAlign w:val="center"/>
            <w:hideMark/>
          </w:tcPr>
          <w:p w14:paraId="17E0BC72"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0,00%</w:t>
            </w:r>
          </w:p>
        </w:tc>
        <w:tc>
          <w:tcPr>
            <w:tcW w:w="268" w:type="pct"/>
            <w:tcBorders>
              <w:top w:val="nil"/>
              <w:left w:val="nil"/>
              <w:bottom w:val="single" w:sz="4" w:space="0" w:color="auto"/>
              <w:right w:val="single" w:sz="4" w:space="0" w:color="auto"/>
            </w:tcBorders>
            <w:shd w:val="clear" w:color="auto" w:fill="auto"/>
            <w:vAlign w:val="center"/>
            <w:hideMark/>
          </w:tcPr>
          <w:p w14:paraId="23AA12D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2,32%</w:t>
            </w:r>
          </w:p>
        </w:tc>
        <w:tc>
          <w:tcPr>
            <w:tcW w:w="313" w:type="pct"/>
            <w:tcBorders>
              <w:top w:val="nil"/>
              <w:left w:val="nil"/>
              <w:bottom w:val="single" w:sz="4" w:space="0" w:color="auto"/>
              <w:right w:val="single" w:sz="4" w:space="0" w:color="auto"/>
            </w:tcBorders>
            <w:shd w:val="clear" w:color="auto" w:fill="auto"/>
            <w:vAlign w:val="center"/>
            <w:hideMark/>
          </w:tcPr>
          <w:p w14:paraId="4EA2A3FE"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10,78%</w:t>
            </w:r>
          </w:p>
        </w:tc>
        <w:tc>
          <w:tcPr>
            <w:tcW w:w="313" w:type="pct"/>
            <w:tcBorders>
              <w:top w:val="nil"/>
              <w:left w:val="nil"/>
              <w:bottom w:val="single" w:sz="4" w:space="0" w:color="auto"/>
              <w:right w:val="single" w:sz="4" w:space="0" w:color="auto"/>
            </w:tcBorders>
            <w:shd w:val="clear" w:color="auto" w:fill="auto"/>
            <w:vAlign w:val="center"/>
            <w:hideMark/>
          </w:tcPr>
          <w:p w14:paraId="507A1CD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3,50%</w:t>
            </w:r>
          </w:p>
        </w:tc>
        <w:tc>
          <w:tcPr>
            <w:tcW w:w="313" w:type="pct"/>
            <w:tcBorders>
              <w:top w:val="nil"/>
              <w:left w:val="nil"/>
              <w:bottom w:val="single" w:sz="4" w:space="0" w:color="auto"/>
              <w:right w:val="single" w:sz="4" w:space="0" w:color="auto"/>
            </w:tcBorders>
            <w:shd w:val="clear" w:color="auto" w:fill="auto"/>
            <w:vAlign w:val="center"/>
            <w:hideMark/>
          </w:tcPr>
          <w:p w14:paraId="77B14E93"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-2,72%</w:t>
            </w:r>
          </w:p>
        </w:tc>
        <w:tc>
          <w:tcPr>
            <w:tcW w:w="312" w:type="pct"/>
            <w:tcBorders>
              <w:top w:val="nil"/>
              <w:left w:val="nil"/>
              <w:bottom w:val="single" w:sz="4" w:space="0" w:color="auto"/>
              <w:right w:val="single" w:sz="4" w:space="0" w:color="auto"/>
            </w:tcBorders>
            <w:shd w:val="clear" w:color="auto" w:fill="auto"/>
            <w:vAlign w:val="center"/>
            <w:hideMark/>
          </w:tcPr>
          <w:p w14:paraId="682061E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3,91%</w:t>
            </w:r>
          </w:p>
        </w:tc>
        <w:tc>
          <w:tcPr>
            <w:tcW w:w="313" w:type="pct"/>
            <w:tcBorders>
              <w:top w:val="nil"/>
              <w:left w:val="nil"/>
              <w:bottom w:val="single" w:sz="4" w:space="0" w:color="auto"/>
              <w:right w:val="single" w:sz="4" w:space="0" w:color="auto"/>
            </w:tcBorders>
            <w:shd w:val="clear" w:color="auto" w:fill="auto"/>
            <w:vAlign w:val="center"/>
            <w:hideMark/>
          </w:tcPr>
          <w:p w14:paraId="3D57AD9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3,91%</w:t>
            </w:r>
          </w:p>
        </w:tc>
        <w:tc>
          <w:tcPr>
            <w:tcW w:w="357" w:type="pct"/>
            <w:tcBorders>
              <w:top w:val="nil"/>
              <w:left w:val="nil"/>
              <w:bottom w:val="single" w:sz="4" w:space="0" w:color="auto"/>
              <w:right w:val="single" w:sz="4" w:space="0" w:color="auto"/>
            </w:tcBorders>
            <w:shd w:val="clear" w:color="auto" w:fill="auto"/>
            <w:vAlign w:val="center"/>
            <w:hideMark/>
          </w:tcPr>
          <w:p w14:paraId="67AC0E57"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4,09%</w:t>
            </w:r>
          </w:p>
        </w:tc>
        <w:tc>
          <w:tcPr>
            <w:tcW w:w="313" w:type="pct"/>
            <w:tcBorders>
              <w:top w:val="nil"/>
              <w:left w:val="nil"/>
              <w:bottom w:val="single" w:sz="4" w:space="0" w:color="auto"/>
              <w:right w:val="single" w:sz="4" w:space="0" w:color="auto"/>
            </w:tcBorders>
            <w:shd w:val="clear" w:color="auto" w:fill="auto"/>
            <w:vAlign w:val="center"/>
            <w:hideMark/>
          </w:tcPr>
          <w:p w14:paraId="4EAF032F"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4,12%</w:t>
            </w:r>
          </w:p>
        </w:tc>
        <w:tc>
          <w:tcPr>
            <w:tcW w:w="313" w:type="pct"/>
            <w:tcBorders>
              <w:top w:val="nil"/>
              <w:left w:val="nil"/>
              <w:bottom w:val="single" w:sz="4" w:space="0" w:color="auto"/>
              <w:right w:val="single" w:sz="4" w:space="0" w:color="auto"/>
            </w:tcBorders>
            <w:shd w:val="clear" w:color="auto" w:fill="auto"/>
            <w:vAlign w:val="center"/>
            <w:hideMark/>
          </w:tcPr>
          <w:p w14:paraId="2B1A0B46"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3,96%</w:t>
            </w:r>
          </w:p>
        </w:tc>
        <w:tc>
          <w:tcPr>
            <w:tcW w:w="357" w:type="pct"/>
            <w:tcBorders>
              <w:top w:val="nil"/>
              <w:left w:val="nil"/>
              <w:bottom w:val="single" w:sz="4" w:space="0" w:color="auto"/>
              <w:right w:val="single" w:sz="4" w:space="0" w:color="auto"/>
            </w:tcBorders>
            <w:shd w:val="clear" w:color="auto" w:fill="auto"/>
            <w:vAlign w:val="center"/>
            <w:hideMark/>
          </w:tcPr>
          <w:p w14:paraId="212F572C"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4,09%</w:t>
            </w:r>
          </w:p>
        </w:tc>
        <w:tc>
          <w:tcPr>
            <w:tcW w:w="311" w:type="pct"/>
            <w:tcBorders>
              <w:top w:val="nil"/>
              <w:left w:val="nil"/>
              <w:bottom w:val="single" w:sz="4" w:space="0" w:color="auto"/>
              <w:right w:val="single" w:sz="4" w:space="0" w:color="auto"/>
            </w:tcBorders>
            <w:shd w:val="clear" w:color="auto" w:fill="auto"/>
            <w:vAlign w:val="center"/>
            <w:hideMark/>
          </w:tcPr>
          <w:p w14:paraId="302FE530" w14:textId="77777777" w:rsidR="0000615F" w:rsidRPr="0000615F" w:rsidRDefault="0000615F" w:rsidP="0000615F">
            <w:pPr>
              <w:autoSpaceDE/>
              <w:autoSpaceDN/>
              <w:spacing w:line="240" w:lineRule="auto"/>
              <w:ind w:firstLine="0"/>
              <w:jc w:val="center"/>
              <w:rPr>
                <w:color w:val="000000"/>
                <w:sz w:val="16"/>
                <w:szCs w:val="16"/>
                <w:lang w:bidi="ar-SA"/>
              </w:rPr>
            </w:pPr>
            <w:r w:rsidRPr="0000615F">
              <w:rPr>
                <w:color w:val="000000"/>
                <w:sz w:val="16"/>
                <w:szCs w:val="16"/>
                <w:lang w:bidi="ar-SA"/>
              </w:rPr>
              <w:t>4,14%</w:t>
            </w:r>
          </w:p>
        </w:tc>
      </w:tr>
    </w:tbl>
    <w:p w14:paraId="703F252E" w14:textId="5D6BD3E3" w:rsidR="00CF5952" w:rsidRDefault="00CF5952">
      <w:pPr>
        <w:widowControl w:val="0"/>
        <w:spacing w:line="240" w:lineRule="auto"/>
        <w:ind w:firstLine="0"/>
        <w:jc w:val="left"/>
        <w:rPr>
          <w:szCs w:val="26"/>
        </w:rPr>
      </w:pPr>
    </w:p>
    <w:p w14:paraId="0CACA30E" w14:textId="77777777" w:rsidR="006762E9" w:rsidRDefault="006762E9">
      <w:pPr>
        <w:widowControl w:val="0"/>
        <w:spacing w:line="240" w:lineRule="auto"/>
        <w:ind w:firstLine="0"/>
        <w:jc w:val="left"/>
        <w:rPr>
          <w:szCs w:val="26"/>
        </w:rPr>
      </w:pPr>
    </w:p>
    <w:p w14:paraId="723AAEC7" w14:textId="1E755549" w:rsidR="00CF5952" w:rsidRDefault="00CF5952" w:rsidP="00603885">
      <w:pPr>
        <w:pStyle w:val="af4"/>
      </w:pPr>
      <w:r w:rsidRPr="00712664">
        <w:t xml:space="preserve">Таблица </w:t>
      </w:r>
      <w:r w:rsidRPr="00712664">
        <w:fldChar w:fldCharType="begin"/>
      </w:r>
      <w:r w:rsidRPr="00712664">
        <w:instrText xml:space="preserve"> SEQ Таблица \* ARABIC </w:instrText>
      </w:r>
      <w:r w:rsidRPr="00712664">
        <w:fldChar w:fldCharType="separate"/>
      </w:r>
      <w:r w:rsidR="007D572B">
        <w:rPr>
          <w:noProof/>
        </w:rPr>
        <w:t>12</w:t>
      </w:r>
      <w:r w:rsidRPr="00712664">
        <w:fldChar w:fldCharType="end"/>
      </w:r>
      <w:r w:rsidRPr="00712664">
        <w:t xml:space="preserve">. </w:t>
      </w:r>
      <w:r w:rsidRPr="00CF5952">
        <w:t xml:space="preserve">Тарифно-балансовая расчетная модель теплоснабжения для </w:t>
      </w:r>
      <w:r>
        <w:t>АО</w:t>
      </w:r>
      <w:r w:rsidRPr="00CF5952">
        <w:t xml:space="preserve"> «</w:t>
      </w:r>
      <w:proofErr w:type="spellStart"/>
      <w:r>
        <w:t>Реммаш</w:t>
      </w:r>
      <w:proofErr w:type="spellEnd"/>
      <w:r w:rsidRPr="00CF595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1310"/>
        <w:gridCol w:w="1085"/>
        <w:gridCol w:w="1085"/>
        <w:gridCol w:w="1085"/>
        <w:gridCol w:w="904"/>
        <w:gridCol w:w="1081"/>
        <w:gridCol w:w="898"/>
        <w:gridCol w:w="1088"/>
        <w:gridCol w:w="1323"/>
        <w:gridCol w:w="840"/>
        <w:gridCol w:w="840"/>
        <w:gridCol w:w="840"/>
        <w:gridCol w:w="843"/>
      </w:tblGrid>
      <w:tr w:rsidR="00A0021A" w:rsidRPr="006762E9" w14:paraId="1ACC6191" w14:textId="77777777" w:rsidTr="004F3F43">
        <w:trPr>
          <w:trHeight w:val="20"/>
          <w:tblHeader/>
        </w:trPr>
        <w:tc>
          <w:tcPr>
            <w:tcW w:w="892" w:type="pct"/>
            <w:shd w:val="clear" w:color="auto" w:fill="auto"/>
            <w:vAlign w:val="center"/>
            <w:hideMark/>
          </w:tcPr>
          <w:p w14:paraId="7DDAD7F5" w14:textId="77777777" w:rsidR="00A0021A" w:rsidRPr="006762E9" w:rsidRDefault="00A0021A" w:rsidP="006762E9">
            <w:pPr>
              <w:autoSpaceDE/>
              <w:autoSpaceDN/>
              <w:spacing w:line="240" w:lineRule="auto"/>
              <w:ind w:firstLine="0"/>
              <w:jc w:val="left"/>
              <w:rPr>
                <w:b/>
                <w:bCs/>
                <w:color w:val="000000"/>
                <w:sz w:val="16"/>
                <w:szCs w:val="16"/>
                <w:lang w:bidi="ar-SA"/>
              </w:rPr>
            </w:pPr>
            <w:r w:rsidRPr="006762E9">
              <w:rPr>
                <w:b/>
                <w:bCs/>
                <w:color w:val="000000"/>
                <w:sz w:val="16"/>
                <w:szCs w:val="16"/>
                <w:lang w:bidi="ar-SA"/>
              </w:rPr>
              <w:t>Показатели</w:t>
            </w:r>
          </w:p>
        </w:tc>
        <w:tc>
          <w:tcPr>
            <w:tcW w:w="407" w:type="pct"/>
            <w:shd w:val="clear" w:color="auto" w:fill="auto"/>
            <w:vAlign w:val="center"/>
            <w:hideMark/>
          </w:tcPr>
          <w:p w14:paraId="4F9BE071"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Ед. изм.</w:t>
            </w:r>
          </w:p>
        </w:tc>
        <w:tc>
          <w:tcPr>
            <w:tcW w:w="337" w:type="pct"/>
            <w:shd w:val="clear" w:color="auto" w:fill="auto"/>
            <w:vAlign w:val="center"/>
            <w:hideMark/>
          </w:tcPr>
          <w:p w14:paraId="29FE346E"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2019</w:t>
            </w:r>
          </w:p>
        </w:tc>
        <w:tc>
          <w:tcPr>
            <w:tcW w:w="337" w:type="pct"/>
            <w:shd w:val="clear" w:color="auto" w:fill="auto"/>
            <w:vAlign w:val="center"/>
            <w:hideMark/>
          </w:tcPr>
          <w:p w14:paraId="182E3096"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2020</w:t>
            </w:r>
          </w:p>
        </w:tc>
        <w:tc>
          <w:tcPr>
            <w:tcW w:w="337" w:type="pct"/>
            <w:shd w:val="clear" w:color="auto" w:fill="auto"/>
            <w:vAlign w:val="center"/>
            <w:hideMark/>
          </w:tcPr>
          <w:p w14:paraId="3F0AAF0D"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2021</w:t>
            </w:r>
          </w:p>
        </w:tc>
        <w:tc>
          <w:tcPr>
            <w:tcW w:w="281" w:type="pct"/>
            <w:shd w:val="clear" w:color="auto" w:fill="auto"/>
            <w:vAlign w:val="center"/>
            <w:hideMark/>
          </w:tcPr>
          <w:p w14:paraId="17EA6748"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2022</w:t>
            </w:r>
          </w:p>
        </w:tc>
        <w:tc>
          <w:tcPr>
            <w:tcW w:w="336" w:type="pct"/>
            <w:shd w:val="clear" w:color="auto" w:fill="auto"/>
            <w:vAlign w:val="center"/>
            <w:hideMark/>
          </w:tcPr>
          <w:p w14:paraId="1688FBAB"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2023</w:t>
            </w:r>
          </w:p>
        </w:tc>
        <w:tc>
          <w:tcPr>
            <w:tcW w:w="279" w:type="pct"/>
            <w:shd w:val="clear" w:color="auto" w:fill="auto"/>
            <w:vAlign w:val="center"/>
            <w:hideMark/>
          </w:tcPr>
          <w:p w14:paraId="202B7FAD"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2024</w:t>
            </w:r>
          </w:p>
        </w:tc>
        <w:tc>
          <w:tcPr>
            <w:tcW w:w="338" w:type="pct"/>
            <w:shd w:val="clear" w:color="auto" w:fill="auto"/>
            <w:vAlign w:val="center"/>
            <w:hideMark/>
          </w:tcPr>
          <w:p w14:paraId="3FCDDE4C"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2025</w:t>
            </w:r>
          </w:p>
        </w:tc>
        <w:tc>
          <w:tcPr>
            <w:tcW w:w="411" w:type="pct"/>
            <w:shd w:val="clear" w:color="auto" w:fill="auto"/>
            <w:vAlign w:val="center"/>
            <w:hideMark/>
          </w:tcPr>
          <w:p w14:paraId="57D5EA44"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2026</w:t>
            </w:r>
          </w:p>
        </w:tc>
        <w:tc>
          <w:tcPr>
            <w:tcW w:w="261" w:type="pct"/>
            <w:shd w:val="clear" w:color="auto" w:fill="auto"/>
            <w:vAlign w:val="center"/>
            <w:hideMark/>
          </w:tcPr>
          <w:p w14:paraId="448918AE"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2027</w:t>
            </w:r>
          </w:p>
        </w:tc>
        <w:tc>
          <w:tcPr>
            <w:tcW w:w="261" w:type="pct"/>
            <w:shd w:val="clear" w:color="auto" w:fill="auto"/>
            <w:vAlign w:val="center"/>
            <w:hideMark/>
          </w:tcPr>
          <w:p w14:paraId="5A84AD37"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2028</w:t>
            </w:r>
          </w:p>
        </w:tc>
        <w:tc>
          <w:tcPr>
            <w:tcW w:w="261" w:type="pct"/>
            <w:shd w:val="clear" w:color="auto" w:fill="auto"/>
            <w:vAlign w:val="center"/>
            <w:hideMark/>
          </w:tcPr>
          <w:p w14:paraId="2EF6074D"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2029</w:t>
            </w:r>
          </w:p>
        </w:tc>
        <w:tc>
          <w:tcPr>
            <w:tcW w:w="262" w:type="pct"/>
            <w:shd w:val="clear" w:color="auto" w:fill="auto"/>
            <w:vAlign w:val="center"/>
            <w:hideMark/>
          </w:tcPr>
          <w:p w14:paraId="2F82D32A"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2030</w:t>
            </w:r>
          </w:p>
        </w:tc>
      </w:tr>
      <w:tr w:rsidR="00A0021A" w:rsidRPr="006762E9" w14:paraId="614B39D6" w14:textId="77777777" w:rsidTr="004F3F43">
        <w:trPr>
          <w:trHeight w:val="20"/>
        </w:trPr>
        <w:tc>
          <w:tcPr>
            <w:tcW w:w="5000" w:type="pct"/>
            <w:gridSpan w:val="14"/>
            <w:shd w:val="clear" w:color="auto" w:fill="auto"/>
            <w:vAlign w:val="center"/>
            <w:hideMark/>
          </w:tcPr>
          <w:p w14:paraId="2249AAEB"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Вариант 1</w:t>
            </w:r>
          </w:p>
        </w:tc>
      </w:tr>
      <w:tr w:rsidR="004F3F43" w:rsidRPr="006762E9" w14:paraId="6B01F711" w14:textId="77777777" w:rsidTr="004F3F43">
        <w:trPr>
          <w:trHeight w:val="20"/>
        </w:trPr>
        <w:tc>
          <w:tcPr>
            <w:tcW w:w="892" w:type="pct"/>
            <w:shd w:val="clear" w:color="auto" w:fill="auto"/>
            <w:vAlign w:val="center"/>
            <w:hideMark/>
          </w:tcPr>
          <w:p w14:paraId="1DF6B4D0"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Полезный отпуск тепловой энергии</w:t>
            </w:r>
          </w:p>
        </w:tc>
        <w:tc>
          <w:tcPr>
            <w:tcW w:w="407" w:type="pct"/>
            <w:shd w:val="clear" w:color="auto" w:fill="auto"/>
            <w:vAlign w:val="center"/>
            <w:hideMark/>
          </w:tcPr>
          <w:p w14:paraId="1C8362E3" w14:textId="77777777" w:rsidR="004F3F43" w:rsidRPr="006762E9" w:rsidRDefault="004F3F43" w:rsidP="006762E9">
            <w:pPr>
              <w:autoSpaceDE/>
              <w:autoSpaceDN/>
              <w:spacing w:line="240" w:lineRule="auto"/>
              <w:ind w:firstLine="0"/>
              <w:jc w:val="center"/>
              <w:rPr>
                <w:sz w:val="16"/>
                <w:szCs w:val="16"/>
                <w:lang w:bidi="ar-SA"/>
              </w:rPr>
            </w:pPr>
            <w:proofErr w:type="spellStart"/>
            <w:r w:rsidRPr="006762E9">
              <w:rPr>
                <w:sz w:val="16"/>
                <w:szCs w:val="16"/>
                <w:lang w:bidi="ar-SA"/>
              </w:rPr>
              <w:t>тыс.Гкал</w:t>
            </w:r>
            <w:proofErr w:type="spellEnd"/>
          </w:p>
        </w:tc>
        <w:tc>
          <w:tcPr>
            <w:tcW w:w="337" w:type="pct"/>
            <w:shd w:val="clear" w:color="auto" w:fill="auto"/>
            <w:vAlign w:val="center"/>
            <w:hideMark/>
          </w:tcPr>
          <w:p w14:paraId="77755157"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15</w:t>
            </w:r>
          </w:p>
        </w:tc>
        <w:tc>
          <w:tcPr>
            <w:tcW w:w="337" w:type="pct"/>
            <w:shd w:val="clear" w:color="auto" w:fill="auto"/>
            <w:vAlign w:val="center"/>
            <w:hideMark/>
          </w:tcPr>
          <w:p w14:paraId="6ABE5D41"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15</w:t>
            </w:r>
          </w:p>
        </w:tc>
        <w:tc>
          <w:tcPr>
            <w:tcW w:w="337" w:type="pct"/>
            <w:shd w:val="clear" w:color="auto" w:fill="auto"/>
            <w:vAlign w:val="center"/>
            <w:hideMark/>
          </w:tcPr>
          <w:p w14:paraId="240C8120"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18</w:t>
            </w:r>
          </w:p>
        </w:tc>
        <w:tc>
          <w:tcPr>
            <w:tcW w:w="281" w:type="pct"/>
            <w:shd w:val="clear" w:color="auto" w:fill="auto"/>
            <w:vAlign w:val="center"/>
            <w:hideMark/>
          </w:tcPr>
          <w:p w14:paraId="0EC25B6E"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18</w:t>
            </w:r>
          </w:p>
        </w:tc>
        <w:tc>
          <w:tcPr>
            <w:tcW w:w="336" w:type="pct"/>
            <w:shd w:val="clear" w:color="auto" w:fill="auto"/>
            <w:vAlign w:val="center"/>
            <w:hideMark/>
          </w:tcPr>
          <w:p w14:paraId="513A4448"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18</w:t>
            </w:r>
          </w:p>
        </w:tc>
        <w:tc>
          <w:tcPr>
            <w:tcW w:w="1" w:type="pct"/>
            <w:gridSpan w:val="7"/>
            <w:vMerge w:val="restart"/>
            <w:shd w:val="clear" w:color="auto" w:fill="auto"/>
            <w:vAlign w:val="center"/>
            <w:hideMark/>
          </w:tcPr>
          <w:p w14:paraId="6C7954BE" w14:textId="25DB9101" w:rsidR="004F3F43" w:rsidRPr="006762E9" w:rsidRDefault="004F3F43" w:rsidP="004F3F43">
            <w:pPr>
              <w:autoSpaceDE/>
              <w:autoSpaceDN/>
              <w:spacing w:line="240" w:lineRule="auto"/>
              <w:ind w:firstLine="0"/>
              <w:jc w:val="center"/>
              <w:rPr>
                <w:color w:val="000000"/>
                <w:sz w:val="16"/>
                <w:szCs w:val="16"/>
                <w:lang w:bidi="ar-SA"/>
              </w:rPr>
            </w:pPr>
            <w:r w:rsidRPr="006762E9">
              <w:rPr>
                <w:color w:val="000000"/>
                <w:sz w:val="16"/>
                <w:szCs w:val="16"/>
                <w:lang w:bidi="ar-SA"/>
              </w:rPr>
              <w:t>Отключение внешних потребителей города</w:t>
            </w:r>
          </w:p>
        </w:tc>
      </w:tr>
      <w:tr w:rsidR="004F3F43" w:rsidRPr="006762E9" w14:paraId="757FFD5F" w14:textId="77777777" w:rsidTr="004F3F43">
        <w:trPr>
          <w:trHeight w:val="20"/>
        </w:trPr>
        <w:tc>
          <w:tcPr>
            <w:tcW w:w="892" w:type="pct"/>
            <w:shd w:val="clear" w:color="auto" w:fill="auto"/>
            <w:vAlign w:val="center"/>
            <w:hideMark/>
          </w:tcPr>
          <w:p w14:paraId="45702523"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Затрачено топлива на выработку тепловой энергии</w:t>
            </w:r>
          </w:p>
        </w:tc>
        <w:tc>
          <w:tcPr>
            <w:tcW w:w="407" w:type="pct"/>
            <w:shd w:val="clear" w:color="auto" w:fill="auto"/>
            <w:vAlign w:val="center"/>
            <w:hideMark/>
          </w:tcPr>
          <w:p w14:paraId="7A4D8129"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 xml:space="preserve">тыс. т </w:t>
            </w:r>
            <w:proofErr w:type="spellStart"/>
            <w:r w:rsidRPr="006762E9">
              <w:rPr>
                <w:sz w:val="16"/>
                <w:szCs w:val="16"/>
                <w:lang w:bidi="ar-SA"/>
              </w:rPr>
              <w:t>у.т</w:t>
            </w:r>
            <w:proofErr w:type="spellEnd"/>
            <w:r w:rsidRPr="006762E9">
              <w:rPr>
                <w:sz w:val="16"/>
                <w:szCs w:val="16"/>
                <w:lang w:bidi="ar-SA"/>
              </w:rPr>
              <w:t>.</w:t>
            </w:r>
          </w:p>
        </w:tc>
        <w:tc>
          <w:tcPr>
            <w:tcW w:w="337" w:type="pct"/>
            <w:shd w:val="clear" w:color="auto" w:fill="auto"/>
            <w:vAlign w:val="center"/>
            <w:hideMark/>
          </w:tcPr>
          <w:p w14:paraId="0A60ECBF"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3</w:t>
            </w:r>
          </w:p>
        </w:tc>
        <w:tc>
          <w:tcPr>
            <w:tcW w:w="337" w:type="pct"/>
            <w:shd w:val="clear" w:color="auto" w:fill="auto"/>
            <w:vAlign w:val="center"/>
            <w:hideMark/>
          </w:tcPr>
          <w:p w14:paraId="43670FC3"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3</w:t>
            </w:r>
          </w:p>
        </w:tc>
        <w:tc>
          <w:tcPr>
            <w:tcW w:w="337" w:type="pct"/>
            <w:shd w:val="clear" w:color="auto" w:fill="auto"/>
            <w:vAlign w:val="center"/>
            <w:hideMark/>
          </w:tcPr>
          <w:p w14:paraId="63D48467"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4</w:t>
            </w:r>
          </w:p>
        </w:tc>
        <w:tc>
          <w:tcPr>
            <w:tcW w:w="281" w:type="pct"/>
            <w:shd w:val="clear" w:color="auto" w:fill="auto"/>
            <w:vAlign w:val="center"/>
            <w:hideMark/>
          </w:tcPr>
          <w:p w14:paraId="6AE85814"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4</w:t>
            </w:r>
          </w:p>
        </w:tc>
        <w:tc>
          <w:tcPr>
            <w:tcW w:w="336" w:type="pct"/>
            <w:shd w:val="clear" w:color="auto" w:fill="auto"/>
            <w:vAlign w:val="center"/>
            <w:hideMark/>
          </w:tcPr>
          <w:p w14:paraId="6E87F059"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4</w:t>
            </w:r>
          </w:p>
        </w:tc>
        <w:tc>
          <w:tcPr>
            <w:tcW w:w="2073" w:type="pct"/>
            <w:gridSpan w:val="7"/>
            <w:vMerge/>
            <w:shd w:val="clear" w:color="auto" w:fill="auto"/>
            <w:vAlign w:val="center"/>
            <w:hideMark/>
          </w:tcPr>
          <w:p w14:paraId="4D3C1AFC" w14:textId="75B98B19" w:rsidR="004F3F43" w:rsidRPr="006762E9" w:rsidRDefault="004F3F43" w:rsidP="006762E9">
            <w:pPr>
              <w:autoSpaceDE/>
              <w:autoSpaceDN/>
              <w:spacing w:line="240" w:lineRule="auto"/>
              <w:jc w:val="left"/>
              <w:rPr>
                <w:color w:val="000000"/>
                <w:sz w:val="16"/>
                <w:szCs w:val="16"/>
                <w:lang w:bidi="ar-SA"/>
              </w:rPr>
            </w:pPr>
          </w:p>
        </w:tc>
      </w:tr>
      <w:tr w:rsidR="004F3F43" w:rsidRPr="006762E9" w14:paraId="3F9BE138" w14:textId="77777777" w:rsidTr="004F3F43">
        <w:trPr>
          <w:trHeight w:val="20"/>
        </w:trPr>
        <w:tc>
          <w:tcPr>
            <w:tcW w:w="892" w:type="pct"/>
            <w:shd w:val="clear" w:color="auto" w:fill="auto"/>
            <w:vAlign w:val="center"/>
            <w:hideMark/>
          </w:tcPr>
          <w:p w14:paraId="4A281514"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Сырье, основные материалы</w:t>
            </w:r>
          </w:p>
        </w:tc>
        <w:tc>
          <w:tcPr>
            <w:tcW w:w="407" w:type="pct"/>
            <w:shd w:val="clear" w:color="auto" w:fill="auto"/>
            <w:vAlign w:val="center"/>
            <w:hideMark/>
          </w:tcPr>
          <w:p w14:paraId="7EBD8BEF"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48AE50B3"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625ACD0D"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50794663"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578E1590"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00DE07BD"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073" w:type="pct"/>
            <w:gridSpan w:val="7"/>
            <w:vMerge/>
            <w:shd w:val="clear" w:color="auto" w:fill="auto"/>
            <w:vAlign w:val="center"/>
            <w:hideMark/>
          </w:tcPr>
          <w:p w14:paraId="48038A26" w14:textId="6A9D264C" w:rsidR="004F3F43" w:rsidRPr="006762E9" w:rsidRDefault="004F3F43" w:rsidP="006762E9">
            <w:pPr>
              <w:autoSpaceDE/>
              <w:autoSpaceDN/>
              <w:spacing w:line="240" w:lineRule="auto"/>
              <w:jc w:val="left"/>
              <w:rPr>
                <w:color w:val="000000"/>
                <w:sz w:val="16"/>
                <w:szCs w:val="16"/>
                <w:lang w:bidi="ar-SA"/>
              </w:rPr>
            </w:pPr>
          </w:p>
        </w:tc>
      </w:tr>
      <w:tr w:rsidR="004F3F43" w:rsidRPr="006762E9" w14:paraId="7C6AABB1" w14:textId="77777777" w:rsidTr="004F3F43">
        <w:trPr>
          <w:trHeight w:val="20"/>
        </w:trPr>
        <w:tc>
          <w:tcPr>
            <w:tcW w:w="892" w:type="pct"/>
            <w:shd w:val="clear" w:color="auto" w:fill="auto"/>
            <w:vAlign w:val="center"/>
            <w:hideMark/>
          </w:tcPr>
          <w:p w14:paraId="5A1C09A5"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Общепроизводственные расходы</w:t>
            </w:r>
          </w:p>
        </w:tc>
        <w:tc>
          <w:tcPr>
            <w:tcW w:w="407" w:type="pct"/>
            <w:shd w:val="clear" w:color="auto" w:fill="auto"/>
            <w:vAlign w:val="center"/>
            <w:hideMark/>
          </w:tcPr>
          <w:p w14:paraId="00AAD2CA"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34654CAD"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2D3B52A8"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57DEB2C9"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157DB09C"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11ED1BE7"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073" w:type="pct"/>
            <w:gridSpan w:val="7"/>
            <w:vMerge/>
            <w:shd w:val="clear" w:color="auto" w:fill="auto"/>
            <w:vAlign w:val="center"/>
            <w:hideMark/>
          </w:tcPr>
          <w:p w14:paraId="35CE4BC6" w14:textId="39CE2D5D" w:rsidR="004F3F43" w:rsidRPr="006762E9" w:rsidRDefault="004F3F43" w:rsidP="006762E9">
            <w:pPr>
              <w:autoSpaceDE/>
              <w:autoSpaceDN/>
              <w:spacing w:line="240" w:lineRule="auto"/>
              <w:jc w:val="left"/>
              <w:rPr>
                <w:color w:val="000000"/>
                <w:sz w:val="16"/>
                <w:szCs w:val="16"/>
                <w:lang w:bidi="ar-SA"/>
              </w:rPr>
            </w:pPr>
          </w:p>
        </w:tc>
      </w:tr>
      <w:tr w:rsidR="004F3F43" w:rsidRPr="006762E9" w14:paraId="5D362A41" w14:textId="77777777" w:rsidTr="004F3F43">
        <w:trPr>
          <w:trHeight w:val="20"/>
        </w:trPr>
        <w:tc>
          <w:tcPr>
            <w:tcW w:w="892" w:type="pct"/>
            <w:shd w:val="clear" w:color="auto" w:fill="auto"/>
            <w:vAlign w:val="center"/>
            <w:hideMark/>
          </w:tcPr>
          <w:p w14:paraId="23498D87"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Общехозяйственные расходы, в том числе:</w:t>
            </w:r>
          </w:p>
        </w:tc>
        <w:tc>
          <w:tcPr>
            <w:tcW w:w="407" w:type="pct"/>
            <w:shd w:val="clear" w:color="auto" w:fill="auto"/>
            <w:vAlign w:val="center"/>
            <w:hideMark/>
          </w:tcPr>
          <w:p w14:paraId="57C740FE"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12153F05"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541F6820"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53EA6E23"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63901EBD"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2AF81353"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073" w:type="pct"/>
            <w:gridSpan w:val="7"/>
            <w:vMerge/>
            <w:shd w:val="clear" w:color="auto" w:fill="auto"/>
            <w:vAlign w:val="center"/>
            <w:hideMark/>
          </w:tcPr>
          <w:p w14:paraId="45B8D7EA" w14:textId="7DC30611" w:rsidR="004F3F43" w:rsidRPr="006762E9" w:rsidRDefault="004F3F43" w:rsidP="006762E9">
            <w:pPr>
              <w:autoSpaceDE/>
              <w:autoSpaceDN/>
              <w:spacing w:line="240" w:lineRule="auto"/>
              <w:jc w:val="left"/>
              <w:rPr>
                <w:color w:val="000000"/>
                <w:sz w:val="16"/>
                <w:szCs w:val="16"/>
                <w:lang w:bidi="ar-SA"/>
              </w:rPr>
            </w:pPr>
          </w:p>
        </w:tc>
      </w:tr>
      <w:tr w:rsidR="004F3F43" w:rsidRPr="006762E9" w14:paraId="49F368FF" w14:textId="77777777" w:rsidTr="004F3F43">
        <w:trPr>
          <w:trHeight w:val="20"/>
        </w:trPr>
        <w:tc>
          <w:tcPr>
            <w:tcW w:w="892" w:type="pct"/>
            <w:shd w:val="clear" w:color="auto" w:fill="auto"/>
            <w:vAlign w:val="center"/>
            <w:hideMark/>
          </w:tcPr>
          <w:p w14:paraId="01FFF57B"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Расходы на капитальный и текущий ремонт основных производственных средств</w:t>
            </w:r>
          </w:p>
        </w:tc>
        <w:tc>
          <w:tcPr>
            <w:tcW w:w="407" w:type="pct"/>
            <w:shd w:val="clear" w:color="auto" w:fill="auto"/>
            <w:vAlign w:val="center"/>
            <w:hideMark/>
          </w:tcPr>
          <w:p w14:paraId="53791872"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67ABA00F"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3E285DB4"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2D9F9EB4"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5F9830D6"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6C966C96"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073" w:type="pct"/>
            <w:gridSpan w:val="7"/>
            <w:vMerge/>
            <w:shd w:val="clear" w:color="auto" w:fill="auto"/>
            <w:vAlign w:val="center"/>
            <w:hideMark/>
          </w:tcPr>
          <w:p w14:paraId="5C8A1A12" w14:textId="1AF051D1" w:rsidR="004F3F43" w:rsidRPr="006762E9" w:rsidRDefault="004F3F43" w:rsidP="006762E9">
            <w:pPr>
              <w:autoSpaceDE/>
              <w:autoSpaceDN/>
              <w:spacing w:line="240" w:lineRule="auto"/>
              <w:jc w:val="left"/>
              <w:rPr>
                <w:color w:val="000000"/>
                <w:sz w:val="16"/>
                <w:szCs w:val="16"/>
                <w:lang w:bidi="ar-SA"/>
              </w:rPr>
            </w:pPr>
          </w:p>
        </w:tc>
      </w:tr>
      <w:tr w:rsidR="004F3F43" w:rsidRPr="006762E9" w14:paraId="2D0D46E7" w14:textId="77777777" w:rsidTr="004F3F43">
        <w:trPr>
          <w:trHeight w:val="20"/>
        </w:trPr>
        <w:tc>
          <w:tcPr>
            <w:tcW w:w="892" w:type="pct"/>
            <w:shd w:val="clear" w:color="auto" w:fill="auto"/>
            <w:vAlign w:val="center"/>
            <w:hideMark/>
          </w:tcPr>
          <w:p w14:paraId="1A0FCDEA"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Расходы на топливо:</w:t>
            </w:r>
          </w:p>
        </w:tc>
        <w:tc>
          <w:tcPr>
            <w:tcW w:w="407" w:type="pct"/>
            <w:shd w:val="clear" w:color="auto" w:fill="auto"/>
            <w:vAlign w:val="center"/>
            <w:hideMark/>
          </w:tcPr>
          <w:p w14:paraId="6B5B443A"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27554415"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12064</w:t>
            </w:r>
          </w:p>
        </w:tc>
        <w:tc>
          <w:tcPr>
            <w:tcW w:w="337" w:type="pct"/>
            <w:shd w:val="clear" w:color="auto" w:fill="auto"/>
            <w:vAlign w:val="center"/>
            <w:hideMark/>
          </w:tcPr>
          <w:p w14:paraId="0D219965"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12293</w:t>
            </w:r>
          </w:p>
        </w:tc>
        <w:tc>
          <w:tcPr>
            <w:tcW w:w="337" w:type="pct"/>
            <w:shd w:val="clear" w:color="auto" w:fill="auto"/>
            <w:vAlign w:val="center"/>
            <w:hideMark/>
          </w:tcPr>
          <w:p w14:paraId="5D068145"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14519</w:t>
            </w:r>
          </w:p>
        </w:tc>
        <w:tc>
          <w:tcPr>
            <w:tcW w:w="281" w:type="pct"/>
            <w:shd w:val="clear" w:color="auto" w:fill="auto"/>
            <w:vAlign w:val="center"/>
            <w:hideMark/>
          </w:tcPr>
          <w:p w14:paraId="5D9A1C24"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14998</w:t>
            </w:r>
          </w:p>
        </w:tc>
        <w:tc>
          <w:tcPr>
            <w:tcW w:w="336" w:type="pct"/>
            <w:shd w:val="clear" w:color="auto" w:fill="auto"/>
            <w:vAlign w:val="center"/>
            <w:hideMark/>
          </w:tcPr>
          <w:p w14:paraId="7C367661"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15523</w:t>
            </w:r>
          </w:p>
        </w:tc>
        <w:tc>
          <w:tcPr>
            <w:tcW w:w="2073" w:type="pct"/>
            <w:gridSpan w:val="7"/>
            <w:vMerge/>
            <w:shd w:val="clear" w:color="auto" w:fill="auto"/>
            <w:vAlign w:val="center"/>
            <w:hideMark/>
          </w:tcPr>
          <w:p w14:paraId="369AA6A2" w14:textId="43BC012E" w:rsidR="004F3F43" w:rsidRPr="006762E9" w:rsidRDefault="004F3F43" w:rsidP="006762E9">
            <w:pPr>
              <w:autoSpaceDE/>
              <w:autoSpaceDN/>
              <w:spacing w:line="240" w:lineRule="auto"/>
              <w:jc w:val="left"/>
              <w:rPr>
                <w:color w:val="000000"/>
                <w:sz w:val="16"/>
                <w:szCs w:val="16"/>
                <w:lang w:bidi="ar-SA"/>
              </w:rPr>
            </w:pPr>
          </w:p>
        </w:tc>
      </w:tr>
      <w:tr w:rsidR="004F3F43" w:rsidRPr="006762E9" w14:paraId="4E03AABE" w14:textId="77777777" w:rsidTr="004F3F43">
        <w:trPr>
          <w:trHeight w:val="20"/>
        </w:trPr>
        <w:tc>
          <w:tcPr>
            <w:tcW w:w="892" w:type="pct"/>
            <w:shd w:val="clear" w:color="auto" w:fill="auto"/>
            <w:vAlign w:val="center"/>
            <w:hideMark/>
          </w:tcPr>
          <w:p w14:paraId="7165D173"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Покупная энергия всего, в том числе:</w:t>
            </w:r>
          </w:p>
        </w:tc>
        <w:tc>
          <w:tcPr>
            <w:tcW w:w="407" w:type="pct"/>
            <w:shd w:val="clear" w:color="auto" w:fill="auto"/>
            <w:vAlign w:val="center"/>
            <w:hideMark/>
          </w:tcPr>
          <w:p w14:paraId="6A211832"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12AA13E7"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2045</w:t>
            </w:r>
          </w:p>
        </w:tc>
        <w:tc>
          <w:tcPr>
            <w:tcW w:w="337" w:type="pct"/>
            <w:shd w:val="clear" w:color="auto" w:fill="auto"/>
            <w:vAlign w:val="center"/>
            <w:hideMark/>
          </w:tcPr>
          <w:p w14:paraId="21CA4150"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2131</w:t>
            </w:r>
          </w:p>
        </w:tc>
        <w:tc>
          <w:tcPr>
            <w:tcW w:w="337" w:type="pct"/>
            <w:shd w:val="clear" w:color="auto" w:fill="auto"/>
            <w:vAlign w:val="center"/>
            <w:hideMark/>
          </w:tcPr>
          <w:p w14:paraId="67385CF9"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2216</w:t>
            </w:r>
          </w:p>
        </w:tc>
        <w:tc>
          <w:tcPr>
            <w:tcW w:w="281" w:type="pct"/>
            <w:shd w:val="clear" w:color="auto" w:fill="auto"/>
            <w:vAlign w:val="center"/>
            <w:hideMark/>
          </w:tcPr>
          <w:p w14:paraId="78539E29"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2305</w:t>
            </w:r>
          </w:p>
        </w:tc>
        <w:tc>
          <w:tcPr>
            <w:tcW w:w="336" w:type="pct"/>
            <w:shd w:val="clear" w:color="auto" w:fill="auto"/>
            <w:vAlign w:val="center"/>
            <w:hideMark/>
          </w:tcPr>
          <w:p w14:paraId="3AE785B4"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2395</w:t>
            </w:r>
          </w:p>
        </w:tc>
        <w:tc>
          <w:tcPr>
            <w:tcW w:w="2073" w:type="pct"/>
            <w:gridSpan w:val="7"/>
            <w:vMerge/>
            <w:shd w:val="clear" w:color="auto" w:fill="auto"/>
            <w:vAlign w:val="center"/>
            <w:hideMark/>
          </w:tcPr>
          <w:p w14:paraId="10C03CCB" w14:textId="7E1BF505" w:rsidR="004F3F43" w:rsidRPr="006762E9" w:rsidRDefault="004F3F43" w:rsidP="006762E9">
            <w:pPr>
              <w:autoSpaceDE/>
              <w:autoSpaceDN/>
              <w:spacing w:line="240" w:lineRule="auto"/>
              <w:jc w:val="left"/>
              <w:rPr>
                <w:color w:val="000000"/>
                <w:sz w:val="16"/>
                <w:szCs w:val="16"/>
                <w:lang w:bidi="ar-SA"/>
              </w:rPr>
            </w:pPr>
          </w:p>
        </w:tc>
      </w:tr>
      <w:tr w:rsidR="004F3F43" w:rsidRPr="006762E9" w14:paraId="21B9308C" w14:textId="77777777" w:rsidTr="004F3F43">
        <w:trPr>
          <w:trHeight w:val="20"/>
        </w:trPr>
        <w:tc>
          <w:tcPr>
            <w:tcW w:w="892" w:type="pct"/>
            <w:shd w:val="clear" w:color="auto" w:fill="auto"/>
            <w:vAlign w:val="center"/>
            <w:hideMark/>
          </w:tcPr>
          <w:p w14:paraId="7DBA1D40"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покупная электрическая энергия</w:t>
            </w:r>
          </w:p>
        </w:tc>
        <w:tc>
          <w:tcPr>
            <w:tcW w:w="407" w:type="pct"/>
            <w:shd w:val="clear" w:color="auto" w:fill="auto"/>
            <w:vAlign w:val="center"/>
            <w:hideMark/>
          </w:tcPr>
          <w:p w14:paraId="68012578"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0F076B4D"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2045</w:t>
            </w:r>
          </w:p>
        </w:tc>
        <w:tc>
          <w:tcPr>
            <w:tcW w:w="337" w:type="pct"/>
            <w:shd w:val="clear" w:color="auto" w:fill="auto"/>
            <w:vAlign w:val="center"/>
            <w:hideMark/>
          </w:tcPr>
          <w:p w14:paraId="2AAC225F"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2131</w:t>
            </w:r>
          </w:p>
        </w:tc>
        <w:tc>
          <w:tcPr>
            <w:tcW w:w="337" w:type="pct"/>
            <w:shd w:val="clear" w:color="auto" w:fill="auto"/>
            <w:vAlign w:val="center"/>
            <w:hideMark/>
          </w:tcPr>
          <w:p w14:paraId="28AF4F3C"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2216</w:t>
            </w:r>
          </w:p>
        </w:tc>
        <w:tc>
          <w:tcPr>
            <w:tcW w:w="281" w:type="pct"/>
            <w:shd w:val="clear" w:color="auto" w:fill="auto"/>
            <w:vAlign w:val="center"/>
            <w:hideMark/>
          </w:tcPr>
          <w:p w14:paraId="687F7787"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2305</w:t>
            </w:r>
          </w:p>
        </w:tc>
        <w:tc>
          <w:tcPr>
            <w:tcW w:w="336" w:type="pct"/>
            <w:shd w:val="clear" w:color="auto" w:fill="auto"/>
            <w:vAlign w:val="center"/>
            <w:hideMark/>
          </w:tcPr>
          <w:p w14:paraId="7D1961DD"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2395</w:t>
            </w:r>
          </w:p>
        </w:tc>
        <w:tc>
          <w:tcPr>
            <w:tcW w:w="2073" w:type="pct"/>
            <w:gridSpan w:val="7"/>
            <w:vMerge/>
            <w:shd w:val="clear" w:color="auto" w:fill="auto"/>
            <w:vAlign w:val="center"/>
            <w:hideMark/>
          </w:tcPr>
          <w:p w14:paraId="5DC77101" w14:textId="67FFEAA6" w:rsidR="004F3F43" w:rsidRPr="006762E9" w:rsidRDefault="004F3F43" w:rsidP="006762E9">
            <w:pPr>
              <w:autoSpaceDE/>
              <w:autoSpaceDN/>
              <w:spacing w:line="240" w:lineRule="auto"/>
              <w:jc w:val="left"/>
              <w:rPr>
                <w:color w:val="000000"/>
                <w:sz w:val="16"/>
                <w:szCs w:val="16"/>
                <w:lang w:bidi="ar-SA"/>
              </w:rPr>
            </w:pPr>
          </w:p>
        </w:tc>
      </w:tr>
      <w:tr w:rsidR="004F3F43" w:rsidRPr="006762E9" w14:paraId="670CBAAE" w14:textId="77777777" w:rsidTr="004F3F43">
        <w:trPr>
          <w:trHeight w:val="20"/>
        </w:trPr>
        <w:tc>
          <w:tcPr>
            <w:tcW w:w="892" w:type="pct"/>
            <w:shd w:val="clear" w:color="auto" w:fill="auto"/>
            <w:vAlign w:val="center"/>
            <w:hideMark/>
          </w:tcPr>
          <w:p w14:paraId="58883B2E"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Расходы на холодную воду</w:t>
            </w:r>
          </w:p>
        </w:tc>
        <w:tc>
          <w:tcPr>
            <w:tcW w:w="407" w:type="pct"/>
            <w:shd w:val="clear" w:color="auto" w:fill="auto"/>
            <w:vAlign w:val="center"/>
            <w:hideMark/>
          </w:tcPr>
          <w:p w14:paraId="7D53491F"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7F291C4D"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672FA17E"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295351CA"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7C758540"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4385E468"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073" w:type="pct"/>
            <w:gridSpan w:val="7"/>
            <w:vMerge/>
            <w:shd w:val="clear" w:color="auto" w:fill="auto"/>
            <w:vAlign w:val="center"/>
            <w:hideMark/>
          </w:tcPr>
          <w:p w14:paraId="724A8B01" w14:textId="610FBA8B" w:rsidR="004F3F43" w:rsidRPr="006762E9" w:rsidRDefault="004F3F43" w:rsidP="006762E9">
            <w:pPr>
              <w:autoSpaceDE/>
              <w:autoSpaceDN/>
              <w:spacing w:line="240" w:lineRule="auto"/>
              <w:jc w:val="left"/>
              <w:rPr>
                <w:color w:val="000000"/>
                <w:sz w:val="16"/>
                <w:szCs w:val="16"/>
                <w:lang w:bidi="ar-SA"/>
              </w:rPr>
            </w:pPr>
          </w:p>
        </w:tc>
      </w:tr>
      <w:tr w:rsidR="004F3F43" w:rsidRPr="006762E9" w14:paraId="1C029DF5" w14:textId="77777777" w:rsidTr="004F3F43">
        <w:trPr>
          <w:trHeight w:val="20"/>
        </w:trPr>
        <w:tc>
          <w:tcPr>
            <w:tcW w:w="892" w:type="pct"/>
            <w:shd w:val="clear" w:color="auto" w:fill="auto"/>
            <w:vAlign w:val="center"/>
            <w:hideMark/>
          </w:tcPr>
          <w:p w14:paraId="6E628B1C"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Затраты на оплату труда</w:t>
            </w:r>
          </w:p>
        </w:tc>
        <w:tc>
          <w:tcPr>
            <w:tcW w:w="407" w:type="pct"/>
            <w:shd w:val="clear" w:color="auto" w:fill="auto"/>
            <w:vAlign w:val="center"/>
            <w:hideMark/>
          </w:tcPr>
          <w:p w14:paraId="557FB292"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1EF27F8E"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3579</w:t>
            </w:r>
          </w:p>
        </w:tc>
        <w:tc>
          <w:tcPr>
            <w:tcW w:w="337" w:type="pct"/>
            <w:shd w:val="clear" w:color="auto" w:fill="auto"/>
            <w:vAlign w:val="center"/>
            <w:hideMark/>
          </w:tcPr>
          <w:p w14:paraId="58142F5E"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3701</w:t>
            </w:r>
          </w:p>
        </w:tc>
        <w:tc>
          <w:tcPr>
            <w:tcW w:w="337" w:type="pct"/>
            <w:shd w:val="clear" w:color="auto" w:fill="auto"/>
            <w:vAlign w:val="center"/>
            <w:hideMark/>
          </w:tcPr>
          <w:p w14:paraId="196A1F9D"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3849</w:t>
            </w:r>
          </w:p>
        </w:tc>
        <w:tc>
          <w:tcPr>
            <w:tcW w:w="281" w:type="pct"/>
            <w:shd w:val="clear" w:color="auto" w:fill="auto"/>
            <w:vAlign w:val="center"/>
            <w:hideMark/>
          </w:tcPr>
          <w:p w14:paraId="174B842F"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4003</w:t>
            </w:r>
          </w:p>
        </w:tc>
        <w:tc>
          <w:tcPr>
            <w:tcW w:w="336" w:type="pct"/>
            <w:shd w:val="clear" w:color="auto" w:fill="auto"/>
            <w:vAlign w:val="center"/>
            <w:hideMark/>
          </w:tcPr>
          <w:p w14:paraId="471AB0C0"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4163</w:t>
            </w:r>
          </w:p>
        </w:tc>
        <w:tc>
          <w:tcPr>
            <w:tcW w:w="2073" w:type="pct"/>
            <w:gridSpan w:val="7"/>
            <w:vMerge/>
            <w:shd w:val="clear" w:color="auto" w:fill="auto"/>
            <w:vAlign w:val="center"/>
            <w:hideMark/>
          </w:tcPr>
          <w:p w14:paraId="611C28FF" w14:textId="3F9A0B18" w:rsidR="004F3F43" w:rsidRPr="006762E9" w:rsidRDefault="004F3F43" w:rsidP="006762E9">
            <w:pPr>
              <w:autoSpaceDE/>
              <w:autoSpaceDN/>
              <w:spacing w:line="240" w:lineRule="auto"/>
              <w:jc w:val="left"/>
              <w:rPr>
                <w:color w:val="000000"/>
                <w:sz w:val="16"/>
                <w:szCs w:val="16"/>
                <w:lang w:bidi="ar-SA"/>
              </w:rPr>
            </w:pPr>
          </w:p>
        </w:tc>
      </w:tr>
      <w:tr w:rsidR="004F3F43" w:rsidRPr="006762E9" w14:paraId="6B57A9EE" w14:textId="77777777" w:rsidTr="004F3F43">
        <w:trPr>
          <w:trHeight w:val="20"/>
        </w:trPr>
        <w:tc>
          <w:tcPr>
            <w:tcW w:w="892" w:type="pct"/>
            <w:shd w:val="clear" w:color="auto" w:fill="auto"/>
            <w:vAlign w:val="center"/>
            <w:hideMark/>
          </w:tcPr>
          <w:p w14:paraId="2B72934A"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Отчисления на социальные нужды</w:t>
            </w:r>
          </w:p>
        </w:tc>
        <w:tc>
          <w:tcPr>
            <w:tcW w:w="407" w:type="pct"/>
            <w:shd w:val="clear" w:color="auto" w:fill="auto"/>
            <w:vAlign w:val="center"/>
            <w:hideMark/>
          </w:tcPr>
          <w:p w14:paraId="65894074"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5D7A9E08"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440D930A"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57CEC351"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3227EEB7"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40FDB8B9"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073" w:type="pct"/>
            <w:gridSpan w:val="7"/>
            <w:vMerge/>
            <w:shd w:val="clear" w:color="auto" w:fill="auto"/>
            <w:vAlign w:val="center"/>
            <w:hideMark/>
          </w:tcPr>
          <w:p w14:paraId="3631DC2E" w14:textId="3C5E4096" w:rsidR="004F3F43" w:rsidRPr="006762E9" w:rsidRDefault="004F3F43" w:rsidP="006762E9">
            <w:pPr>
              <w:autoSpaceDE/>
              <w:autoSpaceDN/>
              <w:spacing w:line="240" w:lineRule="auto"/>
              <w:jc w:val="left"/>
              <w:rPr>
                <w:color w:val="000000"/>
                <w:sz w:val="16"/>
                <w:szCs w:val="16"/>
                <w:lang w:bidi="ar-SA"/>
              </w:rPr>
            </w:pPr>
          </w:p>
        </w:tc>
      </w:tr>
      <w:tr w:rsidR="004F3F43" w:rsidRPr="006762E9" w14:paraId="102F3137" w14:textId="77777777" w:rsidTr="004F3F43">
        <w:trPr>
          <w:trHeight w:val="20"/>
        </w:trPr>
        <w:tc>
          <w:tcPr>
            <w:tcW w:w="892" w:type="pct"/>
            <w:shd w:val="clear" w:color="auto" w:fill="auto"/>
            <w:vAlign w:val="center"/>
            <w:hideMark/>
          </w:tcPr>
          <w:p w14:paraId="1D1EF969"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Амортизация основных средств</w:t>
            </w:r>
          </w:p>
        </w:tc>
        <w:tc>
          <w:tcPr>
            <w:tcW w:w="407" w:type="pct"/>
            <w:shd w:val="clear" w:color="auto" w:fill="auto"/>
            <w:vAlign w:val="center"/>
            <w:hideMark/>
          </w:tcPr>
          <w:p w14:paraId="485304FD"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33F34191"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337" w:type="pct"/>
            <w:shd w:val="clear" w:color="auto" w:fill="auto"/>
            <w:vAlign w:val="center"/>
            <w:hideMark/>
          </w:tcPr>
          <w:p w14:paraId="1627217C"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337" w:type="pct"/>
            <w:shd w:val="clear" w:color="auto" w:fill="auto"/>
            <w:vAlign w:val="center"/>
            <w:hideMark/>
          </w:tcPr>
          <w:p w14:paraId="763C424C"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281" w:type="pct"/>
            <w:shd w:val="clear" w:color="auto" w:fill="auto"/>
            <w:vAlign w:val="center"/>
            <w:hideMark/>
          </w:tcPr>
          <w:p w14:paraId="00C85CEB"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336" w:type="pct"/>
            <w:shd w:val="clear" w:color="auto" w:fill="auto"/>
            <w:vAlign w:val="center"/>
            <w:hideMark/>
          </w:tcPr>
          <w:p w14:paraId="21A147DD"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2073" w:type="pct"/>
            <w:gridSpan w:val="7"/>
            <w:vMerge/>
            <w:shd w:val="clear" w:color="auto" w:fill="auto"/>
            <w:vAlign w:val="center"/>
            <w:hideMark/>
          </w:tcPr>
          <w:p w14:paraId="492FE0F2" w14:textId="56C5461A" w:rsidR="004F3F43" w:rsidRPr="006762E9" w:rsidRDefault="004F3F43" w:rsidP="006762E9">
            <w:pPr>
              <w:autoSpaceDE/>
              <w:autoSpaceDN/>
              <w:spacing w:line="240" w:lineRule="auto"/>
              <w:jc w:val="left"/>
              <w:rPr>
                <w:color w:val="000000"/>
                <w:sz w:val="16"/>
                <w:szCs w:val="16"/>
                <w:lang w:bidi="ar-SA"/>
              </w:rPr>
            </w:pPr>
          </w:p>
        </w:tc>
      </w:tr>
      <w:tr w:rsidR="004F3F43" w:rsidRPr="006762E9" w14:paraId="6B821760" w14:textId="77777777" w:rsidTr="004F3F43">
        <w:trPr>
          <w:trHeight w:val="20"/>
        </w:trPr>
        <w:tc>
          <w:tcPr>
            <w:tcW w:w="892" w:type="pct"/>
            <w:shd w:val="clear" w:color="auto" w:fill="auto"/>
            <w:vAlign w:val="center"/>
            <w:hideMark/>
          </w:tcPr>
          <w:p w14:paraId="7D7FBEAD"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Прочие затраты, в том числе:</w:t>
            </w:r>
          </w:p>
        </w:tc>
        <w:tc>
          <w:tcPr>
            <w:tcW w:w="407" w:type="pct"/>
            <w:shd w:val="clear" w:color="auto" w:fill="auto"/>
            <w:vAlign w:val="center"/>
            <w:hideMark/>
          </w:tcPr>
          <w:p w14:paraId="28C2FFCA"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5BDBB57C"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665</w:t>
            </w:r>
          </w:p>
        </w:tc>
        <w:tc>
          <w:tcPr>
            <w:tcW w:w="337" w:type="pct"/>
            <w:shd w:val="clear" w:color="auto" w:fill="auto"/>
            <w:vAlign w:val="center"/>
            <w:hideMark/>
          </w:tcPr>
          <w:p w14:paraId="16CE2C5E"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689</w:t>
            </w:r>
          </w:p>
        </w:tc>
        <w:tc>
          <w:tcPr>
            <w:tcW w:w="337" w:type="pct"/>
            <w:shd w:val="clear" w:color="auto" w:fill="auto"/>
            <w:vAlign w:val="center"/>
            <w:hideMark/>
          </w:tcPr>
          <w:p w14:paraId="7E88CF36"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714</w:t>
            </w:r>
          </w:p>
        </w:tc>
        <w:tc>
          <w:tcPr>
            <w:tcW w:w="281" w:type="pct"/>
            <w:shd w:val="clear" w:color="auto" w:fill="auto"/>
            <w:vAlign w:val="center"/>
            <w:hideMark/>
          </w:tcPr>
          <w:p w14:paraId="61824C3E"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744</w:t>
            </w:r>
          </w:p>
        </w:tc>
        <w:tc>
          <w:tcPr>
            <w:tcW w:w="336" w:type="pct"/>
            <w:shd w:val="clear" w:color="auto" w:fill="auto"/>
            <w:vAlign w:val="center"/>
            <w:hideMark/>
          </w:tcPr>
          <w:p w14:paraId="5EB3C9A7"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776</w:t>
            </w:r>
          </w:p>
        </w:tc>
        <w:tc>
          <w:tcPr>
            <w:tcW w:w="2073" w:type="pct"/>
            <w:gridSpan w:val="7"/>
            <w:vMerge/>
            <w:shd w:val="clear" w:color="auto" w:fill="auto"/>
            <w:vAlign w:val="center"/>
            <w:hideMark/>
          </w:tcPr>
          <w:p w14:paraId="3B45BD82" w14:textId="6C54A2DD" w:rsidR="004F3F43" w:rsidRPr="006762E9" w:rsidRDefault="004F3F43" w:rsidP="006762E9">
            <w:pPr>
              <w:autoSpaceDE/>
              <w:autoSpaceDN/>
              <w:spacing w:line="240" w:lineRule="auto"/>
              <w:jc w:val="left"/>
              <w:rPr>
                <w:color w:val="000000"/>
                <w:sz w:val="16"/>
                <w:szCs w:val="16"/>
                <w:lang w:bidi="ar-SA"/>
              </w:rPr>
            </w:pPr>
          </w:p>
        </w:tc>
      </w:tr>
      <w:tr w:rsidR="004F3F43" w:rsidRPr="006762E9" w14:paraId="392799D0" w14:textId="77777777" w:rsidTr="004F3F43">
        <w:trPr>
          <w:trHeight w:val="20"/>
        </w:trPr>
        <w:tc>
          <w:tcPr>
            <w:tcW w:w="892" w:type="pct"/>
            <w:shd w:val="clear" w:color="auto" w:fill="auto"/>
            <w:vAlign w:val="center"/>
            <w:hideMark/>
          </w:tcPr>
          <w:p w14:paraId="78C7BF7F"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Прочие затраты без учета инвестиционной составляющей</w:t>
            </w:r>
          </w:p>
        </w:tc>
        <w:tc>
          <w:tcPr>
            <w:tcW w:w="407" w:type="pct"/>
            <w:shd w:val="clear" w:color="auto" w:fill="auto"/>
            <w:vAlign w:val="center"/>
            <w:hideMark/>
          </w:tcPr>
          <w:p w14:paraId="220A74A2"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06292A52"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665</w:t>
            </w:r>
          </w:p>
        </w:tc>
        <w:tc>
          <w:tcPr>
            <w:tcW w:w="337" w:type="pct"/>
            <w:shd w:val="clear" w:color="auto" w:fill="auto"/>
            <w:vAlign w:val="center"/>
            <w:hideMark/>
          </w:tcPr>
          <w:p w14:paraId="7449397E"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689</w:t>
            </w:r>
          </w:p>
        </w:tc>
        <w:tc>
          <w:tcPr>
            <w:tcW w:w="337" w:type="pct"/>
            <w:shd w:val="clear" w:color="auto" w:fill="auto"/>
            <w:vAlign w:val="center"/>
            <w:hideMark/>
          </w:tcPr>
          <w:p w14:paraId="382F8F55"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714</w:t>
            </w:r>
          </w:p>
        </w:tc>
        <w:tc>
          <w:tcPr>
            <w:tcW w:w="281" w:type="pct"/>
            <w:shd w:val="clear" w:color="auto" w:fill="auto"/>
            <w:vAlign w:val="center"/>
            <w:hideMark/>
          </w:tcPr>
          <w:p w14:paraId="139A93C3"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744</w:t>
            </w:r>
          </w:p>
        </w:tc>
        <w:tc>
          <w:tcPr>
            <w:tcW w:w="336" w:type="pct"/>
            <w:shd w:val="clear" w:color="auto" w:fill="auto"/>
            <w:vAlign w:val="center"/>
            <w:hideMark/>
          </w:tcPr>
          <w:p w14:paraId="2C235830"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776</w:t>
            </w:r>
          </w:p>
        </w:tc>
        <w:tc>
          <w:tcPr>
            <w:tcW w:w="2073" w:type="pct"/>
            <w:gridSpan w:val="7"/>
            <w:vMerge/>
            <w:shd w:val="clear" w:color="auto" w:fill="auto"/>
            <w:vAlign w:val="center"/>
            <w:hideMark/>
          </w:tcPr>
          <w:p w14:paraId="7E90A63C" w14:textId="1E6F7A6C" w:rsidR="004F3F43" w:rsidRPr="006762E9" w:rsidRDefault="004F3F43" w:rsidP="006762E9">
            <w:pPr>
              <w:autoSpaceDE/>
              <w:autoSpaceDN/>
              <w:spacing w:line="240" w:lineRule="auto"/>
              <w:jc w:val="left"/>
              <w:rPr>
                <w:color w:val="000000"/>
                <w:sz w:val="16"/>
                <w:szCs w:val="16"/>
                <w:lang w:bidi="ar-SA"/>
              </w:rPr>
            </w:pPr>
          </w:p>
        </w:tc>
      </w:tr>
      <w:tr w:rsidR="004F3F43" w:rsidRPr="006762E9" w14:paraId="14CFFA35" w14:textId="77777777" w:rsidTr="004F3F43">
        <w:trPr>
          <w:trHeight w:val="20"/>
        </w:trPr>
        <w:tc>
          <w:tcPr>
            <w:tcW w:w="892" w:type="pct"/>
            <w:shd w:val="clear" w:color="auto" w:fill="auto"/>
            <w:vAlign w:val="center"/>
            <w:hideMark/>
          </w:tcPr>
          <w:p w14:paraId="3F448FE9"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lastRenderedPageBreak/>
              <w:t>Прибыль всего:</w:t>
            </w:r>
          </w:p>
        </w:tc>
        <w:tc>
          <w:tcPr>
            <w:tcW w:w="407" w:type="pct"/>
            <w:shd w:val="clear" w:color="auto" w:fill="auto"/>
            <w:vAlign w:val="center"/>
            <w:hideMark/>
          </w:tcPr>
          <w:p w14:paraId="4451C532"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1006EA0E"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-1267</w:t>
            </w:r>
          </w:p>
        </w:tc>
        <w:tc>
          <w:tcPr>
            <w:tcW w:w="337" w:type="pct"/>
            <w:shd w:val="clear" w:color="auto" w:fill="auto"/>
            <w:vAlign w:val="center"/>
            <w:hideMark/>
          </w:tcPr>
          <w:p w14:paraId="744DDB39"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-794</w:t>
            </w:r>
          </w:p>
        </w:tc>
        <w:tc>
          <w:tcPr>
            <w:tcW w:w="337" w:type="pct"/>
            <w:shd w:val="clear" w:color="auto" w:fill="auto"/>
            <w:vAlign w:val="center"/>
            <w:hideMark/>
          </w:tcPr>
          <w:p w14:paraId="69E00620"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375</w:t>
            </w:r>
          </w:p>
        </w:tc>
        <w:tc>
          <w:tcPr>
            <w:tcW w:w="281" w:type="pct"/>
            <w:shd w:val="clear" w:color="auto" w:fill="auto"/>
            <w:vAlign w:val="center"/>
            <w:hideMark/>
          </w:tcPr>
          <w:p w14:paraId="5257F388"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448</w:t>
            </w:r>
          </w:p>
        </w:tc>
        <w:tc>
          <w:tcPr>
            <w:tcW w:w="336" w:type="pct"/>
            <w:shd w:val="clear" w:color="auto" w:fill="auto"/>
            <w:vAlign w:val="center"/>
            <w:hideMark/>
          </w:tcPr>
          <w:p w14:paraId="1326968E"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464</w:t>
            </w:r>
          </w:p>
        </w:tc>
        <w:tc>
          <w:tcPr>
            <w:tcW w:w="2073" w:type="pct"/>
            <w:gridSpan w:val="7"/>
            <w:vMerge/>
            <w:shd w:val="clear" w:color="auto" w:fill="auto"/>
            <w:vAlign w:val="center"/>
            <w:hideMark/>
          </w:tcPr>
          <w:p w14:paraId="339E7247" w14:textId="2A9670A2" w:rsidR="004F3F43" w:rsidRPr="006762E9" w:rsidRDefault="004F3F43" w:rsidP="006762E9">
            <w:pPr>
              <w:autoSpaceDE/>
              <w:autoSpaceDN/>
              <w:spacing w:line="240" w:lineRule="auto"/>
              <w:jc w:val="left"/>
              <w:rPr>
                <w:color w:val="000000"/>
                <w:sz w:val="16"/>
                <w:szCs w:val="16"/>
                <w:lang w:bidi="ar-SA"/>
              </w:rPr>
            </w:pPr>
          </w:p>
        </w:tc>
      </w:tr>
      <w:tr w:rsidR="004F3F43" w:rsidRPr="006762E9" w14:paraId="06E7DD43" w14:textId="77777777" w:rsidTr="004F3F43">
        <w:trPr>
          <w:trHeight w:val="20"/>
        </w:trPr>
        <w:tc>
          <w:tcPr>
            <w:tcW w:w="892" w:type="pct"/>
            <w:shd w:val="clear" w:color="auto" w:fill="auto"/>
            <w:vAlign w:val="center"/>
            <w:hideMark/>
          </w:tcPr>
          <w:p w14:paraId="09BE80D9"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Необходимая валовая выручка</w:t>
            </w:r>
          </w:p>
        </w:tc>
        <w:tc>
          <w:tcPr>
            <w:tcW w:w="407" w:type="pct"/>
            <w:shd w:val="clear" w:color="auto" w:fill="auto"/>
            <w:vAlign w:val="center"/>
            <w:hideMark/>
          </w:tcPr>
          <w:p w14:paraId="6C61C425"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7DAEABEF"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17805</w:t>
            </w:r>
          </w:p>
        </w:tc>
        <w:tc>
          <w:tcPr>
            <w:tcW w:w="337" w:type="pct"/>
            <w:shd w:val="clear" w:color="auto" w:fill="auto"/>
            <w:vAlign w:val="center"/>
            <w:hideMark/>
          </w:tcPr>
          <w:p w14:paraId="3106F0A1"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18738</w:t>
            </w:r>
          </w:p>
        </w:tc>
        <w:tc>
          <w:tcPr>
            <w:tcW w:w="337" w:type="pct"/>
            <w:shd w:val="clear" w:color="auto" w:fill="auto"/>
            <w:vAlign w:val="center"/>
            <w:hideMark/>
          </w:tcPr>
          <w:p w14:paraId="724A0D41"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22391</w:t>
            </w:r>
          </w:p>
        </w:tc>
        <w:tc>
          <w:tcPr>
            <w:tcW w:w="281" w:type="pct"/>
            <w:shd w:val="clear" w:color="auto" w:fill="auto"/>
            <w:vAlign w:val="center"/>
            <w:hideMark/>
          </w:tcPr>
          <w:p w14:paraId="1DEB5C5E"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23216</w:t>
            </w:r>
          </w:p>
        </w:tc>
        <w:tc>
          <w:tcPr>
            <w:tcW w:w="336" w:type="pct"/>
            <w:shd w:val="clear" w:color="auto" w:fill="auto"/>
            <w:vAlign w:val="center"/>
            <w:hideMark/>
          </w:tcPr>
          <w:p w14:paraId="69434F66"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24040</w:t>
            </w:r>
          </w:p>
        </w:tc>
        <w:tc>
          <w:tcPr>
            <w:tcW w:w="2073" w:type="pct"/>
            <w:gridSpan w:val="7"/>
            <w:vMerge/>
            <w:shd w:val="clear" w:color="auto" w:fill="auto"/>
            <w:vAlign w:val="center"/>
            <w:hideMark/>
          </w:tcPr>
          <w:p w14:paraId="72507CA3" w14:textId="5818327A" w:rsidR="004F3F43" w:rsidRPr="006762E9" w:rsidRDefault="004F3F43" w:rsidP="006762E9">
            <w:pPr>
              <w:autoSpaceDE/>
              <w:autoSpaceDN/>
              <w:spacing w:line="240" w:lineRule="auto"/>
              <w:jc w:val="left"/>
              <w:rPr>
                <w:color w:val="000000"/>
                <w:sz w:val="16"/>
                <w:szCs w:val="16"/>
                <w:lang w:bidi="ar-SA"/>
              </w:rPr>
            </w:pPr>
          </w:p>
        </w:tc>
      </w:tr>
      <w:tr w:rsidR="004F3F43" w:rsidRPr="006762E9" w14:paraId="174CE02A" w14:textId="77777777" w:rsidTr="004F3F43">
        <w:trPr>
          <w:trHeight w:val="20"/>
        </w:trPr>
        <w:tc>
          <w:tcPr>
            <w:tcW w:w="892" w:type="pct"/>
            <w:shd w:val="clear" w:color="auto" w:fill="auto"/>
            <w:vAlign w:val="center"/>
            <w:hideMark/>
          </w:tcPr>
          <w:p w14:paraId="082001F3" w14:textId="77777777" w:rsidR="004F3F43" w:rsidRPr="006762E9" w:rsidRDefault="004F3F43" w:rsidP="006762E9">
            <w:pPr>
              <w:autoSpaceDE/>
              <w:autoSpaceDN/>
              <w:spacing w:line="240" w:lineRule="auto"/>
              <w:ind w:firstLine="0"/>
              <w:jc w:val="left"/>
              <w:rPr>
                <w:sz w:val="16"/>
                <w:szCs w:val="16"/>
                <w:lang w:bidi="ar-SA"/>
              </w:rPr>
            </w:pPr>
            <w:r w:rsidRPr="006762E9">
              <w:rPr>
                <w:sz w:val="16"/>
                <w:szCs w:val="16"/>
                <w:lang w:bidi="ar-SA"/>
              </w:rPr>
              <w:t>Тариф на производство тепловой энергии</w:t>
            </w:r>
          </w:p>
        </w:tc>
        <w:tc>
          <w:tcPr>
            <w:tcW w:w="407" w:type="pct"/>
            <w:shd w:val="clear" w:color="auto" w:fill="auto"/>
            <w:vAlign w:val="center"/>
            <w:hideMark/>
          </w:tcPr>
          <w:p w14:paraId="4EF77A01"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руб./Гкал</w:t>
            </w:r>
          </w:p>
        </w:tc>
        <w:tc>
          <w:tcPr>
            <w:tcW w:w="337" w:type="pct"/>
            <w:shd w:val="clear" w:color="auto" w:fill="auto"/>
            <w:vAlign w:val="center"/>
            <w:hideMark/>
          </w:tcPr>
          <w:p w14:paraId="07105115"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1174,5</w:t>
            </w:r>
          </w:p>
        </w:tc>
        <w:tc>
          <w:tcPr>
            <w:tcW w:w="337" w:type="pct"/>
            <w:shd w:val="clear" w:color="auto" w:fill="auto"/>
            <w:vAlign w:val="center"/>
            <w:hideMark/>
          </w:tcPr>
          <w:p w14:paraId="18034881"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1236,0</w:t>
            </w:r>
          </w:p>
        </w:tc>
        <w:tc>
          <w:tcPr>
            <w:tcW w:w="337" w:type="pct"/>
            <w:shd w:val="clear" w:color="auto" w:fill="auto"/>
            <w:vAlign w:val="center"/>
            <w:hideMark/>
          </w:tcPr>
          <w:p w14:paraId="51014757"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1220,9</w:t>
            </w:r>
          </w:p>
        </w:tc>
        <w:tc>
          <w:tcPr>
            <w:tcW w:w="281" w:type="pct"/>
            <w:shd w:val="clear" w:color="auto" w:fill="auto"/>
            <w:vAlign w:val="center"/>
            <w:hideMark/>
          </w:tcPr>
          <w:p w14:paraId="391AC393"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1265,9</w:t>
            </w:r>
          </w:p>
        </w:tc>
        <w:tc>
          <w:tcPr>
            <w:tcW w:w="336" w:type="pct"/>
            <w:shd w:val="clear" w:color="auto" w:fill="auto"/>
            <w:vAlign w:val="center"/>
            <w:hideMark/>
          </w:tcPr>
          <w:p w14:paraId="52CDB89D"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1310,8</w:t>
            </w:r>
          </w:p>
        </w:tc>
        <w:tc>
          <w:tcPr>
            <w:tcW w:w="2073" w:type="pct"/>
            <w:gridSpan w:val="7"/>
            <w:vMerge/>
            <w:shd w:val="clear" w:color="auto" w:fill="auto"/>
            <w:vAlign w:val="center"/>
            <w:hideMark/>
          </w:tcPr>
          <w:p w14:paraId="29939274" w14:textId="2D52661D" w:rsidR="004F3F43" w:rsidRPr="006762E9" w:rsidRDefault="004F3F43" w:rsidP="006762E9">
            <w:pPr>
              <w:autoSpaceDE/>
              <w:autoSpaceDN/>
              <w:spacing w:line="240" w:lineRule="auto"/>
              <w:jc w:val="left"/>
              <w:rPr>
                <w:color w:val="000000"/>
                <w:sz w:val="16"/>
                <w:szCs w:val="16"/>
                <w:lang w:bidi="ar-SA"/>
              </w:rPr>
            </w:pPr>
          </w:p>
        </w:tc>
      </w:tr>
      <w:tr w:rsidR="004F3F43" w:rsidRPr="006762E9" w14:paraId="768FBA50" w14:textId="77777777" w:rsidTr="004F3F43">
        <w:trPr>
          <w:trHeight w:val="20"/>
        </w:trPr>
        <w:tc>
          <w:tcPr>
            <w:tcW w:w="892" w:type="pct"/>
            <w:shd w:val="clear" w:color="auto" w:fill="auto"/>
            <w:vAlign w:val="center"/>
            <w:hideMark/>
          </w:tcPr>
          <w:p w14:paraId="7B405CEF" w14:textId="77777777" w:rsidR="004F3F43" w:rsidRPr="006762E9" w:rsidRDefault="004F3F43" w:rsidP="006762E9">
            <w:pPr>
              <w:autoSpaceDE/>
              <w:autoSpaceDN/>
              <w:spacing w:line="240" w:lineRule="auto"/>
              <w:ind w:firstLine="0"/>
              <w:jc w:val="left"/>
              <w:rPr>
                <w:color w:val="000000"/>
                <w:sz w:val="16"/>
                <w:szCs w:val="16"/>
                <w:lang w:bidi="ar-SA"/>
              </w:rPr>
            </w:pPr>
            <w:r w:rsidRPr="006762E9">
              <w:rPr>
                <w:color w:val="000000"/>
                <w:sz w:val="16"/>
                <w:szCs w:val="16"/>
                <w:lang w:bidi="ar-SA"/>
              </w:rPr>
              <w:t>Рост тарифа в %:</w:t>
            </w:r>
          </w:p>
        </w:tc>
        <w:tc>
          <w:tcPr>
            <w:tcW w:w="407" w:type="pct"/>
            <w:shd w:val="clear" w:color="auto" w:fill="auto"/>
            <w:vAlign w:val="center"/>
            <w:hideMark/>
          </w:tcPr>
          <w:p w14:paraId="6F3A2712" w14:textId="77777777" w:rsidR="004F3F43" w:rsidRPr="006762E9" w:rsidRDefault="004F3F43" w:rsidP="006762E9">
            <w:pPr>
              <w:autoSpaceDE/>
              <w:autoSpaceDN/>
              <w:spacing w:line="240" w:lineRule="auto"/>
              <w:ind w:firstLine="0"/>
              <w:jc w:val="center"/>
              <w:rPr>
                <w:sz w:val="16"/>
                <w:szCs w:val="16"/>
                <w:lang w:bidi="ar-SA"/>
              </w:rPr>
            </w:pPr>
            <w:r w:rsidRPr="006762E9">
              <w:rPr>
                <w:sz w:val="16"/>
                <w:szCs w:val="16"/>
                <w:lang w:bidi="ar-SA"/>
              </w:rPr>
              <w:t>%</w:t>
            </w:r>
          </w:p>
        </w:tc>
        <w:tc>
          <w:tcPr>
            <w:tcW w:w="337" w:type="pct"/>
            <w:shd w:val="clear" w:color="auto" w:fill="auto"/>
            <w:vAlign w:val="center"/>
            <w:hideMark/>
          </w:tcPr>
          <w:p w14:paraId="24F9CD42"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0,00%</w:t>
            </w:r>
          </w:p>
        </w:tc>
        <w:tc>
          <w:tcPr>
            <w:tcW w:w="337" w:type="pct"/>
            <w:shd w:val="clear" w:color="auto" w:fill="auto"/>
            <w:vAlign w:val="center"/>
            <w:hideMark/>
          </w:tcPr>
          <w:p w14:paraId="1E443039"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5,24%</w:t>
            </w:r>
          </w:p>
        </w:tc>
        <w:tc>
          <w:tcPr>
            <w:tcW w:w="337" w:type="pct"/>
            <w:shd w:val="clear" w:color="auto" w:fill="auto"/>
            <w:vAlign w:val="center"/>
            <w:hideMark/>
          </w:tcPr>
          <w:p w14:paraId="38FACCFB"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-1,23%</w:t>
            </w:r>
          </w:p>
        </w:tc>
        <w:tc>
          <w:tcPr>
            <w:tcW w:w="281" w:type="pct"/>
            <w:shd w:val="clear" w:color="auto" w:fill="auto"/>
            <w:vAlign w:val="center"/>
            <w:hideMark/>
          </w:tcPr>
          <w:p w14:paraId="08967D99"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3,68%</w:t>
            </w:r>
          </w:p>
        </w:tc>
        <w:tc>
          <w:tcPr>
            <w:tcW w:w="336" w:type="pct"/>
            <w:shd w:val="clear" w:color="auto" w:fill="auto"/>
            <w:vAlign w:val="center"/>
            <w:hideMark/>
          </w:tcPr>
          <w:p w14:paraId="105D03D8" w14:textId="77777777" w:rsidR="004F3F43" w:rsidRPr="006762E9" w:rsidRDefault="004F3F43" w:rsidP="006762E9">
            <w:pPr>
              <w:autoSpaceDE/>
              <w:autoSpaceDN/>
              <w:spacing w:line="240" w:lineRule="auto"/>
              <w:ind w:firstLine="0"/>
              <w:jc w:val="center"/>
              <w:rPr>
                <w:color w:val="000000"/>
                <w:sz w:val="16"/>
                <w:szCs w:val="16"/>
                <w:lang w:bidi="ar-SA"/>
              </w:rPr>
            </w:pPr>
            <w:r w:rsidRPr="006762E9">
              <w:rPr>
                <w:color w:val="000000"/>
                <w:sz w:val="16"/>
                <w:szCs w:val="16"/>
                <w:lang w:bidi="ar-SA"/>
              </w:rPr>
              <w:t>3,55%</w:t>
            </w:r>
          </w:p>
        </w:tc>
        <w:tc>
          <w:tcPr>
            <w:tcW w:w="2073" w:type="pct"/>
            <w:gridSpan w:val="7"/>
            <w:vMerge/>
            <w:shd w:val="clear" w:color="auto" w:fill="auto"/>
            <w:vAlign w:val="center"/>
            <w:hideMark/>
          </w:tcPr>
          <w:p w14:paraId="48F70277" w14:textId="58E717CA" w:rsidR="004F3F43" w:rsidRPr="006762E9" w:rsidRDefault="004F3F43" w:rsidP="006762E9">
            <w:pPr>
              <w:autoSpaceDE/>
              <w:autoSpaceDN/>
              <w:spacing w:line="240" w:lineRule="auto"/>
              <w:ind w:firstLine="0"/>
              <w:jc w:val="left"/>
              <w:rPr>
                <w:color w:val="000000"/>
                <w:sz w:val="16"/>
                <w:szCs w:val="16"/>
                <w:lang w:bidi="ar-SA"/>
              </w:rPr>
            </w:pPr>
          </w:p>
        </w:tc>
      </w:tr>
      <w:tr w:rsidR="00A0021A" w:rsidRPr="006762E9" w14:paraId="2325E6F8" w14:textId="77777777" w:rsidTr="004F3F43">
        <w:trPr>
          <w:trHeight w:val="20"/>
        </w:trPr>
        <w:tc>
          <w:tcPr>
            <w:tcW w:w="5000" w:type="pct"/>
            <w:gridSpan w:val="14"/>
            <w:shd w:val="clear" w:color="auto" w:fill="auto"/>
            <w:vAlign w:val="center"/>
            <w:hideMark/>
          </w:tcPr>
          <w:p w14:paraId="74C65336"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Вариант 2</w:t>
            </w:r>
          </w:p>
        </w:tc>
      </w:tr>
      <w:tr w:rsidR="00A0021A" w:rsidRPr="006762E9" w14:paraId="70123468" w14:textId="77777777" w:rsidTr="004F3F43">
        <w:trPr>
          <w:trHeight w:val="20"/>
        </w:trPr>
        <w:tc>
          <w:tcPr>
            <w:tcW w:w="892" w:type="pct"/>
            <w:shd w:val="clear" w:color="auto" w:fill="auto"/>
            <w:vAlign w:val="center"/>
            <w:hideMark/>
          </w:tcPr>
          <w:p w14:paraId="001A70E5"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Полезный отпуск тепловой энергии</w:t>
            </w:r>
          </w:p>
        </w:tc>
        <w:tc>
          <w:tcPr>
            <w:tcW w:w="407" w:type="pct"/>
            <w:shd w:val="clear" w:color="auto" w:fill="auto"/>
            <w:vAlign w:val="center"/>
            <w:hideMark/>
          </w:tcPr>
          <w:p w14:paraId="1169BF89" w14:textId="77777777" w:rsidR="00A0021A" w:rsidRPr="006762E9" w:rsidRDefault="00A0021A" w:rsidP="006762E9">
            <w:pPr>
              <w:autoSpaceDE/>
              <w:autoSpaceDN/>
              <w:spacing w:line="240" w:lineRule="auto"/>
              <w:ind w:firstLine="0"/>
              <w:jc w:val="center"/>
              <w:rPr>
                <w:sz w:val="16"/>
                <w:szCs w:val="16"/>
                <w:lang w:bidi="ar-SA"/>
              </w:rPr>
            </w:pPr>
            <w:proofErr w:type="spellStart"/>
            <w:r w:rsidRPr="006762E9">
              <w:rPr>
                <w:sz w:val="16"/>
                <w:szCs w:val="16"/>
                <w:lang w:bidi="ar-SA"/>
              </w:rPr>
              <w:t>тыс.Гкал</w:t>
            </w:r>
            <w:proofErr w:type="spellEnd"/>
          </w:p>
        </w:tc>
        <w:tc>
          <w:tcPr>
            <w:tcW w:w="337" w:type="pct"/>
            <w:shd w:val="clear" w:color="auto" w:fill="auto"/>
            <w:vAlign w:val="center"/>
            <w:hideMark/>
          </w:tcPr>
          <w:p w14:paraId="20E5A30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w:t>
            </w:r>
          </w:p>
        </w:tc>
        <w:tc>
          <w:tcPr>
            <w:tcW w:w="337" w:type="pct"/>
            <w:shd w:val="clear" w:color="auto" w:fill="auto"/>
            <w:vAlign w:val="center"/>
            <w:hideMark/>
          </w:tcPr>
          <w:p w14:paraId="24ACAEA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16</w:t>
            </w:r>
          </w:p>
        </w:tc>
        <w:tc>
          <w:tcPr>
            <w:tcW w:w="337" w:type="pct"/>
            <w:shd w:val="clear" w:color="auto" w:fill="auto"/>
            <w:vAlign w:val="center"/>
            <w:hideMark/>
          </w:tcPr>
          <w:p w14:paraId="0FB4F79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281" w:type="pct"/>
            <w:shd w:val="clear" w:color="auto" w:fill="auto"/>
            <w:vAlign w:val="center"/>
            <w:hideMark/>
          </w:tcPr>
          <w:p w14:paraId="2C8A205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36" w:type="pct"/>
            <w:shd w:val="clear" w:color="auto" w:fill="auto"/>
            <w:vAlign w:val="center"/>
            <w:hideMark/>
          </w:tcPr>
          <w:p w14:paraId="4A065E1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279" w:type="pct"/>
            <w:shd w:val="clear" w:color="auto" w:fill="auto"/>
            <w:vAlign w:val="center"/>
            <w:hideMark/>
          </w:tcPr>
          <w:p w14:paraId="7154D86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38" w:type="pct"/>
            <w:shd w:val="clear" w:color="auto" w:fill="auto"/>
            <w:vAlign w:val="center"/>
            <w:hideMark/>
          </w:tcPr>
          <w:p w14:paraId="5EFE896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24</w:t>
            </w:r>
          </w:p>
        </w:tc>
        <w:tc>
          <w:tcPr>
            <w:tcW w:w="411" w:type="pct"/>
            <w:shd w:val="clear" w:color="auto" w:fill="auto"/>
            <w:vAlign w:val="center"/>
            <w:hideMark/>
          </w:tcPr>
          <w:p w14:paraId="65EB532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57</w:t>
            </w:r>
          </w:p>
        </w:tc>
        <w:tc>
          <w:tcPr>
            <w:tcW w:w="261" w:type="pct"/>
            <w:shd w:val="clear" w:color="auto" w:fill="auto"/>
            <w:vAlign w:val="center"/>
            <w:hideMark/>
          </w:tcPr>
          <w:p w14:paraId="0FE19AE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57</w:t>
            </w:r>
          </w:p>
        </w:tc>
        <w:tc>
          <w:tcPr>
            <w:tcW w:w="261" w:type="pct"/>
            <w:shd w:val="clear" w:color="auto" w:fill="auto"/>
            <w:vAlign w:val="center"/>
            <w:hideMark/>
          </w:tcPr>
          <w:p w14:paraId="5CFFFE9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57</w:t>
            </w:r>
          </w:p>
        </w:tc>
        <w:tc>
          <w:tcPr>
            <w:tcW w:w="261" w:type="pct"/>
            <w:shd w:val="clear" w:color="auto" w:fill="auto"/>
            <w:vAlign w:val="center"/>
            <w:hideMark/>
          </w:tcPr>
          <w:p w14:paraId="63D7821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56</w:t>
            </w:r>
          </w:p>
        </w:tc>
        <w:tc>
          <w:tcPr>
            <w:tcW w:w="262" w:type="pct"/>
            <w:shd w:val="clear" w:color="auto" w:fill="auto"/>
            <w:vAlign w:val="center"/>
            <w:hideMark/>
          </w:tcPr>
          <w:p w14:paraId="5DA6508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56</w:t>
            </w:r>
          </w:p>
        </w:tc>
      </w:tr>
      <w:tr w:rsidR="00A0021A" w:rsidRPr="006762E9" w14:paraId="29CCEC4E" w14:textId="77777777" w:rsidTr="004F3F43">
        <w:trPr>
          <w:trHeight w:val="20"/>
        </w:trPr>
        <w:tc>
          <w:tcPr>
            <w:tcW w:w="892" w:type="pct"/>
            <w:shd w:val="clear" w:color="auto" w:fill="auto"/>
            <w:vAlign w:val="center"/>
            <w:hideMark/>
          </w:tcPr>
          <w:p w14:paraId="05716276"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Затрачено топлива на выработку тепловой энергии</w:t>
            </w:r>
          </w:p>
        </w:tc>
        <w:tc>
          <w:tcPr>
            <w:tcW w:w="407" w:type="pct"/>
            <w:shd w:val="clear" w:color="auto" w:fill="auto"/>
            <w:vAlign w:val="center"/>
            <w:hideMark/>
          </w:tcPr>
          <w:p w14:paraId="69DAF2E6"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 xml:space="preserve">тыс. т </w:t>
            </w:r>
            <w:proofErr w:type="spellStart"/>
            <w:r w:rsidRPr="006762E9">
              <w:rPr>
                <w:sz w:val="16"/>
                <w:szCs w:val="16"/>
                <w:lang w:bidi="ar-SA"/>
              </w:rPr>
              <w:t>у.т</w:t>
            </w:r>
            <w:proofErr w:type="spellEnd"/>
            <w:r w:rsidRPr="006762E9">
              <w:rPr>
                <w:sz w:val="16"/>
                <w:szCs w:val="16"/>
                <w:lang w:bidi="ar-SA"/>
              </w:rPr>
              <w:t>.</w:t>
            </w:r>
          </w:p>
        </w:tc>
        <w:tc>
          <w:tcPr>
            <w:tcW w:w="337" w:type="pct"/>
            <w:shd w:val="clear" w:color="auto" w:fill="auto"/>
            <w:vAlign w:val="center"/>
            <w:hideMark/>
          </w:tcPr>
          <w:p w14:paraId="0FA55DF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w:t>
            </w:r>
          </w:p>
        </w:tc>
        <w:tc>
          <w:tcPr>
            <w:tcW w:w="337" w:type="pct"/>
            <w:shd w:val="clear" w:color="auto" w:fill="auto"/>
            <w:vAlign w:val="center"/>
            <w:hideMark/>
          </w:tcPr>
          <w:p w14:paraId="561187B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w:t>
            </w:r>
          </w:p>
        </w:tc>
        <w:tc>
          <w:tcPr>
            <w:tcW w:w="337" w:type="pct"/>
            <w:shd w:val="clear" w:color="auto" w:fill="auto"/>
            <w:vAlign w:val="center"/>
            <w:hideMark/>
          </w:tcPr>
          <w:p w14:paraId="79916FC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w:t>
            </w:r>
          </w:p>
        </w:tc>
        <w:tc>
          <w:tcPr>
            <w:tcW w:w="281" w:type="pct"/>
            <w:shd w:val="clear" w:color="auto" w:fill="auto"/>
            <w:vAlign w:val="center"/>
            <w:hideMark/>
          </w:tcPr>
          <w:p w14:paraId="5B79BA0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w:t>
            </w:r>
          </w:p>
        </w:tc>
        <w:tc>
          <w:tcPr>
            <w:tcW w:w="336" w:type="pct"/>
            <w:shd w:val="clear" w:color="auto" w:fill="auto"/>
            <w:vAlign w:val="center"/>
            <w:hideMark/>
          </w:tcPr>
          <w:p w14:paraId="67E3445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w:t>
            </w:r>
          </w:p>
        </w:tc>
        <w:tc>
          <w:tcPr>
            <w:tcW w:w="279" w:type="pct"/>
            <w:shd w:val="clear" w:color="auto" w:fill="auto"/>
            <w:vAlign w:val="center"/>
            <w:hideMark/>
          </w:tcPr>
          <w:p w14:paraId="14C1794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w:t>
            </w:r>
          </w:p>
        </w:tc>
        <w:tc>
          <w:tcPr>
            <w:tcW w:w="338" w:type="pct"/>
            <w:shd w:val="clear" w:color="auto" w:fill="auto"/>
            <w:vAlign w:val="center"/>
            <w:hideMark/>
          </w:tcPr>
          <w:p w14:paraId="5D55563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w:t>
            </w:r>
          </w:p>
        </w:tc>
        <w:tc>
          <w:tcPr>
            <w:tcW w:w="411" w:type="pct"/>
            <w:shd w:val="clear" w:color="auto" w:fill="auto"/>
            <w:vAlign w:val="center"/>
            <w:hideMark/>
          </w:tcPr>
          <w:p w14:paraId="2DD8ED7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w:t>
            </w:r>
          </w:p>
        </w:tc>
        <w:tc>
          <w:tcPr>
            <w:tcW w:w="261" w:type="pct"/>
            <w:shd w:val="clear" w:color="auto" w:fill="auto"/>
            <w:vAlign w:val="center"/>
            <w:hideMark/>
          </w:tcPr>
          <w:p w14:paraId="7619FF1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w:t>
            </w:r>
          </w:p>
        </w:tc>
        <w:tc>
          <w:tcPr>
            <w:tcW w:w="261" w:type="pct"/>
            <w:shd w:val="clear" w:color="auto" w:fill="auto"/>
            <w:vAlign w:val="center"/>
            <w:hideMark/>
          </w:tcPr>
          <w:p w14:paraId="5E5CC71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w:t>
            </w:r>
          </w:p>
        </w:tc>
        <w:tc>
          <w:tcPr>
            <w:tcW w:w="261" w:type="pct"/>
            <w:shd w:val="clear" w:color="auto" w:fill="auto"/>
            <w:vAlign w:val="center"/>
            <w:hideMark/>
          </w:tcPr>
          <w:p w14:paraId="284D8E4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w:t>
            </w:r>
          </w:p>
        </w:tc>
        <w:tc>
          <w:tcPr>
            <w:tcW w:w="262" w:type="pct"/>
            <w:shd w:val="clear" w:color="auto" w:fill="auto"/>
            <w:vAlign w:val="center"/>
            <w:hideMark/>
          </w:tcPr>
          <w:p w14:paraId="4256F42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w:t>
            </w:r>
          </w:p>
        </w:tc>
      </w:tr>
      <w:tr w:rsidR="00A0021A" w:rsidRPr="006762E9" w14:paraId="36523489" w14:textId="77777777" w:rsidTr="004F3F43">
        <w:trPr>
          <w:trHeight w:val="20"/>
        </w:trPr>
        <w:tc>
          <w:tcPr>
            <w:tcW w:w="892" w:type="pct"/>
            <w:shd w:val="clear" w:color="auto" w:fill="auto"/>
            <w:vAlign w:val="center"/>
            <w:hideMark/>
          </w:tcPr>
          <w:p w14:paraId="359245F3"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Сырье, основные материалы</w:t>
            </w:r>
          </w:p>
        </w:tc>
        <w:tc>
          <w:tcPr>
            <w:tcW w:w="407" w:type="pct"/>
            <w:shd w:val="clear" w:color="auto" w:fill="auto"/>
            <w:vAlign w:val="center"/>
            <w:hideMark/>
          </w:tcPr>
          <w:p w14:paraId="47925E68"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553CA18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120DD1E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37392E5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27B32FF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2043322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79" w:type="pct"/>
            <w:shd w:val="clear" w:color="auto" w:fill="auto"/>
            <w:vAlign w:val="center"/>
            <w:hideMark/>
          </w:tcPr>
          <w:p w14:paraId="4CE8CB5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8" w:type="pct"/>
            <w:shd w:val="clear" w:color="auto" w:fill="auto"/>
            <w:vAlign w:val="center"/>
            <w:hideMark/>
          </w:tcPr>
          <w:p w14:paraId="19CD2D5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411" w:type="pct"/>
            <w:shd w:val="clear" w:color="auto" w:fill="auto"/>
            <w:vAlign w:val="center"/>
            <w:hideMark/>
          </w:tcPr>
          <w:p w14:paraId="6F50EB3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0E5CBF4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1722CB0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2CD49DC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2" w:type="pct"/>
            <w:shd w:val="clear" w:color="auto" w:fill="auto"/>
            <w:vAlign w:val="center"/>
            <w:hideMark/>
          </w:tcPr>
          <w:p w14:paraId="73B5658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r>
      <w:tr w:rsidR="00A0021A" w:rsidRPr="006762E9" w14:paraId="3E058D6F" w14:textId="77777777" w:rsidTr="004F3F43">
        <w:trPr>
          <w:trHeight w:val="20"/>
        </w:trPr>
        <w:tc>
          <w:tcPr>
            <w:tcW w:w="892" w:type="pct"/>
            <w:shd w:val="clear" w:color="auto" w:fill="auto"/>
            <w:vAlign w:val="center"/>
            <w:hideMark/>
          </w:tcPr>
          <w:p w14:paraId="0AB62ADD"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Общепроизводственные расходы</w:t>
            </w:r>
          </w:p>
        </w:tc>
        <w:tc>
          <w:tcPr>
            <w:tcW w:w="407" w:type="pct"/>
            <w:shd w:val="clear" w:color="auto" w:fill="auto"/>
            <w:vAlign w:val="center"/>
            <w:hideMark/>
          </w:tcPr>
          <w:p w14:paraId="09971184"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0387B56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08469F4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1858905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18A5A8D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264A9D5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79" w:type="pct"/>
            <w:shd w:val="clear" w:color="auto" w:fill="auto"/>
            <w:vAlign w:val="center"/>
            <w:hideMark/>
          </w:tcPr>
          <w:p w14:paraId="1782E1A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8" w:type="pct"/>
            <w:shd w:val="clear" w:color="auto" w:fill="auto"/>
            <w:vAlign w:val="center"/>
            <w:hideMark/>
          </w:tcPr>
          <w:p w14:paraId="1317B5B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411" w:type="pct"/>
            <w:shd w:val="clear" w:color="auto" w:fill="auto"/>
            <w:vAlign w:val="center"/>
            <w:hideMark/>
          </w:tcPr>
          <w:p w14:paraId="0FA2CC2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737DCCA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3C2010A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352AF01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2" w:type="pct"/>
            <w:shd w:val="clear" w:color="auto" w:fill="auto"/>
            <w:vAlign w:val="center"/>
            <w:hideMark/>
          </w:tcPr>
          <w:p w14:paraId="4B49890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r>
      <w:tr w:rsidR="00A0021A" w:rsidRPr="006762E9" w14:paraId="21A9FEBC" w14:textId="77777777" w:rsidTr="004F3F43">
        <w:trPr>
          <w:trHeight w:val="20"/>
        </w:trPr>
        <w:tc>
          <w:tcPr>
            <w:tcW w:w="892" w:type="pct"/>
            <w:shd w:val="clear" w:color="auto" w:fill="auto"/>
            <w:vAlign w:val="center"/>
            <w:hideMark/>
          </w:tcPr>
          <w:p w14:paraId="760F9DA2"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Общехозяйственные расходы, в том числе:</w:t>
            </w:r>
          </w:p>
        </w:tc>
        <w:tc>
          <w:tcPr>
            <w:tcW w:w="407" w:type="pct"/>
            <w:shd w:val="clear" w:color="auto" w:fill="auto"/>
            <w:vAlign w:val="center"/>
            <w:hideMark/>
          </w:tcPr>
          <w:p w14:paraId="501F468A"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5AE1EB2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280835C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5E02F21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320F744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15EC28D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79" w:type="pct"/>
            <w:shd w:val="clear" w:color="auto" w:fill="auto"/>
            <w:vAlign w:val="center"/>
            <w:hideMark/>
          </w:tcPr>
          <w:p w14:paraId="1FE7E60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8" w:type="pct"/>
            <w:shd w:val="clear" w:color="auto" w:fill="auto"/>
            <w:vAlign w:val="center"/>
            <w:hideMark/>
          </w:tcPr>
          <w:p w14:paraId="1E6F475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411" w:type="pct"/>
            <w:shd w:val="clear" w:color="auto" w:fill="auto"/>
            <w:vAlign w:val="center"/>
            <w:hideMark/>
          </w:tcPr>
          <w:p w14:paraId="2E0FECE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34004B2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0A4F42C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1DC2781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2" w:type="pct"/>
            <w:shd w:val="clear" w:color="auto" w:fill="auto"/>
            <w:vAlign w:val="center"/>
            <w:hideMark/>
          </w:tcPr>
          <w:p w14:paraId="48858DA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r>
      <w:tr w:rsidR="00A0021A" w:rsidRPr="006762E9" w14:paraId="5E575C84" w14:textId="77777777" w:rsidTr="004F3F43">
        <w:trPr>
          <w:trHeight w:val="20"/>
        </w:trPr>
        <w:tc>
          <w:tcPr>
            <w:tcW w:w="892" w:type="pct"/>
            <w:shd w:val="clear" w:color="auto" w:fill="auto"/>
            <w:vAlign w:val="center"/>
            <w:hideMark/>
          </w:tcPr>
          <w:p w14:paraId="119E257A"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Расходы на капитальный и текущий ремонт основных производственных средств</w:t>
            </w:r>
          </w:p>
        </w:tc>
        <w:tc>
          <w:tcPr>
            <w:tcW w:w="407" w:type="pct"/>
            <w:shd w:val="clear" w:color="auto" w:fill="auto"/>
            <w:vAlign w:val="center"/>
            <w:hideMark/>
          </w:tcPr>
          <w:p w14:paraId="7B106F1E"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4083BBC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18C767B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34E351B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0FC3B39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61CCE82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79" w:type="pct"/>
            <w:shd w:val="clear" w:color="auto" w:fill="auto"/>
            <w:vAlign w:val="center"/>
            <w:hideMark/>
          </w:tcPr>
          <w:p w14:paraId="0CF3845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8" w:type="pct"/>
            <w:shd w:val="clear" w:color="auto" w:fill="auto"/>
            <w:vAlign w:val="center"/>
            <w:hideMark/>
          </w:tcPr>
          <w:p w14:paraId="752841A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411" w:type="pct"/>
            <w:shd w:val="clear" w:color="auto" w:fill="auto"/>
            <w:vAlign w:val="center"/>
            <w:hideMark/>
          </w:tcPr>
          <w:p w14:paraId="246BE49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5A2E040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325D1B5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38EFC00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2" w:type="pct"/>
            <w:shd w:val="clear" w:color="auto" w:fill="auto"/>
            <w:vAlign w:val="center"/>
            <w:hideMark/>
          </w:tcPr>
          <w:p w14:paraId="60A6FFC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r>
      <w:tr w:rsidR="00A0021A" w:rsidRPr="006762E9" w14:paraId="77D3E607" w14:textId="77777777" w:rsidTr="004F3F43">
        <w:trPr>
          <w:trHeight w:val="20"/>
        </w:trPr>
        <w:tc>
          <w:tcPr>
            <w:tcW w:w="892" w:type="pct"/>
            <w:shd w:val="clear" w:color="auto" w:fill="auto"/>
            <w:vAlign w:val="center"/>
            <w:hideMark/>
          </w:tcPr>
          <w:p w14:paraId="588518F5"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Расходы на топливо:</w:t>
            </w:r>
          </w:p>
        </w:tc>
        <w:tc>
          <w:tcPr>
            <w:tcW w:w="407" w:type="pct"/>
            <w:shd w:val="clear" w:color="auto" w:fill="auto"/>
            <w:vAlign w:val="center"/>
            <w:hideMark/>
          </w:tcPr>
          <w:p w14:paraId="051B4327"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01EBE1F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12064</w:t>
            </w:r>
          </w:p>
        </w:tc>
        <w:tc>
          <w:tcPr>
            <w:tcW w:w="337" w:type="pct"/>
            <w:shd w:val="clear" w:color="auto" w:fill="auto"/>
            <w:vAlign w:val="center"/>
            <w:hideMark/>
          </w:tcPr>
          <w:p w14:paraId="5148C6C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12557</w:t>
            </w:r>
          </w:p>
        </w:tc>
        <w:tc>
          <w:tcPr>
            <w:tcW w:w="337" w:type="pct"/>
            <w:shd w:val="clear" w:color="auto" w:fill="auto"/>
            <w:vAlign w:val="center"/>
            <w:hideMark/>
          </w:tcPr>
          <w:p w14:paraId="6FFE986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14789</w:t>
            </w:r>
          </w:p>
        </w:tc>
        <w:tc>
          <w:tcPr>
            <w:tcW w:w="281" w:type="pct"/>
            <w:shd w:val="clear" w:color="auto" w:fill="auto"/>
            <w:vAlign w:val="center"/>
            <w:hideMark/>
          </w:tcPr>
          <w:p w14:paraId="1529D60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15277</w:t>
            </w:r>
          </w:p>
        </w:tc>
        <w:tc>
          <w:tcPr>
            <w:tcW w:w="336" w:type="pct"/>
            <w:shd w:val="clear" w:color="auto" w:fill="auto"/>
            <w:vAlign w:val="center"/>
            <w:hideMark/>
          </w:tcPr>
          <w:p w14:paraId="0103A08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15812</w:t>
            </w:r>
          </w:p>
        </w:tc>
        <w:tc>
          <w:tcPr>
            <w:tcW w:w="279" w:type="pct"/>
            <w:shd w:val="clear" w:color="auto" w:fill="auto"/>
            <w:vAlign w:val="center"/>
            <w:hideMark/>
          </w:tcPr>
          <w:p w14:paraId="033255C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16444</w:t>
            </w:r>
          </w:p>
        </w:tc>
        <w:tc>
          <w:tcPr>
            <w:tcW w:w="338" w:type="pct"/>
            <w:shd w:val="clear" w:color="auto" w:fill="auto"/>
            <w:vAlign w:val="center"/>
            <w:hideMark/>
          </w:tcPr>
          <w:p w14:paraId="3D117B0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21145</w:t>
            </w:r>
          </w:p>
        </w:tc>
        <w:tc>
          <w:tcPr>
            <w:tcW w:w="411" w:type="pct"/>
            <w:shd w:val="clear" w:color="auto" w:fill="auto"/>
            <w:vAlign w:val="center"/>
            <w:hideMark/>
          </w:tcPr>
          <w:p w14:paraId="62A88DD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45890</w:t>
            </w:r>
          </w:p>
        </w:tc>
        <w:tc>
          <w:tcPr>
            <w:tcW w:w="261" w:type="pct"/>
            <w:shd w:val="clear" w:color="auto" w:fill="auto"/>
            <w:vAlign w:val="center"/>
            <w:hideMark/>
          </w:tcPr>
          <w:p w14:paraId="7755823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47444</w:t>
            </w:r>
          </w:p>
        </w:tc>
        <w:tc>
          <w:tcPr>
            <w:tcW w:w="261" w:type="pct"/>
            <w:shd w:val="clear" w:color="auto" w:fill="auto"/>
            <w:vAlign w:val="center"/>
            <w:hideMark/>
          </w:tcPr>
          <w:p w14:paraId="2671320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48906</w:t>
            </w:r>
          </w:p>
        </w:tc>
        <w:tc>
          <w:tcPr>
            <w:tcW w:w="261" w:type="pct"/>
            <w:shd w:val="clear" w:color="auto" w:fill="auto"/>
            <w:vAlign w:val="center"/>
            <w:hideMark/>
          </w:tcPr>
          <w:p w14:paraId="5F99EDD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50512</w:t>
            </w:r>
          </w:p>
        </w:tc>
        <w:tc>
          <w:tcPr>
            <w:tcW w:w="262" w:type="pct"/>
            <w:shd w:val="clear" w:color="auto" w:fill="auto"/>
            <w:vAlign w:val="center"/>
            <w:hideMark/>
          </w:tcPr>
          <w:p w14:paraId="2F4752F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52168</w:t>
            </w:r>
          </w:p>
        </w:tc>
      </w:tr>
      <w:tr w:rsidR="00A0021A" w:rsidRPr="006762E9" w14:paraId="2BD6778C" w14:textId="77777777" w:rsidTr="004F3F43">
        <w:trPr>
          <w:trHeight w:val="20"/>
        </w:trPr>
        <w:tc>
          <w:tcPr>
            <w:tcW w:w="892" w:type="pct"/>
            <w:shd w:val="clear" w:color="auto" w:fill="auto"/>
            <w:vAlign w:val="center"/>
            <w:hideMark/>
          </w:tcPr>
          <w:p w14:paraId="172C84A5"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Покупная энергия всего, в том числе:</w:t>
            </w:r>
          </w:p>
        </w:tc>
        <w:tc>
          <w:tcPr>
            <w:tcW w:w="407" w:type="pct"/>
            <w:shd w:val="clear" w:color="auto" w:fill="auto"/>
            <w:vAlign w:val="center"/>
            <w:hideMark/>
          </w:tcPr>
          <w:p w14:paraId="21E96936"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12760A1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2045</w:t>
            </w:r>
          </w:p>
        </w:tc>
        <w:tc>
          <w:tcPr>
            <w:tcW w:w="337" w:type="pct"/>
            <w:shd w:val="clear" w:color="auto" w:fill="auto"/>
            <w:vAlign w:val="center"/>
            <w:hideMark/>
          </w:tcPr>
          <w:p w14:paraId="556E0D8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2131</w:t>
            </w:r>
          </w:p>
        </w:tc>
        <w:tc>
          <w:tcPr>
            <w:tcW w:w="337" w:type="pct"/>
            <w:shd w:val="clear" w:color="auto" w:fill="auto"/>
            <w:vAlign w:val="center"/>
            <w:hideMark/>
          </w:tcPr>
          <w:p w14:paraId="7A094FC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2216</w:t>
            </w:r>
          </w:p>
        </w:tc>
        <w:tc>
          <w:tcPr>
            <w:tcW w:w="281" w:type="pct"/>
            <w:shd w:val="clear" w:color="auto" w:fill="auto"/>
            <w:vAlign w:val="center"/>
            <w:hideMark/>
          </w:tcPr>
          <w:p w14:paraId="5246626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2305</w:t>
            </w:r>
          </w:p>
        </w:tc>
        <w:tc>
          <w:tcPr>
            <w:tcW w:w="336" w:type="pct"/>
            <w:shd w:val="clear" w:color="auto" w:fill="auto"/>
            <w:vAlign w:val="center"/>
            <w:hideMark/>
          </w:tcPr>
          <w:p w14:paraId="713AE76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2395</w:t>
            </w:r>
          </w:p>
        </w:tc>
        <w:tc>
          <w:tcPr>
            <w:tcW w:w="279" w:type="pct"/>
            <w:shd w:val="clear" w:color="auto" w:fill="auto"/>
            <w:vAlign w:val="center"/>
            <w:hideMark/>
          </w:tcPr>
          <w:p w14:paraId="7BCC6BA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2488</w:t>
            </w:r>
          </w:p>
        </w:tc>
        <w:tc>
          <w:tcPr>
            <w:tcW w:w="338" w:type="pct"/>
            <w:shd w:val="clear" w:color="auto" w:fill="auto"/>
            <w:vAlign w:val="center"/>
            <w:hideMark/>
          </w:tcPr>
          <w:p w14:paraId="6C49DA3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2587</w:t>
            </w:r>
          </w:p>
        </w:tc>
        <w:tc>
          <w:tcPr>
            <w:tcW w:w="411" w:type="pct"/>
            <w:shd w:val="clear" w:color="auto" w:fill="auto"/>
            <w:vAlign w:val="center"/>
            <w:hideMark/>
          </w:tcPr>
          <w:p w14:paraId="6845BBB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2691</w:t>
            </w:r>
          </w:p>
        </w:tc>
        <w:tc>
          <w:tcPr>
            <w:tcW w:w="261" w:type="pct"/>
            <w:shd w:val="clear" w:color="auto" w:fill="auto"/>
            <w:vAlign w:val="center"/>
            <w:hideMark/>
          </w:tcPr>
          <w:p w14:paraId="563F0A7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2796</w:t>
            </w:r>
          </w:p>
        </w:tc>
        <w:tc>
          <w:tcPr>
            <w:tcW w:w="261" w:type="pct"/>
            <w:shd w:val="clear" w:color="auto" w:fill="auto"/>
            <w:vAlign w:val="center"/>
            <w:hideMark/>
          </w:tcPr>
          <w:p w14:paraId="4B81266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2905</w:t>
            </w:r>
          </w:p>
        </w:tc>
        <w:tc>
          <w:tcPr>
            <w:tcW w:w="261" w:type="pct"/>
            <w:shd w:val="clear" w:color="auto" w:fill="auto"/>
            <w:vAlign w:val="center"/>
            <w:hideMark/>
          </w:tcPr>
          <w:p w14:paraId="34AC5AC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3018</w:t>
            </w:r>
          </w:p>
        </w:tc>
        <w:tc>
          <w:tcPr>
            <w:tcW w:w="262" w:type="pct"/>
            <w:shd w:val="clear" w:color="auto" w:fill="auto"/>
            <w:vAlign w:val="center"/>
            <w:hideMark/>
          </w:tcPr>
          <w:p w14:paraId="5324223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3136</w:t>
            </w:r>
          </w:p>
        </w:tc>
      </w:tr>
      <w:tr w:rsidR="00A0021A" w:rsidRPr="006762E9" w14:paraId="73D0F0C8" w14:textId="77777777" w:rsidTr="004F3F43">
        <w:trPr>
          <w:trHeight w:val="20"/>
        </w:trPr>
        <w:tc>
          <w:tcPr>
            <w:tcW w:w="892" w:type="pct"/>
            <w:shd w:val="clear" w:color="auto" w:fill="auto"/>
            <w:vAlign w:val="center"/>
            <w:hideMark/>
          </w:tcPr>
          <w:p w14:paraId="5DB4F10B"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покупная электрическая энергия</w:t>
            </w:r>
          </w:p>
        </w:tc>
        <w:tc>
          <w:tcPr>
            <w:tcW w:w="407" w:type="pct"/>
            <w:shd w:val="clear" w:color="auto" w:fill="auto"/>
            <w:vAlign w:val="center"/>
            <w:hideMark/>
          </w:tcPr>
          <w:p w14:paraId="019010A0"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0EDA68D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2045</w:t>
            </w:r>
          </w:p>
        </w:tc>
        <w:tc>
          <w:tcPr>
            <w:tcW w:w="337" w:type="pct"/>
            <w:shd w:val="clear" w:color="auto" w:fill="auto"/>
            <w:vAlign w:val="center"/>
            <w:hideMark/>
          </w:tcPr>
          <w:p w14:paraId="6BF5127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2131</w:t>
            </w:r>
          </w:p>
        </w:tc>
        <w:tc>
          <w:tcPr>
            <w:tcW w:w="337" w:type="pct"/>
            <w:shd w:val="clear" w:color="auto" w:fill="auto"/>
            <w:vAlign w:val="center"/>
            <w:hideMark/>
          </w:tcPr>
          <w:p w14:paraId="33D1549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2216</w:t>
            </w:r>
          </w:p>
        </w:tc>
        <w:tc>
          <w:tcPr>
            <w:tcW w:w="281" w:type="pct"/>
            <w:shd w:val="clear" w:color="auto" w:fill="auto"/>
            <w:vAlign w:val="center"/>
            <w:hideMark/>
          </w:tcPr>
          <w:p w14:paraId="00A673A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2305</w:t>
            </w:r>
          </w:p>
        </w:tc>
        <w:tc>
          <w:tcPr>
            <w:tcW w:w="336" w:type="pct"/>
            <w:shd w:val="clear" w:color="auto" w:fill="auto"/>
            <w:vAlign w:val="center"/>
            <w:hideMark/>
          </w:tcPr>
          <w:p w14:paraId="0CAEB45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2395</w:t>
            </w:r>
          </w:p>
        </w:tc>
        <w:tc>
          <w:tcPr>
            <w:tcW w:w="279" w:type="pct"/>
            <w:shd w:val="clear" w:color="auto" w:fill="auto"/>
            <w:vAlign w:val="center"/>
            <w:hideMark/>
          </w:tcPr>
          <w:p w14:paraId="254A3B9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2488</w:t>
            </w:r>
          </w:p>
        </w:tc>
        <w:tc>
          <w:tcPr>
            <w:tcW w:w="338" w:type="pct"/>
            <w:shd w:val="clear" w:color="auto" w:fill="auto"/>
            <w:vAlign w:val="center"/>
            <w:hideMark/>
          </w:tcPr>
          <w:p w14:paraId="2BDBD83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2587</w:t>
            </w:r>
          </w:p>
        </w:tc>
        <w:tc>
          <w:tcPr>
            <w:tcW w:w="411" w:type="pct"/>
            <w:shd w:val="clear" w:color="auto" w:fill="auto"/>
            <w:vAlign w:val="center"/>
            <w:hideMark/>
          </w:tcPr>
          <w:p w14:paraId="2C03AB5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2691</w:t>
            </w:r>
          </w:p>
        </w:tc>
        <w:tc>
          <w:tcPr>
            <w:tcW w:w="261" w:type="pct"/>
            <w:shd w:val="clear" w:color="auto" w:fill="auto"/>
            <w:vAlign w:val="center"/>
            <w:hideMark/>
          </w:tcPr>
          <w:p w14:paraId="23CFE3A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2796</w:t>
            </w:r>
          </w:p>
        </w:tc>
        <w:tc>
          <w:tcPr>
            <w:tcW w:w="261" w:type="pct"/>
            <w:shd w:val="clear" w:color="auto" w:fill="auto"/>
            <w:vAlign w:val="center"/>
            <w:hideMark/>
          </w:tcPr>
          <w:p w14:paraId="795D801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2905</w:t>
            </w:r>
          </w:p>
        </w:tc>
        <w:tc>
          <w:tcPr>
            <w:tcW w:w="261" w:type="pct"/>
            <w:shd w:val="clear" w:color="auto" w:fill="auto"/>
            <w:vAlign w:val="center"/>
            <w:hideMark/>
          </w:tcPr>
          <w:p w14:paraId="130771D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3018</w:t>
            </w:r>
          </w:p>
        </w:tc>
        <w:tc>
          <w:tcPr>
            <w:tcW w:w="262" w:type="pct"/>
            <w:shd w:val="clear" w:color="auto" w:fill="auto"/>
            <w:vAlign w:val="center"/>
            <w:hideMark/>
          </w:tcPr>
          <w:p w14:paraId="1FA837C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3136</w:t>
            </w:r>
          </w:p>
        </w:tc>
      </w:tr>
      <w:tr w:rsidR="00A0021A" w:rsidRPr="006762E9" w14:paraId="24217BAC" w14:textId="77777777" w:rsidTr="004F3F43">
        <w:trPr>
          <w:trHeight w:val="20"/>
        </w:trPr>
        <w:tc>
          <w:tcPr>
            <w:tcW w:w="892" w:type="pct"/>
            <w:shd w:val="clear" w:color="auto" w:fill="auto"/>
            <w:vAlign w:val="center"/>
            <w:hideMark/>
          </w:tcPr>
          <w:p w14:paraId="31B2190D"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Расходы на холодную воду</w:t>
            </w:r>
          </w:p>
        </w:tc>
        <w:tc>
          <w:tcPr>
            <w:tcW w:w="407" w:type="pct"/>
            <w:shd w:val="clear" w:color="auto" w:fill="auto"/>
            <w:vAlign w:val="center"/>
            <w:hideMark/>
          </w:tcPr>
          <w:p w14:paraId="1877CCE2"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46FBC6A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4401CD1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1426AB7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2A8C336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5F9D652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79" w:type="pct"/>
            <w:shd w:val="clear" w:color="auto" w:fill="auto"/>
            <w:vAlign w:val="center"/>
            <w:hideMark/>
          </w:tcPr>
          <w:p w14:paraId="343DE4A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8" w:type="pct"/>
            <w:shd w:val="clear" w:color="auto" w:fill="auto"/>
            <w:vAlign w:val="center"/>
            <w:hideMark/>
          </w:tcPr>
          <w:p w14:paraId="457AAF7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411" w:type="pct"/>
            <w:shd w:val="clear" w:color="auto" w:fill="auto"/>
            <w:vAlign w:val="center"/>
            <w:hideMark/>
          </w:tcPr>
          <w:p w14:paraId="0EA95FC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12CC84C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4B0E893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07B2719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2" w:type="pct"/>
            <w:shd w:val="clear" w:color="auto" w:fill="auto"/>
            <w:vAlign w:val="center"/>
            <w:hideMark/>
          </w:tcPr>
          <w:p w14:paraId="63BCCF0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r>
      <w:tr w:rsidR="00A0021A" w:rsidRPr="006762E9" w14:paraId="322224EF" w14:textId="77777777" w:rsidTr="004F3F43">
        <w:trPr>
          <w:trHeight w:val="20"/>
        </w:trPr>
        <w:tc>
          <w:tcPr>
            <w:tcW w:w="892" w:type="pct"/>
            <w:shd w:val="clear" w:color="auto" w:fill="auto"/>
            <w:vAlign w:val="center"/>
            <w:hideMark/>
          </w:tcPr>
          <w:p w14:paraId="33924BCE"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Затраты на оплату труда</w:t>
            </w:r>
          </w:p>
        </w:tc>
        <w:tc>
          <w:tcPr>
            <w:tcW w:w="407" w:type="pct"/>
            <w:shd w:val="clear" w:color="auto" w:fill="auto"/>
            <w:vAlign w:val="center"/>
            <w:hideMark/>
          </w:tcPr>
          <w:p w14:paraId="0E72DAE8"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6744AB2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3579</w:t>
            </w:r>
          </w:p>
        </w:tc>
        <w:tc>
          <w:tcPr>
            <w:tcW w:w="337" w:type="pct"/>
            <w:shd w:val="clear" w:color="auto" w:fill="auto"/>
            <w:vAlign w:val="center"/>
            <w:hideMark/>
          </w:tcPr>
          <w:p w14:paraId="5067E6B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3701</w:t>
            </w:r>
          </w:p>
        </w:tc>
        <w:tc>
          <w:tcPr>
            <w:tcW w:w="337" w:type="pct"/>
            <w:shd w:val="clear" w:color="auto" w:fill="auto"/>
            <w:vAlign w:val="center"/>
            <w:hideMark/>
          </w:tcPr>
          <w:p w14:paraId="3D09EC1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3849</w:t>
            </w:r>
          </w:p>
        </w:tc>
        <w:tc>
          <w:tcPr>
            <w:tcW w:w="281" w:type="pct"/>
            <w:shd w:val="clear" w:color="auto" w:fill="auto"/>
            <w:vAlign w:val="center"/>
            <w:hideMark/>
          </w:tcPr>
          <w:p w14:paraId="40B4103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4003</w:t>
            </w:r>
          </w:p>
        </w:tc>
        <w:tc>
          <w:tcPr>
            <w:tcW w:w="336" w:type="pct"/>
            <w:shd w:val="clear" w:color="auto" w:fill="auto"/>
            <w:vAlign w:val="center"/>
            <w:hideMark/>
          </w:tcPr>
          <w:p w14:paraId="56DFF01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4163</w:t>
            </w:r>
          </w:p>
        </w:tc>
        <w:tc>
          <w:tcPr>
            <w:tcW w:w="279" w:type="pct"/>
            <w:shd w:val="clear" w:color="auto" w:fill="auto"/>
            <w:vAlign w:val="center"/>
            <w:hideMark/>
          </w:tcPr>
          <w:p w14:paraId="680A8CD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4330</w:t>
            </w:r>
          </w:p>
        </w:tc>
        <w:tc>
          <w:tcPr>
            <w:tcW w:w="338" w:type="pct"/>
            <w:shd w:val="clear" w:color="auto" w:fill="auto"/>
            <w:vAlign w:val="center"/>
            <w:hideMark/>
          </w:tcPr>
          <w:p w14:paraId="77C97F1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4503</w:t>
            </w:r>
          </w:p>
        </w:tc>
        <w:tc>
          <w:tcPr>
            <w:tcW w:w="411" w:type="pct"/>
            <w:shd w:val="clear" w:color="auto" w:fill="auto"/>
            <w:vAlign w:val="center"/>
            <w:hideMark/>
          </w:tcPr>
          <w:p w14:paraId="081ECDD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4683</w:t>
            </w:r>
          </w:p>
        </w:tc>
        <w:tc>
          <w:tcPr>
            <w:tcW w:w="261" w:type="pct"/>
            <w:shd w:val="clear" w:color="auto" w:fill="auto"/>
            <w:vAlign w:val="center"/>
            <w:hideMark/>
          </w:tcPr>
          <w:p w14:paraId="20CC45A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4870</w:t>
            </w:r>
          </w:p>
        </w:tc>
        <w:tc>
          <w:tcPr>
            <w:tcW w:w="261" w:type="pct"/>
            <w:shd w:val="clear" w:color="auto" w:fill="auto"/>
            <w:vAlign w:val="center"/>
            <w:hideMark/>
          </w:tcPr>
          <w:p w14:paraId="5799754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5065</w:t>
            </w:r>
          </w:p>
        </w:tc>
        <w:tc>
          <w:tcPr>
            <w:tcW w:w="261" w:type="pct"/>
            <w:shd w:val="clear" w:color="auto" w:fill="auto"/>
            <w:vAlign w:val="center"/>
            <w:hideMark/>
          </w:tcPr>
          <w:p w14:paraId="3536166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5268</w:t>
            </w:r>
          </w:p>
        </w:tc>
        <w:tc>
          <w:tcPr>
            <w:tcW w:w="262" w:type="pct"/>
            <w:shd w:val="clear" w:color="auto" w:fill="auto"/>
            <w:vAlign w:val="center"/>
            <w:hideMark/>
          </w:tcPr>
          <w:p w14:paraId="7706BB9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5478</w:t>
            </w:r>
          </w:p>
        </w:tc>
      </w:tr>
      <w:tr w:rsidR="00A0021A" w:rsidRPr="006762E9" w14:paraId="6634BC19" w14:textId="77777777" w:rsidTr="004F3F43">
        <w:trPr>
          <w:trHeight w:val="20"/>
        </w:trPr>
        <w:tc>
          <w:tcPr>
            <w:tcW w:w="892" w:type="pct"/>
            <w:shd w:val="clear" w:color="auto" w:fill="auto"/>
            <w:vAlign w:val="center"/>
            <w:hideMark/>
          </w:tcPr>
          <w:p w14:paraId="62EFAC4E"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Отчисления на социальные нужды</w:t>
            </w:r>
          </w:p>
        </w:tc>
        <w:tc>
          <w:tcPr>
            <w:tcW w:w="407" w:type="pct"/>
            <w:shd w:val="clear" w:color="auto" w:fill="auto"/>
            <w:vAlign w:val="center"/>
            <w:hideMark/>
          </w:tcPr>
          <w:p w14:paraId="1FB2111E"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0D476B2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07E6033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7" w:type="pct"/>
            <w:shd w:val="clear" w:color="auto" w:fill="auto"/>
            <w:vAlign w:val="center"/>
            <w:hideMark/>
          </w:tcPr>
          <w:p w14:paraId="1E17401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81" w:type="pct"/>
            <w:shd w:val="clear" w:color="auto" w:fill="auto"/>
            <w:vAlign w:val="center"/>
            <w:hideMark/>
          </w:tcPr>
          <w:p w14:paraId="7D02484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6" w:type="pct"/>
            <w:shd w:val="clear" w:color="auto" w:fill="auto"/>
            <w:vAlign w:val="center"/>
            <w:hideMark/>
          </w:tcPr>
          <w:p w14:paraId="5B9CE10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79" w:type="pct"/>
            <w:shd w:val="clear" w:color="auto" w:fill="auto"/>
            <w:vAlign w:val="center"/>
            <w:hideMark/>
          </w:tcPr>
          <w:p w14:paraId="2C70C93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8" w:type="pct"/>
            <w:shd w:val="clear" w:color="auto" w:fill="auto"/>
            <w:vAlign w:val="center"/>
            <w:hideMark/>
          </w:tcPr>
          <w:p w14:paraId="7DE330D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411" w:type="pct"/>
            <w:shd w:val="clear" w:color="auto" w:fill="auto"/>
            <w:vAlign w:val="center"/>
            <w:hideMark/>
          </w:tcPr>
          <w:p w14:paraId="0FD6AD3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39BFAE2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09882D1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1" w:type="pct"/>
            <w:shd w:val="clear" w:color="auto" w:fill="auto"/>
            <w:vAlign w:val="center"/>
            <w:hideMark/>
          </w:tcPr>
          <w:p w14:paraId="4835891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262" w:type="pct"/>
            <w:shd w:val="clear" w:color="auto" w:fill="auto"/>
            <w:vAlign w:val="center"/>
            <w:hideMark/>
          </w:tcPr>
          <w:p w14:paraId="48D82B3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r>
      <w:tr w:rsidR="00A0021A" w:rsidRPr="006762E9" w14:paraId="0758DDD9" w14:textId="77777777" w:rsidTr="004F3F43">
        <w:trPr>
          <w:trHeight w:val="20"/>
        </w:trPr>
        <w:tc>
          <w:tcPr>
            <w:tcW w:w="892" w:type="pct"/>
            <w:shd w:val="clear" w:color="auto" w:fill="auto"/>
            <w:vAlign w:val="center"/>
            <w:hideMark/>
          </w:tcPr>
          <w:p w14:paraId="1020F782"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Амортизация основных средств</w:t>
            </w:r>
          </w:p>
        </w:tc>
        <w:tc>
          <w:tcPr>
            <w:tcW w:w="407" w:type="pct"/>
            <w:shd w:val="clear" w:color="auto" w:fill="auto"/>
            <w:vAlign w:val="center"/>
            <w:hideMark/>
          </w:tcPr>
          <w:p w14:paraId="5BC3E355"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04F51B0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337" w:type="pct"/>
            <w:shd w:val="clear" w:color="auto" w:fill="auto"/>
            <w:vAlign w:val="center"/>
            <w:hideMark/>
          </w:tcPr>
          <w:p w14:paraId="4A1BC67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337" w:type="pct"/>
            <w:shd w:val="clear" w:color="auto" w:fill="auto"/>
            <w:vAlign w:val="center"/>
            <w:hideMark/>
          </w:tcPr>
          <w:p w14:paraId="269ACAE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281" w:type="pct"/>
            <w:shd w:val="clear" w:color="auto" w:fill="auto"/>
            <w:vAlign w:val="center"/>
            <w:hideMark/>
          </w:tcPr>
          <w:p w14:paraId="1B66044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336" w:type="pct"/>
            <w:shd w:val="clear" w:color="auto" w:fill="auto"/>
            <w:vAlign w:val="center"/>
            <w:hideMark/>
          </w:tcPr>
          <w:p w14:paraId="33BF499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279" w:type="pct"/>
            <w:shd w:val="clear" w:color="auto" w:fill="auto"/>
            <w:vAlign w:val="center"/>
            <w:hideMark/>
          </w:tcPr>
          <w:p w14:paraId="4C774DB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338" w:type="pct"/>
            <w:shd w:val="clear" w:color="auto" w:fill="auto"/>
            <w:vAlign w:val="center"/>
            <w:hideMark/>
          </w:tcPr>
          <w:p w14:paraId="17EC7AB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411" w:type="pct"/>
            <w:shd w:val="clear" w:color="auto" w:fill="auto"/>
            <w:vAlign w:val="center"/>
            <w:hideMark/>
          </w:tcPr>
          <w:p w14:paraId="662C51C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261" w:type="pct"/>
            <w:shd w:val="clear" w:color="auto" w:fill="auto"/>
            <w:vAlign w:val="center"/>
            <w:hideMark/>
          </w:tcPr>
          <w:p w14:paraId="4D4B6D2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261" w:type="pct"/>
            <w:shd w:val="clear" w:color="auto" w:fill="auto"/>
            <w:vAlign w:val="center"/>
            <w:hideMark/>
          </w:tcPr>
          <w:p w14:paraId="61A7742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261" w:type="pct"/>
            <w:shd w:val="clear" w:color="auto" w:fill="auto"/>
            <w:vAlign w:val="center"/>
            <w:hideMark/>
          </w:tcPr>
          <w:p w14:paraId="701F766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c>
          <w:tcPr>
            <w:tcW w:w="262" w:type="pct"/>
            <w:shd w:val="clear" w:color="auto" w:fill="auto"/>
            <w:vAlign w:val="center"/>
            <w:hideMark/>
          </w:tcPr>
          <w:p w14:paraId="020E016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719</w:t>
            </w:r>
          </w:p>
        </w:tc>
      </w:tr>
      <w:tr w:rsidR="00A0021A" w:rsidRPr="006762E9" w14:paraId="14169636" w14:textId="77777777" w:rsidTr="004F3F43">
        <w:trPr>
          <w:trHeight w:val="20"/>
        </w:trPr>
        <w:tc>
          <w:tcPr>
            <w:tcW w:w="892" w:type="pct"/>
            <w:shd w:val="clear" w:color="auto" w:fill="auto"/>
            <w:vAlign w:val="center"/>
            <w:hideMark/>
          </w:tcPr>
          <w:p w14:paraId="774393D0"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Прочие затраты, в том числе:</w:t>
            </w:r>
          </w:p>
        </w:tc>
        <w:tc>
          <w:tcPr>
            <w:tcW w:w="407" w:type="pct"/>
            <w:shd w:val="clear" w:color="auto" w:fill="auto"/>
            <w:vAlign w:val="center"/>
            <w:hideMark/>
          </w:tcPr>
          <w:p w14:paraId="768A9C6B"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3E9FAE5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665</w:t>
            </w:r>
          </w:p>
        </w:tc>
        <w:tc>
          <w:tcPr>
            <w:tcW w:w="337" w:type="pct"/>
            <w:shd w:val="clear" w:color="auto" w:fill="auto"/>
            <w:vAlign w:val="center"/>
            <w:hideMark/>
          </w:tcPr>
          <w:p w14:paraId="0EEFB74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689</w:t>
            </w:r>
          </w:p>
        </w:tc>
        <w:tc>
          <w:tcPr>
            <w:tcW w:w="337" w:type="pct"/>
            <w:shd w:val="clear" w:color="auto" w:fill="auto"/>
            <w:vAlign w:val="center"/>
            <w:hideMark/>
          </w:tcPr>
          <w:p w14:paraId="1D57658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714</w:t>
            </w:r>
          </w:p>
        </w:tc>
        <w:tc>
          <w:tcPr>
            <w:tcW w:w="281" w:type="pct"/>
            <w:shd w:val="clear" w:color="auto" w:fill="auto"/>
            <w:vAlign w:val="center"/>
            <w:hideMark/>
          </w:tcPr>
          <w:p w14:paraId="3CDDD49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744</w:t>
            </w:r>
          </w:p>
        </w:tc>
        <w:tc>
          <w:tcPr>
            <w:tcW w:w="336" w:type="pct"/>
            <w:shd w:val="clear" w:color="auto" w:fill="auto"/>
            <w:vAlign w:val="center"/>
            <w:hideMark/>
          </w:tcPr>
          <w:p w14:paraId="2532613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776</w:t>
            </w:r>
          </w:p>
        </w:tc>
        <w:tc>
          <w:tcPr>
            <w:tcW w:w="279" w:type="pct"/>
            <w:shd w:val="clear" w:color="auto" w:fill="auto"/>
            <w:vAlign w:val="center"/>
            <w:hideMark/>
          </w:tcPr>
          <w:p w14:paraId="18C7DD6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811</w:t>
            </w:r>
          </w:p>
        </w:tc>
        <w:tc>
          <w:tcPr>
            <w:tcW w:w="338" w:type="pct"/>
            <w:shd w:val="clear" w:color="auto" w:fill="auto"/>
            <w:vAlign w:val="center"/>
            <w:hideMark/>
          </w:tcPr>
          <w:p w14:paraId="4684DC1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846</w:t>
            </w:r>
          </w:p>
        </w:tc>
        <w:tc>
          <w:tcPr>
            <w:tcW w:w="411" w:type="pct"/>
            <w:shd w:val="clear" w:color="auto" w:fill="auto"/>
            <w:vAlign w:val="center"/>
            <w:hideMark/>
          </w:tcPr>
          <w:p w14:paraId="71FCDA0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882</w:t>
            </w:r>
          </w:p>
        </w:tc>
        <w:tc>
          <w:tcPr>
            <w:tcW w:w="261" w:type="pct"/>
            <w:shd w:val="clear" w:color="auto" w:fill="auto"/>
            <w:vAlign w:val="center"/>
            <w:hideMark/>
          </w:tcPr>
          <w:p w14:paraId="0C45907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920</w:t>
            </w:r>
          </w:p>
        </w:tc>
        <w:tc>
          <w:tcPr>
            <w:tcW w:w="261" w:type="pct"/>
            <w:shd w:val="clear" w:color="auto" w:fill="auto"/>
            <w:vAlign w:val="center"/>
            <w:hideMark/>
          </w:tcPr>
          <w:p w14:paraId="63C50A1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959</w:t>
            </w:r>
          </w:p>
        </w:tc>
        <w:tc>
          <w:tcPr>
            <w:tcW w:w="261" w:type="pct"/>
            <w:shd w:val="clear" w:color="auto" w:fill="auto"/>
            <w:vAlign w:val="center"/>
            <w:hideMark/>
          </w:tcPr>
          <w:p w14:paraId="1921DA4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1001</w:t>
            </w:r>
          </w:p>
        </w:tc>
        <w:tc>
          <w:tcPr>
            <w:tcW w:w="262" w:type="pct"/>
            <w:shd w:val="clear" w:color="auto" w:fill="auto"/>
            <w:vAlign w:val="center"/>
            <w:hideMark/>
          </w:tcPr>
          <w:p w14:paraId="42C04E5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1044</w:t>
            </w:r>
          </w:p>
        </w:tc>
      </w:tr>
      <w:tr w:rsidR="00A0021A" w:rsidRPr="006762E9" w14:paraId="194A667E" w14:textId="77777777" w:rsidTr="004F3F43">
        <w:trPr>
          <w:trHeight w:val="20"/>
        </w:trPr>
        <w:tc>
          <w:tcPr>
            <w:tcW w:w="892" w:type="pct"/>
            <w:shd w:val="clear" w:color="auto" w:fill="auto"/>
            <w:vAlign w:val="center"/>
            <w:hideMark/>
          </w:tcPr>
          <w:p w14:paraId="418D3EE7"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Прочие затраты без учета инвестиционной составляющей</w:t>
            </w:r>
          </w:p>
        </w:tc>
        <w:tc>
          <w:tcPr>
            <w:tcW w:w="407" w:type="pct"/>
            <w:shd w:val="clear" w:color="auto" w:fill="auto"/>
            <w:vAlign w:val="center"/>
            <w:hideMark/>
          </w:tcPr>
          <w:p w14:paraId="62B300FA"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0839679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665</w:t>
            </w:r>
          </w:p>
        </w:tc>
        <w:tc>
          <w:tcPr>
            <w:tcW w:w="337" w:type="pct"/>
            <w:shd w:val="clear" w:color="auto" w:fill="auto"/>
            <w:vAlign w:val="center"/>
            <w:hideMark/>
          </w:tcPr>
          <w:p w14:paraId="1D47CD7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689</w:t>
            </w:r>
          </w:p>
        </w:tc>
        <w:tc>
          <w:tcPr>
            <w:tcW w:w="337" w:type="pct"/>
            <w:shd w:val="clear" w:color="auto" w:fill="auto"/>
            <w:vAlign w:val="center"/>
            <w:hideMark/>
          </w:tcPr>
          <w:p w14:paraId="66A3391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714</w:t>
            </w:r>
          </w:p>
        </w:tc>
        <w:tc>
          <w:tcPr>
            <w:tcW w:w="281" w:type="pct"/>
            <w:shd w:val="clear" w:color="auto" w:fill="auto"/>
            <w:vAlign w:val="center"/>
            <w:hideMark/>
          </w:tcPr>
          <w:p w14:paraId="1ED2B4F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744</w:t>
            </w:r>
          </w:p>
        </w:tc>
        <w:tc>
          <w:tcPr>
            <w:tcW w:w="336" w:type="pct"/>
            <w:shd w:val="clear" w:color="auto" w:fill="auto"/>
            <w:vAlign w:val="center"/>
            <w:hideMark/>
          </w:tcPr>
          <w:p w14:paraId="1474969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776</w:t>
            </w:r>
          </w:p>
        </w:tc>
        <w:tc>
          <w:tcPr>
            <w:tcW w:w="279" w:type="pct"/>
            <w:shd w:val="clear" w:color="auto" w:fill="auto"/>
            <w:vAlign w:val="center"/>
            <w:hideMark/>
          </w:tcPr>
          <w:p w14:paraId="57C1B6D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811</w:t>
            </w:r>
          </w:p>
        </w:tc>
        <w:tc>
          <w:tcPr>
            <w:tcW w:w="338" w:type="pct"/>
            <w:shd w:val="clear" w:color="auto" w:fill="auto"/>
            <w:vAlign w:val="center"/>
            <w:hideMark/>
          </w:tcPr>
          <w:p w14:paraId="3D8FE80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846</w:t>
            </w:r>
          </w:p>
        </w:tc>
        <w:tc>
          <w:tcPr>
            <w:tcW w:w="411" w:type="pct"/>
            <w:shd w:val="clear" w:color="auto" w:fill="auto"/>
            <w:vAlign w:val="center"/>
            <w:hideMark/>
          </w:tcPr>
          <w:p w14:paraId="54C4A4B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882</w:t>
            </w:r>
          </w:p>
        </w:tc>
        <w:tc>
          <w:tcPr>
            <w:tcW w:w="261" w:type="pct"/>
            <w:shd w:val="clear" w:color="auto" w:fill="auto"/>
            <w:vAlign w:val="center"/>
            <w:hideMark/>
          </w:tcPr>
          <w:p w14:paraId="16F0C4D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920</w:t>
            </w:r>
          </w:p>
        </w:tc>
        <w:tc>
          <w:tcPr>
            <w:tcW w:w="261" w:type="pct"/>
            <w:shd w:val="clear" w:color="auto" w:fill="auto"/>
            <w:vAlign w:val="center"/>
            <w:hideMark/>
          </w:tcPr>
          <w:p w14:paraId="2DBC78A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959</w:t>
            </w:r>
          </w:p>
        </w:tc>
        <w:tc>
          <w:tcPr>
            <w:tcW w:w="261" w:type="pct"/>
            <w:shd w:val="clear" w:color="auto" w:fill="auto"/>
            <w:vAlign w:val="center"/>
            <w:hideMark/>
          </w:tcPr>
          <w:p w14:paraId="326E2F0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1001</w:t>
            </w:r>
          </w:p>
        </w:tc>
        <w:tc>
          <w:tcPr>
            <w:tcW w:w="262" w:type="pct"/>
            <w:shd w:val="clear" w:color="auto" w:fill="auto"/>
            <w:vAlign w:val="center"/>
            <w:hideMark/>
          </w:tcPr>
          <w:p w14:paraId="480F29D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1044</w:t>
            </w:r>
          </w:p>
        </w:tc>
      </w:tr>
      <w:tr w:rsidR="00A0021A" w:rsidRPr="006762E9" w14:paraId="2BB347B3" w14:textId="77777777" w:rsidTr="004F3F43">
        <w:trPr>
          <w:trHeight w:val="20"/>
        </w:trPr>
        <w:tc>
          <w:tcPr>
            <w:tcW w:w="892" w:type="pct"/>
            <w:shd w:val="clear" w:color="auto" w:fill="auto"/>
            <w:vAlign w:val="center"/>
            <w:hideMark/>
          </w:tcPr>
          <w:p w14:paraId="564ABD9F"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Прибыль всего:</w:t>
            </w:r>
          </w:p>
        </w:tc>
        <w:tc>
          <w:tcPr>
            <w:tcW w:w="407" w:type="pct"/>
            <w:shd w:val="clear" w:color="auto" w:fill="auto"/>
            <w:vAlign w:val="center"/>
            <w:hideMark/>
          </w:tcPr>
          <w:p w14:paraId="0C597267"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5E8693A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-1267</w:t>
            </w:r>
          </w:p>
        </w:tc>
        <w:tc>
          <w:tcPr>
            <w:tcW w:w="337" w:type="pct"/>
            <w:shd w:val="clear" w:color="auto" w:fill="auto"/>
            <w:vAlign w:val="center"/>
            <w:hideMark/>
          </w:tcPr>
          <w:p w14:paraId="6BDAB33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-950</w:t>
            </w:r>
          </w:p>
        </w:tc>
        <w:tc>
          <w:tcPr>
            <w:tcW w:w="337" w:type="pct"/>
            <w:shd w:val="clear" w:color="auto" w:fill="auto"/>
            <w:vAlign w:val="center"/>
            <w:hideMark/>
          </w:tcPr>
          <w:p w14:paraId="401A77D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415</w:t>
            </w:r>
          </w:p>
        </w:tc>
        <w:tc>
          <w:tcPr>
            <w:tcW w:w="281" w:type="pct"/>
            <w:shd w:val="clear" w:color="auto" w:fill="auto"/>
            <w:vAlign w:val="center"/>
            <w:hideMark/>
          </w:tcPr>
          <w:p w14:paraId="5274166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490</w:t>
            </w:r>
          </w:p>
        </w:tc>
        <w:tc>
          <w:tcPr>
            <w:tcW w:w="336" w:type="pct"/>
            <w:shd w:val="clear" w:color="auto" w:fill="auto"/>
            <w:vAlign w:val="center"/>
            <w:hideMark/>
          </w:tcPr>
          <w:p w14:paraId="4A8C0FB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507</w:t>
            </w:r>
          </w:p>
        </w:tc>
        <w:tc>
          <w:tcPr>
            <w:tcW w:w="279" w:type="pct"/>
            <w:shd w:val="clear" w:color="auto" w:fill="auto"/>
            <w:vAlign w:val="center"/>
            <w:hideMark/>
          </w:tcPr>
          <w:p w14:paraId="7A44807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566</w:t>
            </w:r>
          </w:p>
        </w:tc>
        <w:tc>
          <w:tcPr>
            <w:tcW w:w="338" w:type="pct"/>
            <w:shd w:val="clear" w:color="auto" w:fill="auto"/>
            <w:vAlign w:val="center"/>
            <w:hideMark/>
          </w:tcPr>
          <w:p w14:paraId="3101B8B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583</w:t>
            </w:r>
          </w:p>
        </w:tc>
        <w:tc>
          <w:tcPr>
            <w:tcW w:w="411" w:type="pct"/>
            <w:shd w:val="clear" w:color="auto" w:fill="auto"/>
            <w:vAlign w:val="center"/>
            <w:hideMark/>
          </w:tcPr>
          <w:p w14:paraId="2A1809A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684</w:t>
            </w:r>
          </w:p>
        </w:tc>
        <w:tc>
          <w:tcPr>
            <w:tcW w:w="261" w:type="pct"/>
            <w:shd w:val="clear" w:color="auto" w:fill="auto"/>
            <w:vAlign w:val="center"/>
            <w:hideMark/>
          </w:tcPr>
          <w:p w14:paraId="7736A52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1187</w:t>
            </w:r>
          </w:p>
        </w:tc>
        <w:tc>
          <w:tcPr>
            <w:tcW w:w="261" w:type="pct"/>
            <w:shd w:val="clear" w:color="auto" w:fill="auto"/>
            <w:vAlign w:val="center"/>
            <w:hideMark/>
          </w:tcPr>
          <w:p w14:paraId="066ABB7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1235</w:t>
            </w:r>
          </w:p>
        </w:tc>
        <w:tc>
          <w:tcPr>
            <w:tcW w:w="261" w:type="pct"/>
            <w:shd w:val="clear" w:color="auto" w:fill="auto"/>
            <w:vAlign w:val="center"/>
            <w:hideMark/>
          </w:tcPr>
          <w:p w14:paraId="47A56B5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1272</w:t>
            </w:r>
          </w:p>
        </w:tc>
        <w:tc>
          <w:tcPr>
            <w:tcW w:w="262" w:type="pct"/>
            <w:shd w:val="clear" w:color="auto" w:fill="auto"/>
            <w:vAlign w:val="center"/>
            <w:hideMark/>
          </w:tcPr>
          <w:p w14:paraId="3012BBA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1312</w:t>
            </w:r>
          </w:p>
        </w:tc>
      </w:tr>
      <w:tr w:rsidR="00A0021A" w:rsidRPr="006762E9" w14:paraId="5F713157" w14:textId="77777777" w:rsidTr="004F3F43">
        <w:trPr>
          <w:trHeight w:val="20"/>
        </w:trPr>
        <w:tc>
          <w:tcPr>
            <w:tcW w:w="892" w:type="pct"/>
            <w:shd w:val="clear" w:color="auto" w:fill="auto"/>
            <w:vAlign w:val="center"/>
            <w:hideMark/>
          </w:tcPr>
          <w:p w14:paraId="17D26570"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Необходимая валовая выручка</w:t>
            </w:r>
          </w:p>
        </w:tc>
        <w:tc>
          <w:tcPr>
            <w:tcW w:w="407" w:type="pct"/>
            <w:shd w:val="clear" w:color="auto" w:fill="auto"/>
            <w:vAlign w:val="center"/>
            <w:hideMark/>
          </w:tcPr>
          <w:p w14:paraId="7D8A3122"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37" w:type="pct"/>
            <w:shd w:val="clear" w:color="auto" w:fill="auto"/>
            <w:vAlign w:val="center"/>
            <w:hideMark/>
          </w:tcPr>
          <w:p w14:paraId="398BCF1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17805</w:t>
            </w:r>
          </w:p>
        </w:tc>
        <w:tc>
          <w:tcPr>
            <w:tcW w:w="337" w:type="pct"/>
            <w:shd w:val="clear" w:color="auto" w:fill="auto"/>
            <w:vAlign w:val="center"/>
            <w:hideMark/>
          </w:tcPr>
          <w:p w14:paraId="4393F12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20757</w:t>
            </w:r>
          </w:p>
        </w:tc>
        <w:tc>
          <w:tcPr>
            <w:tcW w:w="337" w:type="pct"/>
            <w:shd w:val="clear" w:color="auto" w:fill="auto"/>
            <w:vAlign w:val="center"/>
            <w:hideMark/>
          </w:tcPr>
          <w:p w14:paraId="1D96680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24503</w:t>
            </w:r>
          </w:p>
        </w:tc>
        <w:tc>
          <w:tcPr>
            <w:tcW w:w="281" w:type="pct"/>
            <w:shd w:val="clear" w:color="auto" w:fill="auto"/>
            <w:vAlign w:val="center"/>
            <w:hideMark/>
          </w:tcPr>
          <w:p w14:paraId="2E22147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25337</w:t>
            </w:r>
          </w:p>
        </w:tc>
        <w:tc>
          <w:tcPr>
            <w:tcW w:w="336" w:type="pct"/>
            <w:shd w:val="clear" w:color="auto" w:fill="auto"/>
            <w:vAlign w:val="center"/>
            <w:hideMark/>
          </w:tcPr>
          <w:p w14:paraId="6C76C72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28308</w:t>
            </w:r>
          </w:p>
        </w:tc>
        <w:tc>
          <w:tcPr>
            <w:tcW w:w="279" w:type="pct"/>
            <w:shd w:val="clear" w:color="auto" w:fill="auto"/>
            <w:vAlign w:val="center"/>
            <w:hideMark/>
          </w:tcPr>
          <w:p w14:paraId="23C230E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29158</w:t>
            </w:r>
          </w:p>
        </w:tc>
        <w:tc>
          <w:tcPr>
            <w:tcW w:w="338" w:type="pct"/>
            <w:shd w:val="clear" w:color="auto" w:fill="auto"/>
            <w:vAlign w:val="center"/>
            <w:hideMark/>
          </w:tcPr>
          <w:p w14:paraId="6BDAE7C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34183</w:t>
            </w:r>
          </w:p>
        </w:tc>
        <w:tc>
          <w:tcPr>
            <w:tcW w:w="411" w:type="pct"/>
            <w:shd w:val="clear" w:color="auto" w:fill="auto"/>
            <w:vAlign w:val="center"/>
            <w:hideMark/>
          </w:tcPr>
          <w:p w14:paraId="47F9CF2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59348</w:t>
            </w:r>
          </w:p>
        </w:tc>
        <w:tc>
          <w:tcPr>
            <w:tcW w:w="261" w:type="pct"/>
            <w:shd w:val="clear" w:color="auto" w:fill="auto"/>
            <w:vAlign w:val="center"/>
            <w:hideMark/>
          </w:tcPr>
          <w:p w14:paraId="558CBE5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61735</w:t>
            </w:r>
          </w:p>
        </w:tc>
        <w:tc>
          <w:tcPr>
            <w:tcW w:w="261" w:type="pct"/>
            <w:shd w:val="clear" w:color="auto" w:fill="auto"/>
            <w:vAlign w:val="center"/>
            <w:hideMark/>
          </w:tcPr>
          <w:p w14:paraId="136F122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63588</w:t>
            </w:r>
          </w:p>
        </w:tc>
        <w:tc>
          <w:tcPr>
            <w:tcW w:w="261" w:type="pct"/>
            <w:shd w:val="clear" w:color="auto" w:fill="auto"/>
            <w:vAlign w:val="center"/>
            <w:hideMark/>
          </w:tcPr>
          <w:p w14:paraId="271765D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65589</w:t>
            </w:r>
          </w:p>
        </w:tc>
        <w:tc>
          <w:tcPr>
            <w:tcW w:w="262" w:type="pct"/>
            <w:shd w:val="clear" w:color="auto" w:fill="auto"/>
            <w:vAlign w:val="center"/>
            <w:hideMark/>
          </w:tcPr>
          <w:p w14:paraId="47AB9C0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67656</w:t>
            </w:r>
          </w:p>
        </w:tc>
      </w:tr>
      <w:tr w:rsidR="00A0021A" w:rsidRPr="006762E9" w14:paraId="612019E0" w14:textId="77777777" w:rsidTr="004F3F43">
        <w:trPr>
          <w:trHeight w:val="20"/>
        </w:trPr>
        <w:tc>
          <w:tcPr>
            <w:tcW w:w="892" w:type="pct"/>
            <w:shd w:val="clear" w:color="auto" w:fill="auto"/>
            <w:vAlign w:val="center"/>
            <w:hideMark/>
          </w:tcPr>
          <w:p w14:paraId="147EB77E"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Тариф на производство тепловой энергии</w:t>
            </w:r>
          </w:p>
        </w:tc>
        <w:tc>
          <w:tcPr>
            <w:tcW w:w="407" w:type="pct"/>
            <w:shd w:val="clear" w:color="auto" w:fill="auto"/>
            <w:vAlign w:val="center"/>
            <w:hideMark/>
          </w:tcPr>
          <w:p w14:paraId="5C520AEE"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руб./Гкал</w:t>
            </w:r>
          </w:p>
        </w:tc>
        <w:tc>
          <w:tcPr>
            <w:tcW w:w="337" w:type="pct"/>
            <w:shd w:val="clear" w:color="auto" w:fill="auto"/>
            <w:vAlign w:val="center"/>
            <w:hideMark/>
          </w:tcPr>
          <w:p w14:paraId="527A221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1174,5</w:t>
            </w:r>
          </w:p>
        </w:tc>
        <w:tc>
          <w:tcPr>
            <w:tcW w:w="337" w:type="pct"/>
            <w:shd w:val="clear" w:color="auto" w:fill="auto"/>
            <w:vAlign w:val="center"/>
            <w:hideMark/>
          </w:tcPr>
          <w:p w14:paraId="327B30E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1328,8</w:t>
            </w:r>
          </w:p>
        </w:tc>
        <w:tc>
          <w:tcPr>
            <w:tcW w:w="337" w:type="pct"/>
            <w:shd w:val="clear" w:color="auto" w:fill="auto"/>
            <w:vAlign w:val="center"/>
            <w:hideMark/>
          </w:tcPr>
          <w:p w14:paraId="3B0F4E7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1304,1</w:t>
            </w:r>
          </w:p>
        </w:tc>
        <w:tc>
          <w:tcPr>
            <w:tcW w:w="281" w:type="pct"/>
            <w:shd w:val="clear" w:color="auto" w:fill="auto"/>
            <w:vAlign w:val="center"/>
            <w:hideMark/>
          </w:tcPr>
          <w:p w14:paraId="554197C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1348,4</w:t>
            </w:r>
          </w:p>
        </w:tc>
        <w:tc>
          <w:tcPr>
            <w:tcW w:w="336" w:type="pct"/>
            <w:shd w:val="clear" w:color="auto" w:fill="auto"/>
            <w:vAlign w:val="center"/>
            <w:hideMark/>
          </w:tcPr>
          <w:p w14:paraId="506771E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1506,5</w:t>
            </w:r>
          </w:p>
        </w:tc>
        <w:tc>
          <w:tcPr>
            <w:tcW w:w="279" w:type="pct"/>
            <w:shd w:val="clear" w:color="auto" w:fill="auto"/>
            <w:vAlign w:val="center"/>
            <w:hideMark/>
          </w:tcPr>
          <w:p w14:paraId="2B89538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1551,8</w:t>
            </w:r>
          </w:p>
        </w:tc>
        <w:tc>
          <w:tcPr>
            <w:tcW w:w="338" w:type="pct"/>
            <w:shd w:val="clear" w:color="auto" w:fill="auto"/>
            <w:vAlign w:val="center"/>
            <w:hideMark/>
          </w:tcPr>
          <w:p w14:paraId="4E564D1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1396,4</w:t>
            </w:r>
          </w:p>
        </w:tc>
        <w:tc>
          <w:tcPr>
            <w:tcW w:w="411" w:type="pct"/>
            <w:shd w:val="clear" w:color="auto" w:fill="auto"/>
            <w:vAlign w:val="center"/>
            <w:hideMark/>
          </w:tcPr>
          <w:p w14:paraId="5FD9410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1040,6</w:t>
            </w:r>
          </w:p>
        </w:tc>
        <w:tc>
          <w:tcPr>
            <w:tcW w:w="261" w:type="pct"/>
            <w:shd w:val="clear" w:color="auto" w:fill="auto"/>
            <w:vAlign w:val="center"/>
            <w:hideMark/>
          </w:tcPr>
          <w:p w14:paraId="2CA08E2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1086,9</w:t>
            </w:r>
          </w:p>
        </w:tc>
        <w:tc>
          <w:tcPr>
            <w:tcW w:w="261" w:type="pct"/>
            <w:shd w:val="clear" w:color="auto" w:fill="auto"/>
            <w:vAlign w:val="center"/>
            <w:hideMark/>
          </w:tcPr>
          <w:p w14:paraId="267B05A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1123,9</w:t>
            </w:r>
          </w:p>
        </w:tc>
        <w:tc>
          <w:tcPr>
            <w:tcW w:w="261" w:type="pct"/>
            <w:shd w:val="clear" w:color="auto" w:fill="auto"/>
            <w:vAlign w:val="center"/>
            <w:hideMark/>
          </w:tcPr>
          <w:p w14:paraId="58949F1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1163,7</w:t>
            </w:r>
          </w:p>
        </w:tc>
        <w:tc>
          <w:tcPr>
            <w:tcW w:w="262" w:type="pct"/>
            <w:shd w:val="clear" w:color="auto" w:fill="auto"/>
            <w:vAlign w:val="center"/>
            <w:hideMark/>
          </w:tcPr>
          <w:p w14:paraId="58A779B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1205,1</w:t>
            </w:r>
          </w:p>
        </w:tc>
      </w:tr>
      <w:tr w:rsidR="00A0021A" w:rsidRPr="006762E9" w14:paraId="0CE669DA" w14:textId="77777777" w:rsidTr="004F3F43">
        <w:trPr>
          <w:trHeight w:val="20"/>
        </w:trPr>
        <w:tc>
          <w:tcPr>
            <w:tcW w:w="892" w:type="pct"/>
            <w:shd w:val="clear" w:color="auto" w:fill="auto"/>
            <w:vAlign w:val="center"/>
            <w:hideMark/>
          </w:tcPr>
          <w:p w14:paraId="278D951F" w14:textId="77777777" w:rsidR="00A0021A" w:rsidRPr="006762E9" w:rsidRDefault="00A0021A" w:rsidP="006762E9">
            <w:pPr>
              <w:autoSpaceDE/>
              <w:autoSpaceDN/>
              <w:spacing w:line="240" w:lineRule="auto"/>
              <w:ind w:firstLine="0"/>
              <w:jc w:val="left"/>
              <w:rPr>
                <w:color w:val="000000"/>
                <w:sz w:val="16"/>
                <w:szCs w:val="16"/>
                <w:lang w:bidi="ar-SA"/>
              </w:rPr>
            </w:pPr>
            <w:r w:rsidRPr="006762E9">
              <w:rPr>
                <w:color w:val="000000"/>
                <w:sz w:val="16"/>
                <w:szCs w:val="16"/>
                <w:lang w:bidi="ar-SA"/>
              </w:rPr>
              <w:t>Рост тарифа в %:</w:t>
            </w:r>
          </w:p>
        </w:tc>
        <w:tc>
          <w:tcPr>
            <w:tcW w:w="407" w:type="pct"/>
            <w:shd w:val="clear" w:color="auto" w:fill="auto"/>
            <w:vAlign w:val="center"/>
            <w:hideMark/>
          </w:tcPr>
          <w:p w14:paraId="7D9E8B91"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w:t>
            </w:r>
          </w:p>
        </w:tc>
        <w:tc>
          <w:tcPr>
            <w:tcW w:w="337" w:type="pct"/>
            <w:shd w:val="clear" w:color="auto" w:fill="auto"/>
            <w:vAlign w:val="center"/>
            <w:hideMark/>
          </w:tcPr>
          <w:p w14:paraId="465D3A8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0,00%</w:t>
            </w:r>
          </w:p>
        </w:tc>
        <w:tc>
          <w:tcPr>
            <w:tcW w:w="337" w:type="pct"/>
            <w:shd w:val="clear" w:color="auto" w:fill="auto"/>
            <w:vAlign w:val="center"/>
            <w:hideMark/>
          </w:tcPr>
          <w:p w14:paraId="019C1D4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13,14%</w:t>
            </w:r>
          </w:p>
        </w:tc>
        <w:tc>
          <w:tcPr>
            <w:tcW w:w="337" w:type="pct"/>
            <w:shd w:val="clear" w:color="auto" w:fill="auto"/>
            <w:vAlign w:val="center"/>
            <w:hideMark/>
          </w:tcPr>
          <w:p w14:paraId="5D1AD48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-1,87%</w:t>
            </w:r>
          </w:p>
        </w:tc>
        <w:tc>
          <w:tcPr>
            <w:tcW w:w="281" w:type="pct"/>
            <w:shd w:val="clear" w:color="auto" w:fill="auto"/>
            <w:vAlign w:val="center"/>
            <w:hideMark/>
          </w:tcPr>
          <w:p w14:paraId="6958F6D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3,40%</w:t>
            </w:r>
          </w:p>
        </w:tc>
        <w:tc>
          <w:tcPr>
            <w:tcW w:w="336" w:type="pct"/>
            <w:shd w:val="clear" w:color="auto" w:fill="auto"/>
            <w:vAlign w:val="center"/>
            <w:hideMark/>
          </w:tcPr>
          <w:p w14:paraId="1501B42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11,72%</w:t>
            </w:r>
          </w:p>
        </w:tc>
        <w:tc>
          <w:tcPr>
            <w:tcW w:w="279" w:type="pct"/>
            <w:shd w:val="clear" w:color="auto" w:fill="auto"/>
            <w:vAlign w:val="center"/>
            <w:hideMark/>
          </w:tcPr>
          <w:p w14:paraId="7D69ECA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3,00%</w:t>
            </w:r>
          </w:p>
        </w:tc>
        <w:tc>
          <w:tcPr>
            <w:tcW w:w="338" w:type="pct"/>
            <w:shd w:val="clear" w:color="auto" w:fill="auto"/>
            <w:vAlign w:val="center"/>
            <w:hideMark/>
          </w:tcPr>
          <w:p w14:paraId="63A989E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-10,01%</w:t>
            </w:r>
          </w:p>
        </w:tc>
        <w:tc>
          <w:tcPr>
            <w:tcW w:w="411" w:type="pct"/>
            <w:shd w:val="clear" w:color="auto" w:fill="auto"/>
            <w:vAlign w:val="center"/>
            <w:hideMark/>
          </w:tcPr>
          <w:p w14:paraId="7A1B5F4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-25,47%</w:t>
            </w:r>
          </w:p>
        </w:tc>
        <w:tc>
          <w:tcPr>
            <w:tcW w:w="261" w:type="pct"/>
            <w:shd w:val="clear" w:color="auto" w:fill="auto"/>
            <w:vAlign w:val="center"/>
            <w:hideMark/>
          </w:tcPr>
          <w:p w14:paraId="0722AE7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4,44%</w:t>
            </w:r>
          </w:p>
        </w:tc>
        <w:tc>
          <w:tcPr>
            <w:tcW w:w="261" w:type="pct"/>
            <w:shd w:val="clear" w:color="auto" w:fill="auto"/>
            <w:vAlign w:val="center"/>
            <w:hideMark/>
          </w:tcPr>
          <w:p w14:paraId="588AC68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3,40%</w:t>
            </w:r>
          </w:p>
        </w:tc>
        <w:tc>
          <w:tcPr>
            <w:tcW w:w="261" w:type="pct"/>
            <w:shd w:val="clear" w:color="auto" w:fill="auto"/>
            <w:vAlign w:val="center"/>
            <w:hideMark/>
          </w:tcPr>
          <w:p w14:paraId="5EEFA3C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3,55%</w:t>
            </w:r>
          </w:p>
        </w:tc>
        <w:tc>
          <w:tcPr>
            <w:tcW w:w="262" w:type="pct"/>
            <w:shd w:val="clear" w:color="auto" w:fill="auto"/>
            <w:vAlign w:val="center"/>
            <w:hideMark/>
          </w:tcPr>
          <w:p w14:paraId="2A69F41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3,56%</w:t>
            </w:r>
          </w:p>
        </w:tc>
      </w:tr>
    </w:tbl>
    <w:p w14:paraId="4FB9754E" w14:textId="77777777" w:rsidR="006A5C5B" w:rsidRDefault="006A5C5B">
      <w:pPr>
        <w:widowControl w:val="0"/>
        <w:spacing w:line="240" w:lineRule="auto"/>
        <w:ind w:firstLine="0"/>
        <w:jc w:val="left"/>
        <w:rPr>
          <w:szCs w:val="26"/>
        </w:rPr>
      </w:pPr>
    </w:p>
    <w:p w14:paraId="204FA3D9" w14:textId="233513E7" w:rsidR="008A5E06" w:rsidRDefault="008A5E06" w:rsidP="00603885">
      <w:pPr>
        <w:pStyle w:val="af4"/>
      </w:pPr>
      <w:r w:rsidRPr="00712664">
        <w:t xml:space="preserve">Таблица </w:t>
      </w:r>
      <w:r w:rsidRPr="00712664">
        <w:fldChar w:fldCharType="begin"/>
      </w:r>
      <w:r w:rsidRPr="00712664">
        <w:instrText xml:space="preserve"> SEQ Таблица \* ARABIC </w:instrText>
      </w:r>
      <w:r w:rsidRPr="00712664">
        <w:fldChar w:fldCharType="separate"/>
      </w:r>
      <w:r w:rsidR="007D572B">
        <w:rPr>
          <w:noProof/>
        </w:rPr>
        <w:t>13</w:t>
      </w:r>
      <w:r w:rsidRPr="00712664">
        <w:fldChar w:fldCharType="end"/>
      </w:r>
      <w:r w:rsidRPr="00712664">
        <w:t xml:space="preserve">. </w:t>
      </w:r>
      <w:r w:rsidRPr="00CF5952">
        <w:t xml:space="preserve">Тарифно-балансовая расчетная модель теплоснабжения для </w:t>
      </w:r>
      <w:r>
        <w:t>ООО</w:t>
      </w:r>
      <w:r w:rsidRPr="00CF5952">
        <w:t xml:space="preserve"> «</w:t>
      </w:r>
      <w:proofErr w:type="spellStart"/>
      <w:r>
        <w:t>КомЭнерго</w:t>
      </w:r>
      <w:proofErr w:type="spellEnd"/>
      <w:r w:rsidRPr="00CF5952">
        <w:t>»</w:t>
      </w:r>
    </w:p>
    <w:tbl>
      <w:tblPr>
        <w:tblW w:w="5000" w:type="pct"/>
        <w:tblLook w:val="04A0" w:firstRow="1" w:lastRow="0" w:firstColumn="1" w:lastColumn="0" w:noHBand="0" w:noVBand="1"/>
      </w:tblPr>
      <w:tblGrid>
        <w:gridCol w:w="2815"/>
        <w:gridCol w:w="1293"/>
        <w:gridCol w:w="984"/>
        <w:gridCol w:w="985"/>
        <w:gridCol w:w="985"/>
        <w:gridCol w:w="1069"/>
        <w:gridCol w:w="985"/>
        <w:gridCol w:w="985"/>
        <w:gridCol w:w="985"/>
        <w:gridCol w:w="985"/>
        <w:gridCol w:w="985"/>
        <w:gridCol w:w="1069"/>
        <w:gridCol w:w="985"/>
        <w:gridCol w:w="982"/>
      </w:tblGrid>
      <w:tr w:rsidR="00A0021A" w:rsidRPr="006762E9" w14:paraId="0B54F0F1" w14:textId="77777777" w:rsidTr="00A0021A">
        <w:trPr>
          <w:trHeight w:val="20"/>
          <w:tblHeader/>
        </w:trPr>
        <w:tc>
          <w:tcPr>
            <w:tcW w:w="8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B451CE" w14:textId="77777777" w:rsidR="00A0021A" w:rsidRPr="006762E9" w:rsidRDefault="00A0021A" w:rsidP="006762E9">
            <w:pPr>
              <w:autoSpaceDE/>
              <w:autoSpaceDN/>
              <w:spacing w:line="240" w:lineRule="auto"/>
              <w:ind w:firstLine="0"/>
              <w:jc w:val="left"/>
              <w:rPr>
                <w:b/>
                <w:bCs/>
                <w:color w:val="000000"/>
                <w:sz w:val="16"/>
                <w:szCs w:val="16"/>
                <w:lang w:bidi="ar-SA"/>
              </w:rPr>
            </w:pPr>
            <w:r w:rsidRPr="006762E9">
              <w:rPr>
                <w:b/>
                <w:bCs/>
                <w:color w:val="000000"/>
                <w:sz w:val="16"/>
                <w:szCs w:val="16"/>
                <w:lang w:bidi="ar-SA"/>
              </w:rPr>
              <w:t>Показатели</w:t>
            </w:r>
          </w:p>
        </w:tc>
        <w:tc>
          <w:tcPr>
            <w:tcW w:w="402" w:type="pct"/>
            <w:tcBorders>
              <w:top w:val="single" w:sz="4" w:space="0" w:color="auto"/>
              <w:left w:val="nil"/>
              <w:bottom w:val="single" w:sz="4" w:space="0" w:color="auto"/>
              <w:right w:val="single" w:sz="4" w:space="0" w:color="auto"/>
            </w:tcBorders>
            <w:shd w:val="clear" w:color="auto" w:fill="auto"/>
            <w:vAlign w:val="center"/>
            <w:hideMark/>
          </w:tcPr>
          <w:p w14:paraId="5DB347D7"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Ед. изм.</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41D7F48C"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2019</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14CD78DA"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2020</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9A1FC71"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2021</w:t>
            </w:r>
          </w:p>
        </w:tc>
        <w:tc>
          <w:tcPr>
            <w:tcW w:w="332" w:type="pct"/>
            <w:tcBorders>
              <w:top w:val="single" w:sz="4" w:space="0" w:color="auto"/>
              <w:left w:val="nil"/>
              <w:bottom w:val="single" w:sz="4" w:space="0" w:color="auto"/>
              <w:right w:val="single" w:sz="4" w:space="0" w:color="auto"/>
            </w:tcBorders>
            <w:shd w:val="clear" w:color="auto" w:fill="auto"/>
            <w:vAlign w:val="center"/>
            <w:hideMark/>
          </w:tcPr>
          <w:p w14:paraId="465E4C33"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2022</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A9E0F81"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2023</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0CC58C93"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2024</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11AEAC89"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2025</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751DC208"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2026</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11A9AAF0"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2027</w:t>
            </w:r>
          </w:p>
        </w:tc>
        <w:tc>
          <w:tcPr>
            <w:tcW w:w="332" w:type="pct"/>
            <w:tcBorders>
              <w:top w:val="single" w:sz="4" w:space="0" w:color="auto"/>
              <w:left w:val="nil"/>
              <w:bottom w:val="single" w:sz="4" w:space="0" w:color="auto"/>
              <w:right w:val="single" w:sz="4" w:space="0" w:color="auto"/>
            </w:tcBorders>
            <w:shd w:val="clear" w:color="auto" w:fill="auto"/>
            <w:vAlign w:val="center"/>
            <w:hideMark/>
          </w:tcPr>
          <w:p w14:paraId="350F80BF"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2028</w:t>
            </w:r>
          </w:p>
        </w:tc>
        <w:tc>
          <w:tcPr>
            <w:tcW w:w="306" w:type="pct"/>
            <w:tcBorders>
              <w:top w:val="single" w:sz="4" w:space="0" w:color="auto"/>
              <w:left w:val="nil"/>
              <w:bottom w:val="single" w:sz="4" w:space="0" w:color="auto"/>
              <w:right w:val="single" w:sz="4" w:space="0" w:color="auto"/>
            </w:tcBorders>
            <w:shd w:val="clear" w:color="auto" w:fill="auto"/>
            <w:vAlign w:val="center"/>
            <w:hideMark/>
          </w:tcPr>
          <w:p w14:paraId="2ECAE4C6"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2029</w:t>
            </w:r>
          </w:p>
        </w:tc>
        <w:tc>
          <w:tcPr>
            <w:tcW w:w="305" w:type="pct"/>
            <w:tcBorders>
              <w:top w:val="single" w:sz="4" w:space="0" w:color="auto"/>
              <w:left w:val="nil"/>
              <w:bottom w:val="single" w:sz="4" w:space="0" w:color="auto"/>
              <w:right w:val="single" w:sz="4" w:space="0" w:color="auto"/>
            </w:tcBorders>
            <w:shd w:val="clear" w:color="auto" w:fill="auto"/>
            <w:vAlign w:val="center"/>
            <w:hideMark/>
          </w:tcPr>
          <w:p w14:paraId="38B73B0D"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2030</w:t>
            </w:r>
          </w:p>
        </w:tc>
      </w:tr>
      <w:tr w:rsidR="00A0021A" w:rsidRPr="006762E9" w14:paraId="660F16F2" w14:textId="77777777" w:rsidTr="00A0021A">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4A062C0"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Вариант 1</w:t>
            </w:r>
          </w:p>
        </w:tc>
      </w:tr>
      <w:tr w:rsidR="00A0021A" w:rsidRPr="006762E9" w14:paraId="4F3C9F85"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6BF02CC2"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Полезный отпуск тепловой энергии</w:t>
            </w:r>
          </w:p>
        </w:tc>
        <w:tc>
          <w:tcPr>
            <w:tcW w:w="402" w:type="pct"/>
            <w:tcBorders>
              <w:top w:val="nil"/>
              <w:left w:val="nil"/>
              <w:bottom w:val="single" w:sz="4" w:space="0" w:color="000000"/>
              <w:right w:val="nil"/>
            </w:tcBorders>
            <w:shd w:val="clear" w:color="auto" w:fill="auto"/>
            <w:vAlign w:val="center"/>
            <w:hideMark/>
          </w:tcPr>
          <w:p w14:paraId="77F20F6D" w14:textId="77777777" w:rsidR="00A0021A" w:rsidRPr="006762E9" w:rsidRDefault="00A0021A" w:rsidP="006762E9">
            <w:pPr>
              <w:autoSpaceDE/>
              <w:autoSpaceDN/>
              <w:spacing w:line="240" w:lineRule="auto"/>
              <w:ind w:firstLine="0"/>
              <w:jc w:val="center"/>
              <w:rPr>
                <w:sz w:val="16"/>
                <w:szCs w:val="16"/>
                <w:lang w:bidi="ar-SA"/>
              </w:rPr>
            </w:pPr>
            <w:proofErr w:type="spellStart"/>
            <w:r w:rsidRPr="006762E9">
              <w:rPr>
                <w:sz w:val="16"/>
                <w:szCs w:val="16"/>
                <w:lang w:bidi="ar-SA"/>
              </w:rPr>
              <w:t>тыс.Гкал</w:t>
            </w:r>
            <w:proofErr w:type="spellEnd"/>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1C46B9A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w:t>
            </w:r>
          </w:p>
        </w:tc>
        <w:tc>
          <w:tcPr>
            <w:tcW w:w="306" w:type="pct"/>
            <w:tcBorders>
              <w:top w:val="nil"/>
              <w:left w:val="nil"/>
              <w:bottom w:val="single" w:sz="4" w:space="0" w:color="auto"/>
              <w:right w:val="single" w:sz="4" w:space="0" w:color="auto"/>
            </w:tcBorders>
            <w:shd w:val="clear" w:color="auto" w:fill="auto"/>
            <w:vAlign w:val="center"/>
            <w:hideMark/>
          </w:tcPr>
          <w:p w14:paraId="604D8C5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w:t>
            </w:r>
          </w:p>
        </w:tc>
        <w:tc>
          <w:tcPr>
            <w:tcW w:w="306" w:type="pct"/>
            <w:tcBorders>
              <w:top w:val="nil"/>
              <w:left w:val="nil"/>
              <w:bottom w:val="single" w:sz="4" w:space="0" w:color="auto"/>
              <w:right w:val="single" w:sz="4" w:space="0" w:color="auto"/>
            </w:tcBorders>
            <w:shd w:val="clear" w:color="auto" w:fill="auto"/>
            <w:vAlign w:val="center"/>
            <w:hideMark/>
          </w:tcPr>
          <w:p w14:paraId="1A0DE0C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w:t>
            </w:r>
          </w:p>
        </w:tc>
        <w:tc>
          <w:tcPr>
            <w:tcW w:w="332" w:type="pct"/>
            <w:tcBorders>
              <w:top w:val="nil"/>
              <w:left w:val="nil"/>
              <w:bottom w:val="single" w:sz="4" w:space="0" w:color="auto"/>
              <w:right w:val="single" w:sz="4" w:space="0" w:color="auto"/>
            </w:tcBorders>
            <w:shd w:val="clear" w:color="auto" w:fill="auto"/>
            <w:vAlign w:val="center"/>
            <w:hideMark/>
          </w:tcPr>
          <w:p w14:paraId="2175708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w:t>
            </w:r>
          </w:p>
        </w:tc>
        <w:tc>
          <w:tcPr>
            <w:tcW w:w="306" w:type="pct"/>
            <w:tcBorders>
              <w:top w:val="nil"/>
              <w:left w:val="nil"/>
              <w:bottom w:val="single" w:sz="4" w:space="0" w:color="auto"/>
              <w:right w:val="single" w:sz="4" w:space="0" w:color="auto"/>
            </w:tcBorders>
            <w:shd w:val="clear" w:color="auto" w:fill="auto"/>
            <w:vAlign w:val="center"/>
            <w:hideMark/>
          </w:tcPr>
          <w:p w14:paraId="316B18B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w:t>
            </w:r>
          </w:p>
        </w:tc>
        <w:tc>
          <w:tcPr>
            <w:tcW w:w="306" w:type="pct"/>
            <w:tcBorders>
              <w:top w:val="nil"/>
              <w:left w:val="nil"/>
              <w:bottom w:val="single" w:sz="4" w:space="0" w:color="auto"/>
              <w:right w:val="single" w:sz="4" w:space="0" w:color="auto"/>
            </w:tcBorders>
            <w:shd w:val="clear" w:color="auto" w:fill="auto"/>
            <w:vAlign w:val="center"/>
            <w:hideMark/>
          </w:tcPr>
          <w:p w14:paraId="74A0730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44</w:t>
            </w:r>
          </w:p>
        </w:tc>
        <w:tc>
          <w:tcPr>
            <w:tcW w:w="306" w:type="pct"/>
            <w:tcBorders>
              <w:top w:val="nil"/>
              <w:left w:val="nil"/>
              <w:bottom w:val="single" w:sz="4" w:space="0" w:color="auto"/>
              <w:right w:val="single" w:sz="4" w:space="0" w:color="auto"/>
            </w:tcBorders>
            <w:shd w:val="clear" w:color="auto" w:fill="auto"/>
            <w:vAlign w:val="center"/>
            <w:hideMark/>
          </w:tcPr>
          <w:p w14:paraId="4A6AD7F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w:t>
            </w:r>
          </w:p>
        </w:tc>
        <w:tc>
          <w:tcPr>
            <w:tcW w:w="306" w:type="pct"/>
            <w:tcBorders>
              <w:top w:val="nil"/>
              <w:left w:val="nil"/>
              <w:bottom w:val="single" w:sz="4" w:space="0" w:color="auto"/>
              <w:right w:val="single" w:sz="4" w:space="0" w:color="auto"/>
            </w:tcBorders>
            <w:shd w:val="clear" w:color="auto" w:fill="auto"/>
            <w:vAlign w:val="center"/>
            <w:hideMark/>
          </w:tcPr>
          <w:p w14:paraId="7FEC36E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w:t>
            </w:r>
          </w:p>
        </w:tc>
        <w:tc>
          <w:tcPr>
            <w:tcW w:w="306" w:type="pct"/>
            <w:tcBorders>
              <w:top w:val="nil"/>
              <w:left w:val="nil"/>
              <w:bottom w:val="single" w:sz="4" w:space="0" w:color="auto"/>
              <w:right w:val="single" w:sz="4" w:space="0" w:color="auto"/>
            </w:tcBorders>
            <w:shd w:val="clear" w:color="auto" w:fill="auto"/>
            <w:vAlign w:val="center"/>
            <w:hideMark/>
          </w:tcPr>
          <w:p w14:paraId="24035F1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44</w:t>
            </w:r>
          </w:p>
        </w:tc>
        <w:tc>
          <w:tcPr>
            <w:tcW w:w="332" w:type="pct"/>
            <w:tcBorders>
              <w:top w:val="nil"/>
              <w:left w:val="nil"/>
              <w:bottom w:val="single" w:sz="4" w:space="0" w:color="auto"/>
              <w:right w:val="single" w:sz="4" w:space="0" w:color="auto"/>
            </w:tcBorders>
            <w:shd w:val="clear" w:color="auto" w:fill="auto"/>
            <w:vAlign w:val="center"/>
            <w:hideMark/>
          </w:tcPr>
          <w:p w14:paraId="3064A6B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61</w:t>
            </w:r>
          </w:p>
        </w:tc>
        <w:tc>
          <w:tcPr>
            <w:tcW w:w="306" w:type="pct"/>
            <w:tcBorders>
              <w:top w:val="nil"/>
              <w:left w:val="nil"/>
              <w:bottom w:val="single" w:sz="4" w:space="0" w:color="auto"/>
              <w:right w:val="single" w:sz="4" w:space="0" w:color="auto"/>
            </w:tcBorders>
            <w:shd w:val="clear" w:color="auto" w:fill="auto"/>
            <w:vAlign w:val="center"/>
            <w:hideMark/>
          </w:tcPr>
          <w:p w14:paraId="205B8EE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60</w:t>
            </w:r>
          </w:p>
        </w:tc>
        <w:tc>
          <w:tcPr>
            <w:tcW w:w="305" w:type="pct"/>
            <w:tcBorders>
              <w:top w:val="nil"/>
              <w:left w:val="nil"/>
              <w:bottom w:val="single" w:sz="4" w:space="0" w:color="auto"/>
              <w:right w:val="single" w:sz="4" w:space="0" w:color="auto"/>
            </w:tcBorders>
            <w:shd w:val="clear" w:color="auto" w:fill="auto"/>
            <w:vAlign w:val="center"/>
            <w:hideMark/>
          </w:tcPr>
          <w:p w14:paraId="7385C2A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60</w:t>
            </w:r>
          </w:p>
        </w:tc>
      </w:tr>
      <w:tr w:rsidR="00A0021A" w:rsidRPr="006762E9" w14:paraId="1BDBB535"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63C07F04"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Затрачено топлива на выработку тепловой энергии</w:t>
            </w:r>
          </w:p>
        </w:tc>
        <w:tc>
          <w:tcPr>
            <w:tcW w:w="402" w:type="pct"/>
            <w:tcBorders>
              <w:top w:val="nil"/>
              <w:left w:val="nil"/>
              <w:bottom w:val="single" w:sz="4" w:space="0" w:color="000000"/>
              <w:right w:val="nil"/>
            </w:tcBorders>
            <w:shd w:val="clear" w:color="auto" w:fill="auto"/>
            <w:vAlign w:val="center"/>
            <w:hideMark/>
          </w:tcPr>
          <w:p w14:paraId="6AD5A427"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 xml:space="preserve">тыс. т </w:t>
            </w:r>
            <w:proofErr w:type="spellStart"/>
            <w:r w:rsidRPr="006762E9">
              <w:rPr>
                <w:sz w:val="16"/>
                <w:szCs w:val="16"/>
                <w:lang w:bidi="ar-SA"/>
              </w:rPr>
              <w:t>у.т</w:t>
            </w:r>
            <w:proofErr w:type="spellEnd"/>
            <w:r w:rsidRPr="006762E9">
              <w:rPr>
                <w:sz w:val="16"/>
                <w:szCs w:val="16"/>
                <w:lang w:bidi="ar-SA"/>
              </w:rPr>
              <w:t>.</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210754F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w:t>
            </w:r>
          </w:p>
        </w:tc>
        <w:tc>
          <w:tcPr>
            <w:tcW w:w="306" w:type="pct"/>
            <w:tcBorders>
              <w:top w:val="nil"/>
              <w:left w:val="nil"/>
              <w:bottom w:val="single" w:sz="4" w:space="0" w:color="auto"/>
              <w:right w:val="single" w:sz="4" w:space="0" w:color="auto"/>
            </w:tcBorders>
            <w:shd w:val="clear" w:color="auto" w:fill="auto"/>
            <w:vAlign w:val="center"/>
            <w:hideMark/>
          </w:tcPr>
          <w:p w14:paraId="3154729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w:t>
            </w:r>
          </w:p>
        </w:tc>
        <w:tc>
          <w:tcPr>
            <w:tcW w:w="306" w:type="pct"/>
            <w:tcBorders>
              <w:top w:val="nil"/>
              <w:left w:val="nil"/>
              <w:bottom w:val="single" w:sz="4" w:space="0" w:color="auto"/>
              <w:right w:val="single" w:sz="4" w:space="0" w:color="auto"/>
            </w:tcBorders>
            <w:shd w:val="clear" w:color="auto" w:fill="auto"/>
            <w:vAlign w:val="center"/>
            <w:hideMark/>
          </w:tcPr>
          <w:p w14:paraId="0FBD987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32" w:type="pct"/>
            <w:tcBorders>
              <w:top w:val="nil"/>
              <w:left w:val="nil"/>
              <w:bottom w:val="single" w:sz="4" w:space="0" w:color="auto"/>
              <w:right w:val="single" w:sz="4" w:space="0" w:color="auto"/>
            </w:tcBorders>
            <w:shd w:val="clear" w:color="auto" w:fill="auto"/>
            <w:vAlign w:val="center"/>
            <w:hideMark/>
          </w:tcPr>
          <w:p w14:paraId="778E3C1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06" w:type="pct"/>
            <w:tcBorders>
              <w:top w:val="nil"/>
              <w:left w:val="nil"/>
              <w:bottom w:val="single" w:sz="4" w:space="0" w:color="auto"/>
              <w:right w:val="single" w:sz="4" w:space="0" w:color="auto"/>
            </w:tcBorders>
            <w:shd w:val="clear" w:color="auto" w:fill="auto"/>
            <w:vAlign w:val="center"/>
            <w:hideMark/>
          </w:tcPr>
          <w:p w14:paraId="26A3D65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06" w:type="pct"/>
            <w:tcBorders>
              <w:top w:val="nil"/>
              <w:left w:val="nil"/>
              <w:bottom w:val="single" w:sz="4" w:space="0" w:color="auto"/>
              <w:right w:val="single" w:sz="4" w:space="0" w:color="auto"/>
            </w:tcBorders>
            <w:shd w:val="clear" w:color="auto" w:fill="auto"/>
            <w:vAlign w:val="center"/>
            <w:hideMark/>
          </w:tcPr>
          <w:p w14:paraId="7662598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06" w:type="pct"/>
            <w:tcBorders>
              <w:top w:val="nil"/>
              <w:left w:val="nil"/>
              <w:bottom w:val="single" w:sz="4" w:space="0" w:color="auto"/>
              <w:right w:val="single" w:sz="4" w:space="0" w:color="auto"/>
            </w:tcBorders>
            <w:shd w:val="clear" w:color="auto" w:fill="auto"/>
            <w:vAlign w:val="center"/>
            <w:hideMark/>
          </w:tcPr>
          <w:p w14:paraId="3610E03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06" w:type="pct"/>
            <w:tcBorders>
              <w:top w:val="nil"/>
              <w:left w:val="nil"/>
              <w:bottom w:val="single" w:sz="4" w:space="0" w:color="auto"/>
              <w:right w:val="single" w:sz="4" w:space="0" w:color="auto"/>
            </w:tcBorders>
            <w:shd w:val="clear" w:color="auto" w:fill="auto"/>
            <w:vAlign w:val="center"/>
            <w:hideMark/>
          </w:tcPr>
          <w:p w14:paraId="4077627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06" w:type="pct"/>
            <w:tcBorders>
              <w:top w:val="nil"/>
              <w:left w:val="nil"/>
              <w:bottom w:val="single" w:sz="4" w:space="0" w:color="auto"/>
              <w:right w:val="single" w:sz="4" w:space="0" w:color="auto"/>
            </w:tcBorders>
            <w:shd w:val="clear" w:color="auto" w:fill="auto"/>
            <w:vAlign w:val="center"/>
            <w:hideMark/>
          </w:tcPr>
          <w:p w14:paraId="3F0A6FE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32" w:type="pct"/>
            <w:tcBorders>
              <w:top w:val="nil"/>
              <w:left w:val="nil"/>
              <w:bottom w:val="single" w:sz="4" w:space="0" w:color="auto"/>
              <w:right w:val="single" w:sz="4" w:space="0" w:color="auto"/>
            </w:tcBorders>
            <w:shd w:val="clear" w:color="auto" w:fill="auto"/>
            <w:vAlign w:val="center"/>
            <w:hideMark/>
          </w:tcPr>
          <w:p w14:paraId="0E742C5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w:t>
            </w:r>
          </w:p>
        </w:tc>
        <w:tc>
          <w:tcPr>
            <w:tcW w:w="306" w:type="pct"/>
            <w:tcBorders>
              <w:top w:val="nil"/>
              <w:left w:val="nil"/>
              <w:bottom w:val="single" w:sz="4" w:space="0" w:color="auto"/>
              <w:right w:val="single" w:sz="4" w:space="0" w:color="auto"/>
            </w:tcBorders>
            <w:shd w:val="clear" w:color="auto" w:fill="auto"/>
            <w:vAlign w:val="center"/>
            <w:hideMark/>
          </w:tcPr>
          <w:p w14:paraId="19D4DDC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w:t>
            </w:r>
          </w:p>
        </w:tc>
        <w:tc>
          <w:tcPr>
            <w:tcW w:w="305" w:type="pct"/>
            <w:tcBorders>
              <w:top w:val="nil"/>
              <w:left w:val="nil"/>
              <w:bottom w:val="single" w:sz="4" w:space="0" w:color="auto"/>
              <w:right w:val="single" w:sz="4" w:space="0" w:color="auto"/>
            </w:tcBorders>
            <w:shd w:val="clear" w:color="auto" w:fill="auto"/>
            <w:vAlign w:val="center"/>
            <w:hideMark/>
          </w:tcPr>
          <w:p w14:paraId="164C86D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w:t>
            </w:r>
          </w:p>
        </w:tc>
      </w:tr>
      <w:tr w:rsidR="00A0021A" w:rsidRPr="006762E9" w14:paraId="41A4A936"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56C37876"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Сырье, основные материалы</w:t>
            </w:r>
          </w:p>
        </w:tc>
        <w:tc>
          <w:tcPr>
            <w:tcW w:w="402" w:type="pct"/>
            <w:tcBorders>
              <w:top w:val="nil"/>
              <w:left w:val="nil"/>
              <w:bottom w:val="single" w:sz="4" w:space="0" w:color="000000"/>
              <w:right w:val="nil"/>
            </w:tcBorders>
            <w:shd w:val="clear" w:color="auto" w:fill="auto"/>
            <w:vAlign w:val="center"/>
            <w:hideMark/>
          </w:tcPr>
          <w:p w14:paraId="23F12847"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75A2E45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109</w:t>
            </w:r>
          </w:p>
        </w:tc>
        <w:tc>
          <w:tcPr>
            <w:tcW w:w="306" w:type="pct"/>
            <w:tcBorders>
              <w:top w:val="nil"/>
              <w:left w:val="nil"/>
              <w:bottom w:val="single" w:sz="4" w:space="0" w:color="auto"/>
              <w:right w:val="single" w:sz="4" w:space="0" w:color="auto"/>
            </w:tcBorders>
            <w:shd w:val="clear" w:color="auto" w:fill="auto"/>
            <w:vAlign w:val="center"/>
            <w:hideMark/>
          </w:tcPr>
          <w:p w14:paraId="051FA2F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113</w:t>
            </w:r>
          </w:p>
        </w:tc>
        <w:tc>
          <w:tcPr>
            <w:tcW w:w="306" w:type="pct"/>
            <w:tcBorders>
              <w:top w:val="nil"/>
              <w:left w:val="nil"/>
              <w:bottom w:val="single" w:sz="4" w:space="0" w:color="auto"/>
              <w:right w:val="single" w:sz="4" w:space="0" w:color="auto"/>
            </w:tcBorders>
            <w:shd w:val="clear" w:color="auto" w:fill="auto"/>
            <w:vAlign w:val="center"/>
            <w:hideMark/>
          </w:tcPr>
          <w:p w14:paraId="29BAEBC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117</w:t>
            </w:r>
          </w:p>
        </w:tc>
        <w:tc>
          <w:tcPr>
            <w:tcW w:w="332" w:type="pct"/>
            <w:tcBorders>
              <w:top w:val="nil"/>
              <w:left w:val="nil"/>
              <w:bottom w:val="single" w:sz="4" w:space="0" w:color="auto"/>
              <w:right w:val="single" w:sz="4" w:space="0" w:color="auto"/>
            </w:tcBorders>
            <w:shd w:val="clear" w:color="auto" w:fill="auto"/>
            <w:vAlign w:val="center"/>
            <w:hideMark/>
          </w:tcPr>
          <w:p w14:paraId="02F38D7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122</w:t>
            </w:r>
          </w:p>
        </w:tc>
        <w:tc>
          <w:tcPr>
            <w:tcW w:w="306" w:type="pct"/>
            <w:tcBorders>
              <w:top w:val="nil"/>
              <w:left w:val="nil"/>
              <w:bottom w:val="single" w:sz="4" w:space="0" w:color="auto"/>
              <w:right w:val="single" w:sz="4" w:space="0" w:color="auto"/>
            </w:tcBorders>
            <w:shd w:val="clear" w:color="auto" w:fill="auto"/>
            <w:vAlign w:val="center"/>
            <w:hideMark/>
          </w:tcPr>
          <w:p w14:paraId="548761E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127</w:t>
            </w:r>
          </w:p>
        </w:tc>
        <w:tc>
          <w:tcPr>
            <w:tcW w:w="306" w:type="pct"/>
            <w:tcBorders>
              <w:top w:val="nil"/>
              <w:left w:val="nil"/>
              <w:bottom w:val="single" w:sz="4" w:space="0" w:color="auto"/>
              <w:right w:val="single" w:sz="4" w:space="0" w:color="auto"/>
            </w:tcBorders>
            <w:shd w:val="clear" w:color="auto" w:fill="auto"/>
            <w:vAlign w:val="center"/>
            <w:hideMark/>
          </w:tcPr>
          <w:p w14:paraId="68C3B9E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133</w:t>
            </w:r>
          </w:p>
        </w:tc>
        <w:tc>
          <w:tcPr>
            <w:tcW w:w="306" w:type="pct"/>
            <w:tcBorders>
              <w:top w:val="nil"/>
              <w:left w:val="nil"/>
              <w:bottom w:val="single" w:sz="4" w:space="0" w:color="auto"/>
              <w:right w:val="single" w:sz="4" w:space="0" w:color="auto"/>
            </w:tcBorders>
            <w:shd w:val="clear" w:color="auto" w:fill="auto"/>
            <w:vAlign w:val="center"/>
            <w:hideMark/>
          </w:tcPr>
          <w:p w14:paraId="37C0B63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139</w:t>
            </w:r>
          </w:p>
        </w:tc>
        <w:tc>
          <w:tcPr>
            <w:tcW w:w="306" w:type="pct"/>
            <w:tcBorders>
              <w:top w:val="nil"/>
              <w:left w:val="nil"/>
              <w:bottom w:val="single" w:sz="4" w:space="0" w:color="auto"/>
              <w:right w:val="single" w:sz="4" w:space="0" w:color="auto"/>
            </w:tcBorders>
            <w:shd w:val="clear" w:color="auto" w:fill="auto"/>
            <w:vAlign w:val="center"/>
            <w:hideMark/>
          </w:tcPr>
          <w:p w14:paraId="771BB5F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144</w:t>
            </w:r>
          </w:p>
        </w:tc>
        <w:tc>
          <w:tcPr>
            <w:tcW w:w="306" w:type="pct"/>
            <w:tcBorders>
              <w:top w:val="nil"/>
              <w:left w:val="nil"/>
              <w:bottom w:val="single" w:sz="4" w:space="0" w:color="auto"/>
              <w:right w:val="single" w:sz="4" w:space="0" w:color="auto"/>
            </w:tcBorders>
            <w:shd w:val="clear" w:color="auto" w:fill="auto"/>
            <w:vAlign w:val="center"/>
            <w:hideMark/>
          </w:tcPr>
          <w:p w14:paraId="7D1FEDC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151</w:t>
            </w:r>
          </w:p>
        </w:tc>
        <w:tc>
          <w:tcPr>
            <w:tcW w:w="332" w:type="pct"/>
            <w:tcBorders>
              <w:top w:val="nil"/>
              <w:left w:val="nil"/>
              <w:bottom w:val="single" w:sz="4" w:space="0" w:color="auto"/>
              <w:right w:val="single" w:sz="4" w:space="0" w:color="auto"/>
            </w:tcBorders>
            <w:shd w:val="clear" w:color="auto" w:fill="auto"/>
            <w:vAlign w:val="center"/>
            <w:hideMark/>
          </w:tcPr>
          <w:p w14:paraId="4CF329C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157</w:t>
            </w:r>
          </w:p>
        </w:tc>
        <w:tc>
          <w:tcPr>
            <w:tcW w:w="306" w:type="pct"/>
            <w:tcBorders>
              <w:top w:val="nil"/>
              <w:left w:val="nil"/>
              <w:bottom w:val="single" w:sz="4" w:space="0" w:color="auto"/>
              <w:right w:val="single" w:sz="4" w:space="0" w:color="auto"/>
            </w:tcBorders>
            <w:shd w:val="clear" w:color="auto" w:fill="auto"/>
            <w:vAlign w:val="center"/>
            <w:hideMark/>
          </w:tcPr>
          <w:p w14:paraId="2797138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164</w:t>
            </w:r>
          </w:p>
        </w:tc>
        <w:tc>
          <w:tcPr>
            <w:tcW w:w="305" w:type="pct"/>
            <w:tcBorders>
              <w:top w:val="nil"/>
              <w:left w:val="nil"/>
              <w:bottom w:val="single" w:sz="4" w:space="0" w:color="auto"/>
              <w:right w:val="single" w:sz="4" w:space="0" w:color="auto"/>
            </w:tcBorders>
            <w:shd w:val="clear" w:color="auto" w:fill="auto"/>
            <w:vAlign w:val="center"/>
            <w:hideMark/>
          </w:tcPr>
          <w:p w14:paraId="69D435F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171</w:t>
            </w:r>
          </w:p>
        </w:tc>
      </w:tr>
      <w:tr w:rsidR="00A0021A" w:rsidRPr="006762E9" w14:paraId="4E73ACBA"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64FC56C1"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Общепроизводственные расходы</w:t>
            </w:r>
          </w:p>
        </w:tc>
        <w:tc>
          <w:tcPr>
            <w:tcW w:w="402" w:type="pct"/>
            <w:tcBorders>
              <w:top w:val="nil"/>
              <w:left w:val="nil"/>
              <w:bottom w:val="single" w:sz="4" w:space="0" w:color="000000"/>
              <w:right w:val="nil"/>
            </w:tcBorders>
            <w:shd w:val="clear" w:color="auto" w:fill="auto"/>
            <w:vAlign w:val="center"/>
            <w:hideMark/>
          </w:tcPr>
          <w:p w14:paraId="3F9917A9"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6F2D774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607</w:t>
            </w:r>
          </w:p>
        </w:tc>
        <w:tc>
          <w:tcPr>
            <w:tcW w:w="306" w:type="pct"/>
            <w:tcBorders>
              <w:top w:val="nil"/>
              <w:left w:val="nil"/>
              <w:bottom w:val="single" w:sz="4" w:space="0" w:color="auto"/>
              <w:right w:val="single" w:sz="4" w:space="0" w:color="auto"/>
            </w:tcBorders>
            <w:shd w:val="clear" w:color="auto" w:fill="auto"/>
            <w:vAlign w:val="center"/>
            <w:hideMark/>
          </w:tcPr>
          <w:p w14:paraId="3E4694B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628</w:t>
            </w:r>
          </w:p>
        </w:tc>
        <w:tc>
          <w:tcPr>
            <w:tcW w:w="306" w:type="pct"/>
            <w:tcBorders>
              <w:top w:val="nil"/>
              <w:left w:val="nil"/>
              <w:bottom w:val="single" w:sz="4" w:space="0" w:color="auto"/>
              <w:right w:val="single" w:sz="4" w:space="0" w:color="auto"/>
            </w:tcBorders>
            <w:shd w:val="clear" w:color="auto" w:fill="auto"/>
            <w:vAlign w:val="center"/>
            <w:hideMark/>
          </w:tcPr>
          <w:p w14:paraId="34C354B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651</w:t>
            </w:r>
          </w:p>
        </w:tc>
        <w:tc>
          <w:tcPr>
            <w:tcW w:w="332" w:type="pct"/>
            <w:tcBorders>
              <w:top w:val="nil"/>
              <w:left w:val="nil"/>
              <w:bottom w:val="single" w:sz="4" w:space="0" w:color="auto"/>
              <w:right w:val="single" w:sz="4" w:space="0" w:color="auto"/>
            </w:tcBorders>
            <w:shd w:val="clear" w:color="auto" w:fill="auto"/>
            <w:vAlign w:val="center"/>
            <w:hideMark/>
          </w:tcPr>
          <w:p w14:paraId="4494F6F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678</w:t>
            </w:r>
          </w:p>
        </w:tc>
        <w:tc>
          <w:tcPr>
            <w:tcW w:w="306" w:type="pct"/>
            <w:tcBorders>
              <w:top w:val="nil"/>
              <w:left w:val="nil"/>
              <w:bottom w:val="single" w:sz="4" w:space="0" w:color="auto"/>
              <w:right w:val="single" w:sz="4" w:space="0" w:color="auto"/>
            </w:tcBorders>
            <w:shd w:val="clear" w:color="auto" w:fill="auto"/>
            <w:vAlign w:val="center"/>
            <w:hideMark/>
          </w:tcPr>
          <w:p w14:paraId="21D28A4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708</w:t>
            </w:r>
          </w:p>
        </w:tc>
        <w:tc>
          <w:tcPr>
            <w:tcW w:w="306" w:type="pct"/>
            <w:tcBorders>
              <w:top w:val="nil"/>
              <w:left w:val="nil"/>
              <w:bottom w:val="single" w:sz="4" w:space="0" w:color="auto"/>
              <w:right w:val="single" w:sz="4" w:space="0" w:color="auto"/>
            </w:tcBorders>
            <w:shd w:val="clear" w:color="auto" w:fill="auto"/>
            <w:vAlign w:val="center"/>
            <w:hideMark/>
          </w:tcPr>
          <w:p w14:paraId="251013B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740</w:t>
            </w:r>
          </w:p>
        </w:tc>
        <w:tc>
          <w:tcPr>
            <w:tcW w:w="306" w:type="pct"/>
            <w:tcBorders>
              <w:top w:val="nil"/>
              <w:left w:val="nil"/>
              <w:bottom w:val="single" w:sz="4" w:space="0" w:color="auto"/>
              <w:right w:val="single" w:sz="4" w:space="0" w:color="auto"/>
            </w:tcBorders>
            <w:shd w:val="clear" w:color="auto" w:fill="auto"/>
            <w:vAlign w:val="center"/>
            <w:hideMark/>
          </w:tcPr>
          <w:p w14:paraId="74D0733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772</w:t>
            </w:r>
          </w:p>
        </w:tc>
        <w:tc>
          <w:tcPr>
            <w:tcW w:w="306" w:type="pct"/>
            <w:tcBorders>
              <w:top w:val="nil"/>
              <w:left w:val="nil"/>
              <w:bottom w:val="single" w:sz="4" w:space="0" w:color="auto"/>
              <w:right w:val="single" w:sz="4" w:space="0" w:color="auto"/>
            </w:tcBorders>
            <w:shd w:val="clear" w:color="auto" w:fill="auto"/>
            <w:vAlign w:val="center"/>
            <w:hideMark/>
          </w:tcPr>
          <w:p w14:paraId="7BE035B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804</w:t>
            </w:r>
          </w:p>
        </w:tc>
        <w:tc>
          <w:tcPr>
            <w:tcW w:w="306" w:type="pct"/>
            <w:tcBorders>
              <w:top w:val="nil"/>
              <w:left w:val="nil"/>
              <w:bottom w:val="single" w:sz="4" w:space="0" w:color="auto"/>
              <w:right w:val="single" w:sz="4" w:space="0" w:color="auto"/>
            </w:tcBorders>
            <w:shd w:val="clear" w:color="auto" w:fill="auto"/>
            <w:vAlign w:val="center"/>
            <w:hideMark/>
          </w:tcPr>
          <w:p w14:paraId="637933F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839</w:t>
            </w:r>
          </w:p>
        </w:tc>
        <w:tc>
          <w:tcPr>
            <w:tcW w:w="332" w:type="pct"/>
            <w:tcBorders>
              <w:top w:val="nil"/>
              <w:left w:val="nil"/>
              <w:bottom w:val="single" w:sz="4" w:space="0" w:color="auto"/>
              <w:right w:val="single" w:sz="4" w:space="0" w:color="auto"/>
            </w:tcBorders>
            <w:shd w:val="clear" w:color="auto" w:fill="auto"/>
            <w:vAlign w:val="center"/>
            <w:hideMark/>
          </w:tcPr>
          <w:p w14:paraId="3BCCB65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875</w:t>
            </w:r>
          </w:p>
        </w:tc>
        <w:tc>
          <w:tcPr>
            <w:tcW w:w="306" w:type="pct"/>
            <w:tcBorders>
              <w:top w:val="nil"/>
              <w:left w:val="nil"/>
              <w:bottom w:val="single" w:sz="4" w:space="0" w:color="auto"/>
              <w:right w:val="single" w:sz="4" w:space="0" w:color="auto"/>
            </w:tcBorders>
            <w:shd w:val="clear" w:color="auto" w:fill="auto"/>
            <w:vAlign w:val="center"/>
            <w:hideMark/>
          </w:tcPr>
          <w:p w14:paraId="377C3FB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913</w:t>
            </w:r>
          </w:p>
        </w:tc>
        <w:tc>
          <w:tcPr>
            <w:tcW w:w="305" w:type="pct"/>
            <w:tcBorders>
              <w:top w:val="nil"/>
              <w:left w:val="nil"/>
              <w:bottom w:val="single" w:sz="4" w:space="0" w:color="auto"/>
              <w:right w:val="single" w:sz="4" w:space="0" w:color="auto"/>
            </w:tcBorders>
            <w:shd w:val="clear" w:color="auto" w:fill="auto"/>
            <w:vAlign w:val="center"/>
            <w:hideMark/>
          </w:tcPr>
          <w:p w14:paraId="34A4F89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952</w:t>
            </w:r>
          </w:p>
        </w:tc>
      </w:tr>
      <w:tr w:rsidR="00A0021A" w:rsidRPr="006762E9" w14:paraId="6264C22E"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46B63901"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Общехозяйственные расходы, в том числе:</w:t>
            </w:r>
          </w:p>
        </w:tc>
        <w:tc>
          <w:tcPr>
            <w:tcW w:w="402" w:type="pct"/>
            <w:tcBorders>
              <w:top w:val="nil"/>
              <w:left w:val="nil"/>
              <w:bottom w:val="single" w:sz="4" w:space="0" w:color="000000"/>
              <w:right w:val="nil"/>
            </w:tcBorders>
            <w:shd w:val="clear" w:color="auto" w:fill="auto"/>
            <w:vAlign w:val="center"/>
            <w:hideMark/>
          </w:tcPr>
          <w:p w14:paraId="57B5C89C"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73DDDC1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1155</w:t>
            </w:r>
          </w:p>
        </w:tc>
        <w:tc>
          <w:tcPr>
            <w:tcW w:w="306" w:type="pct"/>
            <w:tcBorders>
              <w:top w:val="nil"/>
              <w:left w:val="nil"/>
              <w:bottom w:val="single" w:sz="4" w:space="0" w:color="auto"/>
              <w:right w:val="single" w:sz="4" w:space="0" w:color="auto"/>
            </w:tcBorders>
            <w:shd w:val="clear" w:color="auto" w:fill="auto"/>
            <w:vAlign w:val="center"/>
            <w:hideMark/>
          </w:tcPr>
          <w:p w14:paraId="2150586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1196</w:t>
            </w:r>
          </w:p>
        </w:tc>
        <w:tc>
          <w:tcPr>
            <w:tcW w:w="306" w:type="pct"/>
            <w:tcBorders>
              <w:top w:val="nil"/>
              <w:left w:val="nil"/>
              <w:bottom w:val="single" w:sz="4" w:space="0" w:color="auto"/>
              <w:right w:val="single" w:sz="4" w:space="0" w:color="auto"/>
            </w:tcBorders>
            <w:shd w:val="clear" w:color="auto" w:fill="auto"/>
            <w:vAlign w:val="center"/>
            <w:hideMark/>
          </w:tcPr>
          <w:p w14:paraId="225B8A2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1239</w:t>
            </w:r>
          </w:p>
        </w:tc>
        <w:tc>
          <w:tcPr>
            <w:tcW w:w="332" w:type="pct"/>
            <w:tcBorders>
              <w:top w:val="nil"/>
              <w:left w:val="nil"/>
              <w:bottom w:val="single" w:sz="4" w:space="0" w:color="auto"/>
              <w:right w:val="single" w:sz="4" w:space="0" w:color="auto"/>
            </w:tcBorders>
            <w:shd w:val="clear" w:color="auto" w:fill="auto"/>
            <w:vAlign w:val="center"/>
            <w:hideMark/>
          </w:tcPr>
          <w:p w14:paraId="2CCF0EB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1291</w:t>
            </w:r>
          </w:p>
        </w:tc>
        <w:tc>
          <w:tcPr>
            <w:tcW w:w="306" w:type="pct"/>
            <w:tcBorders>
              <w:top w:val="nil"/>
              <w:left w:val="nil"/>
              <w:bottom w:val="single" w:sz="4" w:space="0" w:color="auto"/>
              <w:right w:val="single" w:sz="4" w:space="0" w:color="auto"/>
            </w:tcBorders>
            <w:shd w:val="clear" w:color="auto" w:fill="auto"/>
            <w:vAlign w:val="center"/>
            <w:hideMark/>
          </w:tcPr>
          <w:p w14:paraId="1E7496E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1348</w:t>
            </w:r>
          </w:p>
        </w:tc>
        <w:tc>
          <w:tcPr>
            <w:tcW w:w="306" w:type="pct"/>
            <w:tcBorders>
              <w:top w:val="nil"/>
              <w:left w:val="nil"/>
              <w:bottom w:val="single" w:sz="4" w:space="0" w:color="auto"/>
              <w:right w:val="single" w:sz="4" w:space="0" w:color="auto"/>
            </w:tcBorders>
            <w:shd w:val="clear" w:color="auto" w:fill="auto"/>
            <w:vAlign w:val="center"/>
            <w:hideMark/>
          </w:tcPr>
          <w:p w14:paraId="79CE625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1409</w:t>
            </w:r>
          </w:p>
        </w:tc>
        <w:tc>
          <w:tcPr>
            <w:tcW w:w="306" w:type="pct"/>
            <w:tcBorders>
              <w:top w:val="nil"/>
              <w:left w:val="nil"/>
              <w:bottom w:val="single" w:sz="4" w:space="0" w:color="auto"/>
              <w:right w:val="single" w:sz="4" w:space="0" w:color="auto"/>
            </w:tcBorders>
            <w:shd w:val="clear" w:color="auto" w:fill="auto"/>
            <w:vAlign w:val="center"/>
            <w:hideMark/>
          </w:tcPr>
          <w:p w14:paraId="7D9F09C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1470</w:t>
            </w:r>
          </w:p>
        </w:tc>
        <w:tc>
          <w:tcPr>
            <w:tcW w:w="306" w:type="pct"/>
            <w:tcBorders>
              <w:top w:val="nil"/>
              <w:left w:val="nil"/>
              <w:bottom w:val="single" w:sz="4" w:space="0" w:color="auto"/>
              <w:right w:val="single" w:sz="4" w:space="0" w:color="auto"/>
            </w:tcBorders>
            <w:shd w:val="clear" w:color="auto" w:fill="auto"/>
            <w:vAlign w:val="center"/>
            <w:hideMark/>
          </w:tcPr>
          <w:p w14:paraId="594617D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1531</w:t>
            </w:r>
          </w:p>
        </w:tc>
        <w:tc>
          <w:tcPr>
            <w:tcW w:w="306" w:type="pct"/>
            <w:tcBorders>
              <w:top w:val="nil"/>
              <w:left w:val="nil"/>
              <w:bottom w:val="single" w:sz="4" w:space="0" w:color="auto"/>
              <w:right w:val="single" w:sz="4" w:space="0" w:color="auto"/>
            </w:tcBorders>
            <w:shd w:val="clear" w:color="auto" w:fill="auto"/>
            <w:vAlign w:val="center"/>
            <w:hideMark/>
          </w:tcPr>
          <w:p w14:paraId="710D6E2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1597</w:t>
            </w:r>
          </w:p>
        </w:tc>
        <w:tc>
          <w:tcPr>
            <w:tcW w:w="332" w:type="pct"/>
            <w:tcBorders>
              <w:top w:val="nil"/>
              <w:left w:val="nil"/>
              <w:bottom w:val="single" w:sz="4" w:space="0" w:color="auto"/>
              <w:right w:val="single" w:sz="4" w:space="0" w:color="auto"/>
            </w:tcBorders>
            <w:shd w:val="clear" w:color="auto" w:fill="auto"/>
            <w:vAlign w:val="center"/>
            <w:hideMark/>
          </w:tcPr>
          <w:p w14:paraId="2B474F8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1666</w:t>
            </w:r>
          </w:p>
        </w:tc>
        <w:tc>
          <w:tcPr>
            <w:tcW w:w="306" w:type="pct"/>
            <w:tcBorders>
              <w:top w:val="nil"/>
              <w:left w:val="nil"/>
              <w:bottom w:val="single" w:sz="4" w:space="0" w:color="auto"/>
              <w:right w:val="single" w:sz="4" w:space="0" w:color="auto"/>
            </w:tcBorders>
            <w:shd w:val="clear" w:color="auto" w:fill="auto"/>
            <w:vAlign w:val="center"/>
            <w:hideMark/>
          </w:tcPr>
          <w:p w14:paraId="69C25F4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1737</w:t>
            </w:r>
          </w:p>
        </w:tc>
        <w:tc>
          <w:tcPr>
            <w:tcW w:w="305" w:type="pct"/>
            <w:tcBorders>
              <w:top w:val="nil"/>
              <w:left w:val="nil"/>
              <w:bottom w:val="single" w:sz="4" w:space="0" w:color="auto"/>
              <w:right w:val="single" w:sz="4" w:space="0" w:color="auto"/>
            </w:tcBorders>
            <w:shd w:val="clear" w:color="auto" w:fill="auto"/>
            <w:vAlign w:val="center"/>
            <w:hideMark/>
          </w:tcPr>
          <w:p w14:paraId="60CE2F5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1812</w:t>
            </w:r>
          </w:p>
        </w:tc>
      </w:tr>
      <w:tr w:rsidR="00A0021A" w:rsidRPr="006762E9" w14:paraId="174DB4CE"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4E7A5BFE"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Расходы на капитальный и текущий ремонт основных производственных средств</w:t>
            </w:r>
          </w:p>
        </w:tc>
        <w:tc>
          <w:tcPr>
            <w:tcW w:w="402" w:type="pct"/>
            <w:tcBorders>
              <w:top w:val="nil"/>
              <w:left w:val="nil"/>
              <w:bottom w:val="single" w:sz="4" w:space="0" w:color="000000"/>
              <w:right w:val="nil"/>
            </w:tcBorders>
            <w:shd w:val="clear" w:color="auto" w:fill="auto"/>
            <w:vAlign w:val="center"/>
            <w:hideMark/>
          </w:tcPr>
          <w:p w14:paraId="4727EDB9"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61D7B2D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2AF5AE4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2E2B225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2" w:type="pct"/>
            <w:tcBorders>
              <w:top w:val="nil"/>
              <w:left w:val="nil"/>
              <w:bottom w:val="single" w:sz="4" w:space="0" w:color="auto"/>
              <w:right w:val="single" w:sz="4" w:space="0" w:color="auto"/>
            </w:tcBorders>
            <w:shd w:val="clear" w:color="auto" w:fill="auto"/>
            <w:vAlign w:val="center"/>
            <w:hideMark/>
          </w:tcPr>
          <w:p w14:paraId="47D17A4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4A4D271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0CE0D49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2848E37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0F4B766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5D09C79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2" w:type="pct"/>
            <w:tcBorders>
              <w:top w:val="nil"/>
              <w:left w:val="nil"/>
              <w:bottom w:val="single" w:sz="4" w:space="0" w:color="auto"/>
              <w:right w:val="single" w:sz="4" w:space="0" w:color="auto"/>
            </w:tcBorders>
            <w:shd w:val="clear" w:color="auto" w:fill="auto"/>
            <w:vAlign w:val="center"/>
            <w:hideMark/>
          </w:tcPr>
          <w:p w14:paraId="5B3A25C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60C8E35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5" w:type="pct"/>
            <w:tcBorders>
              <w:top w:val="nil"/>
              <w:left w:val="nil"/>
              <w:bottom w:val="single" w:sz="4" w:space="0" w:color="auto"/>
              <w:right w:val="single" w:sz="4" w:space="0" w:color="auto"/>
            </w:tcBorders>
            <w:shd w:val="clear" w:color="auto" w:fill="auto"/>
            <w:vAlign w:val="center"/>
            <w:hideMark/>
          </w:tcPr>
          <w:p w14:paraId="15C57CF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r>
      <w:tr w:rsidR="00A0021A" w:rsidRPr="006762E9" w14:paraId="290B10F7"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1B1E0E11"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Расходы на топливо:</w:t>
            </w:r>
          </w:p>
        </w:tc>
        <w:tc>
          <w:tcPr>
            <w:tcW w:w="402" w:type="pct"/>
            <w:tcBorders>
              <w:top w:val="nil"/>
              <w:left w:val="nil"/>
              <w:bottom w:val="single" w:sz="4" w:space="0" w:color="000000"/>
              <w:right w:val="nil"/>
            </w:tcBorders>
            <w:shd w:val="clear" w:color="auto" w:fill="auto"/>
            <w:vAlign w:val="center"/>
            <w:hideMark/>
          </w:tcPr>
          <w:p w14:paraId="6B0E63BC"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2215210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26082</w:t>
            </w:r>
          </w:p>
        </w:tc>
        <w:tc>
          <w:tcPr>
            <w:tcW w:w="306" w:type="pct"/>
            <w:tcBorders>
              <w:top w:val="nil"/>
              <w:left w:val="nil"/>
              <w:bottom w:val="single" w:sz="4" w:space="0" w:color="auto"/>
              <w:right w:val="single" w:sz="4" w:space="0" w:color="auto"/>
            </w:tcBorders>
            <w:shd w:val="clear" w:color="auto" w:fill="auto"/>
            <w:vAlign w:val="center"/>
            <w:hideMark/>
          </w:tcPr>
          <w:p w14:paraId="1FA0DB9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26414</w:t>
            </w:r>
          </w:p>
        </w:tc>
        <w:tc>
          <w:tcPr>
            <w:tcW w:w="306" w:type="pct"/>
            <w:tcBorders>
              <w:top w:val="nil"/>
              <w:left w:val="nil"/>
              <w:bottom w:val="single" w:sz="4" w:space="0" w:color="auto"/>
              <w:right w:val="single" w:sz="4" w:space="0" w:color="auto"/>
            </w:tcBorders>
            <w:shd w:val="clear" w:color="auto" w:fill="auto"/>
            <w:vAlign w:val="center"/>
            <w:hideMark/>
          </w:tcPr>
          <w:p w14:paraId="791505B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27425</w:t>
            </w:r>
          </w:p>
        </w:tc>
        <w:tc>
          <w:tcPr>
            <w:tcW w:w="332" w:type="pct"/>
            <w:tcBorders>
              <w:top w:val="nil"/>
              <w:left w:val="nil"/>
              <w:bottom w:val="single" w:sz="4" w:space="0" w:color="auto"/>
              <w:right w:val="single" w:sz="4" w:space="0" w:color="auto"/>
            </w:tcBorders>
            <w:shd w:val="clear" w:color="auto" w:fill="auto"/>
            <w:vAlign w:val="center"/>
            <w:hideMark/>
          </w:tcPr>
          <w:p w14:paraId="36896A3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28201</w:t>
            </w:r>
          </w:p>
        </w:tc>
        <w:tc>
          <w:tcPr>
            <w:tcW w:w="306" w:type="pct"/>
            <w:tcBorders>
              <w:top w:val="nil"/>
              <w:left w:val="nil"/>
              <w:bottom w:val="single" w:sz="4" w:space="0" w:color="auto"/>
              <w:right w:val="single" w:sz="4" w:space="0" w:color="auto"/>
            </w:tcBorders>
            <w:shd w:val="clear" w:color="auto" w:fill="auto"/>
            <w:vAlign w:val="center"/>
            <w:hideMark/>
          </w:tcPr>
          <w:p w14:paraId="50BBA78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31340</w:t>
            </w:r>
          </w:p>
        </w:tc>
        <w:tc>
          <w:tcPr>
            <w:tcW w:w="306" w:type="pct"/>
            <w:tcBorders>
              <w:top w:val="nil"/>
              <w:left w:val="nil"/>
              <w:bottom w:val="single" w:sz="4" w:space="0" w:color="auto"/>
              <w:right w:val="single" w:sz="4" w:space="0" w:color="auto"/>
            </w:tcBorders>
            <w:shd w:val="clear" w:color="auto" w:fill="auto"/>
            <w:vAlign w:val="center"/>
            <w:hideMark/>
          </w:tcPr>
          <w:p w14:paraId="4A15C13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32500</w:t>
            </w:r>
          </w:p>
        </w:tc>
        <w:tc>
          <w:tcPr>
            <w:tcW w:w="306" w:type="pct"/>
            <w:tcBorders>
              <w:top w:val="nil"/>
              <w:left w:val="nil"/>
              <w:bottom w:val="single" w:sz="4" w:space="0" w:color="auto"/>
              <w:right w:val="single" w:sz="4" w:space="0" w:color="auto"/>
            </w:tcBorders>
            <w:shd w:val="clear" w:color="auto" w:fill="auto"/>
            <w:vAlign w:val="center"/>
            <w:hideMark/>
          </w:tcPr>
          <w:p w14:paraId="3FA1AA5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34204</w:t>
            </w:r>
          </w:p>
        </w:tc>
        <w:tc>
          <w:tcPr>
            <w:tcW w:w="306" w:type="pct"/>
            <w:tcBorders>
              <w:top w:val="nil"/>
              <w:left w:val="nil"/>
              <w:bottom w:val="single" w:sz="4" w:space="0" w:color="auto"/>
              <w:right w:val="single" w:sz="4" w:space="0" w:color="auto"/>
            </w:tcBorders>
            <w:shd w:val="clear" w:color="auto" w:fill="auto"/>
            <w:vAlign w:val="center"/>
            <w:hideMark/>
          </w:tcPr>
          <w:p w14:paraId="38111CF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35318</w:t>
            </w:r>
          </w:p>
        </w:tc>
        <w:tc>
          <w:tcPr>
            <w:tcW w:w="306" w:type="pct"/>
            <w:tcBorders>
              <w:top w:val="nil"/>
              <w:left w:val="nil"/>
              <w:bottom w:val="single" w:sz="4" w:space="0" w:color="auto"/>
              <w:right w:val="single" w:sz="4" w:space="0" w:color="auto"/>
            </w:tcBorders>
            <w:shd w:val="clear" w:color="auto" w:fill="auto"/>
            <w:vAlign w:val="center"/>
            <w:hideMark/>
          </w:tcPr>
          <w:p w14:paraId="0390A9D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36260</w:t>
            </w:r>
          </w:p>
        </w:tc>
        <w:tc>
          <w:tcPr>
            <w:tcW w:w="332" w:type="pct"/>
            <w:tcBorders>
              <w:top w:val="nil"/>
              <w:left w:val="nil"/>
              <w:bottom w:val="single" w:sz="4" w:space="0" w:color="auto"/>
              <w:right w:val="single" w:sz="4" w:space="0" w:color="auto"/>
            </w:tcBorders>
            <w:shd w:val="clear" w:color="auto" w:fill="auto"/>
            <w:vAlign w:val="center"/>
            <w:hideMark/>
          </w:tcPr>
          <w:p w14:paraId="5FCF5CF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51333</w:t>
            </w:r>
          </w:p>
        </w:tc>
        <w:tc>
          <w:tcPr>
            <w:tcW w:w="306" w:type="pct"/>
            <w:tcBorders>
              <w:top w:val="nil"/>
              <w:left w:val="nil"/>
              <w:bottom w:val="single" w:sz="4" w:space="0" w:color="auto"/>
              <w:right w:val="single" w:sz="4" w:space="0" w:color="auto"/>
            </w:tcBorders>
            <w:shd w:val="clear" w:color="auto" w:fill="auto"/>
            <w:vAlign w:val="center"/>
            <w:hideMark/>
          </w:tcPr>
          <w:p w14:paraId="312F3A3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52790</w:t>
            </w:r>
          </w:p>
        </w:tc>
        <w:tc>
          <w:tcPr>
            <w:tcW w:w="305" w:type="pct"/>
            <w:tcBorders>
              <w:top w:val="nil"/>
              <w:left w:val="nil"/>
              <w:bottom w:val="single" w:sz="4" w:space="0" w:color="auto"/>
              <w:right w:val="single" w:sz="4" w:space="0" w:color="auto"/>
            </w:tcBorders>
            <w:shd w:val="clear" w:color="auto" w:fill="auto"/>
            <w:vAlign w:val="center"/>
            <w:hideMark/>
          </w:tcPr>
          <w:p w14:paraId="7BDA185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54164</w:t>
            </w:r>
          </w:p>
        </w:tc>
      </w:tr>
      <w:tr w:rsidR="00A0021A" w:rsidRPr="006762E9" w14:paraId="4377F5A7"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28969226"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lastRenderedPageBreak/>
              <w:t>Покупная энергия всего, в том числе:</w:t>
            </w:r>
          </w:p>
        </w:tc>
        <w:tc>
          <w:tcPr>
            <w:tcW w:w="402" w:type="pct"/>
            <w:tcBorders>
              <w:top w:val="nil"/>
              <w:left w:val="nil"/>
              <w:bottom w:val="single" w:sz="4" w:space="0" w:color="000000"/>
              <w:right w:val="nil"/>
            </w:tcBorders>
            <w:shd w:val="clear" w:color="auto" w:fill="auto"/>
            <w:vAlign w:val="center"/>
            <w:hideMark/>
          </w:tcPr>
          <w:p w14:paraId="33717B0C"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238A3A8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2901</w:t>
            </w:r>
          </w:p>
        </w:tc>
        <w:tc>
          <w:tcPr>
            <w:tcW w:w="306" w:type="pct"/>
            <w:tcBorders>
              <w:top w:val="nil"/>
              <w:left w:val="nil"/>
              <w:bottom w:val="single" w:sz="4" w:space="0" w:color="auto"/>
              <w:right w:val="single" w:sz="4" w:space="0" w:color="auto"/>
            </w:tcBorders>
            <w:shd w:val="clear" w:color="auto" w:fill="auto"/>
            <w:vAlign w:val="center"/>
            <w:hideMark/>
          </w:tcPr>
          <w:p w14:paraId="08F4053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3023</w:t>
            </w:r>
          </w:p>
        </w:tc>
        <w:tc>
          <w:tcPr>
            <w:tcW w:w="306" w:type="pct"/>
            <w:tcBorders>
              <w:top w:val="nil"/>
              <w:left w:val="nil"/>
              <w:bottom w:val="single" w:sz="4" w:space="0" w:color="auto"/>
              <w:right w:val="single" w:sz="4" w:space="0" w:color="auto"/>
            </w:tcBorders>
            <w:shd w:val="clear" w:color="auto" w:fill="auto"/>
            <w:vAlign w:val="center"/>
            <w:hideMark/>
          </w:tcPr>
          <w:p w14:paraId="1479D7D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3144</w:t>
            </w:r>
          </w:p>
        </w:tc>
        <w:tc>
          <w:tcPr>
            <w:tcW w:w="332" w:type="pct"/>
            <w:tcBorders>
              <w:top w:val="nil"/>
              <w:left w:val="nil"/>
              <w:bottom w:val="single" w:sz="4" w:space="0" w:color="auto"/>
              <w:right w:val="single" w:sz="4" w:space="0" w:color="auto"/>
            </w:tcBorders>
            <w:shd w:val="clear" w:color="auto" w:fill="auto"/>
            <w:vAlign w:val="center"/>
            <w:hideMark/>
          </w:tcPr>
          <w:p w14:paraId="215A356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3269</w:t>
            </w:r>
          </w:p>
        </w:tc>
        <w:tc>
          <w:tcPr>
            <w:tcW w:w="306" w:type="pct"/>
            <w:tcBorders>
              <w:top w:val="nil"/>
              <w:left w:val="nil"/>
              <w:bottom w:val="single" w:sz="4" w:space="0" w:color="auto"/>
              <w:right w:val="single" w:sz="4" w:space="0" w:color="auto"/>
            </w:tcBorders>
            <w:shd w:val="clear" w:color="auto" w:fill="auto"/>
            <w:vAlign w:val="center"/>
            <w:hideMark/>
          </w:tcPr>
          <w:p w14:paraId="1CBFE2F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3397</w:t>
            </w:r>
          </w:p>
        </w:tc>
        <w:tc>
          <w:tcPr>
            <w:tcW w:w="306" w:type="pct"/>
            <w:tcBorders>
              <w:top w:val="nil"/>
              <w:left w:val="nil"/>
              <w:bottom w:val="single" w:sz="4" w:space="0" w:color="auto"/>
              <w:right w:val="single" w:sz="4" w:space="0" w:color="auto"/>
            </w:tcBorders>
            <w:shd w:val="clear" w:color="auto" w:fill="auto"/>
            <w:vAlign w:val="center"/>
            <w:hideMark/>
          </w:tcPr>
          <w:p w14:paraId="08733E8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3529</w:t>
            </w:r>
          </w:p>
        </w:tc>
        <w:tc>
          <w:tcPr>
            <w:tcW w:w="306" w:type="pct"/>
            <w:tcBorders>
              <w:top w:val="nil"/>
              <w:left w:val="nil"/>
              <w:bottom w:val="single" w:sz="4" w:space="0" w:color="auto"/>
              <w:right w:val="single" w:sz="4" w:space="0" w:color="auto"/>
            </w:tcBorders>
            <w:shd w:val="clear" w:color="auto" w:fill="auto"/>
            <w:vAlign w:val="center"/>
            <w:hideMark/>
          </w:tcPr>
          <w:p w14:paraId="4832933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3670</w:t>
            </w:r>
          </w:p>
        </w:tc>
        <w:tc>
          <w:tcPr>
            <w:tcW w:w="306" w:type="pct"/>
            <w:tcBorders>
              <w:top w:val="nil"/>
              <w:left w:val="nil"/>
              <w:bottom w:val="single" w:sz="4" w:space="0" w:color="auto"/>
              <w:right w:val="single" w:sz="4" w:space="0" w:color="auto"/>
            </w:tcBorders>
            <w:shd w:val="clear" w:color="auto" w:fill="auto"/>
            <w:vAlign w:val="center"/>
            <w:hideMark/>
          </w:tcPr>
          <w:p w14:paraId="57476EF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3817</w:t>
            </w:r>
          </w:p>
        </w:tc>
        <w:tc>
          <w:tcPr>
            <w:tcW w:w="306" w:type="pct"/>
            <w:tcBorders>
              <w:top w:val="nil"/>
              <w:left w:val="nil"/>
              <w:bottom w:val="single" w:sz="4" w:space="0" w:color="auto"/>
              <w:right w:val="single" w:sz="4" w:space="0" w:color="auto"/>
            </w:tcBorders>
            <w:shd w:val="clear" w:color="auto" w:fill="auto"/>
            <w:vAlign w:val="center"/>
            <w:hideMark/>
          </w:tcPr>
          <w:p w14:paraId="6A78D17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3966</w:t>
            </w:r>
          </w:p>
        </w:tc>
        <w:tc>
          <w:tcPr>
            <w:tcW w:w="332" w:type="pct"/>
            <w:tcBorders>
              <w:top w:val="nil"/>
              <w:left w:val="nil"/>
              <w:bottom w:val="single" w:sz="4" w:space="0" w:color="auto"/>
              <w:right w:val="single" w:sz="4" w:space="0" w:color="auto"/>
            </w:tcBorders>
            <w:shd w:val="clear" w:color="auto" w:fill="auto"/>
            <w:vAlign w:val="center"/>
            <w:hideMark/>
          </w:tcPr>
          <w:p w14:paraId="3808DD5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4121</w:t>
            </w:r>
          </w:p>
        </w:tc>
        <w:tc>
          <w:tcPr>
            <w:tcW w:w="306" w:type="pct"/>
            <w:tcBorders>
              <w:top w:val="nil"/>
              <w:left w:val="nil"/>
              <w:bottom w:val="single" w:sz="4" w:space="0" w:color="auto"/>
              <w:right w:val="single" w:sz="4" w:space="0" w:color="auto"/>
            </w:tcBorders>
            <w:shd w:val="clear" w:color="auto" w:fill="auto"/>
            <w:vAlign w:val="center"/>
            <w:hideMark/>
          </w:tcPr>
          <w:p w14:paraId="471FDF9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4282</w:t>
            </w:r>
          </w:p>
        </w:tc>
        <w:tc>
          <w:tcPr>
            <w:tcW w:w="305" w:type="pct"/>
            <w:tcBorders>
              <w:top w:val="nil"/>
              <w:left w:val="nil"/>
              <w:bottom w:val="single" w:sz="4" w:space="0" w:color="auto"/>
              <w:right w:val="single" w:sz="4" w:space="0" w:color="auto"/>
            </w:tcBorders>
            <w:shd w:val="clear" w:color="auto" w:fill="auto"/>
            <w:vAlign w:val="center"/>
            <w:hideMark/>
          </w:tcPr>
          <w:p w14:paraId="2CD0A7C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4449</w:t>
            </w:r>
          </w:p>
        </w:tc>
      </w:tr>
      <w:tr w:rsidR="00A0021A" w:rsidRPr="006762E9" w14:paraId="5E12B33E"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6C17EB8C"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покупная электрическая энергия</w:t>
            </w:r>
          </w:p>
        </w:tc>
        <w:tc>
          <w:tcPr>
            <w:tcW w:w="402" w:type="pct"/>
            <w:tcBorders>
              <w:top w:val="nil"/>
              <w:left w:val="nil"/>
              <w:bottom w:val="single" w:sz="4" w:space="0" w:color="000000"/>
              <w:right w:val="nil"/>
            </w:tcBorders>
            <w:shd w:val="clear" w:color="auto" w:fill="auto"/>
            <w:vAlign w:val="center"/>
            <w:hideMark/>
          </w:tcPr>
          <w:p w14:paraId="6CB43891"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58EB034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2901</w:t>
            </w:r>
          </w:p>
        </w:tc>
        <w:tc>
          <w:tcPr>
            <w:tcW w:w="306" w:type="pct"/>
            <w:tcBorders>
              <w:top w:val="nil"/>
              <w:left w:val="nil"/>
              <w:bottom w:val="single" w:sz="4" w:space="0" w:color="auto"/>
              <w:right w:val="single" w:sz="4" w:space="0" w:color="auto"/>
            </w:tcBorders>
            <w:shd w:val="clear" w:color="auto" w:fill="auto"/>
            <w:vAlign w:val="center"/>
            <w:hideMark/>
          </w:tcPr>
          <w:p w14:paraId="4AEA2E6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3023</w:t>
            </w:r>
          </w:p>
        </w:tc>
        <w:tc>
          <w:tcPr>
            <w:tcW w:w="306" w:type="pct"/>
            <w:tcBorders>
              <w:top w:val="nil"/>
              <w:left w:val="nil"/>
              <w:bottom w:val="single" w:sz="4" w:space="0" w:color="auto"/>
              <w:right w:val="single" w:sz="4" w:space="0" w:color="auto"/>
            </w:tcBorders>
            <w:shd w:val="clear" w:color="auto" w:fill="auto"/>
            <w:vAlign w:val="center"/>
            <w:hideMark/>
          </w:tcPr>
          <w:p w14:paraId="1502532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3144</w:t>
            </w:r>
          </w:p>
        </w:tc>
        <w:tc>
          <w:tcPr>
            <w:tcW w:w="332" w:type="pct"/>
            <w:tcBorders>
              <w:top w:val="nil"/>
              <w:left w:val="nil"/>
              <w:bottom w:val="single" w:sz="4" w:space="0" w:color="auto"/>
              <w:right w:val="single" w:sz="4" w:space="0" w:color="auto"/>
            </w:tcBorders>
            <w:shd w:val="clear" w:color="auto" w:fill="auto"/>
            <w:vAlign w:val="center"/>
            <w:hideMark/>
          </w:tcPr>
          <w:p w14:paraId="153CA1B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3269</w:t>
            </w:r>
          </w:p>
        </w:tc>
        <w:tc>
          <w:tcPr>
            <w:tcW w:w="306" w:type="pct"/>
            <w:tcBorders>
              <w:top w:val="nil"/>
              <w:left w:val="nil"/>
              <w:bottom w:val="single" w:sz="4" w:space="0" w:color="auto"/>
              <w:right w:val="single" w:sz="4" w:space="0" w:color="auto"/>
            </w:tcBorders>
            <w:shd w:val="clear" w:color="auto" w:fill="auto"/>
            <w:vAlign w:val="center"/>
            <w:hideMark/>
          </w:tcPr>
          <w:p w14:paraId="521492D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3397</w:t>
            </w:r>
          </w:p>
        </w:tc>
        <w:tc>
          <w:tcPr>
            <w:tcW w:w="306" w:type="pct"/>
            <w:tcBorders>
              <w:top w:val="nil"/>
              <w:left w:val="nil"/>
              <w:bottom w:val="single" w:sz="4" w:space="0" w:color="auto"/>
              <w:right w:val="single" w:sz="4" w:space="0" w:color="auto"/>
            </w:tcBorders>
            <w:shd w:val="clear" w:color="auto" w:fill="auto"/>
            <w:vAlign w:val="center"/>
            <w:hideMark/>
          </w:tcPr>
          <w:p w14:paraId="7A52262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3529</w:t>
            </w:r>
          </w:p>
        </w:tc>
        <w:tc>
          <w:tcPr>
            <w:tcW w:w="306" w:type="pct"/>
            <w:tcBorders>
              <w:top w:val="nil"/>
              <w:left w:val="nil"/>
              <w:bottom w:val="single" w:sz="4" w:space="0" w:color="auto"/>
              <w:right w:val="single" w:sz="4" w:space="0" w:color="auto"/>
            </w:tcBorders>
            <w:shd w:val="clear" w:color="auto" w:fill="auto"/>
            <w:vAlign w:val="center"/>
            <w:hideMark/>
          </w:tcPr>
          <w:p w14:paraId="3C8DD30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3670</w:t>
            </w:r>
          </w:p>
        </w:tc>
        <w:tc>
          <w:tcPr>
            <w:tcW w:w="306" w:type="pct"/>
            <w:tcBorders>
              <w:top w:val="nil"/>
              <w:left w:val="nil"/>
              <w:bottom w:val="single" w:sz="4" w:space="0" w:color="auto"/>
              <w:right w:val="single" w:sz="4" w:space="0" w:color="auto"/>
            </w:tcBorders>
            <w:shd w:val="clear" w:color="auto" w:fill="auto"/>
            <w:vAlign w:val="center"/>
            <w:hideMark/>
          </w:tcPr>
          <w:p w14:paraId="27E4692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3817</w:t>
            </w:r>
          </w:p>
        </w:tc>
        <w:tc>
          <w:tcPr>
            <w:tcW w:w="306" w:type="pct"/>
            <w:tcBorders>
              <w:top w:val="nil"/>
              <w:left w:val="nil"/>
              <w:bottom w:val="single" w:sz="4" w:space="0" w:color="auto"/>
              <w:right w:val="single" w:sz="4" w:space="0" w:color="auto"/>
            </w:tcBorders>
            <w:shd w:val="clear" w:color="auto" w:fill="auto"/>
            <w:vAlign w:val="center"/>
            <w:hideMark/>
          </w:tcPr>
          <w:p w14:paraId="00A332A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3966</w:t>
            </w:r>
          </w:p>
        </w:tc>
        <w:tc>
          <w:tcPr>
            <w:tcW w:w="332" w:type="pct"/>
            <w:tcBorders>
              <w:top w:val="nil"/>
              <w:left w:val="nil"/>
              <w:bottom w:val="single" w:sz="4" w:space="0" w:color="auto"/>
              <w:right w:val="single" w:sz="4" w:space="0" w:color="auto"/>
            </w:tcBorders>
            <w:shd w:val="clear" w:color="auto" w:fill="auto"/>
            <w:vAlign w:val="center"/>
            <w:hideMark/>
          </w:tcPr>
          <w:p w14:paraId="0FDABB3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4121</w:t>
            </w:r>
          </w:p>
        </w:tc>
        <w:tc>
          <w:tcPr>
            <w:tcW w:w="306" w:type="pct"/>
            <w:tcBorders>
              <w:top w:val="nil"/>
              <w:left w:val="nil"/>
              <w:bottom w:val="single" w:sz="4" w:space="0" w:color="auto"/>
              <w:right w:val="single" w:sz="4" w:space="0" w:color="auto"/>
            </w:tcBorders>
            <w:shd w:val="clear" w:color="auto" w:fill="auto"/>
            <w:vAlign w:val="center"/>
            <w:hideMark/>
          </w:tcPr>
          <w:p w14:paraId="554DB7B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4282</w:t>
            </w:r>
          </w:p>
        </w:tc>
        <w:tc>
          <w:tcPr>
            <w:tcW w:w="305" w:type="pct"/>
            <w:tcBorders>
              <w:top w:val="nil"/>
              <w:left w:val="nil"/>
              <w:bottom w:val="single" w:sz="4" w:space="0" w:color="auto"/>
              <w:right w:val="single" w:sz="4" w:space="0" w:color="auto"/>
            </w:tcBorders>
            <w:shd w:val="clear" w:color="auto" w:fill="auto"/>
            <w:vAlign w:val="center"/>
            <w:hideMark/>
          </w:tcPr>
          <w:p w14:paraId="218E322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4449</w:t>
            </w:r>
          </w:p>
        </w:tc>
      </w:tr>
      <w:tr w:rsidR="00A0021A" w:rsidRPr="006762E9" w14:paraId="3C27D5A5"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0E7326F2"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Расходы на холодную воду</w:t>
            </w:r>
          </w:p>
        </w:tc>
        <w:tc>
          <w:tcPr>
            <w:tcW w:w="402" w:type="pct"/>
            <w:tcBorders>
              <w:top w:val="nil"/>
              <w:left w:val="nil"/>
              <w:bottom w:val="single" w:sz="4" w:space="0" w:color="000000"/>
              <w:right w:val="nil"/>
            </w:tcBorders>
            <w:shd w:val="clear" w:color="auto" w:fill="auto"/>
            <w:vAlign w:val="center"/>
            <w:hideMark/>
          </w:tcPr>
          <w:p w14:paraId="72A9C816"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766DDA5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1698</w:t>
            </w:r>
          </w:p>
        </w:tc>
        <w:tc>
          <w:tcPr>
            <w:tcW w:w="306" w:type="pct"/>
            <w:tcBorders>
              <w:top w:val="nil"/>
              <w:left w:val="nil"/>
              <w:bottom w:val="single" w:sz="4" w:space="0" w:color="auto"/>
              <w:right w:val="single" w:sz="4" w:space="0" w:color="auto"/>
            </w:tcBorders>
            <w:shd w:val="clear" w:color="auto" w:fill="auto"/>
            <w:vAlign w:val="center"/>
            <w:hideMark/>
          </w:tcPr>
          <w:p w14:paraId="6F5E409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1759</w:t>
            </w:r>
          </w:p>
        </w:tc>
        <w:tc>
          <w:tcPr>
            <w:tcW w:w="306" w:type="pct"/>
            <w:tcBorders>
              <w:top w:val="nil"/>
              <w:left w:val="nil"/>
              <w:bottom w:val="single" w:sz="4" w:space="0" w:color="auto"/>
              <w:right w:val="single" w:sz="4" w:space="0" w:color="auto"/>
            </w:tcBorders>
            <w:shd w:val="clear" w:color="auto" w:fill="auto"/>
            <w:vAlign w:val="center"/>
            <w:hideMark/>
          </w:tcPr>
          <w:p w14:paraId="0DE13DA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1822</w:t>
            </w:r>
          </w:p>
        </w:tc>
        <w:tc>
          <w:tcPr>
            <w:tcW w:w="332" w:type="pct"/>
            <w:tcBorders>
              <w:top w:val="nil"/>
              <w:left w:val="nil"/>
              <w:bottom w:val="single" w:sz="4" w:space="0" w:color="auto"/>
              <w:right w:val="single" w:sz="4" w:space="0" w:color="auto"/>
            </w:tcBorders>
            <w:shd w:val="clear" w:color="auto" w:fill="auto"/>
            <w:vAlign w:val="center"/>
            <w:hideMark/>
          </w:tcPr>
          <w:p w14:paraId="1507AE5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1899</w:t>
            </w:r>
          </w:p>
        </w:tc>
        <w:tc>
          <w:tcPr>
            <w:tcW w:w="306" w:type="pct"/>
            <w:tcBorders>
              <w:top w:val="nil"/>
              <w:left w:val="nil"/>
              <w:bottom w:val="single" w:sz="4" w:space="0" w:color="auto"/>
              <w:right w:val="single" w:sz="4" w:space="0" w:color="auto"/>
            </w:tcBorders>
            <w:shd w:val="clear" w:color="auto" w:fill="auto"/>
            <w:vAlign w:val="center"/>
            <w:hideMark/>
          </w:tcPr>
          <w:p w14:paraId="62B8756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1983</w:t>
            </w:r>
          </w:p>
        </w:tc>
        <w:tc>
          <w:tcPr>
            <w:tcW w:w="306" w:type="pct"/>
            <w:tcBorders>
              <w:top w:val="nil"/>
              <w:left w:val="nil"/>
              <w:bottom w:val="single" w:sz="4" w:space="0" w:color="auto"/>
              <w:right w:val="single" w:sz="4" w:space="0" w:color="auto"/>
            </w:tcBorders>
            <w:shd w:val="clear" w:color="auto" w:fill="auto"/>
            <w:vAlign w:val="center"/>
            <w:hideMark/>
          </w:tcPr>
          <w:p w14:paraId="597BFD6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2072</w:t>
            </w:r>
          </w:p>
        </w:tc>
        <w:tc>
          <w:tcPr>
            <w:tcW w:w="306" w:type="pct"/>
            <w:tcBorders>
              <w:top w:val="nil"/>
              <w:left w:val="nil"/>
              <w:bottom w:val="single" w:sz="4" w:space="0" w:color="auto"/>
              <w:right w:val="single" w:sz="4" w:space="0" w:color="auto"/>
            </w:tcBorders>
            <w:shd w:val="clear" w:color="auto" w:fill="auto"/>
            <w:vAlign w:val="center"/>
            <w:hideMark/>
          </w:tcPr>
          <w:p w14:paraId="04B5393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2161</w:t>
            </w:r>
          </w:p>
        </w:tc>
        <w:tc>
          <w:tcPr>
            <w:tcW w:w="306" w:type="pct"/>
            <w:tcBorders>
              <w:top w:val="nil"/>
              <w:left w:val="nil"/>
              <w:bottom w:val="single" w:sz="4" w:space="0" w:color="auto"/>
              <w:right w:val="single" w:sz="4" w:space="0" w:color="auto"/>
            </w:tcBorders>
            <w:shd w:val="clear" w:color="auto" w:fill="auto"/>
            <w:vAlign w:val="center"/>
            <w:hideMark/>
          </w:tcPr>
          <w:p w14:paraId="3761339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2252</w:t>
            </w:r>
          </w:p>
        </w:tc>
        <w:tc>
          <w:tcPr>
            <w:tcW w:w="306" w:type="pct"/>
            <w:tcBorders>
              <w:top w:val="nil"/>
              <w:left w:val="nil"/>
              <w:bottom w:val="single" w:sz="4" w:space="0" w:color="auto"/>
              <w:right w:val="single" w:sz="4" w:space="0" w:color="auto"/>
            </w:tcBorders>
            <w:shd w:val="clear" w:color="auto" w:fill="auto"/>
            <w:vAlign w:val="center"/>
            <w:hideMark/>
          </w:tcPr>
          <w:p w14:paraId="2706348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2348</w:t>
            </w:r>
          </w:p>
        </w:tc>
        <w:tc>
          <w:tcPr>
            <w:tcW w:w="332" w:type="pct"/>
            <w:tcBorders>
              <w:top w:val="nil"/>
              <w:left w:val="nil"/>
              <w:bottom w:val="single" w:sz="4" w:space="0" w:color="auto"/>
              <w:right w:val="single" w:sz="4" w:space="0" w:color="auto"/>
            </w:tcBorders>
            <w:shd w:val="clear" w:color="auto" w:fill="auto"/>
            <w:vAlign w:val="center"/>
            <w:hideMark/>
          </w:tcPr>
          <w:p w14:paraId="3419E9B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2449</w:t>
            </w:r>
          </w:p>
        </w:tc>
        <w:tc>
          <w:tcPr>
            <w:tcW w:w="306" w:type="pct"/>
            <w:tcBorders>
              <w:top w:val="nil"/>
              <w:left w:val="nil"/>
              <w:bottom w:val="single" w:sz="4" w:space="0" w:color="auto"/>
              <w:right w:val="single" w:sz="4" w:space="0" w:color="auto"/>
            </w:tcBorders>
            <w:shd w:val="clear" w:color="auto" w:fill="auto"/>
            <w:vAlign w:val="center"/>
            <w:hideMark/>
          </w:tcPr>
          <w:p w14:paraId="612921E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2555</w:t>
            </w:r>
          </w:p>
        </w:tc>
        <w:tc>
          <w:tcPr>
            <w:tcW w:w="305" w:type="pct"/>
            <w:tcBorders>
              <w:top w:val="nil"/>
              <w:left w:val="nil"/>
              <w:bottom w:val="single" w:sz="4" w:space="0" w:color="auto"/>
              <w:right w:val="single" w:sz="4" w:space="0" w:color="auto"/>
            </w:tcBorders>
            <w:shd w:val="clear" w:color="auto" w:fill="auto"/>
            <w:vAlign w:val="center"/>
            <w:hideMark/>
          </w:tcPr>
          <w:p w14:paraId="0206426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2665</w:t>
            </w:r>
          </w:p>
        </w:tc>
      </w:tr>
      <w:tr w:rsidR="00A0021A" w:rsidRPr="006762E9" w14:paraId="54E0674C"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5F3BF946"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Затраты на оплату труда</w:t>
            </w:r>
          </w:p>
        </w:tc>
        <w:tc>
          <w:tcPr>
            <w:tcW w:w="402" w:type="pct"/>
            <w:tcBorders>
              <w:top w:val="nil"/>
              <w:left w:val="nil"/>
              <w:bottom w:val="single" w:sz="4" w:space="0" w:color="000000"/>
              <w:right w:val="nil"/>
            </w:tcBorders>
            <w:shd w:val="clear" w:color="auto" w:fill="auto"/>
            <w:vAlign w:val="center"/>
            <w:hideMark/>
          </w:tcPr>
          <w:p w14:paraId="1AD6E692"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4158375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8040</w:t>
            </w:r>
          </w:p>
        </w:tc>
        <w:tc>
          <w:tcPr>
            <w:tcW w:w="306" w:type="pct"/>
            <w:tcBorders>
              <w:top w:val="nil"/>
              <w:left w:val="nil"/>
              <w:bottom w:val="single" w:sz="4" w:space="0" w:color="auto"/>
              <w:right w:val="single" w:sz="4" w:space="0" w:color="auto"/>
            </w:tcBorders>
            <w:shd w:val="clear" w:color="auto" w:fill="auto"/>
            <w:vAlign w:val="center"/>
            <w:hideMark/>
          </w:tcPr>
          <w:p w14:paraId="70500FA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8313</w:t>
            </w:r>
          </w:p>
        </w:tc>
        <w:tc>
          <w:tcPr>
            <w:tcW w:w="306" w:type="pct"/>
            <w:tcBorders>
              <w:top w:val="nil"/>
              <w:left w:val="nil"/>
              <w:bottom w:val="single" w:sz="4" w:space="0" w:color="auto"/>
              <w:right w:val="single" w:sz="4" w:space="0" w:color="auto"/>
            </w:tcBorders>
            <w:shd w:val="clear" w:color="auto" w:fill="auto"/>
            <w:vAlign w:val="center"/>
            <w:hideMark/>
          </w:tcPr>
          <w:p w14:paraId="4A76181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8645</w:t>
            </w:r>
          </w:p>
        </w:tc>
        <w:tc>
          <w:tcPr>
            <w:tcW w:w="332" w:type="pct"/>
            <w:tcBorders>
              <w:top w:val="nil"/>
              <w:left w:val="nil"/>
              <w:bottom w:val="single" w:sz="4" w:space="0" w:color="auto"/>
              <w:right w:val="single" w:sz="4" w:space="0" w:color="auto"/>
            </w:tcBorders>
            <w:shd w:val="clear" w:color="auto" w:fill="auto"/>
            <w:vAlign w:val="center"/>
            <w:hideMark/>
          </w:tcPr>
          <w:p w14:paraId="2F8820A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8991</w:t>
            </w:r>
          </w:p>
        </w:tc>
        <w:tc>
          <w:tcPr>
            <w:tcW w:w="306" w:type="pct"/>
            <w:tcBorders>
              <w:top w:val="nil"/>
              <w:left w:val="nil"/>
              <w:bottom w:val="single" w:sz="4" w:space="0" w:color="auto"/>
              <w:right w:val="single" w:sz="4" w:space="0" w:color="auto"/>
            </w:tcBorders>
            <w:shd w:val="clear" w:color="auto" w:fill="auto"/>
            <w:vAlign w:val="center"/>
            <w:hideMark/>
          </w:tcPr>
          <w:p w14:paraId="145858E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9351</w:t>
            </w:r>
          </w:p>
        </w:tc>
        <w:tc>
          <w:tcPr>
            <w:tcW w:w="306" w:type="pct"/>
            <w:tcBorders>
              <w:top w:val="nil"/>
              <w:left w:val="nil"/>
              <w:bottom w:val="single" w:sz="4" w:space="0" w:color="auto"/>
              <w:right w:val="single" w:sz="4" w:space="0" w:color="auto"/>
            </w:tcBorders>
            <w:shd w:val="clear" w:color="auto" w:fill="auto"/>
            <w:vAlign w:val="center"/>
            <w:hideMark/>
          </w:tcPr>
          <w:p w14:paraId="1C57EB1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9725</w:t>
            </w:r>
          </w:p>
        </w:tc>
        <w:tc>
          <w:tcPr>
            <w:tcW w:w="306" w:type="pct"/>
            <w:tcBorders>
              <w:top w:val="nil"/>
              <w:left w:val="nil"/>
              <w:bottom w:val="single" w:sz="4" w:space="0" w:color="auto"/>
              <w:right w:val="single" w:sz="4" w:space="0" w:color="auto"/>
            </w:tcBorders>
            <w:shd w:val="clear" w:color="auto" w:fill="auto"/>
            <w:vAlign w:val="center"/>
            <w:hideMark/>
          </w:tcPr>
          <w:p w14:paraId="73E2A24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10114</w:t>
            </w:r>
          </w:p>
        </w:tc>
        <w:tc>
          <w:tcPr>
            <w:tcW w:w="306" w:type="pct"/>
            <w:tcBorders>
              <w:top w:val="nil"/>
              <w:left w:val="nil"/>
              <w:bottom w:val="single" w:sz="4" w:space="0" w:color="auto"/>
              <w:right w:val="single" w:sz="4" w:space="0" w:color="auto"/>
            </w:tcBorders>
            <w:shd w:val="clear" w:color="auto" w:fill="auto"/>
            <w:vAlign w:val="center"/>
            <w:hideMark/>
          </w:tcPr>
          <w:p w14:paraId="58785E3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10519</w:t>
            </w:r>
          </w:p>
        </w:tc>
        <w:tc>
          <w:tcPr>
            <w:tcW w:w="306" w:type="pct"/>
            <w:tcBorders>
              <w:top w:val="nil"/>
              <w:left w:val="nil"/>
              <w:bottom w:val="single" w:sz="4" w:space="0" w:color="auto"/>
              <w:right w:val="single" w:sz="4" w:space="0" w:color="auto"/>
            </w:tcBorders>
            <w:shd w:val="clear" w:color="auto" w:fill="auto"/>
            <w:vAlign w:val="center"/>
            <w:hideMark/>
          </w:tcPr>
          <w:p w14:paraId="1CC3A83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10939</w:t>
            </w:r>
          </w:p>
        </w:tc>
        <w:tc>
          <w:tcPr>
            <w:tcW w:w="332" w:type="pct"/>
            <w:tcBorders>
              <w:top w:val="nil"/>
              <w:left w:val="nil"/>
              <w:bottom w:val="single" w:sz="4" w:space="0" w:color="auto"/>
              <w:right w:val="single" w:sz="4" w:space="0" w:color="auto"/>
            </w:tcBorders>
            <w:shd w:val="clear" w:color="auto" w:fill="auto"/>
            <w:vAlign w:val="center"/>
            <w:hideMark/>
          </w:tcPr>
          <w:p w14:paraId="19193B5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11377</w:t>
            </w:r>
          </w:p>
        </w:tc>
        <w:tc>
          <w:tcPr>
            <w:tcW w:w="306" w:type="pct"/>
            <w:tcBorders>
              <w:top w:val="nil"/>
              <w:left w:val="nil"/>
              <w:bottom w:val="single" w:sz="4" w:space="0" w:color="auto"/>
              <w:right w:val="single" w:sz="4" w:space="0" w:color="auto"/>
            </w:tcBorders>
            <w:shd w:val="clear" w:color="auto" w:fill="auto"/>
            <w:vAlign w:val="center"/>
            <w:hideMark/>
          </w:tcPr>
          <w:p w14:paraId="78057D7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11832</w:t>
            </w:r>
          </w:p>
        </w:tc>
        <w:tc>
          <w:tcPr>
            <w:tcW w:w="305" w:type="pct"/>
            <w:tcBorders>
              <w:top w:val="nil"/>
              <w:left w:val="nil"/>
              <w:bottom w:val="single" w:sz="4" w:space="0" w:color="auto"/>
              <w:right w:val="single" w:sz="4" w:space="0" w:color="auto"/>
            </w:tcBorders>
            <w:shd w:val="clear" w:color="auto" w:fill="auto"/>
            <w:vAlign w:val="center"/>
            <w:hideMark/>
          </w:tcPr>
          <w:p w14:paraId="05AC60A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12305</w:t>
            </w:r>
          </w:p>
        </w:tc>
      </w:tr>
      <w:tr w:rsidR="00A0021A" w:rsidRPr="006762E9" w14:paraId="61CE14CA"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3FE7B0B1"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Отчисления на социальные нужды</w:t>
            </w:r>
          </w:p>
        </w:tc>
        <w:tc>
          <w:tcPr>
            <w:tcW w:w="402" w:type="pct"/>
            <w:tcBorders>
              <w:top w:val="nil"/>
              <w:left w:val="nil"/>
              <w:bottom w:val="single" w:sz="4" w:space="0" w:color="000000"/>
              <w:right w:val="nil"/>
            </w:tcBorders>
            <w:shd w:val="clear" w:color="auto" w:fill="auto"/>
            <w:vAlign w:val="center"/>
            <w:hideMark/>
          </w:tcPr>
          <w:p w14:paraId="36724739"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5923362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2374</w:t>
            </w:r>
          </w:p>
        </w:tc>
        <w:tc>
          <w:tcPr>
            <w:tcW w:w="306" w:type="pct"/>
            <w:tcBorders>
              <w:top w:val="nil"/>
              <w:left w:val="nil"/>
              <w:bottom w:val="single" w:sz="4" w:space="0" w:color="auto"/>
              <w:right w:val="single" w:sz="4" w:space="0" w:color="auto"/>
            </w:tcBorders>
            <w:shd w:val="clear" w:color="auto" w:fill="auto"/>
            <w:vAlign w:val="center"/>
            <w:hideMark/>
          </w:tcPr>
          <w:p w14:paraId="36E0D42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2459</w:t>
            </w:r>
          </w:p>
        </w:tc>
        <w:tc>
          <w:tcPr>
            <w:tcW w:w="306" w:type="pct"/>
            <w:tcBorders>
              <w:top w:val="nil"/>
              <w:left w:val="nil"/>
              <w:bottom w:val="single" w:sz="4" w:space="0" w:color="auto"/>
              <w:right w:val="single" w:sz="4" w:space="0" w:color="auto"/>
            </w:tcBorders>
            <w:shd w:val="clear" w:color="auto" w:fill="auto"/>
            <w:vAlign w:val="center"/>
            <w:hideMark/>
          </w:tcPr>
          <w:p w14:paraId="6A37A42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2547</w:t>
            </w:r>
          </w:p>
        </w:tc>
        <w:tc>
          <w:tcPr>
            <w:tcW w:w="332" w:type="pct"/>
            <w:tcBorders>
              <w:top w:val="nil"/>
              <w:left w:val="nil"/>
              <w:bottom w:val="single" w:sz="4" w:space="0" w:color="auto"/>
              <w:right w:val="single" w:sz="4" w:space="0" w:color="auto"/>
            </w:tcBorders>
            <w:shd w:val="clear" w:color="auto" w:fill="auto"/>
            <w:vAlign w:val="center"/>
            <w:hideMark/>
          </w:tcPr>
          <w:p w14:paraId="73A21B2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2654</w:t>
            </w:r>
          </w:p>
        </w:tc>
        <w:tc>
          <w:tcPr>
            <w:tcW w:w="306" w:type="pct"/>
            <w:tcBorders>
              <w:top w:val="nil"/>
              <w:left w:val="nil"/>
              <w:bottom w:val="single" w:sz="4" w:space="0" w:color="auto"/>
              <w:right w:val="single" w:sz="4" w:space="0" w:color="auto"/>
            </w:tcBorders>
            <w:shd w:val="clear" w:color="auto" w:fill="auto"/>
            <w:vAlign w:val="center"/>
            <w:hideMark/>
          </w:tcPr>
          <w:p w14:paraId="2CF97C7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2771</w:t>
            </w:r>
          </w:p>
        </w:tc>
        <w:tc>
          <w:tcPr>
            <w:tcW w:w="306" w:type="pct"/>
            <w:tcBorders>
              <w:top w:val="nil"/>
              <w:left w:val="nil"/>
              <w:bottom w:val="single" w:sz="4" w:space="0" w:color="auto"/>
              <w:right w:val="single" w:sz="4" w:space="0" w:color="auto"/>
            </w:tcBorders>
            <w:shd w:val="clear" w:color="auto" w:fill="auto"/>
            <w:vAlign w:val="center"/>
            <w:hideMark/>
          </w:tcPr>
          <w:p w14:paraId="7A28C97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2896</w:t>
            </w:r>
          </w:p>
        </w:tc>
        <w:tc>
          <w:tcPr>
            <w:tcW w:w="306" w:type="pct"/>
            <w:tcBorders>
              <w:top w:val="nil"/>
              <w:left w:val="nil"/>
              <w:bottom w:val="single" w:sz="4" w:space="0" w:color="auto"/>
              <w:right w:val="single" w:sz="4" w:space="0" w:color="auto"/>
            </w:tcBorders>
            <w:shd w:val="clear" w:color="auto" w:fill="auto"/>
            <w:vAlign w:val="center"/>
            <w:hideMark/>
          </w:tcPr>
          <w:p w14:paraId="09C55A6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3020</w:t>
            </w:r>
          </w:p>
        </w:tc>
        <w:tc>
          <w:tcPr>
            <w:tcW w:w="306" w:type="pct"/>
            <w:tcBorders>
              <w:top w:val="nil"/>
              <w:left w:val="nil"/>
              <w:bottom w:val="single" w:sz="4" w:space="0" w:color="auto"/>
              <w:right w:val="single" w:sz="4" w:space="0" w:color="auto"/>
            </w:tcBorders>
            <w:shd w:val="clear" w:color="auto" w:fill="auto"/>
            <w:vAlign w:val="center"/>
            <w:hideMark/>
          </w:tcPr>
          <w:p w14:paraId="7329232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3147</w:t>
            </w:r>
          </w:p>
        </w:tc>
        <w:tc>
          <w:tcPr>
            <w:tcW w:w="306" w:type="pct"/>
            <w:tcBorders>
              <w:top w:val="nil"/>
              <w:left w:val="nil"/>
              <w:bottom w:val="single" w:sz="4" w:space="0" w:color="auto"/>
              <w:right w:val="single" w:sz="4" w:space="0" w:color="auto"/>
            </w:tcBorders>
            <w:shd w:val="clear" w:color="auto" w:fill="auto"/>
            <w:vAlign w:val="center"/>
            <w:hideMark/>
          </w:tcPr>
          <w:p w14:paraId="0C36D9A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3283</w:t>
            </w:r>
          </w:p>
        </w:tc>
        <w:tc>
          <w:tcPr>
            <w:tcW w:w="332" w:type="pct"/>
            <w:tcBorders>
              <w:top w:val="nil"/>
              <w:left w:val="nil"/>
              <w:bottom w:val="single" w:sz="4" w:space="0" w:color="auto"/>
              <w:right w:val="single" w:sz="4" w:space="0" w:color="auto"/>
            </w:tcBorders>
            <w:shd w:val="clear" w:color="auto" w:fill="auto"/>
            <w:vAlign w:val="center"/>
            <w:hideMark/>
          </w:tcPr>
          <w:p w14:paraId="2F47A12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3424</w:t>
            </w:r>
          </w:p>
        </w:tc>
        <w:tc>
          <w:tcPr>
            <w:tcW w:w="306" w:type="pct"/>
            <w:tcBorders>
              <w:top w:val="nil"/>
              <w:left w:val="nil"/>
              <w:bottom w:val="single" w:sz="4" w:space="0" w:color="auto"/>
              <w:right w:val="single" w:sz="4" w:space="0" w:color="auto"/>
            </w:tcBorders>
            <w:shd w:val="clear" w:color="auto" w:fill="auto"/>
            <w:vAlign w:val="center"/>
            <w:hideMark/>
          </w:tcPr>
          <w:p w14:paraId="69FEEAD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3571</w:t>
            </w:r>
          </w:p>
        </w:tc>
        <w:tc>
          <w:tcPr>
            <w:tcW w:w="305" w:type="pct"/>
            <w:tcBorders>
              <w:top w:val="nil"/>
              <w:left w:val="nil"/>
              <w:bottom w:val="single" w:sz="4" w:space="0" w:color="auto"/>
              <w:right w:val="single" w:sz="4" w:space="0" w:color="auto"/>
            </w:tcBorders>
            <w:shd w:val="clear" w:color="auto" w:fill="auto"/>
            <w:vAlign w:val="center"/>
            <w:hideMark/>
          </w:tcPr>
          <w:p w14:paraId="73848D2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3725</w:t>
            </w:r>
          </w:p>
        </w:tc>
      </w:tr>
      <w:tr w:rsidR="00A0021A" w:rsidRPr="006762E9" w14:paraId="3967AE0A"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3A006BD7"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Амортизация основных средств</w:t>
            </w:r>
          </w:p>
        </w:tc>
        <w:tc>
          <w:tcPr>
            <w:tcW w:w="402" w:type="pct"/>
            <w:tcBorders>
              <w:top w:val="nil"/>
              <w:left w:val="nil"/>
              <w:bottom w:val="single" w:sz="4" w:space="0" w:color="000000"/>
              <w:right w:val="nil"/>
            </w:tcBorders>
            <w:shd w:val="clear" w:color="auto" w:fill="auto"/>
            <w:vAlign w:val="center"/>
            <w:hideMark/>
          </w:tcPr>
          <w:p w14:paraId="3D35E482"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578C1B0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34F6BB0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7871FEA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32" w:type="pct"/>
            <w:tcBorders>
              <w:top w:val="nil"/>
              <w:left w:val="nil"/>
              <w:bottom w:val="single" w:sz="4" w:space="0" w:color="auto"/>
              <w:right w:val="single" w:sz="4" w:space="0" w:color="auto"/>
            </w:tcBorders>
            <w:shd w:val="clear" w:color="auto" w:fill="auto"/>
            <w:vAlign w:val="center"/>
            <w:hideMark/>
          </w:tcPr>
          <w:p w14:paraId="4843BB0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696A5AA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3024761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01D3E7E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3974CA6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5084EB4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32" w:type="pct"/>
            <w:tcBorders>
              <w:top w:val="nil"/>
              <w:left w:val="nil"/>
              <w:bottom w:val="single" w:sz="4" w:space="0" w:color="auto"/>
              <w:right w:val="single" w:sz="4" w:space="0" w:color="auto"/>
            </w:tcBorders>
            <w:shd w:val="clear" w:color="auto" w:fill="auto"/>
            <w:vAlign w:val="center"/>
            <w:hideMark/>
          </w:tcPr>
          <w:p w14:paraId="164376F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35387A1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5" w:type="pct"/>
            <w:tcBorders>
              <w:top w:val="nil"/>
              <w:left w:val="nil"/>
              <w:bottom w:val="single" w:sz="4" w:space="0" w:color="auto"/>
              <w:right w:val="single" w:sz="4" w:space="0" w:color="auto"/>
            </w:tcBorders>
            <w:shd w:val="clear" w:color="auto" w:fill="auto"/>
            <w:vAlign w:val="center"/>
            <w:hideMark/>
          </w:tcPr>
          <w:p w14:paraId="52B178D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r>
      <w:tr w:rsidR="00A0021A" w:rsidRPr="006762E9" w14:paraId="7DFFAA22"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598C7A7E"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Прочие затраты, в том числе:</w:t>
            </w:r>
          </w:p>
        </w:tc>
        <w:tc>
          <w:tcPr>
            <w:tcW w:w="402" w:type="pct"/>
            <w:tcBorders>
              <w:top w:val="nil"/>
              <w:left w:val="nil"/>
              <w:bottom w:val="single" w:sz="4" w:space="0" w:color="000000"/>
              <w:right w:val="nil"/>
            </w:tcBorders>
            <w:shd w:val="clear" w:color="auto" w:fill="auto"/>
            <w:vAlign w:val="center"/>
            <w:hideMark/>
          </w:tcPr>
          <w:p w14:paraId="7D4421D7"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39D32EC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292</w:t>
            </w:r>
          </w:p>
        </w:tc>
        <w:tc>
          <w:tcPr>
            <w:tcW w:w="306" w:type="pct"/>
            <w:tcBorders>
              <w:top w:val="nil"/>
              <w:left w:val="nil"/>
              <w:bottom w:val="single" w:sz="4" w:space="0" w:color="auto"/>
              <w:right w:val="single" w:sz="4" w:space="0" w:color="auto"/>
            </w:tcBorders>
            <w:shd w:val="clear" w:color="auto" w:fill="auto"/>
            <w:vAlign w:val="center"/>
            <w:hideMark/>
          </w:tcPr>
          <w:p w14:paraId="75B6D49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w:t>
            </w:r>
          </w:p>
        </w:tc>
        <w:tc>
          <w:tcPr>
            <w:tcW w:w="306" w:type="pct"/>
            <w:tcBorders>
              <w:top w:val="nil"/>
              <w:left w:val="nil"/>
              <w:bottom w:val="single" w:sz="4" w:space="0" w:color="auto"/>
              <w:right w:val="single" w:sz="4" w:space="0" w:color="auto"/>
            </w:tcBorders>
            <w:shd w:val="clear" w:color="auto" w:fill="auto"/>
            <w:vAlign w:val="center"/>
            <w:hideMark/>
          </w:tcPr>
          <w:p w14:paraId="0207BE6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313</w:t>
            </w:r>
          </w:p>
        </w:tc>
        <w:tc>
          <w:tcPr>
            <w:tcW w:w="332" w:type="pct"/>
            <w:tcBorders>
              <w:top w:val="nil"/>
              <w:left w:val="nil"/>
              <w:bottom w:val="single" w:sz="4" w:space="0" w:color="auto"/>
              <w:right w:val="single" w:sz="4" w:space="0" w:color="auto"/>
            </w:tcBorders>
            <w:shd w:val="clear" w:color="auto" w:fill="auto"/>
            <w:vAlign w:val="center"/>
            <w:hideMark/>
          </w:tcPr>
          <w:p w14:paraId="7E20BCA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326</w:t>
            </w:r>
          </w:p>
        </w:tc>
        <w:tc>
          <w:tcPr>
            <w:tcW w:w="306" w:type="pct"/>
            <w:tcBorders>
              <w:top w:val="nil"/>
              <w:left w:val="nil"/>
              <w:bottom w:val="single" w:sz="4" w:space="0" w:color="auto"/>
              <w:right w:val="single" w:sz="4" w:space="0" w:color="auto"/>
            </w:tcBorders>
            <w:shd w:val="clear" w:color="auto" w:fill="auto"/>
            <w:vAlign w:val="center"/>
            <w:hideMark/>
          </w:tcPr>
          <w:p w14:paraId="48F22BD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340</w:t>
            </w:r>
          </w:p>
        </w:tc>
        <w:tc>
          <w:tcPr>
            <w:tcW w:w="306" w:type="pct"/>
            <w:tcBorders>
              <w:top w:val="nil"/>
              <w:left w:val="nil"/>
              <w:bottom w:val="single" w:sz="4" w:space="0" w:color="auto"/>
              <w:right w:val="single" w:sz="4" w:space="0" w:color="auto"/>
            </w:tcBorders>
            <w:shd w:val="clear" w:color="auto" w:fill="auto"/>
            <w:vAlign w:val="center"/>
            <w:hideMark/>
          </w:tcPr>
          <w:p w14:paraId="0D88812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356</w:t>
            </w:r>
          </w:p>
        </w:tc>
        <w:tc>
          <w:tcPr>
            <w:tcW w:w="306" w:type="pct"/>
            <w:tcBorders>
              <w:top w:val="nil"/>
              <w:left w:val="nil"/>
              <w:bottom w:val="single" w:sz="4" w:space="0" w:color="auto"/>
              <w:right w:val="single" w:sz="4" w:space="0" w:color="auto"/>
            </w:tcBorders>
            <w:shd w:val="clear" w:color="auto" w:fill="auto"/>
            <w:vAlign w:val="center"/>
            <w:hideMark/>
          </w:tcPr>
          <w:p w14:paraId="48CF181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371</w:t>
            </w:r>
          </w:p>
        </w:tc>
        <w:tc>
          <w:tcPr>
            <w:tcW w:w="306" w:type="pct"/>
            <w:tcBorders>
              <w:top w:val="nil"/>
              <w:left w:val="nil"/>
              <w:bottom w:val="single" w:sz="4" w:space="0" w:color="auto"/>
              <w:right w:val="single" w:sz="4" w:space="0" w:color="auto"/>
            </w:tcBorders>
            <w:shd w:val="clear" w:color="auto" w:fill="auto"/>
            <w:vAlign w:val="center"/>
            <w:hideMark/>
          </w:tcPr>
          <w:p w14:paraId="4BDC3EA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387</w:t>
            </w:r>
          </w:p>
        </w:tc>
        <w:tc>
          <w:tcPr>
            <w:tcW w:w="306" w:type="pct"/>
            <w:tcBorders>
              <w:top w:val="nil"/>
              <w:left w:val="nil"/>
              <w:bottom w:val="single" w:sz="4" w:space="0" w:color="auto"/>
              <w:right w:val="single" w:sz="4" w:space="0" w:color="auto"/>
            </w:tcBorders>
            <w:shd w:val="clear" w:color="auto" w:fill="auto"/>
            <w:vAlign w:val="center"/>
            <w:hideMark/>
          </w:tcPr>
          <w:p w14:paraId="5B5BDEF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403</w:t>
            </w:r>
          </w:p>
        </w:tc>
        <w:tc>
          <w:tcPr>
            <w:tcW w:w="332" w:type="pct"/>
            <w:tcBorders>
              <w:top w:val="nil"/>
              <w:left w:val="nil"/>
              <w:bottom w:val="single" w:sz="4" w:space="0" w:color="auto"/>
              <w:right w:val="single" w:sz="4" w:space="0" w:color="auto"/>
            </w:tcBorders>
            <w:shd w:val="clear" w:color="auto" w:fill="auto"/>
            <w:vAlign w:val="center"/>
            <w:hideMark/>
          </w:tcPr>
          <w:p w14:paraId="6E8564D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420</w:t>
            </w:r>
          </w:p>
        </w:tc>
        <w:tc>
          <w:tcPr>
            <w:tcW w:w="306" w:type="pct"/>
            <w:tcBorders>
              <w:top w:val="nil"/>
              <w:left w:val="nil"/>
              <w:bottom w:val="single" w:sz="4" w:space="0" w:color="auto"/>
              <w:right w:val="single" w:sz="4" w:space="0" w:color="auto"/>
            </w:tcBorders>
            <w:shd w:val="clear" w:color="auto" w:fill="auto"/>
            <w:vAlign w:val="center"/>
            <w:hideMark/>
          </w:tcPr>
          <w:p w14:paraId="0E7ABEB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439</w:t>
            </w:r>
          </w:p>
        </w:tc>
        <w:tc>
          <w:tcPr>
            <w:tcW w:w="305" w:type="pct"/>
            <w:tcBorders>
              <w:top w:val="nil"/>
              <w:left w:val="nil"/>
              <w:bottom w:val="single" w:sz="4" w:space="0" w:color="auto"/>
              <w:right w:val="single" w:sz="4" w:space="0" w:color="auto"/>
            </w:tcBorders>
            <w:shd w:val="clear" w:color="auto" w:fill="auto"/>
            <w:vAlign w:val="center"/>
            <w:hideMark/>
          </w:tcPr>
          <w:p w14:paraId="15F40D5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457</w:t>
            </w:r>
          </w:p>
        </w:tc>
      </w:tr>
      <w:tr w:rsidR="00A0021A" w:rsidRPr="006762E9" w14:paraId="067FD5D2"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542EC80C"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Прочие затраты без учета инвестиционной составляющей</w:t>
            </w:r>
          </w:p>
        </w:tc>
        <w:tc>
          <w:tcPr>
            <w:tcW w:w="402" w:type="pct"/>
            <w:tcBorders>
              <w:top w:val="nil"/>
              <w:left w:val="nil"/>
              <w:bottom w:val="single" w:sz="4" w:space="0" w:color="000000"/>
              <w:right w:val="nil"/>
            </w:tcBorders>
            <w:shd w:val="clear" w:color="auto" w:fill="auto"/>
            <w:vAlign w:val="center"/>
            <w:hideMark/>
          </w:tcPr>
          <w:p w14:paraId="21BD4B34"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75FAD15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292</w:t>
            </w:r>
          </w:p>
        </w:tc>
        <w:tc>
          <w:tcPr>
            <w:tcW w:w="306" w:type="pct"/>
            <w:tcBorders>
              <w:top w:val="nil"/>
              <w:left w:val="nil"/>
              <w:bottom w:val="single" w:sz="4" w:space="0" w:color="auto"/>
              <w:right w:val="single" w:sz="4" w:space="0" w:color="auto"/>
            </w:tcBorders>
            <w:shd w:val="clear" w:color="auto" w:fill="auto"/>
            <w:vAlign w:val="center"/>
            <w:hideMark/>
          </w:tcPr>
          <w:p w14:paraId="323F0E4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w:t>
            </w:r>
          </w:p>
        </w:tc>
        <w:tc>
          <w:tcPr>
            <w:tcW w:w="306" w:type="pct"/>
            <w:tcBorders>
              <w:top w:val="nil"/>
              <w:left w:val="nil"/>
              <w:bottom w:val="single" w:sz="4" w:space="0" w:color="auto"/>
              <w:right w:val="single" w:sz="4" w:space="0" w:color="auto"/>
            </w:tcBorders>
            <w:shd w:val="clear" w:color="auto" w:fill="auto"/>
            <w:vAlign w:val="center"/>
            <w:hideMark/>
          </w:tcPr>
          <w:p w14:paraId="3814129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313</w:t>
            </w:r>
          </w:p>
        </w:tc>
        <w:tc>
          <w:tcPr>
            <w:tcW w:w="332" w:type="pct"/>
            <w:tcBorders>
              <w:top w:val="nil"/>
              <w:left w:val="nil"/>
              <w:bottom w:val="single" w:sz="4" w:space="0" w:color="auto"/>
              <w:right w:val="single" w:sz="4" w:space="0" w:color="auto"/>
            </w:tcBorders>
            <w:shd w:val="clear" w:color="auto" w:fill="auto"/>
            <w:vAlign w:val="center"/>
            <w:hideMark/>
          </w:tcPr>
          <w:p w14:paraId="7518E47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326</w:t>
            </w:r>
          </w:p>
        </w:tc>
        <w:tc>
          <w:tcPr>
            <w:tcW w:w="306" w:type="pct"/>
            <w:tcBorders>
              <w:top w:val="nil"/>
              <w:left w:val="nil"/>
              <w:bottom w:val="single" w:sz="4" w:space="0" w:color="auto"/>
              <w:right w:val="single" w:sz="4" w:space="0" w:color="auto"/>
            </w:tcBorders>
            <w:shd w:val="clear" w:color="auto" w:fill="auto"/>
            <w:vAlign w:val="center"/>
            <w:hideMark/>
          </w:tcPr>
          <w:p w14:paraId="5700C3D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340</w:t>
            </w:r>
          </w:p>
        </w:tc>
        <w:tc>
          <w:tcPr>
            <w:tcW w:w="306" w:type="pct"/>
            <w:tcBorders>
              <w:top w:val="nil"/>
              <w:left w:val="nil"/>
              <w:bottom w:val="single" w:sz="4" w:space="0" w:color="auto"/>
              <w:right w:val="single" w:sz="4" w:space="0" w:color="auto"/>
            </w:tcBorders>
            <w:shd w:val="clear" w:color="auto" w:fill="auto"/>
            <w:vAlign w:val="center"/>
            <w:hideMark/>
          </w:tcPr>
          <w:p w14:paraId="5366655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356</w:t>
            </w:r>
          </w:p>
        </w:tc>
        <w:tc>
          <w:tcPr>
            <w:tcW w:w="306" w:type="pct"/>
            <w:tcBorders>
              <w:top w:val="nil"/>
              <w:left w:val="nil"/>
              <w:bottom w:val="single" w:sz="4" w:space="0" w:color="auto"/>
              <w:right w:val="single" w:sz="4" w:space="0" w:color="auto"/>
            </w:tcBorders>
            <w:shd w:val="clear" w:color="auto" w:fill="auto"/>
            <w:vAlign w:val="center"/>
            <w:hideMark/>
          </w:tcPr>
          <w:p w14:paraId="1A4A06E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371</w:t>
            </w:r>
          </w:p>
        </w:tc>
        <w:tc>
          <w:tcPr>
            <w:tcW w:w="306" w:type="pct"/>
            <w:tcBorders>
              <w:top w:val="nil"/>
              <w:left w:val="nil"/>
              <w:bottom w:val="single" w:sz="4" w:space="0" w:color="auto"/>
              <w:right w:val="single" w:sz="4" w:space="0" w:color="auto"/>
            </w:tcBorders>
            <w:shd w:val="clear" w:color="auto" w:fill="auto"/>
            <w:vAlign w:val="center"/>
            <w:hideMark/>
          </w:tcPr>
          <w:p w14:paraId="24F7BF6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387</w:t>
            </w:r>
          </w:p>
        </w:tc>
        <w:tc>
          <w:tcPr>
            <w:tcW w:w="306" w:type="pct"/>
            <w:tcBorders>
              <w:top w:val="nil"/>
              <w:left w:val="nil"/>
              <w:bottom w:val="single" w:sz="4" w:space="0" w:color="auto"/>
              <w:right w:val="single" w:sz="4" w:space="0" w:color="auto"/>
            </w:tcBorders>
            <w:shd w:val="clear" w:color="auto" w:fill="auto"/>
            <w:vAlign w:val="center"/>
            <w:hideMark/>
          </w:tcPr>
          <w:p w14:paraId="4F75E8E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403</w:t>
            </w:r>
          </w:p>
        </w:tc>
        <w:tc>
          <w:tcPr>
            <w:tcW w:w="332" w:type="pct"/>
            <w:tcBorders>
              <w:top w:val="nil"/>
              <w:left w:val="nil"/>
              <w:bottom w:val="single" w:sz="4" w:space="0" w:color="auto"/>
              <w:right w:val="single" w:sz="4" w:space="0" w:color="auto"/>
            </w:tcBorders>
            <w:shd w:val="clear" w:color="auto" w:fill="auto"/>
            <w:vAlign w:val="center"/>
            <w:hideMark/>
          </w:tcPr>
          <w:p w14:paraId="797562C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420</w:t>
            </w:r>
          </w:p>
        </w:tc>
        <w:tc>
          <w:tcPr>
            <w:tcW w:w="306" w:type="pct"/>
            <w:tcBorders>
              <w:top w:val="nil"/>
              <w:left w:val="nil"/>
              <w:bottom w:val="single" w:sz="4" w:space="0" w:color="auto"/>
              <w:right w:val="single" w:sz="4" w:space="0" w:color="auto"/>
            </w:tcBorders>
            <w:shd w:val="clear" w:color="auto" w:fill="auto"/>
            <w:vAlign w:val="center"/>
            <w:hideMark/>
          </w:tcPr>
          <w:p w14:paraId="275C2DB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439</w:t>
            </w:r>
          </w:p>
        </w:tc>
        <w:tc>
          <w:tcPr>
            <w:tcW w:w="305" w:type="pct"/>
            <w:tcBorders>
              <w:top w:val="nil"/>
              <w:left w:val="nil"/>
              <w:bottom w:val="single" w:sz="4" w:space="0" w:color="auto"/>
              <w:right w:val="single" w:sz="4" w:space="0" w:color="auto"/>
            </w:tcBorders>
            <w:shd w:val="clear" w:color="auto" w:fill="auto"/>
            <w:vAlign w:val="center"/>
            <w:hideMark/>
          </w:tcPr>
          <w:p w14:paraId="1653686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457</w:t>
            </w:r>
          </w:p>
        </w:tc>
      </w:tr>
      <w:tr w:rsidR="00A0021A" w:rsidRPr="006762E9" w14:paraId="78EBD31E"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713A8ABD"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Прибыль всего:</w:t>
            </w:r>
          </w:p>
        </w:tc>
        <w:tc>
          <w:tcPr>
            <w:tcW w:w="402" w:type="pct"/>
            <w:tcBorders>
              <w:top w:val="nil"/>
              <w:left w:val="nil"/>
              <w:bottom w:val="single" w:sz="4" w:space="0" w:color="000000"/>
              <w:right w:val="nil"/>
            </w:tcBorders>
            <w:shd w:val="clear" w:color="auto" w:fill="auto"/>
            <w:vAlign w:val="center"/>
            <w:hideMark/>
          </w:tcPr>
          <w:p w14:paraId="6DE9705D"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2F889BC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2659</w:t>
            </w:r>
          </w:p>
        </w:tc>
        <w:tc>
          <w:tcPr>
            <w:tcW w:w="306" w:type="pct"/>
            <w:tcBorders>
              <w:top w:val="nil"/>
              <w:left w:val="nil"/>
              <w:bottom w:val="single" w:sz="4" w:space="0" w:color="auto"/>
              <w:right w:val="single" w:sz="4" w:space="0" w:color="auto"/>
            </w:tcBorders>
            <w:shd w:val="clear" w:color="auto" w:fill="auto"/>
            <w:vAlign w:val="center"/>
            <w:hideMark/>
          </w:tcPr>
          <w:p w14:paraId="26CD85E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2659</w:t>
            </w:r>
          </w:p>
        </w:tc>
        <w:tc>
          <w:tcPr>
            <w:tcW w:w="306" w:type="pct"/>
            <w:tcBorders>
              <w:top w:val="nil"/>
              <w:left w:val="nil"/>
              <w:bottom w:val="single" w:sz="4" w:space="0" w:color="auto"/>
              <w:right w:val="single" w:sz="4" w:space="0" w:color="auto"/>
            </w:tcBorders>
            <w:shd w:val="clear" w:color="auto" w:fill="auto"/>
            <w:vAlign w:val="center"/>
            <w:hideMark/>
          </w:tcPr>
          <w:p w14:paraId="3596A98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2761</w:t>
            </w:r>
          </w:p>
        </w:tc>
        <w:tc>
          <w:tcPr>
            <w:tcW w:w="332" w:type="pct"/>
            <w:tcBorders>
              <w:top w:val="nil"/>
              <w:left w:val="nil"/>
              <w:bottom w:val="single" w:sz="4" w:space="0" w:color="auto"/>
              <w:right w:val="single" w:sz="4" w:space="0" w:color="auto"/>
            </w:tcBorders>
            <w:shd w:val="clear" w:color="auto" w:fill="auto"/>
            <w:vAlign w:val="center"/>
            <w:hideMark/>
          </w:tcPr>
          <w:p w14:paraId="6FF1E21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3022</w:t>
            </w:r>
          </w:p>
        </w:tc>
        <w:tc>
          <w:tcPr>
            <w:tcW w:w="306" w:type="pct"/>
            <w:tcBorders>
              <w:top w:val="nil"/>
              <w:left w:val="nil"/>
              <w:bottom w:val="single" w:sz="4" w:space="0" w:color="auto"/>
              <w:right w:val="single" w:sz="4" w:space="0" w:color="auto"/>
            </w:tcBorders>
            <w:shd w:val="clear" w:color="auto" w:fill="auto"/>
            <w:vAlign w:val="center"/>
            <w:hideMark/>
          </w:tcPr>
          <w:p w14:paraId="2D7AEAC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3448</w:t>
            </w:r>
          </w:p>
        </w:tc>
        <w:tc>
          <w:tcPr>
            <w:tcW w:w="306" w:type="pct"/>
            <w:tcBorders>
              <w:top w:val="nil"/>
              <w:left w:val="nil"/>
              <w:bottom w:val="single" w:sz="4" w:space="0" w:color="auto"/>
              <w:right w:val="single" w:sz="4" w:space="0" w:color="auto"/>
            </w:tcBorders>
            <w:shd w:val="clear" w:color="auto" w:fill="auto"/>
            <w:vAlign w:val="center"/>
            <w:hideMark/>
          </w:tcPr>
          <w:p w14:paraId="5F8E12D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3679</w:t>
            </w:r>
          </w:p>
        </w:tc>
        <w:tc>
          <w:tcPr>
            <w:tcW w:w="306" w:type="pct"/>
            <w:tcBorders>
              <w:top w:val="nil"/>
              <w:left w:val="nil"/>
              <w:bottom w:val="single" w:sz="4" w:space="0" w:color="auto"/>
              <w:right w:val="single" w:sz="4" w:space="0" w:color="auto"/>
            </w:tcBorders>
            <w:shd w:val="clear" w:color="auto" w:fill="auto"/>
            <w:vAlign w:val="center"/>
            <w:hideMark/>
          </w:tcPr>
          <w:p w14:paraId="6875723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3796</w:t>
            </w:r>
          </w:p>
        </w:tc>
        <w:tc>
          <w:tcPr>
            <w:tcW w:w="306" w:type="pct"/>
            <w:tcBorders>
              <w:top w:val="nil"/>
              <w:left w:val="nil"/>
              <w:bottom w:val="single" w:sz="4" w:space="0" w:color="auto"/>
              <w:right w:val="single" w:sz="4" w:space="0" w:color="auto"/>
            </w:tcBorders>
            <w:shd w:val="clear" w:color="auto" w:fill="auto"/>
            <w:vAlign w:val="center"/>
            <w:hideMark/>
          </w:tcPr>
          <w:p w14:paraId="7CAB4C9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3952</w:t>
            </w:r>
          </w:p>
        </w:tc>
        <w:tc>
          <w:tcPr>
            <w:tcW w:w="306" w:type="pct"/>
            <w:tcBorders>
              <w:top w:val="nil"/>
              <w:left w:val="nil"/>
              <w:bottom w:val="single" w:sz="4" w:space="0" w:color="auto"/>
              <w:right w:val="single" w:sz="4" w:space="0" w:color="auto"/>
            </w:tcBorders>
            <w:shd w:val="clear" w:color="auto" w:fill="auto"/>
            <w:vAlign w:val="center"/>
            <w:hideMark/>
          </w:tcPr>
          <w:p w14:paraId="52A742C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4084</w:t>
            </w:r>
          </w:p>
        </w:tc>
        <w:tc>
          <w:tcPr>
            <w:tcW w:w="332" w:type="pct"/>
            <w:tcBorders>
              <w:top w:val="nil"/>
              <w:left w:val="nil"/>
              <w:bottom w:val="single" w:sz="4" w:space="0" w:color="auto"/>
              <w:right w:val="single" w:sz="4" w:space="0" w:color="auto"/>
            </w:tcBorders>
            <w:shd w:val="clear" w:color="auto" w:fill="auto"/>
            <w:vAlign w:val="center"/>
            <w:hideMark/>
          </w:tcPr>
          <w:p w14:paraId="75B9D66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4189</w:t>
            </w:r>
          </w:p>
        </w:tc>
        <w:tc>
          <w:tcPr>
            <w:tcW w:w="306" w:type="pct"/>
            <w:tcBorders>
              <w:top w:val="nil"/>
              <w:left w:val="nil"/>
              <w:bottom w:val="single" w:sz="4" w:space="0" w:color="auto"/>
              <w:right w:val="single" w:sz="4" w:space="0" w:color="auto"/>
            </w:tcBorders>
            <w:shd w:val="clear" w:color="auto" w:fill="auto"/>
            <w:vAlign w:val="center"/>
            <w:hideMark/>
          </w:tcPr>
          <w:p w14:paraId="756264B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5280</w:t>
            </w:r>
          </w:p>
        </w:tc>
        <w:tc>
          <w:tcPr>
            <w:tcW w:w="305" w:type="pct"/>
            <w:tcBorders>
              <w:top w:val="nil"/>
              <w:left w:val="nil"/>
              <w:bottom w:val="single" w:sz="4" w:space="0" w:color="auto"/>
              <w:right w:val="single" w:sz="4" w:space="0" w:color="auto"/>
            </w:tcBorders>
            <w:shd w:val="clear" w:color="auto" w:fill="auto"/>
            <w:vAlign w:val="center"/>
            <w:hideMark/>
          </w:tcPr>
          <w:p w14:paraId="5ABF794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5425</w:t>
            </w:r>
          </w:p>
        </w:tc>
      </w:tr>
      <w:tr w:rsidR="00A0021A" w:rsidRPr="006762E9" w14:paraId="18371BFE"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0A0F1E63"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Необходимая валовая выручка</w:t>
            </w:r>
          </w:p>
        </w:tc>
        <w:tc>
          <w:tcPr>
            <w:tcW w:w="402" w:type="pct"/>
            <w:tcBorders>
              <w:top w:val="nil"/>
              <w:left w:val="nil"/>
              <w:bottom w:val="single" w:sz="4" w:space="0" w:color="000000"/>
              <w:right w:val="nil"/>
            </w:tcBorders>
            <w:shd w:val="clear" w:color="auto" w:fill="auto"/>
            <w:vAlign w:val="center"/>
            <w:hideMark/>
          </w:tcPr>
          <w:p w14:paraId="010D7271"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7BEC0E8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46835</w:t>
            </w:r>
          </w:p>
        </w:tc>
        <w:tc>
          <w:tcPr>
            <w:tcW w:w="306" w:type="pct"/>
            <w:tcBorders>
              <w:top w:val="nil"/>
              <w:left w:val="nil"/>
              <w:bottom w:val="single" w:sz="4" w:space="0" w:color="auto"/>
              <w:right w:val="single" w:sz="4" w:space="0" w:color="auto"/>
            </w:tcBorders>
            <w:shd w:val="clear" w:color="auto" w:fill="auto"/>
            <w:vAlign w:val="center"/>
            <w:hideMark/>
          </w:tcPr>
          <w:p w14:paraId="29F7053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48515</w:t>
            </w:r>
          </w:p>
        </w:tc>
        <w:tc>
          <w:tcPr>
            <w:tcW w:w="306" w:type="pct"/>
            <w:tcBorders>
              <w:top w:val="nil"/>
              <w:left w:val="nil"/>
              <w:bottom w:val="single" w:sz="4" w:space="0" w:color="auto"/>
              <w:right w:val="single" w:sz="4" w:space="0" w:color="auto"/>
            </w:tcBorders>
            <w:shd w:val="clear" w:color="auto" w:fill="auto"/>
            <w:vAlign w:val="center"/>
            <w:hideMark/>
          </w:tcPr>
          <w:p w14:paraId="0490448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52600</w:t>
            </w:r>
          </w:p>
        </w:tc>
        <w:tc>
          <w:tcPr>
            <w:tcW w:w="332" w:type="pct"/>
            <w:tcBorders>
              <w:top w:val="nil"/>
              <w:left w:val="nil"/>
              <w:bottom w:val="single" w:sz="4" w:space="0" w:color="auto"/>
              <w:right w:val="single" w:sz="4" w:space="0" w:color="auto"/>
            </w:tcBorders>
            <w:shd w:val="clear" w:color="auto" w:fill="auto"/>
            <w:vAlign w:val="center"/>
            <w:hideMark/>
          </w:tcPr>
          <w:p w14:paraId="2DA1F3A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59256</w:t>
            </w:r>
          </w:p>
        </w:tc>
        <w:tc>
          <w:tcPr>
            <w:tcW w:w="306" w:type="pct"/>
            <w:tcBorders>
              <w:top w:val="nil"/>
              <w:left w:val="nil"/>
              <w:bottom w:val="single" w:sz="4" w:space="0" w:color="auto"/>
              <w:right w:val="single" w:sz="4" w:space="0" w:color="auto"/>
            </w:tcBorders>
            <w:shd w:val="clear" w:color="auto" w:fill="auto"/>
            <w:vAlign w:val="center"/>
            <w:hideMark/>
          </w:tcPr>
          <w:p w14:paraId="390DADE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63294</w:t>
            </w:r>
          </w:p>
        </w:tc>
        <w:tc>
          <w:tcPr>
            <w:tcW w:w="306" w:type="pct"/>
            <w:tcBorders>
              <w:top w:val="nil"/>
              <w:left w:val="nil"/>
              <w:bottom w:val="single" w:sz="4" w:space="0" w:color="auto"/>
              <w:right w:val="single" w:sz="4" w:space="0" w:color="auto"/>
            </w:tcBorders>
            <w:shd w:val="clear" w:color="auto" w:fill="auto"/>
            <w:vAlign w:val="center"/>
            <w:hideMark/>
          </w:tcPr>
          <w:p w14:paraId="5CD64FE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65519</w:t>
            </w:r>
          </w:p>
        </w:tc>
        <w:tc>
          <w:tcPr>
            <w:tcW w:w="306" w:type="pct"/>
            <w:tcBorders>
              <w:top w:val="nil"/>
              <w:left w:val="nil"/>
              <w:bottom w:val="single" w:sz="4" w:space="0" w:color="auto"/>
              <w:right w:val="single" w:sz="4" w:space="0" w:color="auto"/>
            </w:tcBorders>
            <w:shd w:val="clear" w:color="auto" w:fill="auto"/>
            <w:vAlign w:val="center"/>
            <w:hideMark/>
          </w:tcPr>
          <w:p w14:paraId="24C39BC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68197</w:t>
            </w:r>
          </w:p>
        </w:tc>
        <w:tc>
          <w:tcPr>
            <w:tcW w:w="306" w:type="pct"/>
            <w:tcBorders>
              <w:top w:val="nil"/>
              <w:left w:val="nil"/>
              <w:bottom w:val="single" w:sz="4" w:space="0" w:color="auto"/>
              <w:right w:val="single" w:sz="4" w:space="0" w:color="auto"/>
            </w:tcBorders>
            <w:shd w:val="clear" w:color="auto" w:fill="auto"/>
            <w:vAlign w:val="center"/>
            <w:hideMark/>
          </w:tcPr>
          <w:p w14:paraId="7F3C9CE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70566</w:t>
            </w:r>
          </w:p>
        </w:tc>
        <w:tc>
          <w:tcPr>
            <w:tcW w:w="306" w:type="pct"/>
            <w:tcBorders>
              <w:top w:val="nil"/>
              <w:left w:val="nil"/>
              <w:bottom w:val="single" w:sz="4" w:space="0" w:color="auto"/>
              <w:right w:val="single" w:sz="4" w:space="0" w:color="auto"/>
            </w:tcBorders>
            <w:shd w:val="clear" w:color="auto" w:fill="auto"/>
            <w:vAlign w:val="center"/>
            <w:hideMark/>
          </w:tcPr>
          <w:p w14:paraId="535C21C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72551</w:t>
            </w:r>
          </w:p>
        </w:tc>
        <w:tc>
          <w:tcPr>
            <w:tcW w:w="332" w:type="pct"/>
            <w:tcBorders>
              <w:top w:val="nil"/>
              <w:left w:val="nil"/>
              <w:bottom w:val="single" w:sz="4" w:space="0" w:color="auto"/>
              <w:right w:val="single" w:sz="4" w:space="0" w:color="auto"/>
            </w:tcBorders>
            <w:shd w:val="clear" w:color="auto" w:fill="auto"/>
            <w:vAlign w:val="center"/>
            <w:hideMark/>
          </w:tcPr>
          <w:p w14:paraId="1089DE9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88693</w:t>
            </w:r>
          </w:p>
        </w:tc>
        <w:tc>
          <w:tcPr>
            <w:tcW w:w="306" w:type="pct"/>
            <w:tcBorders>
              <w:top w:val="nil"/>
              <w:left w:val="nil"/>
              <w:bottom w:val="single" w:sz="4" w:space="0" w:color="auto"/>
              <w:right w:val="single" w:sz="4" w:space="0" w:color="auto"/>
            </w:tcBorders>
            <w:shd w:val="clear" w:color="auto" w:fill="auto"/>
            <w:vAlign w:val="center"/>
            <w:hideMark/>
          </w:tcPr>
          <w:p w14:paraId="142CF8E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92243</w:t>
            </w:r>
          </w:p>
        </w:tc>
        <w:tc>
          <w:tcPr>
            <w:tcW w:w="305" w:type="pct"/>
            <w:tcBorders>
              <w:top w:val="nil"/>
              <w:left w:val="nil"/>
              <w:bottom w:val="single" w:sz="4" w:space="0" w:color="auto"/>
              <w:right w:val="single" w:sz="4" w:space="0" w:color="auto"/>
            </w:tcBorders>
            <w:shd w:val="clear" w:color="auto" w:fill="auto"/>
            <w:vAlign w:val="center"/>
            <w:hideMark/>
          </w:tcPr>
          <w:p w14:paraId="1C55C30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94805</w:t>
            </w:r>
          </w:p>
        </w:tc>
      </w:tr>
      <w:tr w:rsidR="00A0021A" w:rsidRPr="006762E9" w14:paraId="10C7B44A"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15399D78"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Тариф на производство тепловой энергии</w:t>
            </w:r>
          </w:p>
        </w:tc>
        <w:tc>
          <w:tcPr>
            <w:tcW w:w="402" w:type="pct"/>
            <w:tcBorders>
              <w:top w:val="nil"/>
              <w:left w:val="nil"/>
              <w:bottom w:val="nil"/>
              <w:right w:val="nil"/>
            </w:tcBorders>
            <w:shd w:val="clear" w:color="auto" w:fill="auto"/>
            <w:vAlign w:val="center"/>
            <w:hideMark/>
          </w:tcPr>
          <w:p w14:paraId="5E5AAEED"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руб./Гкал</w:t>
            </w:r>
          </w:p>
        </w:tc>
        <w:tc>
          <w:tcPr>
            <w:tcW w:w="306" w:type="pct"/>
            <w:tcBorders>
              <w:top w:val="nil"/>
              <w:left w:val="single" w:sz="4" w:space="0" w:color="auto"/>
              <w:bottom w:val="single" w:sz="4" w:space="0" w:color="auto"/>
              <w:right w:val="single" w:sz="4" w:space="0" w:color="auto"/>
            </w:tcBorders>
            <w:shd w:val="clear" w:color="auto" w:fill="auto"/>
            <w:vAlign w:val="center"/>
            <w:hideMark/>
          </w:tcPr>
          <w:p w14:paraId="57F5ABF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1132,6</w:t>
            </w:r>
          </w:p>
        </w:tc>
        <w:tc>
          <w:tcPr>
            <w:tcW w:w="306" w:type="pct"/>
            <w:tcBorders>
              <w:top w:val="nil"/>
              <w:left w:val="nil"/>
              <w:bottom w:val="single" w:sz="4" w:space="0" w:color="auto"/>
              <w:right w:val="single" w:sz="4" w:space="0" w:color="auto"/>
            </w:tcBorders>
            <w:shd w:val="clear" w:color="auto" w:fill="auto"/>
            <w:vAlign w:val="center"/>
            <w:hideMark/>
          </w:tcPr>
          <w:p w14:paraId="06D3E65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1179,6</w:t>
            </w:r>
          </w:p>
        </w:tc>
        <w:tc>
          <w:tcPr>
            <w:tcW w:w="306" w:type="pct"/>
            <w:tcBorders>
              <w:top w:val="nil"/>
              <w:left w:val="nil"/>
              <w:bottom w:val="single" w:sz="4" w:space="0" w:color="auto"/>
              <w:right w:val="single" w:sz="4" w:space="0" w:color="auto"/>
            </w:tcBorders>
            <w:shd w:val="clear" w:color="auto" w:fill="auto"/>
            <w:vAlign w:val="center"/>
            <w:hideMark/>
          </w:tcPr>
          <w:p w14:paraId="0A38AB3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1261,7</w:t>
            </w:r>
          </w:p>
        </w:tc>
        <w:tc>
          <w:tcPr>
            <w:tcW w:w="332" w:type="pct"/>
            <w:tcBorders>
              <w:top w:val="nil"/>
              <w:left w:val="nil"/>
              <w:bottom w:val="single" w:sz="4" w:space="0" w:color="auto"/>
              <w:right w:val="single" w:sz="4" w:space="0" w:color="auto"/>
            </w:tcBorders>
            <w:shd w:val="clear" w:color="auto" w:fill="auto"/>
            <w:vAlign w:val="center"/>
            <w:hideMark/>
          </w:tcPr>
          <w:p w14:paraId="3B0D306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1427,2</w:t>
            </w:r>
          </w:p>
        </w:tc>
        <w:tc>
          <w:tcPr>
            <w:tcW w:w="306" w:type="pct"/>
            <w:tcBorders>
              <w:top w:val="nil"/>
              <w:left w:val="nil"/>
              <w:bottom w:val="single" w:sz="4" w:space="0" w:color="auto"/>
              <w:right w:val="single" w:sz="4" w:space="0" w:color="auto"/>
            </w:tcBorders>
            <w:shd w:val="clear" w:color="auto" w:fill="auto"/>
            <w:vAlign w:val="center"/>
            <w:hideMark/>
          </w:tcPr>
          <w:p w14:paraId="0405B31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1419,8</w:t>
            </w:r>
          </w:p>
        </w:tc>
        <w:tc>
          <w:tcPr>
            <w:tcW w:w="306" w:type="pct"/>
            <w:tcBorders>
              <w:top w:val="nil"/>
              <w:left w:val="nil"/>
              <w:bottom w:val="single" w:sz="4" w:space="0" w:color="auto"/>
              <w:right w:val="single" w:sz="4" w:space="0" w:color="auto"/>
            </w:tcBorders>
            <w:shd w:val="clear" w:color="auto" w:fill="auto"/>
            <w:vAlign w:val="center"/>
            <w:hideMark/>
          </w:tcPr>
          <w:p w14:paraId="69B40F2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1474,7</w:t>
            </w:r>
          </w:p>
        </w:tc>
        <w:tc>
          <w:tcPr>
            <w:tcW w:w="306" w:type="pct"/>
            <w:tcBorders>
              <w:top w:val="nil"/>
              <w:left w:val="nil"/>
              <w:bottom w:val="single" w:sz="4" w:space="0" w:color="auto"/>
              <w:right w:val="single" w:sz="4" w:space="0" w:color="auto"/>
            </w:tcBorders>
            <w:shd w:val="clear" w:color="auto" w:fill="auto"/>
            <w:vAlign w:val="center"/>
            <w:hideMark/>
          </w:tcPr>
          <w:p w14:paraId="3BB66C4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1514,8</w:t>
            </w:r>
          </w:p>
        </w:tc>
        <w:tc>
          <w:tcPr>
            <w:tcW w:w="306" w:type="pct"/>
            <w:tcBorders>
              <w:top w:val="nil"/>
              <w:left w:val="nil"/>
              <w:bottom w:val="single" w:sz="4" w:space="0" w:color="auto"/>
              <w:right w:val="single" w:sz="4" w:space="0" w:color="auto"/>
            </w:tcBorders>
            <w:shd w:val="clear" w:color="auto" w:fill="auto"/>
            <w:vAlign w:val="center"/>
            <w:hideMark/>
          </w:tcPr>
          <w:p w14:paraId="6064346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1573,7</w:t>
            </w:r>
          </w:p>
        </w:tc>
        <w:tc>
          <w:tcPr>
            <w:tcW w:w="306" w:type="pct"/>
            <w:tcBorders>
              <w:top w:val="nil"/>
              <w:left w:val="nil"/>
              <w:bottom w:val="single" w:sz="4" w:space="0" w:color="auto"/>
              <w:right w:val="single" w:sz="4" w:space="0" w:color="auto"/>
            </w:tcBorders>
            <w:shd w:val="clear" w:color="auto" w:fill="auto"/>
            <w:vAlign w:val="center"/>
            <w:hideMark/>
          </w:tcPr>
          <w:p w14:paraId="7F3B737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1634,4</w:t>
            </w:r>
          </w:p>
        </w:tc>
        <w:tc>
          <w:tcPr>
            <w:tcW w:w="332" w:type="pct"/>
            <w:tcBorders>
              <w:top w:val="nil"/>
              <w:left w:val="nil"/>
              <w:bottom w:val="single" w:sz="4" w:space="0" w:color="auto"/>
              <w:right w:val="single" w:sz="4" w:space="0" w:color="auto"/>
            </w:tcBorders>
            <w:shd w:val="clear" w:color="auto" w:fill="auto"/>
            <w:vAlign w:val="center"/>
            <w:hideMark/>
          </w:tcPr>
          <w:p w14:paraId="26C9757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1462,6</w:t>
            </w:r>
          </w:p>
        </w:tc>
        <w:tc>
          <w:tcPr>
            <w:tcW w:w="306" w:type="pct"/>
            <w:tcBorders>
              <w:top w:val="nil"/>
              <w:left w:val="nil"/>
              <w:bottom w:val="single" w:sz="4" w:space="0" w:color="auto"/>
              <w:right w:val="single" w:sz="4" w:space="0" w:color="auto"/>
            </w:tcBorders>
            <w:shd w:val="clear" w:color="auto" w:fill="auto"/>
            <w:vAlign w:val="center"/>
            <w:hideMark/>
          </w:tcPr>
          <w:p w14:paraId="19AC635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1531,3</w:t>
            </w:r>
          </w:p>
        </w:tc>
        <w:tc>
          <w:tcPr>
            <w:tcW w:w="305" w:type="pct"/>
            <w:tcBorders>
              <w:top w:val="nil"/>
              <w:left w:val="nil"/>
              <w:bottom w:val="single" w:sz="4" w:space="0" w:color="auto"/>
              <w:right w:val="single" w:sz="4" w:space="0" w:color="auto"/>
            </w:tcBorders>
            <w:shd w:val="clear" w:color="auto" w:fill="auto"/>
            <w:vAlign w:val="center"/>
            <w:hideMark/>
          </w:tcPr>
          <w:p w14:paraId="056B1BC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1590,7</w:t>
            </w:r>
          </w:p>
        </w:tc>
      </w:tr>
      <w:tr w:rsidR="00A0021A" w:rsidRPr="006762E9" w14:paraId="3C12C5C4" w14:textId="77777777" w:rsidTr="00A0021A">
        <w:trPr>
          <w:trHeight w:val="20"/>
        </w:trPr>
        <w:tc>
          <w:tcPr>
            <w:tcW w:w="875" w:type="pct"/>
            <w:tcBorders>
              <w:top w:val="nil"/>
              <w:left w:val="single" w:sz="4" w:space="0" w:color="auto"/>
              <w:bottom w:val="double" w:sz="6" w:space="0" w:color="auto"/>
              <w:right w:val="single" w:sz="4" w:space="0" w:color="auto"/>
            </w:tcBorders>
            <w:shd w:val="clear" w:color="auto" w:fill="auto"/>
            <w:vAlign w:val="center"/>
            <w:hideMark/>
          </w:tcPr>
          <w:p w14:paraId="585C2D75" w14:textId="77777777" w:rsidR="00A0021A" w:rsidRPr="006762E9" w:rsidRDefault="00A0021A" w:rsidP="006762E9">
            <w:pPr>
              <w:autoSpaceDE/>
              <w:autoSpaceDN/>
              <w:spacing w:line="240" w:lineRule="auto"/>
              <w:ind w:firstLine="0"/>
              <w:jc w:val="left"/>
              <w:rPr>
                <w:color w:val="000000"/>
                <w:sz w:val="16"/>
                <w:szCs w:val="16"/>
                <w:lang w:bidi="ar-SA"/>
              </w:rPr>
            </w:pPr>
            <w:r w:rsidRPr="006762E9">
              <w:rPr>
                <w:color w:val="000000"/>
                <w:sz w:val="16"/>
                <w:szCs w:val="16"/>
                <w:lang w:bidi="ar-SA"/>
              </w:rPr>
              <w:t>Рост тарифа в %:</w:t>
            </w:r>
          </w:p>
        </w:tc>
        <w:tc>
          <w:tcPr>
            <w:tcW w:w="402" w:type="pct"/>
            <w:tcBorders>
              <w:top w:val="single" w:sz="4" w:space="0" w:color="auto"/>
              <w:left w:val="nil"/>
              <w:bottom w:val="double" w:sz="6" w:space="0" w:color="auto"/>
              <w:right w:val="single" w:sz="4" w:space="0" w:color="auto"/>
            </w:tcBorders>
            <w:shd w:val="clear" w:color="auto" w:fill="auto"/>
            <w:noWrap/>
            <w:vAlign w:val="center"/>
            <w:hideMark/>
          </w:tcPr>
          <w:p w14:paraId="6348D2A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w:t>
            </w:r>
          </w:p>
        </w:tc>
        <w:tc>
          <w:tcPr>
            <w:tcW w:w="306" w:type="pct"/>
            <w:tcBorders>
              <w:top w:val="nil"/>
              <w:left w:val="nil"/>
              <w:bottom w:val="double" w:sz="6" w:space="0" w:color="auto"/>
              <w:right w:val="single" w:sz="4" w:space="0" w:color="auto"/>
            </w:tcBorders>
            <w:shd w:val="clear" w:color="auto" w:fill="auto"/>
            <w:vAlign w:val="center"/>
            <w:hideMark/>
          </w:tcPr>
          <w:p w14:paraId="7BC5E86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0,00%</w:t>
            </w:r>
          </w:p>
        </w:tc>
        <w:tc>
          <w:tcPr>
            <w:tcW w:w="306" w:type="pct"/>
            <w:tcBorders>
              <w:top w:val="nil"/>
              <w:left w:val="nil"/>
              <w:bottom w:val="double" w:sz="6" w:space="0" w:color="auto"/>
              <w:right w:val="single" w:sz="4" w:space="0" w:color="auto"/>
            </w:tcBorders>
            <w:shd w:val="clear" w:color="auto" w:fill="auto"/>
            <w:vAlign w:val="center"/>
            <w:hideMark/>
          </w:tcPr>
          <w:p w14:paraId="727240F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4,14%</w:t>
            </w:r>
          </w:p>
        </w:tc>
        <w:tc>
          <w:tcPr>
            <w:tcW w:w="306" w:type="pct"/>
            <w:tcBorders>
              <w:top w:val="nil"/>
              <w:left w:val="nil"/>
              <w:bottom w:val="double" w:sz="6" w:space="0" w:color="auto"/>
              <w:right w:val="single" w:sz="4" w:space="0" w:color="auto"/>
            </w:tcBorders>
            <w:shd w:val="clear" w:color="auto" w:fill="auto"/>
            <w:vAlign w:val="center"/>
            <w:hideMark/>
          </w:tcPr>
          <w:p w14:paraId="2433136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6,96%</w:t>
            </w:r>
          </w:p>
        </w:tc>
        <w:tc>
          <w:tcPr>
            <w:tcW w:w="332" w:type="pct"/>
            <w:tcBorders>
              <w:top w:val="nil"/>
              <w:left w:val="nil"/>
              <w:bottom w:val="double" w:sz="6" w:space="0" w:color="auto"/>
              <w:right w:val="single" w:sz="4" w:space="0" w:color="auto"/>
            </w:tcBorders>
            <w:shd w:val="clear" w:color="auto" w:fill="auto"/>
            <w:vAlign w:val="center"/>
            <w:hideMark/>
          </w:tcPr>
          <w:p w14:paraId="567B4D6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13,11%</w:t>
            </w:r>
          </w:p>
        </w:tc>
        <w:tc>
          <w:tcPr>
            <w:tcW w:w="306" w:type="pct"/>
            <w:tcBorders>
              <w:top w:val="nil"/>
              <w:left w:val="nil"/>
              <w:bottom w:val="double" w:sz="6" w:space="0" w:color="auto"/>
              <w:right w:val="single" w:sz="4" w:space="0" w:color="auto"/>
            </w:tcBorders>
            <w:shd w:val="clear" w:color="auto" w:fill="auto"/>
            <w:vAlign w:val="center"/>
            <w:hideMark/>
          </w:tcPr>
          <w:p w14:paraId="53542D3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-0,52%</w:t>
            </w:r>
          </w:p>
        </w:tc>
        <w:tc>
          <w:tcPr>
            <w:tcW w:w="306" w:type="pct"/>
            <w:tcBorders>
              <w:top w:val="nil"/>
              <w:left w:val="nil"/>
              <w:bottom w:val="double" w:sz="6" w:space="0" w:color="auto"/>
              <w:right w:val="single" w:sz="4" w:space="0" w:color="auto"/>
            </w:tcBorders>
            <w:shd w:val="clear" w:color="auto" w:fill="auto"/>
            <w:vAlign w:val="center"/>
            <w:hideMark/>
          </w:tcPr>
          <w:p w14:paraId="5F58ADC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3,87%</w:t>
            </w:r>
          </w:p>
        </w:tc>
        <w:tc>
          <w:tcPr>
            <w:tcW w:w="306" w:type="pct"/>
            <w:tcBorders>
              <w:top w:val="nil"/>
              <w:left w:val="nil"/>
              <w:bottom w:val="double" w:sz="6" w:space="0" w:color="auto"/>
              <w:right w:val="single" w:sz="4" w:space="0" w:color="auto"/>
            </w:tcBorders>
            <w:shd w:val="clear" w:color="auto" w:fill="auto"/>
            <w:vAlign w:val="center"/>
            <w:hideMark/>
          </w:tcPr>
          <w:p w14:paraId="680F16E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2,72%</w:t>
            </w:r>
          </w:p>
        </w:tc>
        <w:tc>
          <w:tcPr>
            <w:tcW w:w="306" w:type="pct"/>
            <w:tcBorders>
              <w:top w:val="nil"/>
              <w:left w:val="nil"/>
              <w:bottom w:val="double" w:sz="6" w:space="0" w:color="auto"/>
              <w:right w:val="single" w:sz="4" w:space="0" w:color="auto"/>
            </w:tcBorders>
            <w:shd w:val="clear" w:color="auto" w:fill="auto"/>
            <w:vAlign w:val="center"/>
            <w:hideMark/>
          </w:tcPr>
          <w:p w14:paraId="25EED94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3,89%</w:t>
            </w:r>
          </w:p>
        </w:tc>
        <w:tc>
          <w:tcPr>
            <w:tcW w:w="306" w:type="pct"/>
            <w:tcBorders>
              <w:top w:val="nil"/>
              <w:left w:val="nil"/>
              <w:bottom w:val="double" w:sz="6" w:space="0" w:color="auto"/>
              <w:right w:val="single" w:sz="4" w:space="0" w:color="auto"/>
            </w:tcBorders>
            <w:shd w:val="clear" w:color="auto" w:fill="auto"/>
            <w:vAlign w:val="center"/>
            <w:hideMark/>
          </w:tcPr>
          <w:p w14:paraId="5711B96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3,86%</w:t>
            </w:r>
          </w:p>
        </w:tc>
        <w:tc>
          <w:tcPr>
            <w:tcW w:w="332" w:type="pct"/>
            <w:tcBorders>
              <w:top w:val="nil"/>
              <w:left w:val="nil"/>
              <w:bottom w:val="double" w:sz="6" w:space="0" w:color="auto"/>
              <w:right w:val="single" w:sz="4" w:space="0" w:color="auto"/>
            </w:tcBorders>
            <w:shd w:val="clear" w:color="auto" w:fill="auto"/>
            <w:vAlign w:val="center"/>
            <w:hideMark/>
          </w:tcPr>
          <w:p w14:paraId="5E028AF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-10,51%</w:t>
            </w:r>
          </w:p>
        </w:tc>
        <w:tc>
          <w:tcPr>
            <w:tcW w:w="306" w:type="pct"/>
            <w:tcBorders>
              <w:top w:val="nil"/>
              <w:left w:val="nil"/>
              <w:bottom w:val="double" w:sz="6" w:space="0" w:color="auto"/>
              <w:right w:val="single" w:sz="4" w:space="0" w:color="auto"/>
            </w:tcBorders>
            <w:shd w:val="clear" w:color="auto" w:fill="auto"/>
            <w:vAlign w:val="center"/>
            <w:hideMark/>
          </w:tcPr>
          <w:p w14:paraId="229B25A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4,69%</w:t>
            </w:r>
          </w:p>
        </w:tc>
        <w:tc>
          <w:tcPr>
            <w:tcW w:w="305" w:type="pct"/>
            <w:tcBorders>
              <w:top w:val="nil"/>
              <w:left w:val="nil"/>
              <w:bottom w:val="double" w:sz="6" w:space="0" w:color="auto"/>
              <w:right w:val="single" w:sz="4" w:space="0" w:color="auto"/>
            </w:tcBorders>
            <w:shd w:val="clear" w:color="auto" w:fill="auto"/>
            <w:vAlign w:val="center"/>
            <w:hideMark/>
          </w:tcPr>
          <w:p w14:paraId="3500BA1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3,88%</w:t>
            </w:r>
          </w:p>
        </w:tc>
      </w:tr>
      <w:tr w:rsidR="00A0021A" w:rsidRPr="006762E9" w14:paraId="3F3117DC" w14:textId="77777777" w:rsidTr="00A0021A">
        <w:trPr>
          <w:trHeight w:val="20"/>
        </w:trPr>
        <w:tc>
          <w:tcPr>
            <w:tcW w:w="5000" w:type="pct"/>
            <w:gridSpan w:val="14"/>
            <w:tcBorders>
              <w:top w:val="nil"/>
              <w:left w:val="single" w:sz="4" w:space="0" w:color="auto"/>
              <w:bottom w:val="single" w:sz="4" w:space="0" w:color="auto"/>
              <w:right w:val="single" w:sz="4" w:space="0" w:color="auto"/>
            </w:tcBorders>
            <w:shd w:val="clear" w:color="auto" w:fill="auto"/>
            <w:vAlign w:val="center"/>
            <w:hideMark/>
          </w:tcPr>
          <w:p w14:paraId="22D78F41" w14:textId="77777777" w:rsidR="00A0021A" w:rsidRPr="006762E9" w:rsidRDefault="00A0021A" w:rsidP="006762E9">
            <w:pPr>
              <w:autoSpaceDE/>
              <w:autoSpaceDN/>
              <w:spacing w:line="240" w:lineRule="auto"/>
              <w:ind w:firstLine="0"/>
              <w:jc w:val="center"/>
              <w:rPr>
                <w:b/>
                <w:bCs/>
                <w:color w:val="000000"/>
                <w:sz w:val="16"/>
                <w:szCs w:val="16"/>
                <w:lang w:bidi="ar-SA"/>
              </w:rPr>
            </w:pPr>
            <w:r w:rsidRPr="006762E9">
              <w:rPr>
                <w:b/>
                <w:bCs/>
                <w:color w:val="000000"/>
                <w:sz w:val="16"/>
                <w:szCs w:val="16"/>
                <w:lang w:bidi="ar-SA"/>
              </w:rPr>
              <w:t>Вариант 2</w:t>
            </w:r>
          </w:p>
        </w:tc>
      </w:tr>
      <w:tr w:rsidR="00A0021A" w:rsidRPr="006762E9" w14:paraId="6BA054BA"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596D18FB"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Полезный отпуск тепловой энергии</w:t>
            </w:r>
          </w:p>
        </w:tc>
        <w:tc>
          <w:tcPr>
            <w:tcW w:w="402" w:type="pct"/>
            <w:tcBorders>
              <w:top w:val="nil"/>
              <w:left w:val="nil"/>
              <w:bottom w:val="single" w:sz="4" w:space="0" w:color="auto"/>
              <w:right w:val="single" w:sz="4" w:space="0" w:color="auto"/>
            </w:tcBorders>
            <w:shd w:val="clear" w:color="auto" w:fill="auto"/>
            <w:vAlign w:val="center"/>
            <w:hideMark/>
          </w:tcPr>
          <w:p w14:paraId="496428A7" w14:textId="77777777" w:rsidR="00A0021A" w:rsidRPr="006762E9" w:rsidRDefault="00A0021A" w:rsidP="006762E9">
            <w:pPr>
              <w:autoSpaceDE/>
              <w:autoSpaceDN/>
              <w:spacing w:line="240" w:lineRule="auto"/>
              <w:ind w:firstLine="0"/>
              <w:jc w:val="center"/>
              <w:rPr>
                <w:sz w:val="16"/>
                <w:szCs w:val="16"/>
                <w:lang w:bidi="ar-SA"/>
              </w:rPr>
            </w:pPr>
            <w:proofErr w:type="spellStart"/>
            <w:r w:rsidRPr="006762E9">
              <w:rPr>
                <w:sz w:val="16"/>
                <w:szCs w:val="16"/>
                <w:lang w:bidi="ar-SA"/>
              </w:rPr>
              <w:t>тыс.Гкал</w:t>
            </w:r>
            <w:proofErr w:type="spellEnd"/>
          </w:p>
        </w:tc>
        <w:tc>
          <w:tcPr>
            <w:tcW w:w="306" w:type="pct"/>
            <w:tcBorders>
              <w:top w:val="nil"/>
              <w:left w:val="nil"/>
              <w:bottom w:val="single" w:sz="4" w:space="0" w:color="auto"/>
              <w:right w:val="single" w:sz="4" w:space="0" w:color="auto"/>
            </w:tcBorders>
            <w:shd w:val="clear" w:color="auto" w:fill="auto"/>
            <w:vAlign w:val="center"/>
            <w:hideMark/>
          </w:tcPr>
          <w:p w14:paraId="227875D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w:t>
            </w:r>
          </w:p>
        </w:tc>
        <w:tc>
          <w:tcPr>
            <w:tcW w:w="306" w:type="pct"/>
            <w:tcBorders>
              <w:top w:val="nil"/>
              <w:left w:val="nil"/>
              <w:bottom w:val="single" w:sz="4" w:space="0" w:color="auto"/>
              <w:right w:val="single" w:sz="4" w:space="0" w:color="auto"/>
            </w:tcBorders>
            <w:shd w:val="clear" w:color="auto" w:fill="auto"/>
            <w:vAlign w:val="center"/>
            <w:hideMark/>
          </w:tcPr>
          <w:p w14:paraId="024DBDE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w:t>
            </w:r>
          </w:p>
        </w:tc>
        <w:tc>
          <w:tcPr>
            <w:tcW w:w="306" w:type="pct"/>
            <w:tcBorders>
              <w:top w:val="nil"/>
              <w:left w:val="nil"/>
              <w:bottom w:val="single" w:sz="4" w:space="0" w:color="auto"/>
              <w:right w:val="single" w:sz="4" w:space="0" w:color="auto"/>
            </w:tcBorders>
            <w:shd w:val="clear" w:color="auto" w:fill="auto"/>
            <w:vAlign w:val="center"/>
            <w:hideMark/>
          </w:tcPr>
          <w:p w14:paraId="7B7A357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w:t>
            </w:r>
          </w:p>
        </w:tc>
        <w:tc>
          <w:tcPr>
            <w:tcW w:w="332" w:type="pct"/>
            <w:tcBorders>
              <w:top w:val="nil"/>
              <w:left w:val="nil"/>
              <w:bottom w:val="single" w:sz="4" w:space="0" w:color="auto"/>
              <w:right w:val="single" w:sz="4" w:space="0" w:color="auto"/>
            </w:tcBorders>
            <w:shd w:val="clear" w:color="auto" w:fill="auto"/>
            <w:vAlign w:val="center"/>
            <w:hideMark/>
          </w:tcPr>
          <w:p w14:paraId="1A629A3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w:t>
            </w:r>
          </w:p>
        </w:tc>
        <w:tc>
          <w:tcPr>
            <w:tcW w:w="306" w:type="pct"/>
            <w:tcBorders>
              <w:top w:val="nil"/>
              <w:left w:val="nil"/>
              <w:bottom w:val="single" w:sz="4" w:space="0" w:color="auto"/>
              <w:right w:val="single" w:sz="4" w:space="0" w:color="auto"/>
            </w:tcBorders>
            <w:shd w:val="clear" w:color="auto" w:fill="auto"/>
            <w:vAlign w:val="center"/>
            <w:hideMark/>
          </w:tcPr>
          <w:p w14:paraId="53C3C59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w:t>
            </w:r>
          </w:p>
        </w:tc>
        <w:tc>
          <w:tcPr>
            <w:tcW w:w="306" w:type="pct"/>
            <w:tcBorders>
              <w:top w:val="nil"/>
              <w:left w:val="nil"/>
              <w:bottom w:val="single" w:sz="4" w:space="0" w:color="auto"/>
              <w:right w:val="single" w:sz="4" w:space="0" w:color="auto"/>
            </w:tcBorders>
            <w:shd w:val="clear" w:color="auto" w:fill="auto"/>
            <w:vAlign w:val="center"/>
            <w:hideMark/>
          </w:tcPr>
          <w:p w14:paraId="18800AD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44</w:t>
            </w:r>
          </w:p>
        </w:tc>
        <w:tc>
          <w:tcPr>
            <w:tcW w:w="306" w:type="pct"/>
            <w:tcBorders>
              <w:top w:val="nil"/>
              <w:left w:val="nil"/>
              <w:bottom w:val="single" w:sz="4" w:space="0" w:color="auto"/>
              <w:right w:val="single" w:sz="4" w:space="0" w:color="auto"/>
            </w:tcBorders>
            <w:shd w:val="clear" w:color="auto" w:fill="auto"/>
            <w:vAlign w:val="center"/>
            <w:hideMark/>
          </w:tcPr>
          <w:p w14:paraId="032DDEC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w:t>
            </w:r>
          </w:p>
        </w:tc>
        <w:tc>
          <w:tcPr>
            <w:tcW w:w="306" w:type="pct"/>
            <w:tcBorders>
              <w:top w:val="nil"/>
              <w:left w:val="nil"/>
              <w:bottom w:val="single" w:sz="4" w:space="0" w:color="auto"/>
              <w:right w:val="single" w:sz="4" w:space="0" w:color="auto"/>
            </w:tcBorders>
            <w:shd w:val="clear" w:color="auto" w:fill="auto"/>
            <w:vAlign w:val="center"/>
            <w:hideMark/>
          </w:tcPr>
          <w:p w14:paraId="11C798D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w:t>
            </w:r>
          </w:p>
        </w:tc>
        <w:tc>
          <w:tcPr>
            <w:tcW w:w="306" w:type="pct"/>
            <w:tcBorders>
              <w:top w:val="nil"/>
              <w:left w:val="nil"/>
              <w:bottom w:val="single" w:sz="4" w:space="0" w:color="auto"/>
              <w:right w:val="single" w:sz="4" w:space="0" w:color="auto"/>
            </w:tcBorders>
            <w:shd w:val="clear" w:color="auto" w:fill="auto"/>
            <w:vAlign w:val="center"/>
            <w:hideMark/>
          </w:tcPr>
          <w:p w14:paraId="313F13D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44</w:t>
            </w:r>
          </w:p>
        </w:tc>
        <w:tc>
          <w:tcPr>
            <w:tcW w:w="332" w:type="pct"/>
            <w:tcBorders>
              <w:top w:val="nil"/>
              <w:left w:val="nil"/>
              <w:bottom w:val="single" w:sz="4" w:space="0" w:color="auto"/>
              <w:right w:val="single" w:sz="4" w:space="0" w:color="auto"/>
            </w:tcBorders>
            <w:shd w:val="clear" w:color="auto" w:fill="auto"/>
            <w:vAlign w:val="center"/>
            <w:hideMark/>
          </w:tcPr>
          <w:p w14:paraId="5BE94EF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61</w:t>
            </w:r>
          </w:p>
        </w:tc>
        <w:tc>
          <w:tcPr>
            <w:tcW w:w="306" w:type="pct"/>
            <w:tcBorders>
              <w:top w:val="nil"/>
              <w:left w:val="nil"/>
              <w:bottom w:val="single" w:sz="4" w:space="0" w:color="auto"/>
              <w:right w:val="single" w:sz="4" w:space="0" w:color="auto"/>
            </w:tcBorders>
            <w:shd w:val="clear" w:color="auto" w:fill="auto"/>
            <w:vAlign w:val="center"/>
            <w:hideMark/>
          </w:tcPr>
          <w:p w14:paraId="2087191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60</w:t>
            </w:r>
          </w:p>
        </w:tc>
        <w:tc>
          <w:tcPr>
            <w:tcW w:w="305" w:type="pct"/>
            <w:tcBorders>
              <w:top w:val="nil"/>
              <w:left w:val="nil"/>
              <w:bottom w:val="single" w:sz="4" w:space="0" w:color="auto"/>
              <w:right w:val="single" w:sz="4" w:space="0" w:color="auto"/>
            </w:tcBorders>
            <w:shd w:val="clear" w:color="auto" w:fill="auto"/>
            <w:vAlign w:val="center"/>
            <w:hideMark/>
          </w:tcPr>
          <w:p w14:paraId="79DB875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60</w:t>
            </w:r>
          </w:p>
        </w:tc>
      </w:tr>
      <w:tr w:rsidR="00A0021A" w:rsidRPr="006762E9" w14:paraId="193AF299"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00DF5BFC"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Затрачено топлива на выработку тепловой энергии</w:t>
            </w:r>
          </w:p>
        </w:tc>
        <w:tc>
          <w:tcPr>
            <w:tcW w:w="402" w:type="pct"/>
            <w:tcBorders>
              <w:top w:val="nil"/>
              <w:left w:val="nil"/>
              <w:bottom w:val="single" w:sz="4" w:space="0" w:color="auto"/>
              <w:right w:val="single" w:sz="4" w:space="0" w:color="auto"/>
            </w:tcBorders>
            <w:shd w:val="clear" w:color="auto" w:fill="auto"/>
            <w:vAlign w:val="center"/>
            <w:hideMark/>
          </w:tcPr>
          <w:p w14:paraId="13D88221"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 xml:space="preserve">тыс. т </w:t>
            </w:r>
            <w:proofErr w:type="spellStart"/>
            <w:r w:rsidRPr="006762E9">
              <w:rPr>
                <w:sz w:val="16"/>
                <w:szCs w:val="16"/>
                <w:lang w:bidi="ar-SA"/>
              </w:rPr>
              <w:t>у.т</w:t>
            </w:r>
            <w:proofErr w:type="spellEnd"/>
            <w:r w:rsidRPr="006762E9">
              <w:rPr>
                <w:sz w:val="16"/>
                <w:szCs w:val="16"/>
                <w:lang w:bidi="ar-SA"/>
              </w:rPr>
              <w:t>.</w:t>
            </w:r>
          </w:p>
        </w:tc>
        <w:tc>
          <w:tcPr>
            <w:tcW w:w="306" w:type="pct"/>
            <w:tcBorders>
              <w:top w:val="nil"/>
              <w:left w:val="nil"/>
              <w:bottom w:val="single" w:sz="4" w:space="0" w:color="auto"/>
              <w:right w:val="single" w:sz="4" w:space="0" w:color="auto"/>
            </w:tcBorders>
            <w:shd w:val="clear" w:color="auto" w:fill="auto"/>
            <w:vAlign w:val="center"/>
            <w:hideMark/>
          </w:tcPr>
          <w:p w14:paraId="7404EC9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w:t>
            </w:r>
          </w:p>
        </w:tc>
        <w:tc>
          <w:tcPr>
            <w:tcW w:w="306" w:type="pct"/>
            <w:tcBorders>
              <w:top w:val="nil"/>
              <w:left w:val="nil"/>
              <w:bottom w:val="single" w:sz="4" w:space="0" w:color="auto"/>
              <w:right w:val="single" w:sz="4" w:space="0" w:color="auto"/>
            </w:tcBorders>
            <w:shd w:val="clear" w:color="auto" w:fill="auto"/>
            <w:vAlign w:val="center"/>
            <w:hideMark/>
          </w:tcPr>
          <w:p w14:paraId="7BF4BEC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w:t>
            </w:r>
          </w:p>
        </w:tc>
        <w:tc>
          <w:tcPr>
            <w:tcW w:w="306" w:type="pct"/>
            <w:tcBorders>
              <w:top w:val="nil"/>
              <w:left w:val="nil"/>
              <w:bottom w:val="single" w:sz="4" w:space="0" w:color="auto"/>
              <w:right w:val="single" w:sz="4" w:space="0" w:color="auto"/>
            </w:tcBorders>
            <w:shd w:val="clear" w:color="auto" w:fill="auto"/>
            <w:vAlign w:val="center"/>
            <w:hideMark/>
          </w:tcPr>
          <w:p w14:paraId="77477B6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32" w:type="pct"/>
            <w:tcBorders>
              <w:top w:val="nil"/>
              <w:left w:val="nil"/>
              <w:bottom w:val="single" w:sz="4" w:space="0" w:color="auto"/>
              <w:right w:val="single" w:sz="4" w:space="0" w:color="auto"/>
            </w:tcBorders>
            <w:shd w:val="clear" w:color="auto" w:fill="auto"/>
            <w:vAlign w:val="center"/>
            <w:hideMark/>
          </w:tcPr>
          <w:p w14:paraId="0C57328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06" w:type="pct"/>
            <w:tcBorders>
              <w:top w:val="nil"/>
              <w:left w:val="nil"/>
              <w:bottom w:val="single" w:sz="4" w:space="0" w:color="auto"/>
              <w:right w:val="single" w:sz="4" w:space="0" w:color="auto"/>
            </w:tcBorders>
            <w:shd w:val="clear" w:color="auto" w:fill="auto"/>
            <w:vAlign w:val="center"/>
            <w:hideMark/>
          </w:tcPr>
          <w:p w14:paraId="08396F5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06" w:type="pct"/>
            <w:tcBorders>
              <w:top w:val="nil"/>
              <w:left w:val="nil"/>
              <w:bottom w:val="single" w:sz="4" w:space="0" w:color="auto"/>
              <w:right w:val="single" w:sz="4" w:space="0" w:color="auto"/>
            </w:tcBorders>
            <w:shd w:val="clear" w:color="auto" w:fill="auto"/>
            <w:vAlign w:val="center"/>
            <w:hideMark/>
          </w:tcPr>
          <w:p w14:paraId="1E70DC0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06" w:type="pct"/>
            <w:tcBorders>
              <w:top w:val="nil"/>
              <w:left w:val="nil"/>
              <w:bottom w:val="single" w:sz="4" w:space="0" w:color="auto"/>
              <w:right w:val="single" w:sz="4" w:space="0" w:color="auto"/>
            </w:tcBorders>
            <w:shd w:val="clear" w:color="auto" w:fill="auto"/>
            <w:vAlign w:val="center"/>
            <w:hideMark/>
          </w:tcPr>
          <w:p w14:paraId="6AB5012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06" w:type="pct"/>
            <w:tcBorders>
              <w:top w:val="nil"/>
              <w:left w:val="nil"/>
              <w:bottom w:val="single" w:sz="4" w:space="0" w:color="auto"/>
              <w:right w:val="single" w:sz="4" w:space="0" w:color="auto"/>
            </w:tcBorders>
            <w:shd w:val="clear" w:color="auto" w:fill="auto"/>
            <w:vAlign w:val="center"/>
            <w:hideMark/>
          </w:tcPr>
          <w:p w14:paraId="3CFB345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06" w:type="pct"/>
            <w:tcBorders>
              <w:top w:val="nil"/>
              <w:left w:val="nil"/>
              <w:bottom w:val="single" w:sz="4" w:space="0" w:color="auto"/>
              <w:right w:val="single" w:sz="4" w:space="0" w:color="auto"/>
            </w:tcBorders>
            <w:shd w:val="clear" w:color="auto" w:fill="auto"/>
            <w:vAlign w:val="center"/>
            <w:hideMark/>
          </w:tcPr>
          <w:p w14:paraId="0C14371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w:t>
            </w:r>
          </w:p>
        </w:tc>
        <w:tc>
          <w:tcPr>
            <w:tcW w:w="332" w:type="pct"/>
            <w:tcBorders>
              <w:top w:val="nil"/>
              <w:left w:val="nil"/>
              <w:bottom w:val="single" w:sz="4" w:space="0" w:color="auto"/>
              <w:right w:val="single" w:sz="4" w:space="0" w:color="auto"/>
            </w:tcBorders>
            <w:shd w:val="clear" w:color="auto" w:fill="auto"/>
            <w:vAlign w:val="center"/>
            <w:hideMark/>
          </w:tcPr>
          <w:p w14:paraId="7E92316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w:t>
            </w:r>
          </w:p>
        </w:tc>
        <w:tc>
          <w:tcPr>
            <w:tcW w:w="306" w:type="pct"/>
            <w:tcBorders>
              <w:top w:val="nil"/>
              <w:left w:val="nil"/>
              <w:bottom w:val="single" w:sz="4" w:space="0" w:color="auto"/>
              <w:right w:val="single" w:sz="4" w:space="0" w:color="auto"/>
            </w:tcBorders>
            <w:shd w:val="clear" w:color="auto" w:fill="auto"/>
            <w:vAlign w:val="center"/>
            <w:hideMark/>
          </w:tcPr>
          <w:p w14:paraId="497DA07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w:t>
            </w:r>
          </w:p>
        </w:tc>
        <w:tc>
          <w:tcPr>
            <w:tcW w:w="305" w:type="pct"/>
            <w:tcBorders>
              <w:top w:val="nil"/>
              <w:left w:val="nil"/>
              <w:bottom w:val="single" w:sz="4" w:space="0" w:color="auto"/>
              <w:right w:val="single" w:sz="4" w:space="0" w:color="auto"/>
            </w:tcBorders>
            <w:shd w:val="clear" w:color="auto" w:fill="auto"/>
            <w:vAlign w:val="center"/>
            <w:hideMark/>
          </w:tcPr>
          <w:p w14:paraId="7381FF0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w:t>
            </w:r>
          </w:p>
        </w:tc>
      </w:tr>
      <w:tr w:rsidR="00A0021A" w:rsidRPr="006762E9" w14:paraId="4D4D46C8"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05798C8F"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Сырье, основные материалы</w:t>
            </w:r>
          </w:p>
        </w:tc>
        <w:tc>
          <w:tcPr>
            <w:tcW w:w="402" w:type="pct"/>
            <w:tcBorders>
              <w:top w:val="nil"/>
              <w:left w:val="nil"/>
              <w:bottom w:val="single" w:sz="4" w:space="0" w:color="auto"/>
              <w:right w:val="single" w:sz="4" w:space="0" w:color="auto"/>
            </w:tcBorders>
            <w:shd w:val="clear" w:color="auto" w:fill="auto"/>
            <w:vAlign w:val="center"/>
            <w:hideMark/>
          </w:tcPr>
          <w:p w14:paraId="23120D89"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069E147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109</w:t>
            </w:r>
          </w:p>
        </w:tc>
        <w:tc>
          <w:tcPr>
            <w:tcW w:w="306" w:type="pct"/>
            <w:tcBorders>
              <w:top w:val="nil"/>
              <w:left w:val="nil"/>
              <w:bottom w:val="single" w:sz="4" w:space="0" w:color="auto"/>
              <w:right w:val="single" w:sz="4" w:space="0" w:color="auto"/>
            </w:tcBorders>
            <w:shd w:val="clear" w:color="auto" w:fill="auto"/>
            <w:vAlign w:val="center"/>
            <w:hideMark/>
          </w:tcPr>
          <w:p w14:paraId="7983EEF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113</w:t>
            </w:r>
          </w:p>
        </w:tc>
        <w:tc>
          <w:tcPr>
            <w:tcW w:w="306" w:type="pct"/>
            <w:tcBorders>
              <w:top w:val="nil"/>
              <w:left w:val="nil"/>
              <w:bottom w:val="single" w:sz="4" w:space="0" w:color="auto"/>
              <w:right w:val="single" w:sz="4" w:space="0" w:color="auto"/>
            </w:tcBorders>
            <w:shd w:val="clear" w:color="auto" w:fill="auto"/>
            <w:vAlign w:val="center"/>
            <w:hideMark/>
          </w:tcPr>
          <w:p w14:paraId="5572B25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117</w:t>
            </w:r>
          </w:p>
        </w:tc>
        <w:tc>
          <w:tcPr>
            <w:tcW w:w="332" w:type="pct"/>
            <w:tcBorders>
              <w:top w:val="nil"/>
              <w:left w:val="nil"/>
              <w:bottom w:val="single" w:sz="4" w:space="0" w:color="auto"/>
              <w:right w:val="single" w:sz="4" w:space="0" w:color="auto"/>
            </w:tcBorders>
            <w:shd w:val="clear" w:color="auto" w:fill="auto"/>
            <w:vAlign w:val="center"/>
            <w:hideMark/>
          </w:tcPr>
          <w:p w14:paraId="2C2FF01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122</w:t>
            </w:r>
          </w:p>
        </w:tc>
        <w:tc>
          <w:tcPr>
            <w:tcW w:w="306" w:type="pct"/>
            <w:tcBorders>
              <w:top w:val="nil"/>
              <w:left w:val="nil"/>
              <w:bottom w:val="single" w:sz="4" w:space="0" w:color="auto"/>
              <w:right w:val="single" w:sz="4" w:space="0" w:color="auto"/>
            </w:tcBorders>
            <w:shd w:val="clear" w:color="auto" w:fill="auto"/>
            <w:vAlign w:val="center"/>
            <w:hideMark/>
          </w:tcPr>
          <w:p w14:paraId="461AAFA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127</w:t>
            </w:r>
          </w:p>
        </w:tc>
        <w:tc>
          <w:tcPr>
            <w:tcW w:w="306" w:type="pct"/>
            <w:tcBorders>
              <w:top w:val="nil"/>
              <w:left w:val="nil"/>
              <w:bottom w:val="single" w:sz="4" w:space="0" w:color="auto"/>
              <w:right w:val="single" w:sz="4" w:space="0" w:color="auto"/>
            </w:tcBorders>
            <w:shd w:val="clear" w:color="auto" w:fill="auto"/>
            <w:vAlign w:val="center"/>
            <w:hideMark/>
          </w:tcPr>
          <w:p w14:paraId="08D222F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133</w:t>
            </w:r>
          </w:p>
        </w:tc>
        <w:tc>
          <w:tcPr>
            <w:tcW w:w="306" w:type="pct"/>
            <w:tcBorders>
              <w:top w:val="nil"/>
              <w:left w:val="nil"/>
              <w:bottom w:val="single" w:sz="4" w:space="0" w:color="auto"/>
              <w:right w:val="single" w:sz="4" w:space="0" w:color="auto"/>
            </w:tcBorders>
            <w:shd w:val="clear" w:color="auto" w:fill="auto"/>
            <w:vAlign w:val="center"/>
            <w:hideMark/>
          </w:tcPr>
          <w:p w14:paraId="0095250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139</w:t>
            </w:r>
          </w:p>
        </w:tc>
        <w:tc>
          <w:tcPr>
            <w:tcW w:w="306" w:type="pct"/>
            <w:tcBorders>
              <w:top w:val="nil"/>
              <w:left w:val="nil"/>
              <w:bottom w:val="single" w:sz="4" w:space="0" w:color="auto"/>
              <w:right w:val="single" w:sz="4" w:space="0" w:color="auto"/>
            </w:tcBorders>
            <w:shd w:val="clear" w:color="auto" w:fill="auto"/>
            <w:vAlign w:val="center"/>
            <w:hideMark/>
          </w:tcPr>
          <w:p w14:paraId="74B9F3E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144</w:t>
            </w:r>
          </w:p>
        </w:tc>
        <w:tc>
          <w:tcPr>
            <w:tcW w:w="306" w:type="pct"/>
            <w:tcBorders>
              <w:top w:val="nil"/>
              <w:left w:val="nil"/>
              <w:bottom w:val="single" w:sz="4" w:space="0" w:color="auto"/>
              <w:right w:val="single" w:sz="4" w:space="0" w:color="auto"/>
            </w:tcBorders>
            <w:shd w:val="clear" w:color="auto" w:fill="auto"/>
            <w:vAlign w:val="center"/>
            <w:hideMark/>
          </w:tcPr>
          <w:p w14:paraId="1CCDC80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151</w:t>
            </w:r>
          </w:p>
        </w:tc>
        <w:tc>
          <w:tcPr>
            <w:tcW w:w="332" w:type="pct"/>
            <w:tcBorders>
              <w:top w:val="nil"/>
              <w:left w:val="nil"/>
              <w:bottom w:val="single" w:sz="4" w:space="0" w:color="auto"/>
              <w:right w:val="single" w:sz="4" w:space="0" w:color="auto"/>
            </w:tcBorders>
            <w:shd w:val="clear" w:color="auto" w:fill="auto"/>
            <w:vAlign w:val="center"/>
            <w:hideMark/>
          </w:tcPr>
          <w:p w14:paraId="1D7F3F8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157</w:t>
            </w:r>
          </w:p>
        </w:tc>
        <w:tc>
          <w:tcPr>
            <w:tcW w:w="306" w:type="pct"/>
            <w:tcBorders>
              <w:top w:val="nil"/>
              <w:left w:val="nil"/>
              <w:bottom w:val="single" w:sz="4" w:space="0" w:color="auto"/>
              <w:right w:val="single" w:sz="4" w:space="0" w:color="auto"/>
            </w:tcBorders>
            <w:shd w:val="clear" w:color="auto" w:fill="auto"/>
            <w:vAlign w:val="center"/>
            <w:hideMark/>
          </w:tcPr>
          <w:p w14:paraId="35B61F5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164</w:t>
            </w:r>
          </w:p>
        </w:tc>
        <w:tc>
          <w:tcPr>
            <w:tcW w:w="305" w:type="pct"/>
            <w:tcBorders>
              <w:top w:val="nil"/>
              <w:left w:val="nil"/>
              <w:bottom w:val="single" w:sz="4" w:space="0" w:color="auto"/>
              <w:right w:val="single" w:sz="4" w:space="0" w:color="auto"/>
            </w:tcBorders>
            <w:shd w:val="clear" w:color="auto" w:fill="auto"/>
            <w:vAlign w:val="center"/>
            <w:hideMark/>
          </w:tcPr>
          <w:p w14:paraId="26DC8CD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171</w:t>
            </w:r>
          </w:p>
        </w:tc>
      </w:tr>
      <w:tr w:rsidR="00A0021A" w:rsidRPr="006762E9" w14:paraId="7EB8E141"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28A137CE"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Общепроизводственные расходы</w:t>
            </w:r>
          </w:p>
        </w:tc>
        <w:tc>
          <w:tcPr>
            <w:tcW w:w="402" w:type="pct"/>
            <w:tcBorders>
              <w:top w:val="nil"/>
              <w:left w:val="nil"/>
              <w:bottom w:val="single" w:sz="4" w:space="0" w:color="auto"/>
              <w:right w:val="single" w:sz="4" w:space="0" w:color="auto"/>
            </w:tcBorders>
            <w:shd w:val="clear" w:color="auto" w:fill="auto"/>
            <w:vAlign w:val="center"/>
            <w:hideMark/>
          </w:tcPr>
          <w:p w14:paraId="4BE6A8CF"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6AE6F84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607</w:t>
            </w:r>
          </w:p>
        </w:tc>
        <w:tc>
          <w:tcPr>
            <w:tcW w:w="306" w:type="pct"/>
            <w:tcBorders>
              <w:top w:val="nil"/>
              <w:left w:val="nil"/>
              <w:bottom w:val="single" w:sz="4" w:space="0" w:color="auto"/>
              <w:right w:val="single" w:sz="4" w:space="0" w:color="auto"/>
            </w:tcBorders>
            <w:shd w:val="clear" w:color="auto" w:fill="auto"/>
            <w:vAlign w:val="center"/>
            <w:hideMark/>
          </w:tcPr>
          <w:p w14:paraId="39CF5E8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628</w:t>
            </w:r>
          </w:p>
        </w:tc>
        <w:tc>
          <w:tcPr>
            <w:tcW w:w="306" w:type="pct"/>
            <w:tcBorders>
              <w:top w:val="nil"/>
              <w:left w:val="nil"/>
              <w:bottom w:val="single" w:sz="4" w:space="0" w:color="auto"/>
              <w:right w:val="single" w:sz="4" w:space="0" w:color="auto"/>
            </w:tcBorders>
            <w:shd w:val="clear" w:color="auto" w:fill="auto"/>
            <w:vAlign w:val="center"/>
            <w:hideMark/>
          </w:tcPr>
          <w:p w14:paraId="636B789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651</w:t>
            </w:r>
          </w:p>
        </w:tc>
        <w:tc>
          <w:tcPr>
            <w:tcW w:w="332" w:type="pct"/>
            <w:tcBorders>
              <w:top w:val="nil"/>
              <w:left w:val="nil"/>
              <w:bottom w:val="single" w:sz="4" w:space="0" w:color="auto"/>
              <w:right w:val="single" w:sz="4" w:space="0" w:color="auto"/>
            </w:tcBorders>
            <w:shd w:val="clear" w:color="auto" w:fill="auto"/>
            <w:vAlign w:val="center"/>
            <w:hideMark/>
          </w:tcPr>
          <w:p w14:paraId="2CFD9D6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678</w:t>
            </w:r>
          </w:p>
        </w:tc>
        <w:tc>
          <w:tcPr>
            <w:tcW w:w="306" w:type="pct"/>
            <w:tcBorders>
              <w:top w:val="nil"/>
              <w:left w:val="nil"/>
              <w:bottom w:val="single" w:sz="4" w:space="0" w:color="auto"/>
              <w:right w:val="single" w:sz="4" w:space="0" w:color="auto"/>
            </w:tcBorders>
            <w:shd w:val="clear" w:color="auto" w:fill="auto"/>
            <w:vAlign w:val="center"/>
            <w:hideMark/>
          </w:tcPr>
          <w:p w14:paraId="188D72B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708</w:t>
            </w:r>
          </w:p>
        </w:tc>
        <w:tc>
          <w:tcPr>
            <w:tcW w:w="306" w:type="pct"/>
            <w:tcBorders>
              <w:top w:val="nil"/>
              <w:left w:val="nil"/>
              <w:bottom w:val="single" w:sz="4" w:space="0" w:color="auto"/>
              <w:right w:val="single" w:sz="4" w:space="0" w:color="auto"/>
            </w:tcBorders>
            <w:shd w:val="clear" w:color="auto" w:fill="auto"/>
            <w:vAlign w:val="center"/>
            <w:hideMark/>
          </w:tcPr>
          <w:p w14:paraId="05774DB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740</w:t>
            </w:r>
          </w:p>
        </w:tc>
        <w:tc>
          <w:tcPr>
            <w:tcW w:w="306" w:type="pct"/>
            <w:tcBorders>
              <w:top w:val="nil"/>
              <w:left w:val="nil"/>
              <w:bottom w:val="single" w:sz="4" w:space="0" w:color="auto"/>
              <w:right w:val="single" w:sz="4" w:space="0" w:color="auto"/>
            </w:tcBorders>
            <w:shd w:val="clear" w:color="auto" w:fill="auto"/>
            <w:vAlign w:val="center"/>
            <w:hideMark/>
          </w:tcPr>
          <w:p w14:paraId="4CEE5BB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772</w:t>
            </w:r>
          </w:p>
        </w:tc>
        <w:tc>
          <w:tcPr>
            <w:tcW w:w="306" w:type="pct"/>
            <w:tcBorders>
              <w:top w:val="nil"/>
              <w:left w:val="nil"/>
              <w:bottom w:val="single" w:sz="4" w:space="0" w:color="auto"/>
              <w:right w:val="single" w:sz="4" w:space="0" w:color="auto"/>
            </w:tcBorders>
            <w:shd w:val="clear" w:color="auto" w:fill="auto"/>
            <w:vAlign w:val="center"/>
            <w:hideMark/>
          </w:tcPr>
          <w:p w14:paraId="6F42938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804</w:t>
            </w:r>
          </w:p>
        </w:tc>
        <w:tc>
          <w:tcPr>
            <w:tcW w:w="306" w:type="pct"/>
            <w:tcBorders>
              <w:top w:val="nil"/>
              <w:left w:val="nil"/>
              <w:bottom w:val="single" w:sz="4" w:space="0" w:color="auto"/>
              <w:right w:val="single" w:sz="4" w:space="0" w:color="auto"/>
            </w:tcBorders>
            <w:shd w:val="clear" w:color="auto" w:fill="auto"/>
            <w:vAlign w:val="center"/>
            <w:hideMark/>
          </w:tcPr>
          <w:p w14:paraId="6822F73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839</w:t>
            </w:r>
          </w:p>
        </w:tc>
        <w:tc>
          <w:tcPr>
            <w:tcW w:w="332" w:type="pct"/>
            <w:tcBorders>
              <w:top w:val="nil"/>
              <w:left w:val="nil"/>
              <w:bottom w:val="single" w:sz="4" w:space="0" w:color="auto"/>
              <w:right w:val="single" w:sz="4" w:space="0" w:color="auto"/>
            </w:tcBorders>
            <w:shd w:val="clear" w:color="auto" w:fill="auto"/>
            <w:vAlign w:val="center"/>
            <w:hideMark/>
          </w:tcPr>
          <w:p w14:paraId="2072C9F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875</w:t>
            </w:r>
          </w:p>
        </w:tc>
        <w:tc>
          <w:tcPr>
            <w:tcW w:w="306" w:type="pct"/>
            <w:tcBorders>
              <w:top w:val="nil"/>
              <w:left w:val="nil"/>
              <w:bottom w:val="single" w:sz="4" w:space="0" w:color="auto"/>
              <w:right w:val="single" w:sz="4" w:space="0" w:color="auto"/>
            </w:tcBorders>
            <w:shd w:val="clear" w:color="auto" w:fill="auto"/>
            <w:vAlign w:val="center"/>
            <w:hideMark/>
          </w:tcPr>
          <w:p w14:paraId="6EBB633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913</w:t>
            </w:r>
          </w:p>
        </w:tc>
        <w:tc>
          <w:tcPr>
            <w:tcW w:w="305" w:type="pct"/>
            <w:tcBorders>
              <w:top w:val="nil"/>
              <w:left w:val="nil"/>
              <w:bottom w:val="single" w:sz="4" w:space="0" w:color="auto"/>
              <w:right w:val="single" w:sz="4" w:space="0" w:color="auto"/>
            </w:tcBorders>
            <w:shd w:val="clear" w:color="auto" w:fill="auto"/>
            <w:vAlign w:val="center"/>
            <w:hideMark/>
          </w:tcPr>
          <w:p w14:paraId="25DA4EA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952</w:t>
            </w:r>
          </w:p>
        </w:tc>
      </w:tr>
      <w:tr w:rsidR="00A0021A" w:rsidRPr="006762E9" w14:paraId="61E2C7F4"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15A6756C"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Общехозяйственные расходы, в том числе:</w:t>
            </w:r>
          </w:p>
        </w:tc>
        <w:tc>
          <w:tcPr>
            <w:tcW w:w="402" w:type="pct"/>
            <w:tcBorders>
              <w:top w:val="nil"/>
              <w:left w:val="nil"/>
              <w:bottom w:val="single" w:sz="4" w:space="0" w:color="auto"/>
              <w:right w:val="single" w:sz="4" w:space="0" w:color="auto"/>
            </w:tcBorders>
            <w:shd w:val="clear" w:color="auto" w:fill="auto"/>
            <w:vAlign w:val="center"/>
            <w:hideMark/>
          </w:tcPr>
          <w:p w14:paraId="2DF37EFC"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715B5FB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1155</w:t>
            </w:r>
          </w:p>
        </w:tc>
        <w:tc>
          <w:tcPr>
            <w:tcW w:w="306" w:type="pct"/>
            <w:tcBorders>
              <w:top w:val="nil"/>
              <w:left w:val="nil"/>
              <w:bottom w:val="single" w:sz="4" w:space="0" w:color="auto"/>
              <w:right w:val="single" w:sz="4" w:space="0" w:color="auto"/>
            </w:tcBorders>
            <w:shd w:val="clear" w:color="auto" w:fill="auto"/>
            <w:vAlign w:val="center"/>
            <w:hideMark/>
          </w:tcPr>
          <w:p w14:paraId="5973C4F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1196</w:t>
            </w:r>
          </w:p>
        </w:tc>
        <w:tc>
          <w:tcPr>
            <w:tcW w:w="306" w:type="pct"/>
            <w:tcBorders>
              <w:top w:val="nil"/>
              <w:left w:val="nil"/>
              <w:bottom w:val="single" w:sz="4" w:space="0" w:color="auto"/>
              <w:right w:val="single" w:sz="4" w:space="0" w:color="auto"/>
            </w:tcBorders>
            <w:shd w:val="clear" w:color="auto" w:fill="auto"/>
            <w:vAlign w:val="center"/>
            <w:hideMark/>
          </w:tcPr>
          <w:p w14:paraId="4958680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1239</w:t>
            </w:r>
          </w:p>
        </w:tc>
        <w:tc>
          <w:tcPr>
            <w:tcW w:w="332" w:type="pct"/>
            <w:tcBorders>
              <w:top w:val="nil"/>
              <w:left w:val="nil"/>
              <w:bottom w:val="single" w:sz="4" w:space="0" w:color="auto"/>
              <w:right w:val="single" w:sz="4" w:space="0" w:color="auto"/>
            </w:tcBorders>
            <w:shd w:val="clear" w:color="auto" w:fill="auto"/>
            <w:vAlign w:val="center"/>
            <w:hideMark/>
          </w:tcPr>
          <w:p w14:paraId="5F9C0A7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1291</w:t>
            </w:r>
          </w:p>
        </w:tc>
        <w:tc>
          <w:tcPr>
            <w:tcW w:w="306" w:type="pct"/>
            <w:tcBorders>
              <w:top w:val="nil"/>
              <w:left w:val="nil"/>
              <w:bottom w:val="single" w:sz="4" w:space="0" w:color="auto"/>
              <w:right w:val="single" w:sz="4" w:space="0" w:color="auto"/>
            </w:tcBorders>
            <w:shd w:val="clear" w:color="auto" w:fill="auto"/>
            <w:vAlign w:val="center"/>
            <w:hideMark/>
          </w:tcPr>
          <w:p w14:paraId="004A785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1348</w:t>
            </w:r>
          </w:p>
        </w:tc>
        <w:tc>
          <w:tcPr>
            <w:tcW w:w="306" w:type="pct"/>
            <w:tcBorders>
              <w:top w:val="nil"/>
              <w:left w:val="nil"/>
              <w:bottom w:val="single" w:sz="4" w:space="0" w:color="auto"/>
              <w:right w:val="single" w:sz="4" w:space="0" w:color="auto"/>
            </w:tcBorders>
            <w:shd w:val="clear" w:color="auto" w:fill="auto"/>
            <w:vAlign w:val="center"/>
            <w:hideMark/>
          </w:tcPr>
          <w:p w14:paraId="43F72D7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1409</w:t>
            </w:r>
          </w:p>
        </w:tc>
        <w:tc>
          <w:tcPr>
            <w:tcW w:w="306" w:type="pct"/>
            <w:tcBorders>
              <w:top w:val="nil"/>
              <w:left w:val="nil"/>
              <w:bottom w:val="single" w:sz="4" w:space="0" w:color="auto"/>
              <w:right w:val="single" w:sz="4" w:space="0" w:color="auto"/>
            </w:tcBorders>
            <w:shd w:val="clear" w:color="auto" w:fill="auto"/>
            <w:vAlign w:val="center"/>
            <w:hideMark/>
          </w:tcPr>
          <w:p w14:paraId="7C973CB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1470</w:t>
            </w:r>
          </w:p>
        </w:tc>
        <w:tc>
          <w:tcPr>
            <w:tcW w:w="306" w:type="pct"/>
            <w:tcBorders>
              <w:top w:val="nil"/>
              <w:left w:val="nil"/>
              <w:bottom w:val="single" w:sz="4" w:space="0" w:color="auto"/>
              <w:right w:val="single" w:sz="4" w:space="0" w:color="auto"/>
            </w:tcBorders>
            <w:shd w:val="clear" w:color="auto" w:fill="auto"/>
            <w:vAlign w:val="center"/>
            <w:hideMark/>
          </w:tcPr>
          <w:p w14:paraId="5101199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1531</w:t>
            </w:r>
          </w:p>
        </w:tc>
        <w:tc>
          <w:tcPr>
            <w:tcW w:w="306" w:type="pct"/>
            <w:tcBorders>
              <w:top w:val="nil"/>
              <w:left w:val="nil"/>
              <w:bottom w:val="single" w:sz="4" w:space="0" w:color="auto"/>
              <w:right w:val="single" w:sz="4" w:space="0" w:color="auto"/>
            </w:tcBorders>
            <w:shd w:val="clear" w:color="auto" w:fill="auto"/>
            <w:vAlign w:val="center"/>
            <w:hideMark/>
          </w:tcPr>
          <w:p w14:paraId="323F78E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1597</w:t>
            </w:r>
          </w:p>
        </w:tc>
        <w:tc>
          <w:tcPr>
            <w:tcW w:w="332" w:type="pct"/>
            <w:tcBorders>
              <w:top w:val="nil"/>
              <w:left w:val="nil"/>
              <w:bottom w:val="single" w:sz="4" w:space="0" w:color="auto"/>
              <w:right w:val="single" w:sz="4" w:space="0" w:color="auto"/>
            </w:tcBorders>
            <w:shd w:val="clear" w:color="auto" w:fill="auto"/>
            <w:vAlign w:val="center"/>
            <w:hideMark/>
          </w:tcPr>
          <w:p w14:paraId="480E98A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1666</w:t>
            </w:r>
          </w:p>
        </w:tc>
        <w:tc>
          <w:tcPr>
            <w:tcW w:w="306" w:type="pct"/>
            <w:tcBorders>
              <w:top w:val="nil"/>
              <w:left w:val="nil"/>
              <w:bottom w:val="single" w:sz="4" w:space="0" w:color="auto"/>
              <w:right w:val="single" w:sz="4" w:space="0" w:color="auto"/>
            </w:tcBorders>
            <w:shd w:val="clear" w:color="auto" w:fill="auto"/>
            <w:vAlign w:val="center"/>
            <w:hideMark/>
          </w:tcPr>
          <w:p w14:paraId="73030AD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1737</w:t>
            </w:r>
          </w:p>
        </w:tc>
        <w:tc>
          <w:tcPr>
            <w:tcW w:w="305" w:type="pct"/>
            <w:tcBorders>
              <w:top w:val="nil"/>
              <w:left w:val="nil"/>
              <w:bottom w:val="single" w:sz="4" w:space="0" w:color="auto"/>
              <w:right w:val="single" w:sz="4" w:space="0" w:color="auto"/>
            </w:tcBorders>
            <w:shd w:val="clear" w:color="auto" w:fill="auto"/>
            <w:vAlign w:val="center"/>
            <w:hideMark/>
          </w:tcPr>
          <w:p w14:paraId="56C4DC6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1812</w:t>
            </w:r>
          </w:p>
        </w:tc>
      </w:tr>
      <w:tr w:rsidR="00A0021A" w:rsidRPr="006762E9" w14:paraId="61233494"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541DCF2E"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Расходы на капитальный и текущий ремонт основных производственных средств</w:t>
            </w:r>
          </w:p>
        </w:tc>
        <w:tc>
          <w:tcPr>
            <w:tcW w:w="402" w:type="pct"/>
            <w:tcBorders>
              <w:top w:val="nil"/>
              <w:left w:val="nil"/>
              <w:bottom w:val="single" w:sz="4" w:space="0" w:color="auto"/>
              <w:right w:val="single" w:sz="4" w:space="0" w:color="auto"/>
            </w:tcBorders>
            <w:shd w:val="clear" w:color="auto" w:fill="auto"/>
            <w:vAlign w:val="center"/>
            <w:hideMark/>
          </w:tcPr>
          <w:p w14:paraId="16A1F500"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5E40B9F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742A548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16FA84A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2" w:type="pct"/>
            <w:tcBorders>
              <w:top w:val="nil"/>
              <w:left w:val="nil"/>
              <w:bottom w:val="single" w:sz="4" w:space="0" w:color="auto"/>
              <w:right w:val="single" w:sz="4" w:space="0" w:color="auto"/>
            </w:tcBorders>
            <w:shd w:val="clear" w:color="auto" w:fill="auto"/>
            <w:vAlign w:val="center"/>
            <w:hideMark/>
          </w:tcPr>
          <w:p w14:paraId="23C0F0F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3BE7E5F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4A6E89E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0DAD33D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48AA9F8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54B7423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32" w:type="pct"/>
            <w:tcBorders>
              <w:top w:val="nil"/>
              <w:left w:val="nil"/>
              <w:bottom w:val="single" w:sz="4" w:space="0" w:color="auto"/>
              <w:right w:val="single" w:sz="4" w:space="0" w:color="auto"/>
            </w:tcBorders>
            <w:shd w:val="clear" w:color="auto" w:fill="auto"/>
            <w:vAlign w:val="center"/>
            <w:hideMark/>
          </w:tcPr>
          <w:p w14:paraId="1573B34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6" w:type="pct"/>
            <w:tcBorders>
              <w:top w:val="nil"/>
              <w:left w:val="nil"/>
              <w:bottom w:val="single" w:sz="4" w:space="0" w:color="auto"/>
              <w:right w:val="single" w:sz="4" w:space="0" w:color="auto"/>
            </w:tcBorders>
            <w:shd w:val="clear" w:color="auto" w:fill="auto"/>
            <w:vAlign w:val="center"/>
            <w:hideMark/>
          </w:tcPr>
          <w:p w14:paraId="12B0DA2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c>
          <w:tcPr>
            <w:tcW w:w="305" w:type="pct"/>
            <w:tcBorders>
              <w:top w:val="nil"/>
              <w:left w:val="nil"/>
              <w:bottom w:val="single" w:sz="4" w:space="0" w:color="auto"/>
              <w:right w:val="single" w:sz="4" w:space="0" w:color="auto"/>
            </w:tcBorders>
            <w:shd w:val="clear" w:color="auto" w:fill="auto"/>
            <w:vAlign w:val="center"/>
            <w:hideMark/>
          </w:tcPr>
          <w:p w14:paraId="25AE92B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w:t>
            </w:r>
          </w:p>
        </w:tc>
      </w:tr>
      <w:tr w:rsidR="00A0021A" w:rsidRPr="006762E9" w14:paraId="74959DC3"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1EA50216"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Расходы на топливо:</w:t>
            </w:r>
          </w:p>
        </w:tc>
        <w:tc>
          <w:tcPr>
            <w:tcW w:w="402" w:type="pct"/>
            <w:tcBorders>
              <w:top w:val="nil"/>
              <w:left w:val="nil"/>
              <w:bottom w:val="single" w:sz="4" w:space="0" w:color="auto"/>
              <w:right w:val="single" w:sz="4" w:space="0" w:color="auto"/>
            </w:tcBorders>
            <w:shd w:val="clear" w:color="auto" w:fill="auto"/>
            <w:vAlign w:val="center"/>
            <w:hideMark/>
          </w:tcPr>
          <w:p w14:paraId="3B4DC42F"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316C0FC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26082</w:t>
            </w:r>
          </w:p>
        </w:tc>
        <w:tc>
          <w:tcPr>
            <w:tcW w:w="306" w:type="pct"/>
            <w:tcBorders>
              <w:top w:val="nil"/>
              <w:left w:val="nil"/>
              <w:bottom w:val="single" w:sz="4" w:space="0" w:color="auto"/>
              <w:right w:val="single" w:sz="4" w:space="0" w:color="auto"/>
            </w:tcBorders>
            <w:shd w:val="clear" w:color="auto" w:fill="auto"/>
            <w:vAlign w:val="center"/>
            <w:hideMark/>
          </w:tcPr>
          <w:p w14:paraId="19A5EA7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26414</w:t>
            </w:r>
          </w:p>
        </w:tc>
        <w:tc>
          <w:tcPr>
            <w:tcW w:w="306" w:type="pct"/>
            <w:tcBorders>
              <w:top w:val="nil"/>
              <w:left w:val="nil"/>
              <w:bottom w:val="single" w:sz="4" w:space="0" w:color="auto"/>
              <w:right w:val="single" w:sz="4" w:space="0" w:color="auto"/>
            </w:tcBorders>
            <w:shd w:val="clear" w:color="auto" w:fill="auto"/>
            <w:vAlign w:val="center"/>
            <w:hideMark/>
          </w:tcPr>
          <w:p w14:paraId="0D2067F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27425</w:t>
            </w:r>
          </w:p>
        </w:tc>
        <w:tc>
          <w:tcPr>
            <w:tcW w:w="332" w:type="pct"/>
            <w:tcBorders>
              <w:top w:val="nil"/>
              <w:left w:val="nil"/>
              <w:bottom w:val="single" w:sz="4" w:space="0" w:color="auto"/>
              <w:right w:val="single" w:sz="4" w:space="0" w:color="auto"/>
            </w:tcBorders>
            <w:shd w:val="clear" w:color="auto" w:fill="auto"/>
            <w:vAlign w:val="center"/>
            <w:hideMark/>
          </w:tcPr>
          <w:p w14:paraId="2F404F6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28201</w:t>
            </w:r>
          </w:p>
        </w:tc>
        <w:tc>
          <w:tcPr>
            <w:tcW w:w="306" w:type="pct"/>
            <w:tcBorders>
              <w:top w:val="nil"/>
              <w:left w:val="nil"/>
              <w:bottom w:val="single" w:sz="4" w:space="0" w:color="auto"/>
              <w:right w:val="single" w:sz="4" w:space="0" w:color="auto"/>
            </w:tcBorders>
            <w:shd w:val="clear" w:color="auto" w:fill="auto"/>
            <w:vAlign w:val="center"/>
            <w:hideMark/>
          </w:tcPr>
          <w:p w14:paraId="513428B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31340</w:t>
            </w:r>
          </w:p>
        </w:tc>
        <w:tc>
          <w:tcPr>
            <w:tcW w:w="306" w:type="pct"/>
            <w:tcBorders>
              <w:top w:val="nil"/>
              <w:left w:val="nil"/>
              <w:bottom w:val="single" w:sz="4" w:space="0" w:color="auto"/>
              <w:right w:val="single" w:sz="4" w:space="0" w:color="auto"/>
            </w:tcBorders>
            <w:shd w:val="clear" w:color="auto" w:fill="auto"/>
            <w:vAlign w:val="center"/>
            <w:hideMark/>
          </w:tcPr>
          <w:p w14:paraId="590AFB0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32500</w:t>
            </w:r>
          </w:p>
        </w:tc>
        <w:tc>
          <w:tcPr>
            <w:tcW w:w="306" w:type="pct"/>
            <w:tcBorders>
              <w:top w:val="nil"/>
              <w:left w:val="nil"/>
              <w:bottom w:val="single" w:sz="4" w:space="0" w:color="auto"/>
              <w:right w:val="single" w:sz="4" w:space="0" w:color="auto"/>
            </w:tcBorders>
            <w:shd w:val="clear" w:color="auto" w:fill="auto"/>
            <w:vAlign w:val="center"/>
            <w:hideMark/>
          </w:tcPr>
          <w:p w14:paraId="154E044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34204</w:t>
            </w:r>
          </w:p>
        </w:tc>
        <w:tc>
          <w:tcPr>
            <w:tcW w:w="306" w:type="pct"/>
            <w:tcBorders>
              <w:top w:val="nil"/>
              <w:left w:val="nil"/>
              <w:bottom w:val="single" w:sz="4" w:space="0" w:color="auto"/>
              <w:right w:val="single" w:sz="4" w:space="0" w:color="auto"/>
            </w:tcBorders>
            <w:shd w:val="clear" w:color="auto" w:fill="auto"/>
            <w:vAlign w:val="center"/>
            <w:hideMark/>
          </w:tcPr>
          <w:p w14:paraId="6D0605F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35318</w:t>
            </w:r>
          </w:p>
        </w:tc>
        <w:tc>
          <w:tcPr>
            <w:tcW w:w="306" w:type="pct"/>
            <w:tcBorders>
              <w:top w:val="nil"/>
              <w:left w:val="nil"/>
              <w:bottom w:val="single" w:sz="4" w:space="0" w:color="auto"/>
              <w:right w:val="single" w:sz="4" w:space="0" w:color="auto"/>
            </w:tcBorders>
            <w:shd w:val="clear" w:color="auto" w:fill="auto"/>
            <w:vAlign w:val="center"/>
            <w:hideMark/>
          </w:tcPr>
          <w:p w14:paraId="1B205C4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36260</w:t>
            </w:r>
          </w:p>
        </w:tc>
        <w:tc>
          <w:tcPr>
            <w:tcW w:w="332" w:type="pct"/>
            <w:tcBorders>
              <w:top w:val="nil"/>
              <w:left w:val="nil"/>
              <w:bottom w:val="single" w:sz="4" w:space="0" w:color="auto"/>
              <w:right w:val="single" w:sz="4" w:space="0" w:color="auto"/>
            </w:tcBorders>
            <w:shd w:val="clear" w:color="auto" w:fill="auto"/>
            <w:vAlign w:val="center"/>
            <w:hideMark/>
          </w:tcPr>
          <w:p w14:paraId="437FFD0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51333</w:t>
            </w:r>
          </w:p>
        </w:tc>
        <w:tc>
          <w:tcPr>
            <w:tcW w:w="306" w:type="pct"/>
            <w:tcBorders>
              <w:top w:val="nil"/>
              <w:left w:val="nil"/>
              <w:bottom w:val="single" w:sz="4" w:space="0" w:color="auto"/>
              <w:right w:val="single" w:sz="4" w:space="0" w:color="auto"/>
            </w:tcBorders>
            <w:shd w:val="clear" w:color="auto" w:fill="auto"/>
            <w:vAlign w:val="center"/>
            <w:hideMark/>
          </w:tcPr>
          <w:p w14:paraId="201A15F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52790</w:t>
            </w:r>
          </w:p>
        </w:tc>
        <w:tc>
          <w:tcPr>
            <w:tcW w:w="305" w:type="pct"/>
            <w:tcBorders>
              <w:top w:val="nil"/>
              <w:left w:val="nil"/>
              <w:bottom w:val="single" w:sz="4" w:space="0" w:color="auto"/>
              <w:right w:val="single" w:sz="4" w:space="0" w:color="auto"/>
            </w:tcBorders>
            <w:shd w:val="clear" w:color="auto" w:fill="auto"/>
            <w:vAlign w:val="center"/>
            <w:hideMark/>
          </w:tcPr>
          <w:p w14:paraId="23C8545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54164</w:t>
            </w:r>
          </w:p>
        </w:tc>
      </w:tr>
      <w:tr w:rsidR="00A0021A" w:rsidRPr="006762E9" w14:paraId="66C38085"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2AD23382"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Покупная энергия всего, в том числе:</w:t>
            </w:r>
          </w:p>
        </w:tc>
        <w:tc>
          <w:tcPr>
            <w:tcW w:w="402" w:type="pct"/>
            <w:tcBorders>
              <w:top w:val="nil"/>
              <w:left w:val="nil"/>
              <w:bottom w:val="single" w:sz="4" w:space="0" w:color="auto"/>
              <w:right w:val="single" w:sz="4" w:space="0" w:color="auto"/>
            </w:tcBorders>
            <w:shd w:val="clear" w:color="auto" w:fill="auto"/>
            <w:vAlign w:val="center"/>
            <w:hideMark/>
          </w:tcPr>
          <w:p w14:paraId="5D0ECAD5"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1B88279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2901</w:t>
            </w:r>
          </w:p>
        </w:tc>
        <w:tc>
          <w:tcPr>
            <w:tcW w:w="306" w:type="pct"/>
            <w:tcBorders>
              <w:top w:val="nil"/>
              <w:left w:val="nil"/>
              <w:bottom w:val="single" w:sz="4" w:space="0" w:color="auto"/>
              <w:right w:val="single" w:sz="4" w:space="0" w:color="auto"/>
            </w:tcBorders>
            <w:shd w:val="clear" w:color="auto" w:fill="auto"/>
            <w:vAlign w:val="center"/>
            <w:hideMark/>
          </w:tcPr>
          <w:p w14:paraId="5163C05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3023</w:t>
            </w:r>
          </w:p>
        </w:tc>
        <w:tc>
          <w:tcPr>
            <w:tcW w:w="306" w:type="pct"/>
            <w:tcBorders>
              <w:top w:val="nil"/>
              <w:left w:val="nil"/>
              <w:bottom w:val="single" w:sz="4" w:space="0" w:color="auto"/>
              <w:right w:val="single" w:sz="4" w:space="0" w:color="auto"/>
            </w:tcBorders>
            <w:shd w:val="clear" w:color="auto" w:fill="auto"/>
            <w:vAlign w:val="center"/>
            <w:hideMark/>
          </w:tcPr>
          <w:p w14:paraId="7AD7C14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3144</w:t>
            </w:r>
          </w:p>
        </w:tc>
        <w:tc>
          <w:tcPr>
            <w:tcW w:w="332" w:type="pct"/>
            <w:tcBorders>
              <w:top w:val="nil"/>
              <w:left w:val="nil"/>
              <w:bottom w:val="single" w:sz="4" w:space="0" w:color="auto"/>
              <w:right w:val="single" w:sz="4" w:space="0" w:color="auto"/>
            </w:tcBorders>
            <w:shd w:val="clear" w:color="auto" w:fill="auto"/>
            <w:vAlign w:val="center"/>
            <w:hideMark/>
          </w:tcPr>
          <w:p w14:paraId="421F50B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3269</w:t>
            </w:r>
          </w:p>
        </w:tc>
        <w:tc>
          <w:tcPr>
            <w:tcW w:w="306" w:type="pct"/>
            <w:tcBorders>
              <w:top w:val="nil"/>
              <w:left w:val="nil"/>
              <w:bottom w:val="single" w:sz="4" w:space="0" w:color="auto"/>
              <w:right w:val="single" w:sz="4" w:space="0" w:color="auto"/>
            </w:tcBorders>
            <w:shd w:val="clear" w:color="auto" w:fill="auto"/>
            <w:vAlign w:val="center"/>
            <w:hideMark/>
          </w:tcPr>
          <w:p w14:paraId="4668105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3397</w:t>
            </w:r>
          </w:p>
        </w:tc>
        <w:tc>
          <w:tcPr>
            <w:tcW w:w="306" w:type="pct"/>
            <w:tcBorders>
              <w:top w:val="nil"/>
              <w:left w:val="nil"/>
              <w:bottom w:val="single" w:sz="4" w:space="0" w:color="auto"/>
              <w:right w:val="single" w:sz="4" w:space="0" w:color="auto"/>
            </w:tcBorders>
            <w:shd w:val="clear" w:color="auto" w:fill="auto"/>
            <w:vAlign w:val="center"/>
            <w:hideMark/>
          </w:tcPr>
          <w:p w14:paraId="2147924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3529</w:t>
            </w:r>
          </w:p>
        </w:tc>
        <w:tc>
          <w:tcPr>
            <w:tcW w:w="306" w:type="pct"/>
            <w:tcBorders>
              <w:top w:val="nil"/>
              <w:left w:val="nil"/>
              <w:bottom w:val="single" w:sz="4" w:space="0" w:color="auto"/>
              <w:right w:val="single" w:sz="4" w:space="0" w:color="auto"/>
            </w:tcBorders>
            <w:shd w:val="clear" w:color="auto" w:fill="auto"/>
            <w:vAlign w:val="center"/>
            <w:hideMark/>
          </w:tcPr>
          <w:p w14:paraId="51C2876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3670</w:t>
            </w:r>
          </w:p>
        </w:tc>
        <w:tc>
          <w:tcPr>
            <w:tcW w:w="306" w:type="pct"/>
            <w:tcBorders>
              <w:top w:val="nil"/>
              <w:left w:val="nil"/>
              <w:bottom w:val="single" w:sz="4" w:space="0" w:color="auto"/>
              <w:right w:val="single" w:sz="4" w:space="0" w:color="auto"/>
            </w:tcBorders>
            <w:shd w:val="clear" w:color="auto" w:fill="auto"/>
            <w:vAlign w:val="center"/>
            <w:hideMark/>
          </w:tcPr>
          <w:p w14:paraId="2ED05DD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3817</w:t>
            </w:r>
          </w:p>
        </w:tc>
        <w:tc>
          <w:tcPr>
            <w:tcW w:w="306" w:type="pct"/>
            <w:tcBorders>
              <w:top w:val="nil"/>
              <w:left w:val="nil"/>
              <w:bottom w:val="single" w:sz="4" w:space="0" w:color="auto"/>
              <w:right w:val="single" w:sz="4" w:space="0" w:color="auto"/>
            </w:tcBorders>
            <w:shd w:val="clear" w:color="auto" w:fill="auto"/>
            <w:vAlign w:val="center"/>
            <w:hideMark/>
          </w:tcPr>
          <w:p w14:paraId="0AAC030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3966</w:t>
            </w:r>
          </w:p>
        </w:tc>
        <w:tc>
          <w:tcPr>
            <w:tcW w:w="332" w:type="pct"/>
            <w:tcBorders>
              <w:top w:val="nil"/>
              <w:left w:val="nil"/>
              <w:bottom w:val="single" w:sz="4" w:space="0" w:color="auto"/>
              <w:right w:val="single" w:sz="4" w:space="0" w:color="auto"/>
            </w:tcBorders>
            <w:shd w:val="clear" w:color="auto" w:fill="auto"/>
            <w:vAlign w:val="center"/>
            <w:hideMark/>
          </w:tcPr>
          <w:p w14:paraId="03FBFC4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4121</w:t>
            </w:r>
          </w:p>
        </w:tc>
        <w:tc>
          <w:tcPr>
            <w:tcW w:w="306" w:type="pct"/>
            <w:tcBorders>
              <w:top w:val="nil"/>
              <w:left w:val="nil"/>
              <w:bottom w:val="single" w:sz="4" w:space="0" w:color="auto"/>
              <w:right w:val="single" w:sz="4" w:space="0" w:color="auto"/>
            </w:tcBorders>
            <w:shd w:val="clear" w:color="auto" w:fill="auto"/>
            <w:vAlign w:val="center"/>
            <w:hideMark/>
          </w:tcPr>
          <w:p w14:paraId="750B05F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4282</w:t>
            </w:r>
          </w:p>
        </w:tc>
        <w:tc>
          <w:tcPr>
            <w:tcW w:w="305" w:type="pct"/>
            <w:tcBorders>
              <w:top w:val="nil"/>
              <w:left w:val="nil"/>
              <w:bottom w:val="single" w:sz="4" w:space="0" w:color="auto"/>
              <w:right w:val="single" w:sz="4" w:space="0" w:color="auto"/>
            </w:tcBorders>
            <w:shd w:val="clear" w:color="auto" w:fill="auto"/>
            <w:vAlign w:val="center"/>
            <w:hideMark/>
          </w:tcPr>
          <w:p w14:paraId="42F1A9F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4449</w:t>
            </w:r>
          </w:p>
        </w:tc>
      </w:tr>
      <w:tr w:rsidR="00A0021A" w:rsidRPr="006762E9" w14:paraId="1E3BA98E"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75264AB3"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покупная электрическая энергия</w:t>
            </w:r>
          </w:p>
        </w:tc>
        <w:tc>
          <w:tcPr>
            <w:tcW w:w="402" w:type="pct"/>
            <w:tcBorders>
              <w:top w:val="nil"/>
              <w:left w:val="nil"/>
              <w:bottom w:val="single" w:sz="4" w:space="0" w:color="auto"/>
              <w:right w:val="single" w:sz="4" w:space="0" w:color="auto"/>
            </w:tcBorders>
            <w:shd w:val="clear" w:color="auto" w:fill="auto"/>
            <w:vAlign w:val="center"/>
            <w:hideMark/>
          </w:tcPr>
          <w:p w14:paraId="590CB3CE"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575ACC9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2901</w:t>
            </w:r>
          </w:p>
        </w:tc>
        <w:tc>
          <w:tcPr>
            <w:tcW w:w="306" w:type="pct"/>
            <w:tcBorders>
              <w:top w:val="nil"/>
              <w:left w:val="nil"/>
              <w:bottom w:val="single" w:sz="4" w:space="0" w:color="auto"/>
              <w:right w:val="single" w:sz="4" w:space="0" w:color="auto"/>
            </w:tcBorders>
            <w:shd w:val="clear" w:color="auto" w:fill="auto"/>
            <w:vAlign w:val="center"/>
            <w:hideMark/>
          </w:tcPr>
          <w:p w14:paraId="51668B4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3023</w:t>
            </w:r>
          </w:p>
        </w:tc>
        <w:tc>
          <w:tcPr>
            <w:tcW w:w="306" w:type="pct"/>
            <w:tcBorders>
              <w:top w:val="nil"/>
              <w:left w:val="nil"/>
              <w:bottom w:val="single" w:sz="4" w:space="0" w:color="auto"/>
              <w:right w:val="single" w:sz="4" w:space="0" w:color="auto"/>
            </w:tcBorders>
            <w:shd w:val="clear" w:color="auto" w:fill="auto"/>
            <w:vAlign w:val="center"/>
            <w:hideMark/>
          </w:tcPr>
          <w:p w14:paraId="65F9E9E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3144</w:t>
            </w:r>
          </w:p>
        </w:tc>
        <w:tc>
          <w:tcPr>
            <w:tcW w:w="332" w:type="pct"/>
            <w:tcBorders>
              <w:top w:val="nil"/>
              <w:left w:val="nil"/>
              <w:bottom w:val="single" w:sz="4" w:space="0" w:color="auto"/>
              <w:right w:val="single" w:sz="4" w:space="0" w:color="auto"/>
            </w:tcBorders>
            <w:shd w:val="clear" w:color="auto" w:fill="auto"/>
            <w:vAlign w:val="center"/>
            <w:hideMark/>
          </w:tcPr>
          <w:p w14:paraId="3F8F04D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3269</w:t>
            </w:r>
          </w:p>
        </w:tc>
        <w:tc>
          <w:tcPr>
            <w:tcW w:w="306" w:type="pct"/>
            <w:tcBorders>
              <w:top w:val="nil"/>
              <w:left w:val="nil"/>
              <w:bottom w:val="single" w:sz="4" w:space="0" w:color="auto"/>
              <w:right w:val="single" w:sz="4" w:space="0" w:color="auto"/>
            </w:tcBorders>
            <w:shd w:val="clear" w:color="auto" w:fill="auto"/>
            <w:vAlign w:val="center"/>
            <w:hideMark/>
          </w:tcPr>
          <w:p w14:paraId="6CBA196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3397</w:t>
            </w:r>
          </w:p>
        </w:tc>
        <w:tc>
          <w:tcPr>
            <w:tcW w:w="306" w:type="pct"/>
            <w:tcBorders>
              <w:top w:val="nil"/>
              <w:left w:val="nil"/>
              <w:bottom w:val="single" w:sz="4" w:space="0" w:color="auto"/>
              <w:right w:val="single" w:sz="4" w:space="0" w:color="auto"/>
            </w:tcBorders>
            <w:shd w:val="clear" w:color="auto" w:fill="auto"/>
            <w:vAlign w:val="center"/>
            <w:hideMark/>
          </w:tcPr>
          <w:p w14:paraId="3A6D681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3529</w:t>
            </w:r>
          </w:p>
        </w:tc>
        <w:tc>
          <w:tcPr>
            <w:tcW w:w="306" w:type="pct"/>
            <w:tcBorders>
              <w:top w:val="nil"/>
              <w:left w:val="nil"/>
              <w:bottom w:val="single" w:sz="4" w:space="0" w:color="auto"/>
              <w:right w:val="single" w:sz="4" w:space="0" w:color="auto"/>
            </w:tcBorders>
            <w:shd w:val="clear" w:color="auto" w:fill="auto"/>
            <w:vAlign w:val="center"/>
            <w:hideMark/>
          </w:tcPr>
          <w:p w14:paraId="123E6AD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3670</w:t>
            </w:r>
          </w:p>
        </w:tc>
        <w:tc>
          <w:tcPr>
            <w:tcW w:w="306" w:type="pct"/>
            <w:tcBorders>
              <w:top w:val="nil"/>
              <w:left w:val="nil"/>
              <w:bottom w:val="single" w:sz="4" w:space="0" w:color="auto"/>
              <w:right w:val="single" w:sz="4" w:space="0" w:color="auto"/>
            </w:tcBorders>
            <w:shd w:val="clear" w:color="auto" w:fill="auto"/>
            <w:vAlign w:val="center"/>
            <w:hideMark/>
          </w:tcPr>
          <w:p w14:paraId="7F96381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3817</w:t>
            </w:r>
          </w:p>
        </w:tc>
        <w:tc>
          <w:tcPr>
            <w:tcW w:w="306" w:type="pct"/>
            <w:tcBorders>
              <w:top w:val="nil"/>
              <w:left w:val="nil"/>
              <w:bottom w:val="single" w:sz="4" w:space="0" w:color="auto"/>
              <w:right w:val="single" w:sz="4" w:space="0" w:color="auto"/>
            </w:tcBorders>
            <w:shd w:val="clear" w:color="auto" w:fill="auto"/>
            <w:vAlign w:val="center"/>
            <w:hideMark/>
          </w:tcPr>
          <w:p w14:paraId="40F3813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3966</w:t>
            </w:r>
          </w:p>
        </w:tc>
        <w:tc>
          <w:tcPr>
            <w:tcW w:w="332" w:type="pct"/>
            <w:tcBorders>
              <w:top w:val="nil"/>
              <w:left w:val="nil"/>
              <w:bottom w:val="single" w:sz="4" w:space="0" w:color="auto"/>
              <w:right w:val="single" w:sz="4" w:space="0" w:color="auto"/>
            </w:tcBorders>
            <w:shd w:val="clear" w:color="auto" w:fill="auto"/>
            <w:vAlign w:val="center"/>
            <w:hideMark/>
          </w:tcPr>
          <w:p w14:paraId="58B1A66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4121</w:t>
            </w:r>
          </w:p>
        </w:tc>
        <w:tc>
          <w:tcPr>
            <w:tcW w:w="306" w:type="pct"/>
            <w:tcBorders>
              <w:top w:val="nil"/>
              <w:left w:val="nil"/>
              <w:bottom w:val="single" w:sz="4" w:space="0" w:color="auto"/>
              <w:right w:val="single" w:sz="4" w:space="0" w:color="auto"/>
            </w:tcBorders>
            <w:shd w:val="clear" w:color="auto" w:fill="auto"/>
            <w:vAlign w:val="center"/>
            <w:hideMark/>
          </w:tcPr>
          <w:p w14:paraId="32497B7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4282</w:t>
            </w:r>
          </w:p>
        </w:tc>
        <w:tc>
          <w:tcPr>
            <w:tcW w:w="305" w:type="pct"/>
            <w:tcBorders>
              <w:top w:val="nil"/>
              <w:left w:val="nil"/>
              <w:bottom w:val="single" w:sz="4" w:space="0" w:color="auto"/>
              <w:right w:val="single" w:sz="4" w:space="0" w:color="auto"/>
            </w:tcBorders>
            <w:shd w:val="clear" w:color="auto" w:fill="auto"/>
            <w:vAlign w:val="center"/>
            <w:hideMark/>
          </w:tcPr>
          <w:p w14:paraId="481220A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4449</w:t>
            </w:r>
          </w:p>
        </w:tc>
      </w:tr>
      <w:tr w:rsidR="00A0021A" w:rsidRPr="006762E9" w14:paraId="694C0377"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71E4654E"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Расходы на холодную воду</w:t>
            </w:r>
          </w:p>
        </w:tc>
        <w:tc>
          <w:tcPr>
            <w:tcW w:w="402" w:type="pct"/>
            <w:tcBorders>
              <w:top w:val="nil"/>
              <w:left w:val="nil"/>
              <w:bottom w:val="single" w:sz="4" w:space="0" w:color="auto"/>
              <w:right w:val="single" w:sz="4" w:space="0" w:color="auto"/>
            </w:tcBorders>
            <w:shd w:val="clear" w:color="auto" w:fill="auto"/>
            <w:vAlign w:val="center"/>
            <w:hideMark/>
          </w:tcPr>
          <w:p w14:paraId="620F4E6E"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0040BDC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1698</w:t>
            </w:r>
          </w:p>
        </w:tc>
        <w:tc>
          <w:tcPr>
            <w:tcW w:w="306" w:type="pct"/>
            <w:tcBorders>
              <w:top w:val="nil"/>
              <w:left w:val="nil"/>
              <w:bottom w:val="single" w:sz="4" w:space="0" w:color="auto"/>
              <w:right w:val="single" w:sz="4" w:space="0" w:color="auto"/>
            </w:tcBorders>
            <w:shd w:val="clear" w:color="auto" w:fill="auto"/>
            <w:vAlign w:val="center"/>
            <w:hideMark/>
          </w:tcPr>
          <w:p w14:paraId="4EBD8A1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1759</w:t>
            </w:r>
          </w:p>
        </w:tc>
        <w:tc>
          <w:tcPr>
            <w:tcW w:w="306" w:type="pct"/>
            <w:tcBorders>
              <w:top w:val="nil"/>
              <w:left w:val="nil"/>
              <w:bottom w:val="single" w:sz="4" w:space="0" w:color="auto"/>
              <w:right w:val="single" w:sz="4" w:space="0" w:color="auto"/>
            </w:tcBorders>
            <w:shd w:val="clear" w:color="auto" w:fill="auto"/>
            <w:vAlign w:val="center"/>
            <w:hideMark/>
          </w:tcPr>
          <w:p w14:paraId="58680F9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1822</w:t>
            </w:r>
          </w:p>
        </w:tc>
        <w:tc>
          <w:tcPr>
            <w:tcW w:w="332" w:type="pct"/>
            <w:tcBorders>
              <w:top w:val="nil"/>
              <w:left w:val="nil"/>
              <w:bottom w:val="single" w:sz="4" w:space="0" w:color="auto"/>
              <w:right w:val="single" w:sz="4" w:space="0" w:color="auto"/>
            </w:tcBorders>
            <w:shd w:val="clear" w:color="auto" w:fill="auto"/>
            <w:vAlign w:val="center"/>
            <w:hideMark/>
          </w:tcPr>
          <w:p w14:paraId="2B2AFDA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1899</w:t>
            </w:r>
          </w:p>
        </w:tc>
        <w:tc>
          <w:tcPr>
            <w:tcW w:w="306" w:type="pct"/>
            <w:tcBorders>
              <w:top w:val="nil"/>
              <w:left w:val="nil"/>
              <w:bottom w:val="single" w:sz="4" w:space="0" w:color="auto"/>
              <w:right w:val="single" w:sz="4" w:space="0" w:color="auto"/>
            </w:tcBorders>
            <w:shd w:val="clear" w:color="auto" w:fill="auto"/>
            <w:vAlign w:val="center"/>
            <w:hideMark/>
          </w:tcPr>
          <w:p w14:paraId="2B51DBC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1983</w:t>
            </w:r>
          </w:p>
        </w:tc>
        <w:tc>
          <w:tcPr>
            <w:tcW w:w="306" w:type="pct"/>
            <w:tcBorders>
              <w:top w:val="nil"/>
              <w:left w:val="nil"/>
              <w:bottom w:val="single" w:sz="4" w:space="0" w:color="auto"/>
              <w:right w:val="single" w:sz="4" w:space="0" w:color="auto"/>
            </w:tcBorders>
            <w:shd w:val="clear" w:color="auto" w:fill="auto"/>
            <w:vAlign w:val="center"/>
            <w:hideMark/>
          </w:tcPr>
          <w:p w14:paraId="7E69B25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2072</w:t>
            </w:r>
          </w:p>
        </w:tc>
        <w:tc>
          <w:tcPr>
            <w:tcW w:w="306" w:type="pct"/>
            <w:tcBorders>
              <w:top w:val="nil"/>
              <w:left w:val="nil"/>
              <w:bottom w:val="single" w:sz="4" w:space="0" w:color="auto"/>
              <w:right w:val="single" w:sz="4" w:space="0" w:color="auto"/>
            </w:tcBorders>
            <w:shd w:val="clear" w:color="auto" w:fill="auto"/>
            <w:vAlign w:val="center"/>
            <w:hideMark/>
          </w:tcPr>
          <w:p w14:paraId="37EBAB4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2161</w:t>
            </w:r>
          </w:p>
        </w:tc>
        <w:tc>
          <w:tcPr>
            <w:tcW w:w="306" w:type="pct"/>
            <w:tcBorders>
              <w:top w:val="nil"/>
              <w:left w:val="nil"/>
              <w:bottom w:val="single" w:sz="4" w:space="0" w:color="auto"/>
              <w:right w:val="single" w:sz="4" w:space="0" w:color="auto"/>
            </w:tcBorders>
            <w:shd w:val="clear" w:color="auto" w:fill="auto"/>
            <w:vAlign w:val="center"/>
            <w:hideMark/>
          </w:tcPr>
          <w:p w14:paraId="67162CB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2252</w:t>
            </w:r>
          </w:p>
        </w:tc>
        <w:tc>
          <w:tcPr>
            <w:tcW w:w="306" w:type="pct"/>
            <w:tcBorders>
              <w:top w:val="nil"/>
              <w:left w:val="nil"/>
              <w:bottom w:val="single" w:sz="4" w:space="0" w:color="auto"/>
              <w:right w:val="single" w:sz="4" w:space="0" w:color="auto"/>
            </w:tcBorders>
            <w:shd w:val="clear" w:color="auto" w:fill="auto"/>
            <w:vAlign w:val="center"/>
            <w:hideMark/>
          </w:tcPr>
          <w:p w14:paraId="58BD45B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2348</w:t>
            </w:r>
          </w:p>
        </w:tc>
        <w:tc>
          <w:tcPr>
            <w:tcW w:w="332" w:type="pct"/>
            <w:tcBorders>
              <w:top w:val="nil"/>
              <w:left w:val="nil"/>
              <w:bottom w:val="single" w:sz="4" w:space="0" w:color="auto"/>
              <w:right w:val="single" w:sz="4" w:space="0" w:color="auto"/>
            </w:tcBorders>
            <w:shd w:val="clear" w:color="auto" w:fill="auto"/>
            <w:vAlign w:val="center"/>
            <w:hideMark/>
          </w:tcPr>
          <w:p w14:paraId="7029296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2449</w:t>
            </w:r>
          </w:p>
        </w:tc>
        <w:tc>
          <w:tcPr>
            <w:tcW w:w="306" w:type="pct"/>
            <w:tcBorders>
              <w:top w:val="nil"/>
              <w:left w:val="nil"/>
              <w:bottom w:val="single" w:sz="4" w:space="0" w:color="auto"/>
              <w:right w:val="single" w:sz="4" w:space="0" w:color="auto"/>
            </w:tcBorders>
            <w:shd w:val="clear" w:color="auto" w:fill="auto"/>
            <w:vAlign w:val="center"/>
            <w:hideMark/>
          </w:tcPr>
          <w:p w14:paraId="7626CBD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2555</w:t>
            </w:r>
          </w:p>
        </w:tc>
        <w:tc>
          <w:tcPr>
            <w:tcW w:w="305" w:type="pct"/>
            <w:tcBorders>
              <w:top w:val="nil"/>
              <w:left w:val="nil"/>
              <w:bottom w:val="single" w:sz="4" w:space="0" w:color="auto"/>
              <w:right w:val="single" w:sz="4" w:space="0" w:color="auto"/>
            </w:tcBorders>
            <w:shd w:val="clear" w:color="auto" w:fill="auto"/>
            <w:vAlign w:val="center"/>
            <w:hideMark/>
          </w:tcPr>
          <w:p w14:paraId="49667BD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2665</w:t>
            </w:r>
          </w:p>
        </w:tc>
      </w:tr>
      <w:tr w:rsidR="00A0021A" w:rsidRPr="006762E9" w14:paraId="1B92CF54"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242DE94A"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Затраты на оплату труда</w:t>
            </w:r>
          </w:p>
        </w:tc>
        <w:tc>
          <w:tcPr>
            <w:tcW w:w="402" w:type="pct"/>
            <w:tcBorders>
              <w:top w:val="nil"/>
              <w:left w:val="nil"/>
              <w:bottom w:val="single" w:sz="4" w:space="0" w:color="auto"/>
              <w:right w:val="single" w:sz="4" w:space="0" w:color="auto"/>
            </w:tcBorders>
            <w:shd w:val="clear" w:color="auto" w:fill="auto"/>
            <w:vAlign w:val="center"/>
            <w:hideMark/>
          </w:tcPr>
          <w:p w14:paraId="105B756E"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1FB4C39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8040</w:t>
            </w:r>
          </w:p>
        </w:tc>
        <w:tc>
          <w:tcPr>
            <w:tcW w:w="306" w:type="pct"/>
            <w:tcBorders>
              <w:top w:val="nil"/>
              <w:left w:val="nil"/>
              <w:bottom w:val="single" w:sz="4" w:space="0" w:color="auto"/>
              <w:right w:val="single" w:sz="4" w:space="0" w:color="auto"/>
            </w:tcBorders>
            <w:shd w:val="clear" w:color="auto" w:fill="auto"/>
            <w:vAlign w:val="center"/>
            <w:hideMark/>
          </w:tcPr>
          <w:p w14:paraId="74C1694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8313</w:t>
            </w:r>
          </w:p>
        </w:tc>
        <w:tc>
          <w:tcPr>
            <w:tcW w:w="306" w:type="pct"/>
            <w:tcBorders>
              <w:top w:val="nil"/>
              <w:left w:val="nil"/>
              <w:bottom w:val="single" w:sz="4" w:space="0" w:color="auto"/>
              <w:right w:val="single" w:sz="4" w:space="0" w:color="auto"/>
            </w:tcBorders>
            <w:shd w:val="clear" w:color="auto" w:fill="auto"/>
            <w:vAlign w:val="center"/>
            <w:hideMark/>
          </w:tcPr>
          <w:p w14:paraId="3AEFA8D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8645</w:t>
            </w:r>
          </w:p>
        </w:tc>
        <w:tc>
          <w:tcPr>
            <w:tcW w:w="332" w:type="pct"/>
            <w:tcBorders>
              <w:top w:val="nil"/>
              <w:left w:val="nil"/>
              <w:bottom w:val="single" w:sz="4" w:space="0" w:color="auto"/>
              <w:right w:val="single" w:sz="4" w:space="0" w:color="auto"/>
            </w:tcBorders>
            <w:shd w:val="clear" w:color="auto" w:fill="auto"/>
            <w:vAlign w:val="center"/>
            <w:hideMark/>
          </w:tcPr>
          <w:p w14:paraId="172C61C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8991</w:t>
            </w:r>
          </w:p>
        </w:tc>
        <w:tc>
          <w:tcPr>
            <w:tcW w:w="306" w:type="pct"/>
            <w:tcBorders>
              <w:top w:val="nil"/>
              <w:left w:val="nil"/>
              <w:bottom w:val="single" w:sz="4" w:space="0" w:color="auto"/>
              <w:right w:val="single" w:sz="4" w:space="0" w:color="auto"/>
            </w:tcBorders>
            <w:shd w:val="clear" w:color="auto" w:fill="auto"/>
            <w:vAlign w:val="center"/>
            <w:hideMark/>
          </w:tcPr>
          <w:p w14:paraId="1CAFA87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9351</w:t>
            </w:r>
          </w:p>
        </w:tc>
        <w:tc>
          <w:tcPr>
            <w:tcW w:w="306" w:type="pct"/>
            <w:tcBorders>
              <w:top w:val="nil"/>
              <w:left w:val="nil"/>
              <w:bottom w:val="single" w:sz="4" w:space="0" w:color="auto"/>
              <w:right w:val="single" w:sz="4" w:space="0" w:color="auto"/>
            </w:tcBorders>
            <w:shd w:val="clear" w:color="auto" w:fill="auto"/>
            <w:vAlign w:val="center"/>
            <w:hideMark/>
          </w:tcPr>
          <w:p w14:paraId="19DEDEA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9725</w:t>
            </w:r>
          </w:p>
        </w:tc>
        <w:tc>
          <w:tcPr>
            <w:tcW w:w="306" w:type="pct"/>
            <w:tcBorders>
              <w:top w:val="nil"/>
              <w:left w:val="nil"/>
              <w:bottom w:val="single" w:sz="4" w:space="0" w:color="auto"/>
              <w:right w:val="single" w:sz="4" w:space="0" w:color="auto"/>
            </w:tcBorders>
            <w:shd w:val="clear" w:color="auto" w:fill="auto"/>
            <w:vAlign w:val="center"/>
            <w:hideMark/>
          </w:tcPr>
          <w:p w14:paraId="160FBAE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10114</w:t>
            </w:r>
          </w:p>
        </w:tc>
        <w:tc>
          <w:tcPr>
            <w:tcW w:w="306" w:type="pct"/>
            <w:tcBorders>
              <w:top w:val="nil"/>
              <w:left w:val="nil"/>
              <w:bottom w:val="single" w:sz="4" w:space="0" w:color="auto"/>
              <w:right w:val="single" w:sz="4" w:space="0" w:color="auto"/>
            </w:tcBorders>
            <w:shd w:val="clear" w:color="auto" w:fill="auto"/>
            <w:vAlign w:val="center"/>
            <w:hideMark/>
          </w:tcPr>
          <w:p w14:paraId="7482FA4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10519</w:t>
            </w:r>
          </w:p>
        </w:tc>
        <w:tc>
          <w:tcPr>
            <w:tcW w:w="306" w:type="pct"/>
            <w:tcBorders>
              <w:top w:val="nil"/>
              <w:left w:val="nil"/>
              <w:bottom w:val="single" w:sz="4" w:space="0" w:color="auto"/>
              <w:right w:val="single" w:sz="4" w:space="0" w:color="auto"/>
            </w:tcBorders>
            <w:shd w:val="clear" w:color="auto" w:fill="auto"/>
            <w:vAlign w:val="center"/>
            <w:hideMark/>
          </w:tcPr>
          <w:p w14:paraId="5FC84A0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10939</w:t>
            </w:r>
          </w:p>
        </w:tc>
        <w:tc>
          <w:tcPr>
            <w:tcW w:w="332" w:type="pct"/>
            <w:tcBorders>
              <w:top w:val="nil"/>
              <w:left w:val="nil"/>
              <w:bottom w:val="single" w:sz="4" w:space="0" w:color="auto"/>
              <w:right w:val="single" w:sz="4" w:space="0" w:color="auto"/>
            </w:tcBorders>
            <w:shd w:val="clear" w:color="auto" w:fill="auto"/>
            <w:vAlign w:val="center"/>
            <w:hideMark/>
          </w:tcPr>
          <w:p w14:paraId="21CC353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11377</w:t>
            </w:r>
          </w:p>
        </w:tc>
        <w:tc>
          <w:tcPr>
            <w:tcW w:w="306" w:type="pct"/>
            <w:tcBorders>
              <w:top w:val="nil"/>
              <w:left w:val="nil"/>
              <w:bottom w:val="single" w:sz="4" w:space="0" w:color="auto"/>
              <w:right w:val="single" w:sz="4" w:space="0" w:color="auto"/>
            </w:tcBorders>
            <w:shd w:val="clear" w:color="auto" w:fill="auto"/>
            <w:vAlign w:val="center"/>
            <w:hideMark/>
          </w:tcPr>
          <w:p w14:paraId="3222A74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11832</w:t>
            </w:r>
          </w:p>
        </w:tc>
        <w:tc>
          <w:tcPr>
            <w:tcW w:w="305" w:type="pct"/>
            <w:tcBorders>
              <w:top w:val="nil"/>
              <w:left w:val="nil"/>
              <w:bottom w:val="single" w:sz="4" w:space="0" w:color="auto"/>
              <w:right w:val="single" w:sz="4" w:space="0" w:color="auto"/>
            </w:tcBorders>
            <w:shd w:val="clear" w:color="auto" w:fill="auto"/>
            <w:vAlign w:val="center"/>
            <w:hideMark/>
          </w:tcPr>
          <w:p w14:paraId="7677DA8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12305</w:t>
            </w:r>
          </w:p>
        </w:tc>
      </w:tr>
      <w:tr w:rsidR="00A0021A" w:rsidRPr="006762E9" w14:paraId="4CD2F441"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6A287E30"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Отчисления на социальные нужды</w:t>
            </w:r>
          </w:p>
        </w:tc>
        <w:tc>
          <w:tcPr>
            <w:tcW w:w="402" w:type="pct"/>
            <w:tcBorders>
              <w:top w:val="nil"/>
              <w:left w:val="nil"/>
              <w:bottom w:val="single" w:sz="4" w:space="0" w:color="auto"/>
              <w:right w:val="single" w:sz="4" w:space="0" w:color="auto"/>
            </w:tcBorders>
            <w:shd w:val="clear" w:color="auto" w:fill="auto"/>
            <w:vAlign w:val="center"/>
            <w:hideMark/>
          </w:tcPr>
          <w:p w14:paraId="2E7DEBE1"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2FCED48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2374</w:t>
            </w:r>
          </w:p>
        </w:tc>
        <w:tc>
          <w:tcPr>
            <w:tcW w:w="306" w:type="pct"/>
            <w:tcBorders>
              <w:top w:val="nil"/>
              <w:left w:val="nil"/>
              <w:bottom w:val="single" w:sz="4" w:space="0" w:color="auto"/>
              <w:right w:val="single" w:sz="4" w:space="0" w:color="auto"/>
            </w:tcBorders>
            <w:shd w:val="clear" w:color="auto" w:fill="auto"/>
            <w:vAlign w:val="center"/>
            <w:hideMark/>
          </w:tcPr>
          <w:p w14:paraId="2CBD1FC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2459</w:t>
            </w:r>
          </w:p>
        </w:tc>
        <w:tc>
          <w:tcPr>
            <w:tcW w:w="306" w:type="pct"/>
            <w:tcBorders>
              <w:top w:val="nil"/>
              <w:left w:val="nil"/>
              <w:bottom w:val="single" w:sz="4" w:space="0" w:color="auto"/>
              <w:right w:val="single" w:sz="4" w:space="0" w:color="auto"/>
            </w:tcBorders>
            <w:shd w:val="clear" w:color="auto" w:fill="auto"/>
            <w:vAlign w:val="center"/>
            <w:hideMark/>
          </w:tcPr>
          <w:p w14:paraId="6E7A01F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2547</w:t>
            </w:r>
          </w:p>
        </w:tc>
        <w:tc>
          <w:tcPr>
            <w:tcW w:w="332" w:type="pct"/>
            <w:tcBorders>
              <w:top w:val="nil"/>
              <w:left w:val="nil"/>
              <w:bottom w:val="single" w:sz="4" w:space="0" w:color="auto"/>
              <w:right w:val="single" w:sz="4" w:space="0" w:color="auto"/>
            </w:tcBorders>
            <w:shd w:val="clear" w:color="auto" w:fill="auto"/>
            <w:vAlign w:val="center"/>
            <w:hideMark/>
          </w:tcPr>
          <w:p w14:paraId="59AA62A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2654</w:t>
            </w:r>
          </w:p>
        </w:tc>
        <w:tc>
          <w:tcPr>
            <w:tcW w:w="306" w:type="pct"/>
            <w:tcBorders>
              <w:top w:val="nil"/>
              <w:left w:val="nil"/>
              <w:bottom w:val="single" w:sz="4" w:space="0" w:color="auto"/>
              <w:right w:val="single" w:sz="4" w:space="0" w:color="auto"/>
            </w:tcBorders>
            <w:shd w:val="clear" w:color="auto" w:fill="auto"/>
            <w:vAlign w:val="center"/>
            <w:hideMark/>
          </w:tcPr>
          <w:p w14:paraId="78979FA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2771</w:t>
            </w:r>
          </w:p>
        </w:tc>
        <w:tc>
          <w:tcPr>
            <w:tcW w:w="306" w:type="pct"/>
            <w:tcBorders>
              <w:top w:val="nil"/>
              <w:left w:val="nil"/>
              <w:bottom w:val="single" w:sz="4" w:space="0" w:color="auto"/>
              <w:right w:val="single" w:sz="4" w:space="0" w:color="auto"/>
            </w:tcBorders>
            <w:shd w:val="clear" w:color="auto" w:fill="auto"/>
            <w:vAlign w:val="center"/>
            <w:hideMark/>
          </w:tcPr>
          <w:p w14:paraId="6BD55EC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2896</w:t>
            </w:r>
          </w:p>
        </w:tc>
        <w:tc>
          <w:tcPr>
            <w:tcW w:w="306" w:type="pct"/>
            <w:tcBorders>
              <w:top w:val="nil"/>
              <w:left w:val="nil"/>
              <w:bottom w:val="single" w:sz="4" w:space="0" w:color="auto"/>
              <w:right w:val="single" w:sz="4" w:space="0" w:color="auto"/>
            </w:tcBorders>
            <w:shd w:val="clear" w:color="auto" w:fill="auto"/>
            <w:vAlign w:val="center"/>
            <w:hideMark/>
          </w:tcPr>
          <w:p w14:paraId="73A0E0D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3020</w:t>
            </w:r>
          </w:p>
        </w:tc>
        <w:tc>
          <w:tcPr>
            <w:tcW w:w="306" w:type="pct"/>
            <w:tcBorders>
              <w:top w:val="nil"/>
              <w:left w:val="nil"/>
              <w:bottom w:val="single" w:sz="4" w:space="0" w:color="auto"/>
              <w:right w:val="single" w:sz="4" w:space="0" w:color="auto"/>
            </w:tcBorders>
            <w:shd w:val="clear" w:color="auto" w:fill="auto"/>
            <w:vAlign w:val="center"/>
            <w:hideMark/>
          </w:tcPr>
          <w:p w14:paraId="7DDF548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3147</w:t>
            </w:r>
          </w:p>
        </w:tc>
        <w:tc>
          <w:tcPr>
            <w:tcW w:w="306" w:type="pct"/>
            <w:tcBorders>
              <w:top w:val="nil"/>
              <w:left w:val="nil"/>
              <w:bottom w:val="single" w:sz="4" w:space="0" w:color="auto"/>
              <w:right w:val="single" w:sz="4" w:space="0" w:color="auto"/>
            </w:tcBorders>
            <w:shd w:val="clear" w:color="auto" w:fill="auto"/>
            <w:vAlign w:val="center"/>
            <w:hideMark/>
          </w:tcPr>
          <w:p w14:paraId="7BBA9B9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3283</w:t>
            </w:r>
          </w:p>
        </w:tc>
        <w:tc>
          <w:tcPr>
            <w:tcW w:w="332" w:type="pct"/>
            <w:tcBorders>
              <w:top w:val="nil"/>
              <w:left w:val="nil"/>
              <w:bottom w:val="single" w:sz="4" w:space="0" w:color="auto"/>
              <w:right w:val="single" w:sz="4" w:space="0" w:color="auto"/>
            </w:tcBorders>
            <w:shd w:val="clear" w:color="auto" w:fill="auto"/>
            <w:vAlign w:val="center"/>
            <w:hideMark/>
          </w:tcPr>
          <w:p w14:paraId="40EF633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3424</w:t>
            </w:r>
          </w:p>
        </w:tc>
        <w:tc>
          <w:tcPr>
            <w:tcW w:w="306" w:type="pct"/>
            <w:tcBorders>
              <w:top w:val="nil"/>
              <w:left w:val="nil"/>
              <w:bottom w:val="single" w:sz="4" w:space="0" w:color="auto"/>
              <w:right w:val="single" w:sz="4" w:space="0" w:color="auto"/>
            </w:tcBorders>
            <w:shd w:val="clear" w:color="auto" w:fill="auto"/>
            <w:vAlign w:val="center"/>
            <w:hideMark/>
          </w:tcPr>
          <w:p w14:paraId="3ABD345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3571</w:t>
            </w:r>
          </w:p>
        </w:tc>
        <w:tc>
          <w:tcPr>
            <w:tcW w:w="305" w:type="pct"/>
            <w:tcBorders>
              <w:top w:val="nil"/>
              <w:left w:val="nil"/>
              <w:bottom w:val="single" w:sz="4" w:space="0" w:color="auto"/>
              <w:right w:val="single" w:sz="4" w:space="0" w:color="auto"/>
            </w:tcBorders>
            <w:shd w:val="clear" w:color="auto" w:fill="auto"/>
            <w:vAlign w:val="center"/>
            <w:hideMark/>
          </w:tcPr>
          <w:p w14:paraId="078D591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3725</w:t>
            </w:r>
          </w:p>
        </w:tc>
      </w:tr>
      <w:tr w:rsidR="00A0021A" w:rsidRPr="006762E9" w14:paraId="700661B2"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53F1486A"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Амортизация основных средств</w:t>
            </w:r>
          </w:p>
        </w:tc>
        <w:tc>
          <w:tcPr>
            <w:tcW w:w="402" w:type="pct"/>
            <w:tcBorders>
              <w:top w:val="nil"/>
              <w:left w:val="nil"/>
              <w:bottom w:val="single" w:sz="4" w:space="0" w:color="auto"/>
              <w:right w:val="single" w:sz="4" w:space="0" w:color="auto"/>
            </w:tcBorders>
            <w:shd w:val="clear" w:color="auto" w:fill="auto"/>
            <w:vAlign w:val="center"/>
            <w:hideMark/>
          </w:tcPr>
          <w:p w14:paraId="6A73EC70"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7C426E0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1B8437F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3A630F5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32" w:type="pct"/>
            <w:tcBorders>
              <w:top w:val="nil"/>
              <w:left w:val="nil"/>
              <w:bottom w:val="single" w:sz="4" w:space="0" w:color="auto"/>
              <w:right w:val="single" w:sz="4" w:space="0" w:color="auto"/>
            </w:tcBorders>
            <w:shd w:val="clear" w:color="auto" w:fill="auto"/>
            <w:vAlign w:val="center"/>
            <w:hideMark/>
          </w:tcPr>
          <w:p w14:paraId="054F461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4D405B2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38F705D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77A72AC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6320AD7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77ABAFA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32" w:type="pct"/>
            <w:tcBorders>
              <w:top w:val="nil"/>
              <w:left w:val="nil"/>
              <w:bottom w:val="single" w:sz="4" w:space="0" w:color="auto"/>
              <w:right w:val="single" w:sz="4" w:space="0" w:color="auto"/>
            </w:tcBorders>
            <w:shd w:val="clear" w:color="auto" w:fill="auto"/>
            <w:vAlign w:val="center"/>
            <w:hideMark/>
          </w:tcPr>
          <w:p w14:paraId="107DA7E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6" w:type="pct"/>
            <w:tcBorders>
              <w:top w:val="nil"/>
              <w:left w:val="nil"/>
              <w:bottom w:val="single" w:sz="4" w:space="0" w:color="auto"/>
              <w:right w:val="single" w:sz="4" w:space="0" w:color="auto"/>
            </w:tcBorders>
            <w:shd w:val="clear" w:color="auto" w:fill="auto"/>
            <w:vAlign w:val="center"/>
            <w:hideMark/>
          </w:tcPr>
          <w:p w14:paraId="3FA0136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c>
          <w:tcPr>
            <w:tcW w:w="305" w:type="pct"/>
            <w:tcBorders>
              <w:top w:val="nil"/>
              <w:left w:val="nil"/>
              <w:bottom w:val="single" w:sz="4" w:space="0" w:color="auto"/>
              <w:right w:val="single" w:sz="4" w:space="0" w:color="auto"/>
            </w:tcBorders>
            <w:shd w:val="clear" w:color="auto" w:fill="auto"/>
            <w:vAlign w:val="center"/>
            <w:hideMark/>
          </w:tcPr>
          <w:p w14:paraId="7B161EC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19</w:t>
            </w:r>
          </w:p>
        </w:tc>
      </w:tr>
      <w:tr w:rsidR="00A0021A" w:rsidRPr="006762E9" w14:paraId="7387AA37"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3FDED1F7"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Прочие затраты, в том числе:</w:t>
            </w:r>
          </w:p>
        </w:tc>
        <w:tc>
          <w:tcPr>
            <w:tcW w:w="402" w:type="pct"/>
            <w:tcBorders>
              <w:top w:val="nil"/>
              <w:left w:val="nil"/>
              <w:bottom w:val="single" w:sz="4" w:space="0" w:color="auto"/>
              <w:right w:val="single" w:sz="4" w:space="0" w:color="auto"/>
            </w:tcBorders>
            <w:shd w:val="clear" w:color="auto" w:fill="auto"/>
            <w:vAlign w:val="center"/>
            <w:hideMark/>
          </w:tcPr>
          <w:p w14:paraId="6229C493"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77671F0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292</w:t>
            </w:r>
          </w:p>
        </w:tc>
        <w:tc>
          <w:tcPr>
            <w:tcW w:w="306" w:type="pct"/>
            <w:tcBorders>
              <w:top w:val="nil"/>
              <w:left w:val="nil"/>
              <w:bottom w:val="single" w:sz="4" w:space="0" w:color="auto"/>
              <w:right w:val="single" w:sz="4" w:space="0" w:color="auto"/>
            </w:tcBorders>
            <w:shd w:val="clear" w:color="auto" w:fill="auto"/>
            <w:vAlign w:val="center"/>
            <w:hideMark/>
          </w:tcPr>
          <w:p w14:paraId="4A1F4C4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w:t>
            </w:r>
          </w:p>
        </w:tc>
        <w:tc>
          <w:tcPr>
            <w:tcW w:w="306" w:type="pct"/>
            <w:tcBorders>
              <w:top w:val="nil"/>
              <w:left w:val="nil"/>
              <w:bottom w:val="single" w:sz="4" w:space="0" w:color="auto"/>
              <w:right w:val="single" w:sz="4" w:space="0" w:color="auto"/>
            </w:tcBorders>
            <w:shd w:val="clear" w:color="auto" w:fill="auto"/>
            <w:vAlign w:val="center"/>
            <w:hideMark/>
          </w:tcPr>
          <w:p w14:paraId="2DBD304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313</w:t>
            </w:r>
          </w:p>
        </w:tc>
        <w:tc>
          <w:tcPr>
            <w:tcW w:w="332" w:type="pct"/>
            <w:tcBorders>
              <w:top w:val="nil"/>
              <w:left w:val="nil"/>
              <w:bottom w:val="single" w:sz="4" w:space="0" w:color="auto"/>
              <w:right w:val="single" w:sz="4" w:space="0" w:color="auto"/>
            </w:tcBorders>
            <w:shd w:val="clear" w:color="auto" w:fill="auto"/>
            <w:vAlign w:val="center"/>
            <w:hideMark/>
          </w:tcPr>
          <w:p w14:paraId="4DF3003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326</w:t>
            </w:r>
          </w:p>
        </w:tc>
        <w:tc>
          <w:tcPr>
            <w:tcW w:w="306" w:type="pct"/>
            <w:tcBorders>
              <w:top w:val="nil"/>
              <w:left w:val="nil"/>
              <w:bottom w:val="single" w:sz="4" w:space="0" w:color="auto"/>
              <w:right w:val="single" w:sz="4" w:space="0" w:color="auto"/>
            </w:tcBorders>
            <w:shd w:val="clear" w:color="auto" w:fill="auto"/>
            <w:vAlign w:val="center"/>
            <w:hideMark/>
          </w:tcPr>
          <w:p w14:paraId="7E5D378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340</w:t>
            </w:r>
          </w:p>
        </w:tc>
        <w:tc>
          <w:tcPr>
            <w:tcW w:w="306" w:type="pct"/>
            <w:tcBorders>
              <w:top w:val="nil"/>
              <w:left w:val="nil"/>
              <w:bottom w:val="single" w:sz="4" w:space="0" w:color="auto"/>
              <w:right w:val="single" w:sz="4" w:space="0" w:color="auto"/>
            </w:tcBorders>
            <w:shd w:val="clear" w:color="auto" w:fill="auto"/>
            <w:vAlign w:val="center"/>
            <w:hideMark/>
          </w:tcPr>
          <w:p w14:paraId="5928B45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356</w:t>
            </w:r>
          </w:p>
        </w:tc>
        <w:tc>
          <w:tcPr>
            <w:tcW w:w="306" w:type="pct"/>
            <w:tcBorders>
              <w:top w:val="nil"/>
              <w:left w:val="nil"/>
              <w:bottom w:val="single" w:sz="4" w:space="0" w:color="auto"/>
              <w:right w:val="single" w:sz="4" w:space="0" w:color="auto"/>
            </w:tcBorders>
            <w:shd w:val="clear" w:color="auto" w:fill="auto"/>
            <w:vAlign w:val="center"/>
            <w:hideMark/>
          </w:tcPr>
          <w:p w14:paraId="099BA70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371</w:t>
            </w:r>
          </w:p>
        </w:tc>
        <w:tc>
          <w:tcPr>
            <w:tcW w:w="306" w:type="pct"/>
            <w:tcBorders>
              <w:top w:val="nil"/>
              <w:left w:val="nil"/>
              <w:bottom w:val="single" w:sz="4" w:space="0" w:color="auto"/>
              <w:right w:val="single" w:sz="4" w:space="0" w:color="auto"/>
            </w:tcBorders>
            <w:shd w:val="clear" w:color="auto" w:fill="auto"/>
            <w:vAlign w:val="center"/>
            <w:hideMark/>
          </w:tcPr>
          <w:p w14:paraId="33648D1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387</w:t>
            </w:r>
          </w:p>
        </w:tc>
        <w:tc>
          <w:tcPr>
            <w:tcW w:w="306" w:type="pct"/>
            <w:tcBorders>
              <w:top w:val="nil"/>
              <w:left w:val="nil"/>
              <w:bottom w:val="single" w:sz="4" w:space="0" w:color="auto"/>
              <w:right w:val="single" w:sz="4" w:space="0" w:color="auto"/>
            </w:tcBorders>
            <w:shd w:val="clear" w:color="auto" w:fill="auto"/>
            <w:vAlign w:val="center"/>
            <w:hideMark/>
          </w:tcPr>
          <w:p w14:paraId="33849BD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403</w:t>
            </w:r>
          </w:p>
        </w:tc>
        <w:tc>
          <w:tcPr>
            <w:tcW w:w="332" w:type="pct"/>
            <w:tcBorders>
              <w:top w:val="nil"/>
              <w:left w:val="nil"/>
              <w:bottom w:val="single" w:sz="4" w:space="0" w:color="auto"/>
              <w:right w:val="single" w:sz="4" w:space="0" w:color="auto"/>
            </w:tcBorders>
            <w:shd w:val="clear" w:color="auto" w:fill="auto"/>
            <w:vAlign w:val="center"/>
            <w:hideMark/>
          </w:tcPr>
          <w:p w14:paraId="015C739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420</w:t>
            </w:r>
          </w:p>
        </w:tc>
        <w:tc>
          <w:tcPr>
            <w:tcW w:w="306" w:type="pct"/>
            <w:tcBorders>
              <w:top w:val="nil"/>
              <w:left w:val="nil"/>
              <w:bottom w:val="single" w:sz="4" w:space="0" w:color="auto"/>
              <w:right w:val="single" w:sz="4" w:space="0" w:color="auto"/>
            </w:tcBorders>
            <w:shd w:val="clear" w:color="auto" w:fill="auto"/>
            <w:vAlign w:val="center"/>
            <w:hideMark/>
          </w:tcPr>
          <w:p w14:paraId="52C9FB9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439</w:t>
            </w:r>
          </w:p>
        </w:tc>
        <w:tc>
          <w:tcPr>
            <w:tcW w:w="305" w:type="pct"/>
            <w:tcBorders>
              <w:top w:val="nil"/>
              <w:left w:val="nil"/>
              <w:bottom w:val="single" w:sz="4" w:space="0" w:color="auto"/>
              <w:right w:val="single" w:sz="4" w:space="0" w:color="auto"/>
            </w:tcBorders>
            <w:shd w:val="clear" w:color="auto" w:fill="auto"/>
            <w:vAlign w:val="center"/>
            <w:hideMark/>
          </w:tcPr>
          <w:p w14:paraId="29C64E2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457</w:t>
            </w:r>
          </w:p>
        </w:tc>
      </w:tr>
      <w:tr w:rsidR="00A0021A" w:rsidRPr="006762E9" w14:paraId="1A68B0BE"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3699F6E4"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Прочие затраты без учета инвестиционной составляющей</w:t>
            </w:r>
          </w:p>
        </w:tc>
        <w:tc>
          <w:tcPr>
            <w:tcW w:w="402" w:type="pct"/>
            <w:tcBorders>
              <w:top w:val="nil"/>
              <w:left w:val="nil"/>
              <w:bottom w:val="single" w:sz="4" w:space="0" w:color="auto"/>
              <w:right w:val="single" w:sz="4" w:space="0" w:color="auto"/>
            </w:tcBorders>
            <w:shd w:val="clear" w:color="auto" w:fill="auto"/>
            <w:vAlign w:val="center"/>
            <w:hideMark/>
          </w:tcPr>
          <w:p w14:paraId="4BA16CDB"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0AD9FA3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292</w:t>
            </w:r>
          </w:p>
        </w:tc>
        <w:tc>
          <w:tcPr>
            <w:tcW w:w="306" w:type="pct"/>
            <w:tcBorders>
              <w:top w:val="nil"/>
              <w:left w:val="nil"/>
              <w:bottom w:val="single" w:sz="4" w:space="0" w:color="auto"/>
              <w:right w:val="single" w:sz="4" w:space="0" w:color="auto"/>
            </w:tcBorders>
            <w:shd w:val="clear" w:color="auto" w:fill="auto"/>
            <w:vAlign w:val="center"/>
            <w:hideMark/>
          </w:tcPr>
          <w:p w14:paraId="6760854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w:t>
            </w:r>
          </w:p>
        </w:tc>
        <w:tc>
          <w:tcPr>
            <w:tcW w:w="306" w:type="pct"/>
            <w:tcBorders>
              <w:top w:val="nil"/>
              <w:left w:val="nil"/>
              <w:bottom w:val="single" w:sz="4" w:space="0" w:color="auto"/>
              <w:right w:val="single" w:sz="4" w:space="0" w:color="auto"/>
            </w:tcBorders>
            <w:shd w:val="clear" w:color="auto" w:fill="auto"/>
            <w:vAlign w:val="center"/>
            <w:hideMark/>
          </w:tcPr>
          <w:p w14:paraId="7CE55C8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313</w:t>
            </w:r>
          </w:p>
        </w:tc>
        <w:tc>
          <w:tcPr>
            <w:tcW w:w="332" w:type="pct"/>
            <w:tcBorders>
              <w:top w:val="nil"/>
              <w:left w:val="nil"/>
              <w:bottom w:val="single" w:sz="4" w:space="0" w:color="auto"/>
              <w:right w:val="single" w:sz="4" w:space="0" w:color="auto"/>
            </w:tcBorders>
            <w:shd w:val="clear" w:color="auto" w:fill="auto"/>
            <w:vAlign w:val="center"/>
            <w:hideMark/>
          </w:tcPr>
          <w:p w14:paraId="061B137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326</w:t>
            </w:r>
          </w:p>
        </w:tc>
        <w:tc>
          <w:tcPr>
            <w:tcW w:w="306" w:type="pct"/>
            <w:tcBorders>
              <w:top w:val="nil"/>
              <w:left w:val="nil"/>
              <w:bottom w:val="single" w:sz="4" w:space="0" w:color="auto"/>
              <w:right w:val="single" w:sz="4" w:space="0" w:color="auto"/>
            </w:tcBorders>
            <w:shd w:val="clear" w:color="auto" w:fill="auto"/>
            <w:vAlign w:val="center"/>
            <w:hideMark/>
          </w:tcPr>
          <w:p w14:paraId="57C76CA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340</w:t>
            </w:r>
          </w:p>
        </w:tc>
        <w:tc>
          <w:tcPr>
            <w:tcW w:w="306" w:type="pct"/>
            <w:tcBorders>
              <w:top w:val="nil"/>
              <w:left w:val="nil"/>
              <w:bottom w:val="single" w:sz="4" w:space="0" w:color="auto"/>
              <w:right w:val="single" w:sz="4" w:space="0" w:color="auto"/>
            </w:tcBorders>
            <w:shd w:val="clear" w:color="auto" w:fill="auto"/>
            <w:vAlign w:val="center"/>
            <w:hideMark/>
          </w:tcPr>
          <w:p w14:paraId="18A08FD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356</w:t>
            </w:r>
          </w:p>
        </w:tc>
        <w:tc>
          <w:tcPr>
            <w:tcW w:w="306" w:type="pct"/>
            <w:tcBorders>
              <w:top w:val="nil"/>
              <w:left w:val="nil"/>
              <w:bottom w:val="single" w:sz="4" w:space="0" w:color="auto"/>
              <w:right w:val="single" w:sz="4" w:space="0" w:color="auto"/>
            </w:tcBorders>
            <w:shd w:val="clear" w:color="auto" w:fill="auto"/>
            <w:vAlign w:val="center"/>
            <w:hideMark/>
          </w:tcPr>
          <w:p w14:paraId="62BA51D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371</w:t>
            </w:r>
          </w:p>
        </w:tc>
        <w:tc>
          <w:tcPr>
            <w:tcW w:w="306" w:type="pct"/>
            <w:tcBorders>
              <w:top w:val="nil"/>
              <w:left w:val="nil"/>
              <w:bottom w:val="single" w:sz="4" w:space="0" w:color="auto"/>
              <w:right w:val="single" w:sz="4" w:space="0" w:color="auto"/>
            </w:tcBorders>
            <w:shd w:val="clear" w:color="auto" w:fill="auto"/>
            <w:vAlign w:val="center"/>
            <w:hideMark/>
          </w:tcPr>
          <w:p w14:paraId="20E37EA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387</w:t>
            </w:r>
          </w:p>
        </w:tc>
        <w:tc>
          <w:tcPr>
            <w:tcW w:w="306" w:type="pct"/>
            <w:tcBorders>
              <w:top w:val="nil"/>
              <w:left w:val="nil"/>
              <w:bottom w:val="single" w:sz="4" w:space="0" w:color="auto"/>
              <w:right w:val="single" w:sz="4" w:space="0" w:color="auto"/>
            </w:tcBorders>
            <w:shd w:val="clear" w:color="auto" w:fill="auto"/>
            <w:vAlign w:val="center"/>
            <w:hideMark/>
          </w:tcPr>
          <w:p w14:paraId="527F8232"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403</w:t>
            </w:r>
          </w:p>
        </w:tc>
        <w:tc>
          <w:tcPr>
            <w:tcW w:w="332" w:type="pct"/>
            <w:tcBorders>
              <w:top w:val="nil"/>
              <w:left w:val="nil"/>
              <w:bottom w:val="single" w:sz="4" w:space="0" w:color="auto"/>
              <w:right w:val="single" w:sz="4" w:space="0" w:color="auto"/>
            </w:tcBorders>
            <w:shd w:val="clear" w:color="auto" w:fill="auto"/>
            <w:vAlign w:val="center"/>
            <w:hideMark/>
          </w:tcPr>
          <w:p w14:paraId="00B29FB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420</w:t>
            </w:r>
          </w:p>
        </w:tc>
        <w:tc>
          <w:tcPr>
            <w:tcW w:w="306" w:type="pct"/>
            <w:tcBorders>
              <w:top w:val="nil"/>
              <w:left w:val="nil"/>
              <w:bottom w:val="single" w:sz="4" w:space="0" w:color="auto"/>
              <w:right w:val="single" w:sz="4" w:space="0" w:color="auto"/>
            </w:tcBorders>
            <w:shd w:val="clear" w:color="auto" w:fill="auto"/>
            <w:vAlign w:val="center"/>
            <w:hideMark/>
          </w:tcPr>
          <w:p w14:paraId="5FA60A5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439</w:t>
            </w:r>
          </w:p>
        </w:tc>
        <w:tc>
          <w:tcPr>
            <w:tcW w:w="305" w:type="pct"/>
            <w:tcBorders>
              <w:top w:val="nil"/>
              <w:left w:val="nil"/>
              <w:bottom w:val="single" w:sz="4" w:space="0" w:color="auto"/>
              <w:right w:val="single" w:sz="4" w:space="0" w:color="auto"/>
            </w:tcBorders>
            <w:shd w:val="clear" w:color="auto" w:fill="auto"/>
            <w:vAlign w:val="center"/>
            <w:hideMark/>
          </w:tcPr>
          <w:p w14:paraId="7FE89EA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457</w:t>
            </w:r>
          </w:p>
        </w:tc>
      </w:tr>
      <w:tr w:rsidR="00A0021A" w:rsidRPr="006762E9" w14:paraId="59251F15"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3D5139CC"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Прибыль всего:</w:t>
            </w:r>
          </w:p>
        </w:tc>
        <w:tc>
          <w:tcPr>
            <w:tcW w:w="402" w:type="pct"/>
            <w:tcBorders>
              <w:top w:val="nil"/>
              <w:left w:val="nil"/>
              <w:bottom w:val="single" w:sz="4" w:space="0" w:color="auto"/>
              <w:right w:val="single" w:sz="4" w:space="0" w:color="auto"/>
            </w:tcBorders>
            <w:shd w:val="clear" w:color="auto" w:fill="auto"/>
            <w:vAlign w:val="center"/>
            <w:hideMark/>
          </w:tcPr>
          <w:p w14:paraId="7023199A"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0D9A28A0"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2659</w:t>
            </w:r>
          </w:p>
        </w:tc>
        <w:tc>
          <w:tcPr>
            <w:tcW w:w="306" w:type="pct"/>
            <w:tcBorders>
              <w:top w:val="nil"/>
              <w:left w:val="nil"/>
              <w:bottom w:val="single" w:sz="4" w:space="0" w:color="auto"/>
              <w:right w:val="single" w:sz="4" w:space="0" w:color="auto"/>
            </w:tcBorders>
            <w:shd w:val="clear" w:color="auto" w:fill="auto"/>
            <w:vAlign w:val="center"/>
            <w:hideMark/>
          </w:tcPr>
          <w:p w14:paraId="6E15496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2659</w:t>
            </w:r>
          </w:p>
        </w:tc>
        <w:tc>
          <w:tcPr>
            <w:tcW w:w="306" w:type="pct"/>
            <w:tcBorders>
              <w:top w:val="nil"/>
              <w:left w:val="nil"/>
              <w:bottom w:val="single" w:sz="4" w:space="0" w:color="auto"/>
              <w:right w:val="single" w:sz="4" w:space="0" w:color="auto"/>
            </w:tcBorders>
            <w:shd w:val="clear" w:color="auto" w:fill="auto"/>
            <w:vAlign w:val="center"/>
            <w:hideMark/>
          </w:tcPr>
          <w:p w14:paraId="41AD047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2761</w:t>
            </w:r>
          </w:p>
        </w:tc>
        <w:tc>
          <w:tcPr>
            <w:tcW w:w="332" w:type="pct"/>
            <w:tcBorders>
              <w:top w:val="nil"/>
              <w:left w:val="nil"/>
              <w:bottom w:val="single" w:sz="4" w:space="0" w:color="auto"/>
              <w:right w:val="single" w:sz="4" w:space="0" w:color="auto"/>
            </w:tcBorders>
            <w:shd w:val="clear" w:color="auto" w:fill="auto"/>
            <w:vAlign w:val="center"/>
            <w:hideMark/>
          </w:tcPr>
          <w:p w14:paraId="2591881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3022</w:t>
            </w:r>
          </w:p>
        </w:tc>
        <w:tc>
          <w:tcPr>
            <w:tcW w:w="306" w:type="pct"/>
            <w:tcBorders>
              <w:top w:val="nil"/>
              <w:left w:val="nil"/>
              <w:bottom w:val="single" w:sz="4" w:space="0" w:color="auto"/>
              <w:right w:val="single" w:sz="4" w:space="0" w:color="auto"/>
            </w:tcBorders>
            <w:shd w:val="clear" w:color="auto" w:fill="auto"/>
            <w:vAlign w:val="center"/>
            <w:hideMark/>
          </w:tcPr>
          <w:p w14:paraId="5B1E0CE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3448</w:t>
            </w:r>
          </w:p>
        </w:tc>
        <w:tc>
          <w:tcPr>
            <w:tcW w:w="306" w:type="pct"/>
            <w:tcBorders>
              <w:top w:val="nil"/>
              <w:left w:val="nil"/>
              <w:bottom w:val="single" w:sz="4" w:space="0" w:color="auto"/>
              <w:right w:val="single" w:sz="4" w:space="0" w:color="auto"/>
            </w:tcBorders>
            <w:shd w:val="clear" w:color="auto" w:fill="auto"/>
            <w:vAlign w:val="center"/>
            <w:hideMark/>
          </w:tcPr>
          <w:p w14:paraId="2AE0F49F"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3679</w:t>
            </w:r>
          </w:p>
        </w:tc>
        <w:tc>
          <w:tcPr>
            <w:tcW w:w="306" w:type="pct"/>
            <w:tcBorders>
              <w:top w:val="nil"/>
              <w:left w:val="nil"/>
              <w:bottom w:val="single" w:sz="4" w:space="0" w:color="auto"/>
              <w:right w:val="single" w:sz="4" w:space="0" w:color="auto"/>
            </w:tcBorders>
            <w:shd w:val="clear" w:color="auto" w:fill="auto"/>
            <w:vAlign w:val="center"/>
            <w:hideMark/>
          </w:tcPr>
          <w:p w14:paraId="13154C4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3796</w:t>
            </w:r>
          </w:p>
        </w:tc>
        <w:tc>
          <w:tcPr>
            <w:tcW w:w="306" w:type="pct"/>
            <w:tcBorders>
              <w:top w:val="nil"/>
              <w:left w:val="nil"/>
              <w:bottom w:val="single" w:sz="4" w:space="0" w:color="auto"/>
              <w:right w:val="single" w:sz="4" w:space="0" w:color="auto"/>
            </w:tcBorders>
            <w:shd w:val="clear" w:color="auto" w:fill="auto"/>
            <w:vAlign w:val="center"/>
            <w:hideMark/>
          </w:tcPr>
          <w:p w14:paraId="331C3BC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3952</w:t>
            </w:r>
          </w:p>
        </w:tc>
        <w:tc>
          <w:tcPr>
            <w:tcW w:w="306" w:type="pct"/>
            <w:tcBorders>
              <w:top w:val="nil"/>
              <w:left w:val="nil"/>
              <w:bottom w:val="single" w:sz="4" w:space="0" w:color="auto"/>
              <w:right w:val="single" w:sz="4" w:space="0" w:color="auto"/>
            </w:tcBorders>
            <w:shd w:val="clear" w:color="auto" w:fill="auto"/>
            <w:vAlign w:val="center"/>
            <w:hideMark/>
          </w:tcPr>
          <w:p w14:paraId="5D2EF28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4084</w:t>
            </w:r>
          </w:p>
        </w:tc>
        <w:tc>
          <w:tcPr>
            <w:tcW w:w="332" w:type="pct"/>
            <w:tcBorders>
              <w:top w:val="nil"/>
              <w:left w:val="nil"/>
              <w:bottom w:val="single" w:sz="4" w:space="0" w:color="auto"/>
              <w:right w:val="single" w:sz="4" w:space="0" w:color="auto"/>
            </w:tcBorders>
            <w:shd w:val="clear" w:color="auto" w:fill="auto"/>
            <w:vAlign w:val="center"/>
            <w:hideMark/>
          </w:tcPr>
          <w:p w14:paraId="6D1BE536"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4189</w:t>
            </w:r>
          </w:p>
        </w:tc>
        <w:tc>
          <w:tcPr>
            <w:tcW w:w="306" w:type="pct"/>
            <w:tcBorders>
              <w:top w:val="nil"/>
              <w:left w:val="nil"/>
              <w:bottom w:val="single" w:sz="4" w:space="0" w:color="auto"/>
              <w:right w:val="single" w:sz="4" w:space="0" w:color="auto"/>
            </w:tcBorders>
            <w:shd w:val="clear" w:color="auto" w:fill="auto"/>
            <w:vAlign w:val="center"/>
            <w:hideMark/>
          </w:tcPr>
          <w:p w14:paraId="6235283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5280</w:t>
            </w:r>
          </w:p>
        </w:tc>
        <w:tc>
          <w:tcPr>
            <w:tcW w:w="305" w:type="pct"/>
            <w:tcBorders>
              <w:top w:val="nil"/>
              <w:left w:val="nil"/>
              <w:bottom w:val="single" w:sz="4" w:space="0" w:color="auto"/>
              <w:right w:val="single" w:sz="4" w:space="0" w:color="auto"/>
            </w:tcBorders>
            <w:shd w:val="clear" w:color="auto" w:fill="auto"/>
            <w:vAlign w:val="center"/>
            <w:hideMark/>
          </w:tcPr>
          <w:p w14:paraId="2C550A3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5425</w:t>
            </w:r>
          </w:p>
        </w:tc>
      </w:tr>
      <w:tr w:rsidR="00A0021A" w:rsidRPr="006762E9" w14:paraId="15AF9AAF"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00264671"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Необходимая валовая выручка</w:t>
            </w:r>
          </w:p>
        </w:tc>
        <w:tc>
          <w:tcPr>
            <w:tcW w:w="402" w:type="pct"/>
            <w:tcBorders>
              <w:top w:val="nil"/>
              <w:left w:val="nil"/>
              <w:bottom w:val="single" w:sz="4" w:space="0" w:color="auto"/>
              <w:right w:val="single" w:sz="4" w:space="0" w:color="auto"/>
            </w:tcBorders>
            <w:shd w:val="clear" w:color="auto" w:fill="auto"/>
            <w:vAlign w:val="center"/>
            <w:hideMark/>
          </w:tcPr>
          <w:p w14:paraId="57692069"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тыс.руб.</w:t>
            </w:r>
          </w:p>
        </w:tc>
        <w:tc>
          <w:tcPr>
            <w:tcW w:w="306" w:type="pct"/>
            <w:tcBorders>
              <w:top w:val="nil"/>
              <w:left w:val="nil"/>
              <w:bottom w:val="single" w:sz="4" w:space="0" w:color="auto"/>
              <w:right w:val="single" w:sz="4" w:space="0" w:color="auto"/>
            </w:tcBorders>
            <w:shd w:val="clear" w:color="auto" w:fill="auto"/>
            <w:vAlign w:val="center"/>
            <w:hideMark/>
          </w:tcPr>
          <w:p w14:paraId="770D414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46835</w:t>
            </w:r>
          </w:p>
        </w:tc>
        <w:tc>
          <w:tcPr>
            <w:tcW w:w="306" w:type="pct"/>
            <w:tcBorders>
              <w:top w:val="nil"/>
              <w:left w:val="nil"/>
              <w:bottom w:val="single" w:sz="4" w:space="0" w:color="auto"/>
              <w:right w:val="single" w:sz="4" w:space="0" w:color="auto"/>
            </w:tcBorders>
            <w:shd w:val="clear" w:color="auto" w:fill="auto"/>
            <w:vAlign w:val="center"/>
            <w:hideMark/>
          </w:tcPr>
          <w:p w14:paraId="528EF11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48515</w:t>
            </w:r>
          </w:p>
        </w:tc>
        <w:tc>
          <w:tcPr>
            <w:tcW w:w="306" w:type="pct"/>
            <w:tcBorders>
              <w:top w:val="nil"/>
              <w:left w:val="nil"/>
              <w:bottom w:val="single" w:sz="4" w:space="0" w:color="auto"/>
              <w:right w:val="single" w:sz="4" w:space="0" w:color="auto"/>
            </w:tcBorders>
            <w:shd w:val="clear" w:color="auto" w:fill="auto"/>
            <w:vAlign w:val="center"/>
            <w:hideMark/>
          </w:tcPr>
          <w:p w14:paraId="50C3587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52600</w:t>
            </w:r>
          </w:p>
        </w:tc>
        <w:tc>
          <w:tcPr>
            <w:tcW w:w="332" w:type="pct"/>
            <w:tcBorders>
              <w:top w:val="nil"/>
              <w:left w:val="nil"/>
              <w:bottom w:val="single" w:sz="4" w:space="0" w:color="auto"/>
              <w:right w:val="single" w:sz="4" w:space="0" w:color="auto"/>
            </w:tcBorders>
            <w:shd w:val="clear" w:color="auto" w:fill="auto"/>
            <w:vAlign w:val="center"/>
            <w:hideMark/>
          </w:tcPr>
          <w:p w14:paraId="7125C30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59256</w:t>
            </w:r>
          </w:p>
        </w:tc>
        <w:tc>
          <w:tcPr>
            <w:tcW w:w="306" w:type="pct"/>
            <w:tcBorders>
              <w:top w:val="nil"/>
              <w:left w:val="nil"/>
              <w:bottom w:val="single" w:sz="4" w:space="0" w:color="auto"/>
              <w:right w:val="single" w:sz="4" w:space="0" w:color="auto"/>
            </w:tcBorders>
            <w:shd w:val="clear" w:color="auto" w:fill="auto"/>
            <w:vAlign w:val="center"/>
            <w:hideMark/>
          </w:tcPr>
          <w:p w14:paraId="50B75EF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63294</w:t>
            </w:r>
          </w:p>
        </w:tc>
        <w:tc>
          <w:tcPr>
            <w:tcW w:w="306" w:type="pct"/>
            <w:tcBorders>
              <w:top w:val="nil"/>
              <w:left w:val="nil"/>
              <w:bottom w:val="single" w:sz="4" w:space="0" w:color="auto"/>
              <w:right w:val="single" w:sz="4" w:space="0" w:color="auto"/>
            </w:tcBorders>
            <w:shd w:val="clear" w:color="auto" w:fill="auto"/>
            <w:vAlign w:val="center"/>
            <w:hideMark/>
          </w:tcPr>
          <w:p w14:paraId="25C34D4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65519</w:t>
            </w:r>
          </w:p>
        </w:tc>
        <w:tc>
          <w:tcPr>
            <w:tcW w:w="306" w:type="pct"/>
            <w:tcBorders>
              <w:top w:val="nil"/>
              <w:left w:val="nil"/>
              <w:bottom w:val="single" w:sz="4" w:space="0" w:color="auto"/>
              <w:right w:val="single" w:sz="4" w:space="0" w:color="auto"/>
            </w:tcBorders>
            <w:shd w:val="clear" w:color="auto" w:fill="auto"/>
            <w:vAlign w:val="center"/>
            <w:hideMark/>
          </w:tcPr>
          <w:p w14:paraId="50794A7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68197</w:t>
            </w:r>
          </w:p>
        </w:tc>
        <w:tc>
          <w:tcPr>
            <w:tcW w:w="306" w:type="pct"/>
            <w:tcBorders>
              <w:top w:val="nil"/>
              <w:left w:val="nil"/>
              <w:bottom w:val="single" w:sz="4" w:space="0" w:color="auto"/>
              <w:right w:val="single" w:sz="4" w:space="0" w:color="auto"/>
            </w:tcBorders>
            <w:shd w:val="clear" w:color="auto" w:fill="auto"/>
            <w:vAlign w:val="center"/>
            <w:hideMark/>
          </w:tcPr>
          <w:p w14:paraId="582A28E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70566</w:t>
            </w:r>
          </w:p>
        </w:tc>
        <w:tc>
          <w:tcPr>
            <w:tcW w:w="306" w:type="pct"/>
            <w:tcBorders>
              <w:top w:val="nil"/>
              <w:left w:val="nil"/>
              <w:bottom w:val="single" w:sz="4" w:space="0" w:color="auto"/>
              <w:right w:val="single" w:sz="4" w:space="0" w:color="auto"/>
            </w:tcBorders>
            <w:shd w:val="clear" w:color="auto" w:fill="auto"/>
            <w:vAlign w:val="center"/>
            <w:hideMark/>
          </w:tcPr>
          <w:p w14:paraId="6470A4F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72551</w:t>
            </w:r>
          </w:p>
        </w:tc>
        <w:tc>
          <w:tcPr>
            <w:tcW w:w="332" w:type="pct"/>
            <w:tcBorders>
              <w:top w:val="nil"/>
              <w:left w:val="nil"/>
              <w:bottom w:val="single" w:sz="4" w:space="0" w:color="auto"/>
              <w:right w:val="single" w:sz="4" w:space="0" w:color="auto"/>
            </w:tcBorders>
            <w:shd w:val="clear" w:color="auto" w:fill="auto"/>
            <w:vAlign w:val="center"/>
            <w:hideMark/>
          </w:tcPr>
          <w:p w14:paraId="5075C9F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88693</w:t>
            </w:r>
          </w:p>
        </w:tc>
        <w:tc>
          <w:tcPr>
            <w:tcW w:w="306" w:type="pct"/>
            <w:tcBorders>
              <w:top w:val="nil"/>
              <w:left w:val="nil"/>
              <w:bottom w:val="single" w:sz="4" w:space="0" w:color="auto"/>
              <w:right w:val="single" w:sz="4" w:space="0" w:color="auto"/>
            </w:tcBorders>
            <w:shd w:val="clear" w:color="auto" w:fill="auto"/>
            <w:vAlign w:val="center"/>
            <w:hideMark/>
          </w:tcPr>
          <w:p w14:paraId="51D2A71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92243</w:t>
            </w:r>
          </w:p>
        </w:tc>
        <w:tc>
          <w:tcPr>
            <w:tcW w:w="305" w:type="pct"/>
            <w:tcBorders>
              <w:top w:val="nil"/>
              <w:left w:val="nil"/>
              <w:bottom w:val="single" w:sz="4" w:space="0" w:color="auto"/>
              <w:right w:val="single" w:sz="4" w:space="0" w:color="auto"/>
            </w:tcBorders>
            <w:shd w:val="clear" w:color="auto" w:fill="auto"/>
            <w:vAlign w:val="center"/>
            <w:hideMark/>
          </w:tcPr>
          <w:p w14:paraId="1961997E"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94805</w:t>
            </w:r>
          </w:p>
        </w:tc>
      </w:tr>
      <w:tr w:rsidR="00A0021A" w:rsidRPr="006762E9" w14:paraId="4FCB4242"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0CCDF9F4" w14:textId="77777777" w:rsidR="00A0021A" w:rsidRPr="006762E9" w:rsidRDefault="00A0021A" w:rsidP="006762E9">
            <w:pPr>
              <w:autoSpaceDE/>
              <w:autoSpaceDN/>
              <w:spacing w:line="240" w:lineRule="auto"/>
              <w:ind w:firstLine="0"/>
              <w:jc w:val="left"/>
              <w:rPr>
                <w:sz w:val="16"/>
                <w:szCs w:val="16"/>
                <w:lang w:bidi="ar-SA"/>
              </w:rPr>
            </w:pPr>
            <w:r w:rsidRPr="006762E9">
              <w:rPr>
                <w:sz w:val="16"/>
                <w:szCs w:val="16"/>
                <w:lang w:bidi="ar-SA"/>
              </w:rPr>
              <w:t>Тариф на производство тепловой энергии</w:t>
            </w:r>
          </w:p>
        </w:tc>
        <w:tc>
          <w:tcPr>
            <w:tcW w:w="402" w:type="pct"/>
            <w:tcBorders>
              <w:top w:val="nil"/>
              <w:left w:val="nil"/>
              <w:bottom w:val="single" w:sz="4" w:space="0" w:color="auto"/>
              <w:right w:val="single" w:sz="4" w:space="0" w:color="auto"/>
            </w:tcBorders>
            <w:shd w:val="clear" w:color="auto" w:fill="auto"/>
            <w:vAlign w:val="center"/>
            <w:hideMark/>
          </w:tcPr>
          <w:p w14:paraId="54FAB8F7"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руб./Гкал</w:t>
            </w:r>
          </w:p>
        </w:tc>
        <w:tc>
          <w:tcPr>
            <w:tcW w:w="306" w:type="pct"/>
            <w:tcBorders>
              <w:top w:val="nil"/>
              <w:left w:val="nil"/>
              <w:bottom w:val="single" w:sz="4" w:space="0" w:color="auto"/>
              <w:right w:val="single" w:sz="4" w:space="0" w:color="auto"/>
            </w:tcBorders>
            <w:shd w:val="clear" w:color="auto" w:fill="auto"/>
            <w:vAlign w:val="center"/>
            <w:hideMark/>
          </w:tcPr>
          <w:p w14:paraId="3196C5D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1132,6</w:t>
            </w:r>
          </w:p>
        </w:tc>
        <w:tc>
          <w:tcPr>
            <w:tcW w:w="306" w:type="pct"/>
            <w:tcBorders>
              <w:top w:val="nil"/>
              <w:left w:val="nil"/>
              <w:bottom w:val="single" w:sz="4" w:space="0" w:color="auto"/>
              <w:right w:val="single" w:sz="4" w:space="0" w:color="auto"/>
            </w:tcBorders>
            <w:shd w:val="clear" w:color="auto" w:fill="auto"/>
            <w:vAlign w:val="center"/>
            <w:hideMark/>
          </w:tcPr>
          <w:p w14:paraId="003037A7"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1179,6</w:t>
            </w:r>
          </w:p>
        </w:tc>
        <w:tc>
          <w:tcPr>
            <w:tcW w:w="306" w:type="pct"/>
            <w:tcBorders>
              <w:top w:val="nil"/>
              <w:left w:val="nil"/>
              <w:bottom w:val="single" w:sz="4" w:space="0" w:color="auto"/>
              <w:right w:val="single" w:sz="4" w:space="0" w:color="auto"/>
            </w:tcBorders>
            <w:shd w:val="clear" w:color="auto" w:fill="auto"/>
            <w:vAlign w:val="center"/>
            <w:hideMark/>
          </w:tcPr>
          <w:p w14:paraId="54D3A8C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1261,7</w:t>
            </w:r>
          </w:p>
        </w:tc>
        <w:tc>
          <w:tcPr>
            <w:tcW w:w="332" w:type="pct"/>
            <w:tcBorders>
              <w:top w:val="nil"/>
              <w:left w:val="nil"/>
              <w:bottom w:val="single" w:sz="4" w:space="0" w:color="auto"/>
              <w:right w:val="single" w:sz="4" w:space="0" w:color="auto"/>
            </w:tcBorders>
            <w:shd w:val="clear" w:color="auto" w:fill="auto"/>
            <w:vAlign w:val="center"/>
            <w:hideMark/>
          </w:tcPr>
          <w:p w14:paraId="56FED37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1427,2</w:t>
            </w:r>
          </w:p>
        </w:tc>
        <w:tc>
          <w:tcPr>
            <w:tcW w:w="306" w:type="pct"/>
            <w:tcBorders>
              <w:top w:val="nil"/>
              <w:left w:val="nil"/>
              <w:bottom w:val="single" w:sz="4" w:space="0" w:color="auto"/>
              <w:right w:val="single" w:sz="4" w:space="0" w:color="auto"/>
            </w:tcBorders>
            <w:shd w:val="clear" w:color="auto" w:fill="auto"/>
            <w:vAlign w:val="center"/>
            <w:hideMark/>
          </w:tcPr>
          <w:p w14:paraId="0902E65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1419,8</w:t>
            </w:r>
          </w:p>
        </w:tc>
        <w:tc>
          <w:tcPr>
            <w:tcW w:w="306" w:type="pct"/>
            <w:tcBorders>
              <w:top w:val="nil"/>
              <w:left w:val="nil"/>
              <w:bottom w:val="single" w:sz="4" w:space="0" w:color="auto"/>
              <w:right w:val="single" w:sz="4" w:space="0" w:color="auto"/>
            </w:tcBorders>
            <w:shd w:val="clear" w:color="auto" w:fill="auto"/>
            <w:vAlign w:val="center"/>
            <w:hideMark/>
          </w:tcPr>
          <w:p w14:paraId="4F4BE30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1474,7</w:t>
            </w:r>
          </w:p>
        </w:tc>
        <w:tc>
          <w:tcPr>
            <w:tcW w:w="306" w:type="pct"/>
            <w:tcBorders>
              <w:top w:val="nil"/>
              <w:left w:val="nil"/>
              <w:bottom w:val="single" w:sz="4" w:space="0" w:color="auto"/>
              <w:right w:val="single" w:sz="4" w:space="0" w:color="auto"/>
            </w:tcBorders>
            <w:shd w:val="clear" w:color="auto" w:fill="auto"/>
            <w:vAlign w:val="center"/>
            <w:hideMark/>
          </w:tcPr>
          <w:p w14:paraId="2D51B00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1514,8</w:t>
            </w:r>
          </w:p>
        </w:tc>
        <w:tc>
          <w:tcPr>
            <w:tcW w:w="306" w:type="pct"/>
            <w:tcBorders>
              <w:top w:val="nil"/>
              <w:left w:val="nil"/>
              <w:bottom w:val="single" w:sz="4" w:space="0" w:color="auto"/>
              <w:right w:val="single" w:sz="4" w:space="0" w:color="auto"/>
            </w:tcBorders>
            <w:shd w:val="clear" w:color="auto" w:fill="auto"/>
            <w:vAlign w:val="center"/>
            <w:hideMark/>
          </w:tcPr>
          <w:p w14:paraId="31DADBA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1573,7</w:t>
            </w:r>
          </w:p>
        </w:tc>
        <w:tc>
          <w:tcPr>
            <w:tcW w:w="306" w:type="pct"/>
            <w:tcBorders>
              <w:top w:val="nil"/>
              <w:left w:val="nil"/>
              <w:bottom w:val="single" w:sz="4" w:space="0" w:color="auto"/>
              <w:right w:val="single" w:sz="4" w:space="0" w:color="auto"/>
            </w:tcBorders>
            <w:shd w:val="clear" w:color="auto" w:fill="auto"/>
            <w:vAlign w:val="center"/>
            <w:hideMark/>
          </w:tcPr>
          <w:p w14:paraId="3428763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1634,4</w:t>
            </w:r>
          </w:p>
        </w:tc>
        <w:tc>
          <w:tcPr>
            <w:tcW w:w="332" w:type="pct"/>
            <w:tcBorders>
              <w:top w:val="nil"/>
              <w:left w:val="nil"/>
              <w:bottom w:val="single" w:sz="4" w:space="0" w:color="auto"/>
              <w:right w:val="single" w:sz="4" w:space="0" w:color="auto"/>
            </w:tcBorders>
            <w:shd w:val="clear" w:color="auto" w:fill="auto"/>
            <w:vAlign w:val="center"/>
            <w:hideMark/>
          </w:tcPr>
          <w:p w14:paraId="0F4C2E2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1462,6</w:t>
            </w:r>
          </w:p>
        </w:tc>
        <w:tc>
          <w:tcPr>
            <w:tcW w:w="306" w:type="pct"/>
            <w:tcBorders>
              <w:top w:val="nil"/>
              <w:left w:val="nil"/>
              <w:bottom w:val="single" w:sz="4" w:space="0" w:color="auto"/>
              <w:right w:val="single" w:sz="4" w:space="0" w:color="auto"/>
            </w:tcBorders>
            <w:shd w:val="clear" w:color="auto" w:fill="auto"/>
            <w:vAlign w:val="center"/>
            <w:hideMark/>
          </w:tcPr>
          <w:p w14:paraId="7893E9B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1531,3</w:t>
            </w:r>
          </w:p>
        </w:tc>
        <w:tc>
          <w:tcPr>
            <w:tcW w:w="305" w:type="pct"/>
            <w:tcBorders>
              <w:top w:val="nil"/>
              <w:left w:val="nil"/>
              <w:bottom w:val="single" w:sz="4" w:space="0" w:color="auto"/>
              <w:right w:val="single" w:sz="4" w:space="0" w:color="auto"/>
            </w:tcBorders>
            <w:shd w:val="clear" w:color="auto" w:fill="auto"/>
            <w:vAlign w:val="center"/>
            <w:hideMark/>
          </w:tcPr>
          <w:p w14:paraId="5D79A68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1590,7</w:t>
            </w:r>
          </w:p>
        </w:tc>
      </w:tr>
      <w:tr w:rsidR="00A0021A" w:rsidRPr="006762E9" w14:paraId="54031BB7" w14:textId="77777777" w:rsidTr="00A0021A">
        <w:trPr>
          <w:trHeight w:val="20"/>
        </w:trPr>
        <w:tc>
          <w:tcPr>
            <w:tcW w:w="875" w:type="pct"/>
            <w:tcBorders>
              <w:top w:val="nil"/>
              <w:left w:val="single" w:sz="4" w:space="0" w:color="auto"/>
              <w:bottom w:val="single" w:sz="4" w:space="0" w:color="auto"/>
              <w:right w:val="single" w:sz="4" w:space="0" w:color="auto"/>
            </w:tcBorders>
            <w:shd w:val="clear" w:color="auto" w:fill="auto"/>
            <w:vAlign w:val="center"/>
            <w:hideMark/>
          </w:tcPr>
          <w:p w14:paraId="43B9D078" w14:textId="77777777" w:rsidR="00A0021A" w:rsidRPr="006762E9" w:rsidRDefault="00A0021A" w:rsidP="006762E9">
            <w:pPr>
              <w:autoSpaceDE/>
              <w:autoSpaceDN/>
              <w:spacing w:line="240" w:lineRule="auto"/>
              <w:ind w:firstLine="0"/>
              <w:jc w:val="left"/>
              <w:rPr>
                <w:color w:val="000000"/>
                <w:sz w:val="16"/>
                <w:szCs w:val="16"/>
                <w:lang w:bidi="ar-SA"/>
              </w:rPr>
            </w:pPr>
            <w:r w:rsidRPr="006762E9">
              <w:rPr>
                <w:color w:val="000000"/>
                <w:sz w:val="16"/>
                <w:szCs w:val="16"/>
                <w:lang w:bidi="ar-SA"/>
              </w:rPr>
              <w:t>Рост тарифа в %:</w:t>
            </w:r>
          </w:p>
        </w:tc>
        <w:tc>
          <w:tcPr>
            <w:tcW w:w="402" w:type="pct"/>
            <w:tcBorders>
              <w:top w:val="nil"/>
              <w:left w:val="nil"/>
              <w:bottom w:val="single" w:sz="4" w:space="0" w:color="auto"/>
              <w:right w:val="single" w:sz="4" w:space="0" w:color="auto"/>
            </w:tcBorders>
            <w:shd w:val="clear" w:color="auto" w:fill="auto"/>
            <w:vAlign w:val="center"/>
            <w:hideMark/>
          </w:tcPr>
          <w:p w14:paraId="4A7F540D" w14:textId="77777777" w:rsidR="00A0021A" w:rsidRPr="006762E9" w:rsidRDefault="00A0021A" w:rsidP="006762E9">
            <w:pPr>
              <w:autoSpaceDE/>
              <w:autoSpaceDN/>
              <w:spacing w:line="240" w:lineRule="auto"/>
              <w:ind w:firstLine="0"/>
              <w:jc w:val="center"/>
              <w:rPr>
                <w:sz w:val="16"/>
                <w:szCs w:val="16"/>
                <w:lang w:bidi="ar-SA"/>
              </w:rPr>
            </w:pPr>
            <w:r w:rsidRPr="006762E9">
              <w:rPr>
                <w:sz w:val="16"/>
                <w:szCs w:val="16"/>
                <w:lang w:bidi="ar-SA"/>
              </w:rPr>
              <w:t>%</w:t>
            </w:r>
          </w:p>
        </w:tc>
        <w:tc>
          <w:tcPr>
            <w:tcW w:w="306" w:type="pct"/>
            <w:tcBorders>
              <w:top w:val="nil"/>
              <w:left w:val="nil"/>
              <w:bottom w:val="single" w:sz="4" w:space="0" w:color="auto"/>
              <w:right w:val="single" w:sz="4" w:space="0" w:color="auto"/>
            </w:tcBorders>
            <w:shd w:val="clear" w:color="auto" w:fill="auto"/>
            <w:vAlign w:val="center"/>
            <w:hideMark/>
          </w:tcPr>
          <w:p w14:paraId="11C84301"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0,00%</w:t>
            </w:r>
          </w:p>
        </w:tc>
        <w:tc>
          <w:tcPr>
            <w:tcW w:w="306" w:type="pct"/>
            <w:tcBorders>
              <w:top w:val="nil"/>
              <w:left w:val="nil"/>
              <w:bottom w:val="single" w:sz="4" w:space="0" w:color="auto"/>
              <w:right w:val="single" w:sz="4" w:space="0" w:color="auto"/>
            </w:tcBorders>
            <w:shd w:val="clear" w:color="auto" w:fill="auto"/>
            <w:vAlign w:val="center"/>
            <w:hideMark/>
          </w:tcPr>
          <w:p w14:paraId="4ABF2D64"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4,14%</w:t>
            </w:r>
          </w:p>
        </w:tc>
        <w:tc>
          <w:tcPr>
            <w:tcW w:w="306" w:type="pct"/>
            <w:tcBorders>
              <w:top w:val="nil"/>
              <w:left w:val="nil"/>
              <w:bottom w:val="single" w:sz="4" w:space="0" w:color="auto"/>
              <w:right w:val="single" w:sz="4" w:space="0" w:color="auto"/>
            </w:tcBorders>
            <w:shd w:val="clear" w:color="auto" w:fill="auto"/>
            <w:vAlign w:val="center"/>
            <w:hideMark/>
          </w:tcPr>
          <w:p w14:paraId="233D3FBA"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6,96%</w:t>
            </w:r>
          </w:p>
        </w:tc>
        <w:tc>
          <w:tcPr>
            <w:tcW w:w="332" w:type="pct"/>
            <w:tcBorders>
              <w:top w:val="nil"/>
              <w:left w:val="nil"/>
              <w:bottom w:val="single" w:sz="4" w:space="0" w:color="auto"/>
              <w:right w:val="single" w:sz="4" w:space="0" w:color="auto"/>
            </w:tcBorders>
            <w:shd w:val="clear" w:color="auto" w:fill="auto"/>
            <w:vAlign w:val="center"/>
            <w:hideMark/>
          </w:tcPr>
          <w:p w14:paraId="7FC299B5"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13,11%</w:t>
            </w:r>
          </w:p>
        </w:tc>
        <w:tc>
          <w:tcPr>
            <w:tcW w:w="306" w:type="pct"/>
            <w:tcBorders>
              <w:top w:val="nil"/>
              <w:left w:val="nil"/>
              <w:bottom w:val="single" w:sz="4" w:space="0" w:color="auto"/>
              <w:right w:val="single" w:sz="4" w:space="0" w:color="auto"/>
            </w:tcBorders>
            <w:shd w:val="clear" w:color="auto" w:fill="auto"/>
            <w:vAlign w:val="center"/>
            <w:hideMark/>
          </w:tcPr>
          <w:p w14:paraId="678FBE7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-0,52%</w:t>
            </w:r>
          </w:p>
        </w:tc>
        <w:tc>
          <w:tcPr>
            <w:tcW w:w="306" w:type="pct"/>
            <w:tcBorders>
              <w:top w:val="nil"/>
              <w:left w:val="nil"/>
              <w:bottom w:val="single" w:sz="4" w:space="0" w:color="auto"/>
              <w:right w:val="single" w:sz="4" w:space="0" w:color="auto"/>
            </w:tcBorders>
            <w:shd w:val="clear" w:color="auto" w:fill="auto"/>
            <w:vAlign w:val="center"/>
            <w:hideMark/>
          </w:tcPr>
          <w:p w14:paraId="108AFC6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3,87%</w:t>
            </w:r>
          </w:p>
        </w:tc>
        <w:tc>
          <w:tcPr>
            <w:tcW w:w="306" w:type="pct"/>
            <w:tcBorders>
              <w:top w:val="nil"/>
              <w:left w:val="nil"/>
              <w:bottom w:val="single" w:sz="4" w:space="0" w:color="auto"/>
              <w:right w:val="single" w:sz="4" w:space="0" w:color="auto"/>
            </w:tcBorders>
            <w:shd w:val="clear" w:color="auto" w:fill="auto"/>
            <w:vAlign w:val="center"/>
            <w:hideMark/>
          </w:tcPr>
          <w:p w14:paraId="3F01CA18"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2,72%</w:t>
            </w:r>
          </w:p>
        </w:tc>
        <w:tc>
          <w:tcPr>
            <w:tcW w:w="306" w:type="pct"/>
            <w:tcBorders>
              <w:top w:val="nil"/>
              <w:left w:val="nil"/>
              <w:bottom w:val="single" w:sz="4" w:space="0" w:color="auto"/>
              <w:right w:val="single" w:sz="4" w:space="0" w:color="auto"/>
            </w:tcBorders>
            <w:shd w:val="clear" w:color="auto" w:fill="auto"/>
            <w:vAlign w:val="center"/>
            <w:hideMark/>
          </w:tcPr>
          <w:p w14:paraId="42B2C9EB"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3,89%</w:t>
            </w:r>
          </w:p>
        </w:tc>
        <w:tc>
          <w:tcPr>
            <w:tcW w:w="306" w:type="pct"/>
            <w:tcBorders>
              <w:top w:val="nil"/>
              <w:left w:val="nil"/>
              <w:bottom w:val="single" w:sz="4" w:space="0" w:color="auto"/>
              <w:right w:val="single" w:sz="4" w:space="0" w:color="auto"/>
            </w:tcBorders>
            <w:shd w:val="clear" w:color="auto" w:fill="auto"/>
            <w:vAlign w:val="center"/>
            <w:hideMark/>
          </w:tcPr>
          <w:p w14:paraId="5FF915FC"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3,86%</w:t>
            </w:r>
          </w:p>
        </w:tc>
        <w:tc>
          <w:tcPr>
            <w:tcW w:w="332" w:type="pct"/>
            <w:tcBorders>
              <w:top w:val="nil"/>
              <w:left w:val="nil"/>
              <w:bottom w:val="single" w:sz="4" w:space="0" w:color="auto"/>
              <w:right w:val="single" w:sz="4" w:space="0" w:color="auto"/>
            </w:tcBorders>
            <w:shd w:val="clear" w:color="auto" w:fill="auto"/>
            <w:vAlign w:val="center"/>
            <w:hideMark/>
          </w:tcPr>
          <w:p w14:paraId="71CD47AD"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-10,51%</w:t>
            </w:r>
          </w:p>
        </w:tc>
        <w:tc>
          <w:tcPr>
            <w:tcW w:w="306" w:type="pct"/>
            <w:tcBorders>
              <w:top w:val="nil"/>
              <w:left w:val="nil"/>
              <w:bottom w:val="single" w:sz="4" w:space="0" w:color="auto"/>
              <w:right w:val="single" w:sz="4" w:space="0" w:color="auto"/>
            </w:tcBorders>
            <w:shd w:val="clear" w:color="auto" w:fill="auto"/>
            <w:vAlign w:val="center"/>
            <w:hideMark/>
          </w:tcPr>
          <w:p w14:paraId="6B439D99"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4,69%</w:t>
            </w:r>
          </w:p>
        </w:tc>
        <w:tc>
          <w:tcPr>
            <w:tcW w:w="305" w:type="pct"/>
            <w:tcBorders>
              <w:top w:val="nil"/>
              <w:left w:val="nil"/>
              <w:bottom w:val="single" w:sz="4" w:space="0" w:color="auto"/>
              <w:right w:val="single" w:sz="4" w:space="0" w:color="auto"/>
            </w:tcBorders>
            <w:shd w:val="clear" w:color="auto" w:fill="auto"/>
            <w:vAlign w:val="center"/>
            <w:hideMark/>
          </w:tcPr>
          <w:p w14:paraId="1C01EA33" w14:textId="77777777" w:rsidR="00A0021A" w:rsidRPr="006762E9" w:rsidRDefault="00A0021A" w:rsidP="006762E9">
            <w:pPr>
              <w:autoSpaceDE/>
              <w:autoSpaceDN/>
              <w:spacing w:line="240" w:lineRule="auto"/>
              <w:ind w:firstLine="0"/>
              <w:jc w:val="center"/>
              <w:rPr>
                <w:color w:val="000000"/>
                <w:sz w:val="16"/>
                <w:szCs w:val="16"/>
                <w:lang w:bidi="ar-SA"/>
              </w:rPr>
            </w:pPr>
            <w:r w:rsidRPr="006762E9">
              <w:rPr>
                <w:color w:val="000000"/>
                <w:sz w:val="16"/>
                <w:szCs w:val="16"/>
                <w:lang w:bidi="ar-SA"/>
              </w:rPr>
              <w:t>3,88%</w:t>
            </w:r>
          </w:p>
        </w:tc>
      </w:tr>
    </w:tbl>
    <w:p w14:paraId="72107159" w14:textId="0EA93954" w:rsidR="008A5E06" w:rsidRDefault="008A5E06">
      <w:pPr>
        <w:widowControl w:val="0"/>
        <w:spacing w:line="240" w:lineRule="auto"/>
        <w:ind w:firstLine="0"/>
        <w:jc w:val="left"/>
        <w:rPr>
          <w:szCs w:val="26"/>
        </w:rPr>
      </w:pPr>
    </w:p>
    <w:p w14:paraId="0D08F9F9" w14:textId="77777777" w:rsidR="008A5E06" w:rsidRDefault="008A5E06">
      <w:pPr>
        <w:widowControl w:val="0"/>
        <w:spacing w:line="240" w:lineRule="auto"/>
        <w:ind w:firstLine="0"/>
        <w:jc w:val="left"/>
        <w:rPr>
          <w:szCs w:val="26"/>
        </w:rPr>
      </w:pPr>
      <w:r>
        <w:rPr>
          <w:szCs w:val="26"/>
        </w:rPr>
        <w:br w:type="page"/>
      </w:r>
    </w:p>
    <w:p w14:paraId="524DBFEC" w14:textId="2189757C" w:rsidR="008A5E06" w:rsidRDefault="008A5E06" w:rsidP="00603885">
      <w:pPr>
        <w:pStyle w:val="af4"/>
      </w:pPr>
      <w:r w:rsidRPr="00712664">
        <w:lastRenderedPageBreak/>
        <w:t xml:space="preserve">Таблица </w:t>
      </w:r>
      <w:r w:rsidRPr="00712664">
        <w:fldChar w:fldCharType="begin"/>
      </w:r>
      <w:r w:rsidRPr="00712664">
        <w:instrText xml:space="preserve"> SEQ Таблица \* ARABIC </w:instrText>
      </w:r>
      <w:r w:rsidRPr="00712664">
        <w:fldChar w:fldCharType="separate"/>
      </w:r>
      <w:r w:rsidR="007D572B">
        <w:rPr>
          <w:noProof/>
        </w:rPr>
        <w:t>14</w:t>
      </w:r>
      <w:r w:rsidRPr="00712664">
        <w:fldChar w:fldCharType="end"/>
      </w:r>
      <w:r w:rsidRPr="00712664">
        <w:t xml:space="preserve">. </w:t>
      </w:r>
      <w:r w:rsidRPr="008A5E06">
        <w:t>Сводная тарифно-балансовая расчетная модель теплоснабжения города Глазов при различных вариантах развития теплоснабжения</w:t>
      </w:r>
      <w:r>
        <w:t>.</w:t>
      </w:r>
    </w:p>
    <w:tbl>
      <w:tblPr>
        <w:tblW w:w="5000" w:type="pct"/>
        <w:tblLook w:val="04A0" w:firstRow="1" w:lastRow="0" w:firstColumn="1" w:lastColumn="0" w:noHBand="0" w:noVBand="1"/>
      </w:tblPr>
      <w:tblGrid>
        <w:gridCol w:w="2769"/>
        <w:gridCol w:w="1340"/>
        <w:gridCol w:w="949"/>
        <w:gridCol w:w="1065"/>
        <w:gridCol w:w="949"/>
        <w:gridCol w:w="949"/>
        <w:gridCol w:w="1065"/>
        <w:gridCol w:w="949"/>
        <w:gridCol w:w="949"/>
        <w:gridCol w:w="985"/>
        <w:gridCol w:w="1027"/>
        <w:gridCol w:w="1030"/>
        <w:gridCol w:w="1030"/>
        <w:gridCol w:w="1036"/>
      </w:tblGrid>
      <w:tr w:rsidR="00A0021A" w:rsidRPr="006762E9" w14:paraId="7A826023" w14:textId="77777777" w:rsidTr="00A0021A">
        <w:trPr>
          <w:trHeight w:val="240"/>
          <w:tblHeader/>
        </w:trPr>
        <w:tc>
          <w:tcPr>
            <w:tcW w:w="8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B3387"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Показатели</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14:paraId="70549762"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Ед. изм.</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78408688"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2019</w:t>
            </w:r>
          </w:p>
        </w:tc>
        <w:tc>
          <w:tcPr>
            <w:tcW w:w="331" w:type="pct"/>
            <w:tcBorders>
              <w:top w:val="single" w:sz="4" w:space="0" w:color="auto"/>
              <w:left w:val="nil"/>
              <w:bottom w:val="single" w:sz="4" w:space="0" w:color="auto"/>
              <w:right w:val="single" w:sz="4" w:space="0" w:color="auto"/>
            </w:tcBorders>
            <w:shd w:val="clear" w:color="auto" w:fill="auto"/>
            <w:noWrap/>
            <w:vAlign w:val="center"/>
            <w:hideMark/>
          </w:tcPr>
          <w:p w14:paraId="5E75FA07"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2020</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6F05CAA9"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2021</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4C3CB9B8"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2022</w:t>
            </w:r>
          </w:p>
        </w:tc>
        <w:tc>
          <w:tcPr>
            <w:tcW w:w="331" w:type="pct"/>
            <w:tcBorders>
              <w:top w:val="single" w:sz="4" w:space="0" w:color="auto"/>
              <w:left w:val="nil"/>
              <w:bottom w:val="single" w:sz="4" w:space="0" w:color="auto"/>
              <w:right w:val="single" w:sz="4" w:space="0" w:color="auto"/>
            </w:tcBorders>
            <w:shd w:val="clear" w:color="auto" w:fill="auto"/>
            <w:noWrap/>
            <w:vAlign w:val="center"/>
            <w:hideMark/>
          </w:tcPr>
          <w:p w14:paraId="50AD994A"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2023</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2EDE96BB"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2024</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2C495E86"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2025</w:t>
            </w:r>
          </w:p>
        </w:tc>
        <w:tc>
          <w:tcPr>
            <w:tcW w:w="306" w:type="pct"/>
            <w:tcBorders>
              <w:top w:val="single" w:sz="4" w:space="0" w:color="auto"/>
              <w:left w:val="nil"/>
              <w:bottom w:val="single" w:sz="4" w:space="0" w:color="auto"/>
              <w:right w:val="single" w:sz="4" w:space="0" w:color="auto"/>
            </w:tcBorders>
            <w:shd w:val="clear" w:color="auto" w:fill="auto"/>
            <w:noWrap/>
            <w:vAlign w:val="center"/>
            <w:hideMark/>
          </w:tcPr>
          <w:p w14:paraId="15BC0550"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2026</w:t>
            </w:r>
          </w:p>
        </w:tc>
        <w:tc>
          <w:tcPr>
            <w:tcW w:w="319" w:type="pct"/>
            <w:tcBorders>
              <w:top w:val="single" w:sz="4" w:space="0" w:color="auto"/>
              <w:left w:val="nil"/>
              <w:bottom w:val="single" w:sz="4" w:space="0" w:color="auto"/>
              <w:right w:val="single" w:sz="4" w:space="0" w:color="auto"/>
            </w:tcBorders>
            <w:shd w:val="clear" w:color="auto" w:fill="auto"/>
            <w:noWrap/>
            <w:vAlign w:val="center"/>
            <w:hideMark/>
          </w:tcPr>
          <w:p w14:paraId="69247E3D"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2027</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14:paraId="380BE27F"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2028</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14:paraId="3AFCF109"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2029</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14:paraId="14B7CA60"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2030</w:t>
            </w:r>
          </w:p>
        </w:tc>
      </w:tr>
      <w:tr w:rsidR="00A0021A" w:rsidRPr="006762E9" w14:paraId="37253069" w14:textId="77777777" w:rsidTr="00A0021A">
        <w:trPr>
          <w:trHeight w:val="24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000D41B"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Вариант 1</w:t>
            </w:r>
          </w:p>
        </w:tc>
      </w:tr>
      <w:tr w:rsidR="004F3F43" w:rsidRPr="006762E9" w14:paraId="247AC6E9" w14:textId="77777777" w:rsidTr="00A0021A">
        <w:trPr>
          <w:trHeight w:val="480"/>
        </w:trPr>
        <w:tc>
          <w:tcPr>
            <w:tcW w:w="860" w:type="pct"/>
            <w:tcBorders>
              <w:top w:val="nil"/>
              <w:left w:val="single" w:sz="4" w:space="0" w:color="auto"/>
              <w:bottom w:val="single" w:sz="4" w:space="0" w:color="auto"/>
              <w:right w:val="single" w:sz="4" w:space="0" w:color="auto"/>
            </w:tcBorders>
            <w:shd w:val="clear" w:color="auto" w:fill="auto"/>
            <w:vAlign w:val="center"/>
            <w:hideMark/>
          </w:tcPr>
          <w:p w14:paraId="28BF0F6D" w14:textId="77777777" w:rsidR="004F3F43" w:rsidRPr="006762E9" w:rsidRDefault="004F3F43" w:rsidP="004F3F43">
            <w:pPr>
              <w:autoSpaceDE/>
              <w:autoSpaceDN/>
              <w:spacing w:line="240" w:lineRule="auto"/>
              <w:ind w:firstLine="0"/>
              <w:jc w:val="left"/>
              <w:rPr>
                <w:color w:val="000000"/>
                <w:sz w:val="18"/>
                <w:szCs w:val="18"/>
                <w:lang w:bidi="ar-SA"/>
              </w:rPr>
            </w:pPr>
            <w:r w:rsidRPr="006762E9">
              <w:rPr>
                <w:color w:val="000000"/>
                <w:sz w:val="18"/>
                <w:szCs w:val="18"/>
                <w:lang w:bidi="ar-SA"/>
              </w:rPr>
              <w:t>Тариф на производство тепловой энергии, предприятия АО «РИР»</w:t>
            </w:r>
          </w:p>
        </w:tc>
        <w:tc>
          <w:tcPr>
            <w:tcW w:w="416" w:type="pct"/>
            <w:tcBorders>
              <w:top w:val="nil"/>
              <w:left w:val="nil"/>
              <w:bottom w:val="single" w:sz="4" w:space="0" w:color="auto"/>
              <w:right w:val="single" w:sz="4" w:space="0" w:color="auto"/>
            </w:tcBorders>
            <w:shd w:val="clear" w:color="auto" w:fill="auto"/>
            <w:noWrap/>
            <w:vAlign w:val="center"/>
            <w:hideMark/>
          </w:tcPr>
          <w:p w14:paraId="44BF95EC" w14:textId="77777777" w:rsidR="004F3F43" w:rsidRPr="006762E9" w:rsidRDefault="004F3F43" w:rsidP="004F3F43">
            <w:pPr>
              <w:autoSpaceDE/>
              <w:autoSpaceDN/>
              <w:spacing w:line="240" w:lineRule="auto"/>
              <w:ind w:firstLine="0"/>
              <w:jc w:val="center"/>
              <w:rPr>
                <w:color w:val="000000"/>
                <w:sz w:val="18"/>
                <w:szCs w:val="18"/>
                <w:lang w:bidi="ar-SA"/>
              </w:rPr>
            </w:pPr>
            <w:r w:rsidRPr="006762E9">
              <w:rPr>
                <w:color w:val="000000"/>
                <w:sz w:val="18"/>
                <w:szCs w:val="18"/>
                <w:lang w:bidi="ar-SA"/>
              </w:rPr>
              <w:t>руб./Гкал</w:t>
            </w:r>
          </w:p>
        </w:tc>
        <w:tc>
          <w:tcPr>
            <w:tcW w:w="295" w:type="pct"/>
            <w:tcBorders>
              <w:top w:val="nil"/>
              <w:left w:val="nil"/>
              <w:bottom w:val="single" w:sz="4" w:space="0" w:color="auto"/>
              <w:right w:val="single" w:sz="4" w:space="0" w:color="auto"/>
            </w:tcBorders>
            <w:shd w:val="clear" w:color="auto" w:fill="auto"/>
            <w:noWrap/>
            <w:vAlign w:val="center"/>
            <w:hideMark/>
          </w:tcPr>
          <w:p w14:paraId="04E769F6" w14:textId="28DEBDB8"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966,4</w:t>
            </w:r>
          </w:p>
        </w:tc>
        <w:tc>
          <w:tcPr>
            <w:tcW w:w="331" w:type="pct"/>
            <w:tcBorders>
              <w:top w:val="nil"/>
              <w:left w:val="nil"/>
              <w:bottom w:val="single" w:sz="4" w:space="0" w:color="auto"/>
              <w:right w:val="single" w:sz="4" w:space="0" w:color="auto"/>
            </w:tcBorders>
            <w:shd w:val="clear" w:color="auto" w:fill="auto"/>
            <w:noWrap/>
            <w:vAlign w:val="center"/>
            <w:hideMark/>
          </w:tcPr>
          <w:p w14:paraId="3CD8B312" w14:textId="7FC9001A"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988,3</w:t>
            </w:r>
          </w:p>
        </w:tc>
        <w:tc>
          <w:tcPr>
            <w:tcW w:w="295" w:type="pct"/>
            <w:tcBorders>
              <w:top w:val="nil"/>
              <w:left w:val="nil"/>
              <w:bottom w:val="single" w:sz="4" w:space="0" w:color="auto"/>
              <w:right w:val="single" w:sz="4" w:space="0" w:color="auto"/>
            </w:tcBorders>
            <w:shd w:val="clear" w:color="auto" w:fill="auto"/>
            <w:noWrap/>
            <w:vAlign w:val="center"/>
            <w:hideMark/>
          </w:tcPr>
          <w:p w14:paraId="605A95ED" w14:textId="2C76BEB6"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1001,8</w:t>
            </w:r>
          </w:p>
        </w:tc>
        <w:tc>
          <w:tcPr>
            <w:tcW w:w="295" w:type="pct"/>
            <w:tcBorders>
              <w:top w:val="nil"/>
              <w:left w:val="nil"/>
              <w:bottom w:val="single" w:sz="4" w:space="0" w:color="auto"/>
              <w:right w:val="single" w:sz="4" w:space="0" w:color="auto"/>
            </w:tcBorders>
            <w:shd w:val="clear" w:color="auto" w:fill="auto"/>
            <w:noWrap/>
            <w:vAlign w:val="center"/>
            <w:hideMark/>
          </w:tcPr>
          <w:p w14:paraId="0E367D84" w14:textId="3FACBE89"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1034,3</w:t>
            </w:r>
          </w:p>
        </w:tc>
        <w:tc>
          <w:tcPr>
            <w:tcW w:w="331" w:type="pct"/>
            <w:tcBorders>
              <w:top w:val="nil"/>
              <w:left w:val="nil"/>
              <w:bottom w:val="single" w:sz="4" w:space="0" w:color="auto"/>
              <w:right w:val="single" w:sz="4" w:space="0" w:color="auto"/>
            </w:tcBorders>
            <w:shd w:val="clear" w:color="auto" w:fill="auto"/>
            <w:noWrap/>
            <w:vAlign w:val="center"/>
            <w:hideMark/>
          </w:tcPr>
          <w:p w14:paraId="5B79F151" w14:textId="314A1799"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1066,1</w:t>
            </w:r>
          </w:p>
        </w:tc>
        <w:tc>
          <w:tcPr>
            <w:tcW w:w="295" w:type="pct"/>
            <w:tcBorders>
              <w:top w:val="nil"/>
              <w:left w:val="nil"/>
              <w:bottom w:val="single" w:sz="4" w:space="0" w:color="auto"/>
              <w:right w:val="single" w:sz="4" w:space="0" w:color="auto"/>
            </w:tcBorders>
            <w:shd w:val="clear" w:color="auto" w:fill="auto"/>
            <w:noWrap/>
            <w:vAlign w:val="center"/>
            <w:hideMark/>
          </w:tcPr>
          <w:p w14:paraId="702B8B63" w14:textId="549F887C"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1085,7</w:t>
            </w:r>
          </w:p>
        </w:tc>
        <w:tc>
          <w:tcPr>
            <w:tcW w:w="295" w:type="pct"/>
            <w:tcBorders>
              <w:top w:val="nil"/>
              <w:left w:val="nil"/>
              <w:bottom w:val="single" w:sz="4" w:space="0" w:color="auto"/>
              <w:right w:val="single" w:sz="4" w:space="0" w:color="auto"/>
            </w:tcBorders>
            <w:shd w:val="clear" w:color="auto" w:fill="auto"/>
            <w:noWrap/>
            <w:vAlign w:val="center"/>
            <w:hideMark/>
          </w:tcPr>
          <w:p w14:paraId="518F426F" w14:textId="5221796C"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1116,1</w:t>
            </w:r>
          </w:p>
        </w:tc>
        <w:tc>
          <w:tcPr>
            <w:tcW w:w="306" w:type="pct"/>
            <w:tcBorders>
              <w:top w:val="nil"/>
              <w:left w:val="nil"/>
              <w:bottom w:val="single" w:sz="4" w:space="0" w:color="auto"/>
              <w:right w:val="single" w:sz="4" w:space="0" w:color="auto"/>
            </w:tcBorders>
            <w:shd w:val="clear" w:color="auto" w:fill="auto"/>
            <w:noWrap/>
            <w:vAlign w:val="center"/>
            <w:hideMark/>
          </w:tcPr>
          <w:p w14:paraId="7FF484B2" w14:textId="3DC2AE3F"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1147,6</w:t>
            </w:r>
          </w:p>
        </w:tc>
        <w:tc>
          <w:tcPr>
            <w:tcW w:w="319" w:type="pct"/>
            <w:tcBorders>
              <w:top w:val="nil"/>
              <w:left w:val="nil"/>
              <w:bottom w:val="single" w:sz="4" w:space="0" w:color="auto"/>
              <w:right w:val="single" w:sz="4" w:space="0" w:color="auto"/>
            </w:tcBorders>
            <w:shd w:val="clear" w:color="auto" w:fill="auto"/>
            <w:noWrap/>
            <w:vAlign w:val="center"/>
            <w:hideMark/>
          </w:tcPr>
          <w:p w14:paraId="6293A1D7" w14:textId="4BDEAD9F"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1183,7</w:t>
            </w:r>
          </w:p>
        </w:tc>
        <w:tc>
          <w:tcPr>
            <w:tcW w:w="320" w:type="pct"/>
            <w:tcBorders>
              <w:top w:val="nil"/>
              <w:left w:val="nil"/>
              <w:bottom w:val="single" w:sz="4" w:space="0" w:color="auto"/>
              <w:right w:val="single" w:sz="4" w:space="0" w:color="auto"/>
            </w:tcBorders>
            <w:shd w:val="clear" w:color="auto" w:fill="auto"/>
            <w:noWrap/>
            <w:vAlign w:val="center"/>
            <w:hideMark/>
          </w:tcPr>
          <w:p w14:paraId="54B494A3" w14:textId="739C94A6"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1225,3</w:t>
            </w:r>
          </w:p>
        </w:tc>
        <w:tc>
          <w:tcPr>
            <w:tcW w:w="320" w:type="pct"/>
            <w:tcBorders>
              <w:top w:val="nil"/>
              <w:left w:val="nil"/>
              <w:bottom w:val="single" w:sz="4" w:space="0" w:color="auto"/>
              <w:right w:val="single" w:sz="4" w:space="0" w:color="auto"/>
            </w:tcBorders>
            <w:shd w:val="clear" w:color="auto" w:fill="auto"/>
            <w:noWrap/>
            <w:vAlign w:val="center"/>
            <w:hideMark/>
          </w:tcPr>
          <w:p w14:paraId="2EB721C2" w14:textId="6176AB0F"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1261,1</w:t>
            </w:r>
          </w:p>
        </w:tc>
        <w:tc>
          <w:tcPr>
            <w:tcW w:w="322" w:type="pct"/>
            <w:tcBorders>
              <w:top w:val="nil"/>
              <w:left w:val="nil"/>
              <w:bottom w:val="single" w:sz="4" w:space="0" w:color="auto"/>
              <w:right w:val="single" w:sz="4" w:space="0" w:color="auto"/>
            </w:tcBorders>
            <w:shd w:val="clear" w:color="auto" w:fill="auto"/>
            <w:noWrap/>
            <w:vAlign w:val="center"/>
            <w:hideMark/>
          </w:tcPr>
          <w:p w14:paraId="4296E292" w14:textId="67DCFC36"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1307,4</w:t>
            </w:r>
          </w:p>
        </w:tc>
      </w:tr>
      <w:tr w:rsidR="004F3F43" w:rsidRPr="006762E9" w14:paraId="6EB77E75" w14:textId="77777777" w:rsidTr="004F3F43">
        <w:trPr>
          <w:trHeight w:val="480"/>
        </w:trPr>
        <w:tc>
          <w:tcPr>
            <w:tcW w:w="860" w:type="pct"/>
            <w:tcBorders>
              <w:top w:val="nil"/>
              <w:left w:val="single" w:sz="4" w:space="0" w:color="auto"/>
              <w:bottom w:val="single" w:sz="4" w:space="0" w:color="auto"/>
              <w:right w:val="single" w:sz="4" w:space="0" w:color="auto"/>
            </w:tcBorders>
            <w:shd w:val="clear" w:color="auto" w:fill="auto"/>
            <w:vAlign w:val="center"/>
            <w:hideMark/>
          </w:tcPr>
          <w:p w14:paraId="152D8F45" w14:textId="2A7F92C7" w:rsidR="004F3F43" w:rsidRPr="006762E9" w:rsidRDefault="004F3F43" w:rsidP="00DB3FCA">
            <w:pPr>
              <w:autoSpaceDE/>
              <w:autoSpaceDN/>
              <w:spacing w:line="240" w:lineRule="auto"/>
              <w:ind w:firstLine="0"/>
              <w:jc w:val="left"/>
              <w:rPr>
                <w:color w:val="000000"/>
                <w:sz w:val="18"/>
                <w:szCs w:val="18"/>
                <w:lang w:bidi="ar-SA"/>
              </w:rPr>
            </w:pPr>
            <w:r w:rsidRPr="006762E9">
              <w:rPr>
                <w:color w:val="000000"/>
                <w:sz w:val="18"/>
                <w:szCs w:val="18"/>
                <w:lang w:bidi="ar-SA"/>
              </w:rPr>
              <w:t xml:space="preserve">Тариф на производство тепловой энергии, предприятия </w:t>
            </w:r>
            <w:r w:rsidR="00DB3FCA">
              <w:rPr>
                <w:color w:val="000000"/>
                <w:sz w:val="18"/>
                <w:szCs w:val="18"/>
                <w:lang w:bidi="ar-SA"/>
              </w:rPr>
              <w:t>ООО «Свет</w:t>
            </w:r>
            <w:r w:rsidRPr="006762E9">
              <w:rPr>
                <w:color w:val="000000"/>
                <w:sz w:val="18"/>
                <w:szCs w:val="18"/>
                <w:lang w:bidi="ar-SA"/>
              </w:rPr>
              <w:t>»</w:t>
            </w:r>
          </w:p>
        </w:tc>
        <w:tc>
          <w:tcPr>
            <w:tcW w:w="416" w:type="pct"/>
            <w:tcBorders>
              <w:top w:val="nil"/>
              <w:left w:val="nil"/>
              <w:bottom w:val="single" w:sz="4" w:space="0" w:color="auto"/>
              <w:right w:val="single" w:sz="4" w:space="0" w:color="auto"/>
            </w:tcBorders>
            <w:shd w:val="clear" w:color="auto" w:fill="auto"/>
            <w:noWrap/>
            <w:vAlign w:val="center"/>
            <w:hideMark/>
          </w:tcPr>
          <w:p w14:paraId="0FDE0D81"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руб./Гкал</w:t>
            </w:r>
          </w:p>
        </w:tc>
        <w:tc>
          <w:tcPr>
            <w:tcW w:w="295" w:type="pct"/>
            <w:tcBorders>
              <w:top w:val="nil"/>
              <w:left w:val="nil"/>
              <w:bottom w:val="single" w:sz="4" w:space="0" w:color="auto"/>
              <w:right w:val="single" w:sz="4" w:space="0" w:color="auto"/>
            </w:tcBorders>
            <w:shd w:val="clear" w:color="auto" w:fill="auto"/>
            <w:noWrap/>
            <w:vAlign w:val="center"/>
            <w:hideMark/>
          </w:tcPr>
          <w:p w14:paraId="54B8D39F"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1639,5</w:t>
            </w:r>
          </w:p>
        </w:tc>
        <w:tc>
          <w:tcPr>
            <w:tcW w:w="331" w:type="pct"/>
            <w:tcBorders>
              <w:top w:val="nil"/>
              <w:left w:val="nil"/>
              <w:bottom w:val="single" w:sz="4" w:space="0" w:color="auto"/>
              <w:right w:val="single" w:sz="4" w:space="0" w:color="auto"/>
            </w:tcBorders>
            <w:shd w:val="clear" w:color="auto" w:fill="auto"/>
            <w:noWrap/>
            <w:vAlign w:val="center"/>
            <w:hideMark/>
          </w:tcPr>
          <w:p w14:paraId="519B58B9"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1677,5</w:t>
            </w:r>
          </w:p>
        </w:tc>
        <w:tc>
          <w:tcPr>
            <w:tcW w:w="295" w:type="pct"/>
            <w:tcBorders>
              <w:top w:val="nil"/>
              <w:left w:val="nil"/>
              <w:bottom w:val="single" w:sz="4" w:space="0" w:color="auto"/>
              <w:right w:val="single" w:sz="4" w:space="0" w:color="auto"/>
            </w:tcBorders>
            <w:shd w:val="clear" w:color="auto" w:fill="auto"/>
            <w:noWrap/>
            <w:vAlign w:val="center"/>
            <w:hideMark/>
          </w:tcPr>
          <w:p w14:paraId="4FA78281"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1768,1</w:t>
            </w:r>
          </w:p>
        </w:tc>
        <w:tc>
          <w:tcPr>
            <w:tcW w:w="295" w:type="pct"/>
            <w:tcBorders>
              <w:top w:val="nil"/>
              <w:left w:val="nil"/>
              <w:bottom w:val="single" w:sz="4" w:space="0" w:color="auto"/>
              <w:right w:val="single" w:sz="4" w:space="0" w:color="auto"/>
            </w:tcBorders>
            <w:shd w:val="clear" w:color="auto" w:fill="auto"/>
            <w:noWrap/>
            <w:vAlign w:val="center"/>
            <w:hideMark/>
          </w:tcPr>
          <w:p w14:paraId="68466BC6"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1862,0</w:t>
            </w:r>
          </w:p>
        </w:tc>
        <w:tc>
          <w:tcPr>
            <w:tcW w:w="331" w:type="pct"/>
            <w:tcBorders>
              <w:top w:val="nil"/>
              <w:left w:val="nil"/>
              <w:bottom w:val="single" w:sz="4" w:space="0" w:color="auto"/>
              <w:right w:val="single" w:sz="4" w:space="0" w:color="auto"/>
            </w:tcBorders>
            <w:shd w:val="clear" w:color="auto" w:fill="auto"/>
            <w:noWrap/>
            <w:vAlign w:val="center"/>
            <w:hideMark/>
          </w:tcPr>
          <w:p w14:paraId="70A16DC2"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1870,5</w:t>
            </w:r>
          </w:p>
        </w:tc>
        <w:tc>
          <w:tcPr>
            <w:tcW w:w="2177" w:type="pct"/>
            <w:gridSpan w:val="7"/>
            <w:tcBorders>
              <w:top w:val="nil"/>
              <w:left w:val="nil"/>
              <w:bottom w:val="single" w:sz="4" w:space="0" w:color="auto"/>
              <w:right w:val="single" w:sz="4" w:space="0" w:color="000000"/>
            </w:tcBorders>
            <w:shd w:val="clear" w:color="auto" w:fill="auto"/>
            <w:noWrap/>
            <w:vAlign w:val="center"/>
            <w:hideMark/>
          </w:tcPr>
          <w:p w14:paraId="218E88B8" w14:textId="7C6A3052"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Вывод из эксплуатации</w:t>
            </w:r>
          </w:p>
        </w:tc>
      </w:tr>
      <w:tr w:rsidR="004F3F43" w:rsidRPr="006762E9" w14:paraId="272945EF" w14:textId="77777777" w:rsidTr="004F3F43">
        <w:trPr>
          <w:trHeight w:val="480"/>
        </w:trPr>
        <w:tc>
          <w:tcPr>
            <w:tcW w:w="860" w:type="pct"/>
            <w:tcBorders>
              <w:top w:val="nil"/>
              <w:left w:val="single" w:sz="4" w:space="0" w:color="auto"/>
              <w:bottom w:val="single" w:sz="4" w:space="0" w:color="auto"/>
              <w:right w:val="single" w:sz="4" w:space="0" w:color="auto"/>
            </w:tcBorders>
            <w:shd w:val="clear" w:color="auto" w:fill="auto"/>
            <w:vAlign w:val="center"/>
            <w:hideMark/>
          </w:tcPr>
          <w:p w14:paraId="107B529B" w14:textId="77777777" w:rsidR="004F3F43" w:rsidRPr="006762E9" w:rsidRDefault="004F3F43" w:rsidP="006762E9">
            <w:pPr>
              <w:autoSpaceDE/>
              <w:autoSpaceDN/>
              <w:spacing w:line="240" w:lineRule="auto"/>
              <w:ind w:firstLine="0"/>
              <w:jc w:val="left"/>
              <w:rPr>
                <w:color w:val="000000"/>
                <w:sz w:val="18"/>
                <w:szCs w:val="18"/>
                <w:lang w:bidi="ar-SA"/>
              </w:rPr>
            </w:pPr>
            <w:r w:rsidRPr="006762E9">
              <w:rPr>
                <w:color w:val="000000"/>
                <w:sz w:val="18"/>
                <w:szCs w:val="18"/>
                <w:lang w:bidi="ar-SA"/>
              </w:rPr>
              <w:t>Тариф на производство тепловой энергии, предприятия АО «</w:t>
            </w:r>
            <w:proofErr w:type="spellStart"/>
            <w:r w:rsidRPr="006762E9">
              <w:rPr>
                <w:color w:val="000000"/>
                <w:sz w:val="18"/>
                <w:szCs w:val="18"/>
                <w:lang w:bidi="ar-SA"/>
              </w:rPr>
              <w:t>Реммаш</w:t>
            </w:r>
            <w:proofErr w:type="spellEnd"/>
            <w:r w:rsidRPr="006762E9">
              <w:rPr>
                <w:color w:val="000000"/>
                <w:sz w:val="18"/>
                <w:szCs w:val="18"/>
                <w:lang w:bidi="ar-SA"/>
              </w:rPr>
              <w:t>»</w:t>
            </w:r>
          </w:p>
        </w:tc>
        <w:tc>
          <w:tcPr>
            <w:tcW w:w="416" w:type="pct"/>
            <w:tcBorders>
              <w:top w:val="nil"/>
              <w:left w:val="nil"/>
              <w:bottom w:val="single" w:sz="4" w:space="0" w:color="auto"/>
              <w:right w:val="single" w:sz="4" w:space="0" w:color="auto"/>
            </w:tcBorders>
            <w:shd w:val="clear" w:color="auto" w:fill="auto"/>
            <w:noWrap/>
            <w:vAlign w:val="center"/>
            <w:hideMark/>
          </w:tcPr>
          <w:p w14:paraId="661CC0C6"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руб./Гкал</w:t>
            </w:r>
          </w:p>
        </w:tc>
        <w:tc>
          <w:tcPr>
            <w:tcW w:w="295" w:type="pct"/>
            <w:tcBorders>
              <w:top w:val="nil"/>
              <w:left w:val="nil"/>
              <w:bottom w:val="single" w:sz="4" w:space="0" w:color="auto"/>
              <w:right w:val="single" w:sz="4" w:space="0" w:color="auto"/>
            </w:tcBorders>
            <w:shd w:val="clear" w:color="auto" w:fill="auto"/>
            <w:noWrap/>
            <w:vAlign w:val="center"/>
            <w:hideMark/>
          </w:tcPr>
          <w:p w14:paraId="781C5C2B"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1174,5</w:t>
            </w:r>
          </w:p>
        </w:tc>
        <w:tc>
          <w:tcPr>
            <w:tcW w:w="331" w:type="pct"/>
            <w:tcBorders>
              <w:top w:val="nil"/>
              <w:left w:val="nil"/>
              <w:bottom w:val="single" w:sz="4" w:space="0" w:color="auto"/>
              <w:right w:val="single" w:sz="4" w:space="0" w:color="auto"/>
            </w:tcBorders>
            <w:shd w:val="clear" w:color="auto" w:fill="auto"/>
            <w:noWrap/>
            <w:vAlign w:val="center"/>
            <w:hideMark/>
          </w:tcPr>
          <w:p w14:paraId="7308E191"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1236,0</w:t>
            </w:r>
          </w:p>
        </w:tc>
        <w:tc>
          <w:tcPr>
            <w:tcW w:w="295" w:type="pct"/>
            <w:tcBorders>
              <w:top w:val="nil"/>
              <w:left w:val="nil"/>
              <w:bottom w:val="single" w:sz="4" w:space="0" w:color="auto"/>
              <w:right w:val="single" w:sz="4" w:space="0" w:color="auto"/>
            </w:tcBorders>
            <w:shd w:val="clear" w:color="auto" w:fill="auto"/>
            <w:noWrap/>
            <w:vAlign w:val="center"/>
            <w:hideMark/>
          </w:tcPr>
          <w:p w14:paraId="36C272EF"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1220,9</w:t>
            </w:r>
          </w:p>
        </w:tc>
        <w:tc>
          <w:tcPr>
            <w:tcW w:w="295" w:type="pct"/>
            <w:tcBorders>
              <w:top w:val="nil"/>
              <w:left w:val="nil"/>
              <w:bottom w:val="single" w:sz="4" w:space="0" w:color="auto"/>
              <w:right w:val="single" w:sz="4" w:space="0" w:color="auto"/>
            </w:tcBorders>
            <w:shd w:val="clear" w:color="auto" w:fill="auto"/>
            <w:noWrap/>
            <w:vAlign w:val="center"/>
            <w:hideMark/>
          </w:tcPr>
          <w:p w14:paraId="5CC00D05"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1265,9</w:t>
            </w:r>
          </w:p>
        </w:tc>
        <w:tc>
          <w:tcPr>
            <w:tcW w:w="331" w:type="pct"/>
            <w:tcBorders>
              <w:top w:val="nil"/>
              <w:left w:val="nil"/>
              <w:bottom w:val="single" w:sz="4" w:space="0" w:color="auto"/>
              <w:right w:val="single" w:sz="4" w:space="0" w:color="auto"/>
            </w:tcBorders>
            <w:shd w:val="clear" w:color="auto" w:fill="auto"/>
            <w:noWrap/>
            <w:vAlign w:val="center"/>
            <w:hideMark/>
          </w:tcPr>
          <w:p w14:paraId="4EC05C9F" w14:textId="77777777"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1310,8</w:t>
            </w:r>
          </w:p>
        </w:tc>
        <w:tc>
          <w:tcPr>
            <w:tcW w:w="2177" w:type="pct"/>
            <w:gridSpan w:val="7"/>
            <w:tcBorders>
              <w:top w:val="nil"/>
              <w:left w:val="nil"/>
              <w:bottom w:val="single" w:sz="4" w:space="0" w:color="auto"/>
              <w:right w:val="single" w:sz="4" w:space="0" w:color="000000"/>
            </w:tcBorders>
            <w:shd w:val="clear" w:color="auto" w:fill="auto"/>
            <w:noWrap/>
            <w:vAlign w:val="center"/>
            <w:hideMark/>
          </w:tcPr>
          <w:p w14:paraId="164444EA" w14:textId="2F6EE964" w:rsidR="004F3F43" w:rsidRPr="006762E9" w:rsidRDefault="004F3F43" w:rsidP="006762E9">
            <w:pPr>
              <w:autoSpaceDE/>
              <w:autoSpaceDN/>
              <w:spacing w:line="240" w:lineRule="auto"/>
              <w:ind w:firstLine="0"/>
              <w:jc w:val="center"/>
              <w:rPr>
                <w:color w:val="000000"/>
                <w:sz w:val="18"/>
                <w:szCs w:val="18"/>
                <w:lang w:bidi="ar-SA"/>
              </w:rPr>
            </w:pPr>
            <w:r w:rsidRPr="006762E9">
              <w:rPr>
                <w:color w:val="000000"/>
                <w:sz w:val="18"/>
                <w:szCs w:val="18"/>
                <w:lang w:bidi="ar-SA"/>
              </w:rPr>
              <w:t>Отключение внешних потребителей города</w:t>
            </w:r>
          </w:p>
        </w:tc>
      </w:tr>
      <w:tr w:rsidR="004F3F43" w:rsidRPr="006762E9" w14:paraId="02C49ED2" w14:textId="77777777" w:rsidTr="00A0021A">
        <w:trPr>
          <w:trHeight w:val="480"/>
        </w:trPr>
        <w:tc>
          <w:tcPr>
            <w:tcW w:w="860" w:type="pct"/>
            <w:tcBorders>
              <w:top w:val="nil"/>
              <w:left w:val="single" w:sz="4" w:space="0" w:color="auto"/>
              <w:bottom w:val="single" w:sz="4" w:space="0" w:color="auto"/>
              <w:right w:val="single" w:sz="4" w:space="0" w:color="auto"/>
            </w:tcBorders>
            <w:shd w:val="clear" w:color="auto" w:fill="auto"/>
            <w:vAlign w:val="center"/>
            <w:hideMark/>
          </w:tcPr>
          <w:p w14:paraId="756C9D17" w14:textId="77777777" w:rsidR="004F3F43" w:rsidRPr="006762E9" w:rsidRDefault="004F3F43" w:rsidP="004F3F43">
            <w:pPr>
              <w:autoSpaceDE/>
              <w:autoSpaceDN/>
              <w:spacing w:line="240" w:lineRule="auto"/>
              <w:ind w:firstLine="0"/>
              <w:jc w:val="left"/>
              <w:rPr>
                <w:color w:val="000000"/>
                <w:sz w:val="18"/>
                <w:szCs w:val="18"/>
                <w:lang w:bidi="ar-SA"/>
              </w:rPr>
            </w:pPr>
            <w:r w:rsidRPr="006762E9">
              <w:rPr>
                <w:color w:val="000000"/>
                <w:sz w:val="18"/>
                <w:szCs w:val="18"/>
                <w:lang w:bidi="ar-SA"/>
              </w:rPr>
              <w:t>Тариф на производство тепловой энергии, предприятия ООО «</w:t>
            </w:r>
            <w:proofErr w:type="spellStart"/>
            <w:r w:rsidRPr="006762E9">
              <w:rPr>
                <w:color w:val="000000"/>
                <w:sz w:val="18"/>
                <w:szCs w:val="18"/>
                <w:lang w:bidi="ar-SA"/>
              </w:rPr>
              <w:t>КомЭнерго</w:t>
            </w:r>
            <w:proofErr w:type="spellEnd"/>
            <w:r w:rsidRPr="006762E9">
              <w:rPr>
                <w:color w:val="000000"/>
                <w:sz w:val="18"/>
                <w:szCs w:val="18"/>
                <w:lang w:bidi="ar-SA"/>
              </w:rPr>
              <w:t>»</w:t>
            </w:r>
          </w:p>
        </w:tc>
        <w:tc>
          <w:tcPr>
            <w:tcW w:w="416" w:type="pct"/>
            <w:tcBorders>
              <w:top w:val="nil"/>
              <w:left w:val="nil"/>
              <w:bottom w:val="single" w:sz="4" w:space="0" w:color="auto"/>
              <w:right w:val="single" w:sz="4" w:space="0" w:color="auto"/>
            </w:tcBorders>
            <w:shd w:val="clear" w:color="auto" w:fill="auto"/>
            <w:noWrap/>
            <w:vAlign w:val="center"/>
            <w:hideMark/>
          </w:tcPr>
          <w:p w14:paraId="62D36F31" w14:textId="77777777" w:rsidR="004F3F43" w:rsidRPr="006762E9" w:rsidRDefault="004F3F43" w:rsidP="004F3F43">
            <w:pPr>
              <w:autoSpaceDE/>
              <w:autoSpaceDN/>
              <w:spacing w:line="240" w:lineRule="auto"/>
              <w:ind w:firstLine="0"/>
              <w:jc w:val="center"/>
              <w:rPr>
                <w:color w:val="000000"/>
                <w:sz w:val="18"/>
                <w:szCs w:val="18"/>
                <w:lang w:bidi="ar-SA"/>
              </w:rPr>
            </w:pPr>
            <w:r w:rsidRPr="006762E9">
              <w:rPr>
                <w:color w:val="000000"/>
                <w:sz w:val="18"/>
                <w:szCs w:val="18"/>
                <w:lang w:bidi="ar-SA"/>
              </w:rPr>
              <w:t>руб./Гкал</w:t>
            </w:r>
          </w:p>
        </w:tc>
        <w:tc>
          <w:tcPr>
            <w:tcW w:w="295" w:type="pct"/>
            <w:tcBorders>
              <w:top w:val="nil"/>
              <w:left w:val="nil"/>
              <w:bottom w:val="single" w:sz="4" w:space="0" w:color="auto"/>
              <w:right w:val="single" w:sz="4" w:space="0" w:color="auto"/>
            </w:tcBorders>
            <w:shd w:val="clear" w:color="auto" w:fill="auto"/>
            <w:noWrap/>
            <w:vAlign w:val="center"/>
            <w:hideMark/>
          </w:tcPr>
          <w:p w14:paraId="645DA41C" w14:textId="5708685D"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1132,6</w:t>
            </w:r>
          </w:p>
        </w:tc>
        <w:tc>
          <w:tcPr>
            <w:tcW w:w="331" w:type="pct"/>
            <w:tcBorders>
              <w:top w:val="nil"/>
              <w:left w:val="nil"/>
              <w:bottom w:val="single" w:sz="4" w:space="0" w:color="auto"/>
              <w:right w:val="single" w:sz="4" w:space="0" w:color="auto"/>
            </w:tcBorders>
            <w:shd w:val="clear" w:color="auto" w:fill="auto"/>
            <w:noWrap/>
            <w:vAlign w:val="center"/>
            <w:hideMark/>
          </w:tcPr>
          <w:p w14:paraId="776DA2EE" w14:textId="13DD4D59"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1179,6</w:t>
            </w:r>
          </w:p>
        </w:tc>
        <w:tc>
          <w:tcPr>
            <w:tcW w:w="295" w:type="pct"/>
            <w:tcBorders>
              <w:top w:val="nil"/>
              <w:left w:val="nil"/>
              <w:bottom w:val="single" w:sz="4" w:space="0" w:color="auto"/>
              <w:right w:val="single" w:sz="4" w:space="0" w:color="auto"/>
            </w:tcBorders>
            <w:shd w:val="clear" w:color="auto" w:fill="auto"/>
            <w:noWrap/>
            <w:vAlign w:val="center"/>
            <w:hideMark/>
          </w:tcPr>
          <w:p w14:paraId="44107FB8" w14:textId="3DFC1799"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1261,7</w:t>
            </w:r>
          </w:p>
        </w:tc>
        <w:tc>
          <w:tcPr>
            <w:tcW w:w="295" w:type="pct"/>
            <w:tcBorders>
              <w:top w:val="nil"/>
              <w:left w:val="nil"/>
              <w:bottom w:val="single" w:sz="4" w:space="0" w:color="auto"/>
              <w:right w:val="single" w:sz="4" w:space="0" w:color="auto"/>
            </w:tcBorders>
            <w:shd w:val="clear" w:color="auto" w:fill="auto"/>
            <w:noWrap/>
            <w:vAlign w:val="center"/>
            <w:hideMark/>
          </w:tcPr>
          <w:p w14:paraId="4800880A" w14:textId="351CB71A"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1427,2</w:t>
            </w:r>
          </w:p>
        </w:tc>
        <w:tc>
          <w:tcPr>
            <w:tcW w:w="331" w:type="pct"/>
            <w:tcBorders>
              <w:top w:val="nil"/>
              <w:left w:val="nil"/>
              <w:bottom w:val="single" w:sz="4" w:space="0" w:color="auto"/>
              <w:right w:val="single" w:sz="4" w:space="0" w:color="auto"/>
            </w:tcBorders>
            <w:shd w:val="clear" w:color="auto" w:fill="auto"/>
            <w:noWrap/>
            <w:vAlign w:val="center"/>
            <w:hideMark/>
          </w:tcPr>
          <w:p w14:paraId="576FCB70" w14:textId="58C3FB81"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1419,8</w:t>
            </w:r>
          </w:p>
        </w:tc>
        <w:tc>
          <w:tcPr>
            <w:tcW w:w="295" w:type="pct"/>
            <w:tcBorders>
              <w:top w:val="nil"/>
              <w:left w:val="nil"/>
              <w:bottom w:val="single" w:sz="4" w:space="0" w:color="auto"/>
              <w:right w:val="single" w:sz="4" w:space="0" w:color="auto"/>
            </w:tcBorders>
            <w:shd w:val="clear" w:color="auto" w:fill="auto"/>
            <w:noWrap/>
            <w:vAlign w:val="center"/>
            <w:hideMark/>
          </w:tcPr>
          <w:p w14:paraId="76DC5F6D" w14:textId="67902962"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1474,7</w:t>
            </w:r>
          </w:p>
        </w:tc>
        <w:tc>
          <w:tcPr>
            <w:tcW w:w="295" w:type="pct"/>
            <w:tcBorders>
              <w:top w:val="nil"/>
              <w:left w:val="nil"/>
              <w:bottom w:val="single" w:sz="4" w:space="0" w:color="auto"/>
              <w:right w:val="single" w:sz="4" w:space="0" w:color="auto"/>
            </w:tcBorders>
            <w:shd w:val="clear" w:color="auto" w:fill="auto"/>
            <w:noWrap/>
            <w:vAlign w:val="center"/>
            <w:hideMark/>
          </w:tcPr>
          <w:p w14:paraId="7F45CD55" w14:textId="63031307"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1514,8</w:t>
            </w:r>
          </w:p>
        </w:tc>
        <w:tc>
          <w:tcPr>
            <w:tcW w:w="306" w:type="pct"/>
            <w:tcBorders>
              <w:top w:val="nil"/>
              <w:left w:val="nil"/>
              <w:bottom w:val="single" w:sz="4" w:space="0" w:color="auto"/>
              <w:right w:val="single" w:sz="4" w:space="0" w:color="auto"/>
            </w:tcBorders>
            <w:shd w:val="clear" w:color="auto" w:fill="auto"/>
            <w:noWrap/>
            <w:vAlign w:val="center"/>
            <w:hideMark/>
          </w:tcPr>
          <w:p w14:paraId="33E33615" w14:textId="30B123C6"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1573,7</w:t>
            </w:r>
          </w:p>
        </w:tc>
        <w:tc>
          <w:tcPr>
            <w:tcW w:w="319" w:type="pct"/>
            <w:tcBorders>
              <w:top w:val="nil"/>
              <w:left w:val="nil"/>
              <w:bottom w:val="single" w:sz="4" w:space="0" w:color="auto"/>
              <w:right w:val="single" w:sz="4" w:space="0" w:color="auto"/>
            </w:tcBorders>
            <w:shd w:val="clear" w:color="auto" w:fill="auto"/>
            <w:noWrap/>
            <w:vAlign w:val="center"/>
            <w:hideMark/>
          </w:tcPr>
          <w:p w14:paraId="2E9E9561" w14:textId="643B51CB"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1634,4</w:t>
            </w:r>
          </w:p>
        </w:tc>
        <w:tc>
          <w:tcPr>
            <w:tcW w:w="320" w:type="pct"/>
            <w:tcBorders>
              <w:top w:val="nil"/>
              <w:left w:val="nil"/>
              <w:bottom w:val="single" w:sz="4" w:space="0" w:color="auto"/>
              <w:right w:val="single" w:sz="4" w:space="0" w:color="auto"/>
            </w:tcBorders>
            <w:shd w:val="clear" w:color="auto" w:fill="auto"/>
            <w:noWrap/>
            <w:vAlign w:val="center"/>
            <w:hideMark/>
          </w:tcPr>
          <w:p w14:paraId="14D5643C" w14:textId="56448A73"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1462,6</w:t>
            </w:r>
          </w:p>
        </w:tc>
        <w:tc>
          <w:tcPr>
            <w:tcW w:w="320" w:type="pct"/>
            <w:tcBorders>
              <w:top w:val="nil"/>
              <w:left w:val="nil"/>
              <w:bottom w:val="single" w:sz="4" w:space="0" w:color="auto"/>
              <w:right w:val="single" w:sz="4" w:space="0" w:color="auto"/>
            </w:tcBorders>
            <w:shd w:val="clear" w:color="auto" w:fill="auto"/>
            <w:noWrap/>
            <w:vAlign w:val="center"/>
            <w:hideMark/>
          </w:tcPr>
          <w:p w14:paraId="59731BE6" w14:textId="3BCACD11"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1531,3</w:t>
            </w:r>
          </w:p>
        </w:tc>
        <w:tc>
          <w:tcPr>
            <w:tcW w:w="322" w:type="pct"/>
            <w:tcBorders>
              <w:top w:val="nil"/>
              <w:left w:val="nil"/>
              <w:bottom w:val="single" w:sz="4" w:space="0" w:color="auto"/>
              <w:right w:val="single" w:sz="4" w:space="0" w:color="auto"/>
            </w:tcBorders>
            <w:shd w:val="clear" w:color="auto" w:fill="auto"/>
            <w:noWrap/>
            <w:vAlign w:val="center"/>
            <w:hideMark/>
          </w:tcPr>
          <w:p w14:paraId="3002390C" w14:textId="5518C83F" w:rsidR="004F3F43" w:rsidRPr="006762E9" w:rsidRDefault="004F3F43" w:rsidP="004F3F43">
            <w:pPr>
              <w:autoSpaceDE/>
              <w:autoSpaceDN/>
              <w:spacing w:line="240" w:lineRule="auto"/>
              <w:ind w:firstLine="0"/>
              <w:jc w:val="center"/>
              <w:rPr>
                <w:color w:val="000000"/>
                <w:sz w:val="18"/>
                <w:szCs w:val="18"/>
                <w:lang w:bidi="ar-SA"/>
              </w:rPr>
            </w:pPr>
            <w:r>
              <w:rPr>
                <w:color w:val="000000"/>
                <w:sz w:val="18"/>
                <w:szCs w:val="18"/>
              </w:rPr>
              <w:t>1590,7</w:t>
            </w:r>
          </w:p>
        </w:tc>
      </w:tr>
      <w:tr w:rsidR="004F3F43" w:rsidRPr="006762E9" w14:paraId="003A0AD7" w14:textId="77777777" w:rsidTr="00A0021A">
        <w:trPr>
          <w:trHeight w:val="480"/>
        </w:trPr>
        <w:tc>
          <w:tcPr>
            <w:tcW w:w="860" w:type="pct"/>
            <w:tcBorders>
              <w:top w:val="nil"/>
              <w:left w:val="single" w:sz="4" w:space="0" w:color="auto"/>
              <w:bottom w:val="single" w:sz="4" w:space="0" w:color="auto"/>
              <w:right w:val="single" w:sz="4" w:space="0" w:color="auto"/>
            </w:tcBorders>
            <w:shd w:val="clear" w:color="auto" w:fill="auto"/>
            <w:vAlign w:val="center"/>
            <w:hideMark/>
          </w:tcPr>
          <w:p w14:paraId="4C0D8C98" w14:textId="77777777" w:rsidR="004F3F43" w:rsidRPr="006762E9" w:rsidRDefault="004F3F43" w:rsidP="004F3F43">
            <w:pPr>
              <w:autoSpaceDE/>
              <w:autoSpaceDN/>
              <w:spacing w:line="240" w:lineRule="auto"/>
              <w:ind w:firstLine="0"/>
              <w:jc w:val="left"/>
              <w:rPr>
                <w:b/>
                <w:bCs/>
                <w:color w:val="000000"/>
                <w:sz w:val="18"/>
                <w:szCs w:val="18"/>
                <w:lang w:bidi="ar-SA"/>
              </w:rPr>
            </w:pPr>
            <w:r w:rsidRPr="006762E9">
              <w:rPr>
                <w:b/>
                <w:bCs/>
                <w:color w:val="000000"/>
                <w:sz w:val="18"/>
                <w:szCs w:val="18"/>
                <w:lang w:bidi="ar-SA"/>
              </w:rPr>
              <w:t>Средний тариф на производство тепловой энергии в г. Глазов</w:t>
            </w:r>
          </w:p>
        </w:tc>
        <w:tc>
          <w:tcPr>
            <w:tcW w:w="416" w:type="pct"/>
            <w:tcBorders>
              <w:top w:val="nil"/>
              <w:left w:val="nil"/>
              <w:bottom w:val="single" w:sz="4" w:space="0" w:color="auto"/>
              <w:right w:val="single" w:sz="4" w:space="0" w:color="auto"/>
            </w:tcBorders>
            <w:shd w:val="clear" w:color="auto" w:fill="auto"/>
            <w:noWrap/>
            <w:vAlign w:val="center"/>
            <w:hideMark/>
          </w:tcPr>
          <w:p w14:paraId="3ED786CD" w14:textId="77777777" w:rsidR="004F3F43" w:rsidRPr="006762E9" w:rsidRDefault="004F3F43" w:rsidP="004F3F43">
            <w:pPr>
              <w:autoSpaceDE/>
              <w:autoSpaceDN/>
              <w:spacing w:line="240" w:lineRule="auto"/>
              <w:ind w:firstLine="0"/>
              <w:jc w:val="center"/>
              <w:rPr>
                <w:b/>
                <w:bCs/>
                <w:color w:val="000000"/>
                <w:sz w:val="18"/>
                <w:szCs w:val="18"/>
                <w:lang w:bidi="ar-SA"/>
              </w:rPr>
            </w:pPr>
            <w:r w:rsidRPr="006762E9">
              <w:rPr>
                <w:b/>
                <w:bCs/>
                <w:color w:val="000000"/>
                <w:sz w:val="18"/>
                <w:szCs w:val="18"/>
                <w:lang w:bidi="ar-SA"/>
              </w:rPr>
              <w:t>руб./Гкал</w:t>
            </w:r>
          </w:p>
        </w:tc>
        <w:tc>
          <w:tcPr>
            <w:tcW w:w="295" w:type="pct"/>
            <w:tcBorders>
              <w:top w:val="nil"/>
              <w:left w:val="nil"/>
              <w:bottom w:val="single" w:sz="4" w:space="0" w:color="auto"/>
              <w:right w:val="single" w:sz="4" w:space="0" w:color="auto"/>
            </w:tcBorders>
            <w:shd w:val="clear" w:color="auto" w:fill="auto"/>
            <w:noWrap/>
            <w:vAlign w:val="center"/>
            <w:hideMark/>
          </w:tcPr>
          <w:p w14:paraId="6D5B404F" w14:textId="194E6DB9"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1228,2</w:t>
            </w:r>
          </w:p>
        </w:tc>
        <w:tc>
          <w:tcPr>
            <w:tcW w:w="331" w:type="pct"/>
            <w:tcBorders>
              <w:top w:val="nil"/>
              <w:left w:val="nil"/>
              <w:bottom w:val="single" w:sz="4" w:space="0" w:color="auto"/>
              <w:right w:val="single" w:sz="4" w:space="0" w:color="auto"/>
            </w:tcBorders>
            <w:shd w:val="clear" w:color="auto" w:fill="auto"/>
            <w:noWrap/>
            <w:vAlign w:val="center"/>
            <w:hideMark/>
          </w:tcPr>
          <w:p w14:paraId="60BF0EBC" w14:textId="11ED909C"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1270,3</w:t>
            </w:r>
          </w:p>
        </w:tc>
        <w:tc>
          <w:tcPr>
            <w:tcW w:w="295" w:type="pct"/>
            <w:tcBorders>
              <w:top w:val="nil"/>
              <w:left w:val="nil"/>
              <w:bottom w:val="single" w:sz="4" w:space="0" w:color="auto"/>
              <w:right w:val="single" w:sz="4" w:space="0" w:color="auto"/>
            </w:tcBorders>
            <w:shd w:val="clear" w:color="auto" w:fill="auto"/>
            <w:noWrap/>
            <w:vAlign w:val="center"/>
            <w:hideMark/>
          </w:tcPr>
          <w:p w14:paraId="1CA51BD7" w14:textId="3AD34245"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1313,1</w:t>
            </w:r>
          </w:p>
        </w:tc>
        <w:tc>
          <w:tcPr>
            <w:tcW w:w="295" w:type="pct"/>
            <w:tcBorders>
              <w:top w:val="nil"/>
              <w:left w:val="nil"/>
              <w:bottom w:val="single" w:sz="4" w:space="0" w:color="auto"/>
              <w:right w:val="single" w:sz="4" w:space="0" w:color="auto"/>
            </w:tcBorders>
            <w:shd w:val="clear" w:color="auto" w:fill="auto"/>
            <w:noWrap/>
            <w:vAlign w:val="center"/>
            <w:hideMark/>
          </w:tcPr>
          <w:p w14:paraId="0529BCE8" w14:textId="45B74199"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1397,3</w:t>
            </w:r>
          </w:p>
        </w:tc>
        <w:tc>
          <w:tcPr>
            <w:tcW w:w="331" w:type="pct"/>
            <w:tcBorders>
              <w:top w:val="nil"/>
              <w:left w:val="nil"/>
              <w:bottom w:val="single" w:sz="4" w:space="0" w:color="auto"/>
              <w:right w:val="single" w:sz="4" w:space="0" w:color="auto"/>
            </w:tcBorders>
            <w:shd w:val="clear" w:color="auto" w:fill="auto"/>
            <w:noWrap/>
            <w:vAlign w:val="center"/>
            <w:hideMark/>
          </w:tcPr>
          <w:p w14:paraId="2D40D3CB" w14:textId="4B1870D7"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1416,8</w:t>
            </w:r>
          </w:p>
        </w:tc>
        <w:tc>
          <w:tcPr>
            <w:tcW w:w="295" w:type="pct"/>
            <w:tcBorders>
              <w:top w:val="nil"/>
              <w:left w:val="nil"/>
              <w:bottom w:val="single" w:sz="4" w:space="0" w:color="auto"/>
              <w:right w:val="single" w:sz="4" w:space="0" w:color="auto"/>
            </w:tcBorders>
            <w:shd w:val="clear" w:color="auto" w:fill="auto"/>
            <w:noWrap/>
            <w:vAlign w:val="center"/>
            <w:hideMark/>
          </w:tcPr>
          <w:p w14:paraId="2B09DF79" w14:textId="3D0FE5EA"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1280,2</w:t>
            </w:r>
          </w:p>
        </w:tc>
        <w:tc>
          <w:tcPr>
            <w:tcW w:w="295" w:type="pct"/>
            <w:tcBorders>
              <w:top w:val="nil"/>
              <w:left w:val="nil"/>
              <w:bottom w:val="single" w:sz="4" w:space="0" w:color="auto"/>
              <w:right w:val="single" w:sz="4" w:space="0" w:color="auto"/>
            </w:tcBorders>
            <w:shd w:val="clear" w:color="auto" w:fill="auto"/>
            <w:noWrap/>
            <w:vAlign w:val="center"/>
            <w:hideMark/>
          </w:tcPr>
          <w:p w14:paraId="34CEFECC" w14:textId="1DC3C933"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1315,5</w:t>
            </w:r>
          </w:p>
        </w:tc>
        <w:tc>
          <w:tcPr>
            <w:tcW w:w="306" w:type="pct"/>
            <w:tcBorders>
              <w:top w:val="nil"/>
              <w:left w:val="nil"/>
              <w:bottom w:val="single" w:sz="4" w:space="0" w:color="auto"/>
              <w:right w:val="single" w:sz="4" w:space="0" w:color="auto"/>
            </w:tcBorders>
            <w:shd w:val="clear" w:color="auto" w:fill="auto"/>
            <w:noWrap/>
            <w:vAlign w:val="center"/>
            <w:hideMark/>
          </w:tcPr>
          <w:p w14:paraId="0411A9C9" w14:textId="5B47D6E0"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1360,7</w:t>
            </w:r>
          </w:p>
        </w:tc>
        <w:tc>
          <w:tcPr>
            <w:tcW w:w="319" w:type="pct"/>
            <w:tcBorders>
              <w:top w:val="nil"/>
              <w:left w:val="nil"/>
              <w:bottom w:val="single" w:sz="4" w:space="0" w:color="auto"/>
              <w:right w:val="single" w:sz="4" w:space="0" w:color="auto"/>
            </w:tcBorders>
            <w:shd w:val="clear" w:color="auto" w:fill="auto"/>
            <w:noWrap/>
            <w:vAlign w:val="center"/>
            <w:hideMark/>
          </w:tcPr>
          <w:p w14:paraId="34AB370C" w14:textId="3D0AF6B9"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1409,0</w:t>
            </w:r>
          </w:p>
        </w:tc>
        <w:tc>
          <w:tcPr>
            <w:tcW w:w="320" w:type="pct"/>
            <w:tcBorders>
              <w:top w:val="nil"/>
              <w:left w:val="nil"/>
              <w:bottom w:val="single" w:sz="4" w:space="0" w:color="auto"/>
              <w:right w:val="single" w:sz="4" w:space="0" w:color="auto"/>
            </w:tcBorders>
            <w:shd w:val="clear" w:color="auto" w:fill="auto"/>
            <w:noWrap/>
            <w:vAlign w:val="center"/>
            <w:hideMark/>
          </w:tcPr>
          <w:p w14:paraId="276B9596" w14:textId="0C2DBE2D"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1343,9</w:t>
            </w:r>
          </w:p>
        </w:tc>
        <w:tc>
          <w:tcPr>
            <w:tcW w:w="320" w:type="pct"/>
            <w:tcBorders>
              <w:top w:val="nil"/>
              <w:left w:val="nil"/>
              <w:bottom w:val="single" w:sz="4" w:space="0" w:color="auto"/>
              <w:right w:val="single" w:sz="4" w:space="0" w:color="auto"/>
            </w:tcBorders>
            <w:shd w:val="clear" w:color="auto" w:fill="auto"/>
            <w:noWrap/>
            <w:vAlign w:val="center"/>
            <w:hideMark/>
          </w:tcPr>
          <w:p w14:paraId="6556673E" w14:textId="6A8BF2D3"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1396,2</w:t>
            </w:r>
          </w:p>
        </w:tc>
        <w:tc>
          <w:tcPr>
            <w:tcW w:w="322" w:type="pct"/>
            <w:tcBorders>
              <w:top w:val="nil"/>
              <w:left w:val="nil"/>
              <w:bottom w:val="single" w:sz="4" w:space="0" w:color="auto"/>
              <w:right w:val="single" w:sz="4" w:space="0" w:color="auto"/>
            </w:tcBorders>
            <w:shd w:val="clear" w:color="auto" w:fill="auto"/>
            <w:noWrap/>
            <w:vAlign w:val="center"/>
            <w:hideMark/>
          </w:tcPr>
          <w:p w14:paraId="3EC3A7DD" w14:textId="1CE43EF7" w:rsidR="004F3F43" w:rsidRPr="006762E9" w:rsidRDefault="004F3F43" w:rsidP="004F3F43">
            <w:pPr>
              <w:autoSpaceDE/>
              <w:autoSpaceDN/>
              <w:spacing w:line="240" w:lineRule="auto"/>
              <w:ind w:firstLine="0"/>
              <w:jc w:val="center"/>
              <w:rPr>
                <w:b/>
                <w:bCs/>
                <w:color w:val="000000"/>
                <w:sz w:val="18"/>
                <w:szCs w:val="18"/>
                <w:lang w:bidi="ar-SA"/>
              </w:rPr>
            </w:pPr>
            <w:r>
              <w:rPr>
                <w:b/>
                <w:bCs/>
                <w:color w:val="000000"/>
                <w:sz w:val="18"/>
                <w:szCs w:val="18"/>
              </w:rPr>
              <w:t>1449,0</w:t>
            </w:r>
          </w:p>
        </w:tc>
      </w:tr>
      <w:tr w:rsidR="00A0021A" w:rsidRPr="006762E9" w14:paraId="20FCEDCE" w14:textId="77777777" w:rsidTr="00A0021A">
        <w:trPr>
          <w:trHeight w:val="24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4FC0CF8"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Вариант 2</w:t>
            </w:r>
          </w:p>
        </w:tc>
      </w:tr>
      <w:tr w:rsidR="00A0021A" w:rsidRPr="006762E9" w14:paraId="3AED1BE6" w14:textId="77777777" w:rsidTr="00A0021A">
        <w:trPr>
          <w:trHeight w:val="480"/>
        </w:trPr>
        <w:tc>
          <w:tcPr>
            <w:tcW w:w="860" w:type="pct"/>
            <w:tcBorders>
              <w:top w:val="nil"/>
              <w:left w:val="single" w:sz="4" w:space="0" w:color="auto"/>
              <w:bottom w:val="single" w:sz="4" w:space="0" w:color="auto"/>
              <w:right w:val="single" w:sz="4" w:space="0" w:color="auto"/>
            </w:tcBorders>
            <w:shd w:val="clear" w:color="auto" w:fill="auto"/>
            <w:vAlign w:val="center"/>
            <w:hideMark/>
          </w:tcPr>
          <w:p w14:paraId="223BCAEF" w14:textId="77777777" w:rsidR="00A0021A" w:rsidRPr="006762E9" w:rsidRDefault="00A0021A" w:rsidP="006762E9">
            <w:pPr>
              <w:autoSpaceDE/>
              <w:autoSpaceDN/>
              <w:spacing w:line="240" w:lineRule="auto"/>
              <w:ind w:firstLine="0"/>
              <w:jc w:val="left"/>
              <w:rPr>
                <w:color w:val="000000"/>
                <w:sz w:val="18"/>
                <w:szCs w:val="18"/>
                <w:lang w:bidi="ar-SA"/>
              </w:rPr>
            </w:pPr>
            <w:r w:rsidRPr="006762E9">
              <w:rPr>
                <w:color w:val="000000"/>
                <w:sz w:val="18"/>
                <w:szCs w:val="18"/>
                <w:lang w:bidi="ar-SA"/>
              </w:rPr>
              <w:t>Тариф на производство тепловой энергии, предприятия АО «РИР»</w:t>
            </w:r>
          </w:p>
        </w:tc>
        <w:tc>
          <w:tcPr>
            <w:tcW w:w="416" w:type="pct"/>
            <w:tcBorders>
              <w:top w:val="nil"/>
              <w:left w:val="nil"/>
              <w:bottom w:val="single" w:sz="4" w:space="0" w:color="auto"/>
              <w:right w:val="single" w:sz="4" w:space="0" w:color="auto"/>
            </w:tcBorders>
            <w:shd w:val="clear" w:color="auto" w:fill="auto"/>
            <w:noWrap/>
            <w:vAlign w:val="center"/>
            <w:hideMark/>
          </w:tcPr>
          <w:p w14:paraId="6AE4F728"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руб./Гкал</w:t>
            </w:r>
          </w:p>
        </w:tc>
        <w:tc>
          <w:tcPr>
            <w:tcW w:w="295" w:type="pct"/>
            <w:tcBorders>
              <w:top w:val="nil"/>
              <w:left w:val="nil"/>
              <w:bottom w:val="single" w:sz="4" w:space="0" w:color="auto"/>
              <w:right w:val="single" w:sz="4" w:space="0" w:color="auto"/>
            </w:tcBorders>
            <w:shd w:val="clear" w:color="auto" w:fill="auto"/>
            <w:noWrap/>
            <w:vAlign w:val="center"/>
            <w:hideMark/>
          </w:tcPr>
          <w:p w14:paraId="6CEAAC8B"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966,4</w:t>
            </w:r>
          </w:p>
        </w:tc>
        <w:tc>
          <w:tcPr>
            <w:tcW w:w="331" w:type="pct"/>
            <w:tcBorders>
              <w:top w:val="nil"/>
              <w:left w:val="nil"/>
              <w:bottom w:val="single" w:sz="4" w:space="0" w:color="auto"/>
              <w:right w:val="single" w:sz="4" w:space="0" w:color="auto"/>
            </w:tcBorders>
            <w:shd w:val="clear" w:color="auto" w:fill="auto"/>
            <w:noWrap/>
            <w:vAlign w:val="center"/>
            <w:hideMark/>
          </w:tcPr>
          <w:p w14:paraId="01EA49CF"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989,9</w:t>
            </w:r>
          </w:p>
        </w:tc>
        <w:tc>
          <w:tcPr>
            <w:tcW w:w="295" w:type="pct"/>
            <w:tcBorders>
              <w:top w:val="nil"/>
              <w:left w:val="nil"/>
              <w:bottom w:val="single" w:sz="4" w:space="0" w:color="auto"/>
              <w:right w:val="single" w:sz="4" w:space="0" w:color="auto"/>
            </w:tcBorders>
            <w:shd w:val="clear" w:color="auto" w:fill="auto"/>
            <w:noWrap/>
            <w:vAlign w:val="center"/>
            <w:hideMark/>
          </w:tcPr>
          <w:p w14:paraId="141E40AD"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1013,0</w:t>
            </w:r>
          </w:p>
        </w:tc>
        <w:tc>
          <w:tcPr>
            <w:tcW w:w="295" w:type="pct"/>
            <w:tcBorders>
              <w:top w:val="nil"/>
              <w:left w:val="nil"/>
              <w:bottom w:val="single" w:sz="4" w:space="0" w:color="auto"/>
              <w:right w:val="single" w:sz="4" w:space="0" w:color="auto"/>
            </w:tcBorders>
            <w:shd w:val="clear" w:color="auto" w:fill="auto"/>
            <w:noWrap/>
            <w:vAlign w:val="center"/>
            <w:hideMark/>
          </w:tcPr>
          <w:p w14:paraId="67A3E259"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1061,2</w:t>
            </w:r>
          </w:p>
        </w:tc>
        <w:tc>
          <w:tcPr>
            <w:tcW w:w="331" w:type="pct"/>
            <w:tcBorders>
              <w:top w:val="nil"/>
              <w:left w:val="nil"/>
              <w:bottom w:val="single" w:sz="4" w:space="0" w:color="auto"/>
              <w:right w:val="single" w:sz="4" w:space="0" w:color="auto"/>
            </w:tcBorders>
            <w:shd w:val="clear" w:color="auto" w:fill="auto"/>
            <w:noWrap/>
            <w:vAlign w:val="center"/>
            <w:hideMark/>
          </w:tcPr>
          <w:p w14:paraId="152F5557"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1095,6</w:t>
            </w:r>
          </w:p>
        </w:tc>
        <w:tc>
          <w:tcPr>
            <w:tcW w:w="295" w:type="pct"/>
            <w:tcBorders>
              <w:top w:val="nil"/>
              <w:left w:val="nil"/>
              <w:bottom w:val="single" w:sz="4" w:space="0" w:color="auto"/>
              <w:right w:val="single" w:sz="4" w:space="0" w:color="auto"/>
            </w:tcBorders>
            <w:shd w:val="clear" w:color="auto" w:fill="auto"/>
            <w:noWrap/>
            <w:vAlign w:val="center"/>
            <w:hideMark/>
          </w:tcPr>
          <w:p w14:paraId="53E99863"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1145,4</w:t>
            </w:r>
          </w:p>
        </w:tc>
        <w:tc>
          <w:tcPr>
            <w:tcW w:w="295" w:type="pct"/>
            <w:tcBorders>
              <w:top w:val="nil"/>
              <w:left w:val="nil"/>
              <w:bottom w:val="single" w:sz="4" w:space="0" w:color="auto"/>
              <w:right w:val="single" w:sz="4" w:space="0" w:color="auto"/>
            </w:tcBorders>
            <w:shd w:val="clear" w:color="auto" w:fill="auto"/>
            <w:noWrap/>
            <w:vAlign w:val="center"/>
            <w:hideMark/>
          </w:tcPr>
          <w:p w14:paraId="4387E721"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1180,3</w:t>
            </w:r>
          </w:p>
        </w:tc>
        <w:tc>
          <w:tcPr>
            <w:tcW w:w="306" w:type="pct"/>
            <w:tcBorders>
              <w:top w:val="nil"/>
              <w:left w:val="nil"/>
              <w:bottom w:val="single" w:sz="4" w:space="0" w:color="auto"/>
              <w:right w:val="single" w:sz="4" w:space="0" w:color="auto"/>
            </w:tcBorders>
            <w:shd w:val="clear" w:color="auto" w:fill="auto"/>
            <w:noWrap/>
            <w:vAlign w:val="center"/>
            <w:hideMark/>
          </w:tcPr>
          <w:p w14:paraId="4FBABCAC"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1220,7</w:t>
            </w:r>
          </w:p>
        </w:tc>
        <w:tc>
          <w:tcPr>
            <w:tcW w:w="319" w:type="pct"/>
            <w:tcBorders>
              <w:top w:val="nil"/>
              <w:left w:val="nil"/>
              <w:bottom w:val="single" w:sz="4" w:space="0" w:color="auto"/>
              <w:right w:val="single" w:sz="4" w:space="0" w:color="auto"/>
            </w:tcBorders>
            <w:shd w:val="clear" w:color="auto" w:fill="auto"/>
            <w:noWrap/>
            <w:vAlign w:val="center"/>
            <w:hideMark/>
          </w:tcPr>
          <w:p w14:paraId="49E4EA9A"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1256,8</w:t>
            </w:r>
          </w:p>
        </w:tc>
        <w:tc>
          <w:tcPr>
            <w:tcW w:w="320" w:type="pct"/>
            <w:tcBorders>
              <w:top w:val="nil"/>
              <w:left w:val="nil"/>
              <w:bottom w:val="single" w:sz="4" w:space="0" w:color="auto"/>
              <w:right w:val="single" w:sz="4" w:space="0" w:color="auto"/>
            </w:tcBorders>
            <w:shd w:val="clear" w:color="auto" w:fill="auto"/>
            <w:noWrap/>
            <w:vAlign w:val="center"/>
            <w:hideMark/>
          </w:tcPr>
          <w:p w14:paraId="6E08E0CC"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1298,4</w:t>
            </w:r>
          </w:p>
        </w:tc>
        <w:tc>
          <w:tcPr>
            <w:tcW w:w="320" w:type="pct"/>
            <w:tcBorders>
              <w:top w:val="nil"/>
              <w:left w:val="nil"/>
              <w:bottom w:val="single" w:sz="4" w:space="0" w:color="auto"/>
              <w:right w:val="single" w:sz="4" w:space="0" w:color="auto"/>
            </w:tcBorders>
            <w:shd w:val="clear" w:color="auto" w:fill="auto"/>
            <w:noWrap/>
            <w:vAlign w:val="center"/>
            <w:hideMark/>
          </w:tcPr>
          <w:p w14:paraId="65A4DD8E"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1334,1</w:t>
            </w:r>
          </w:p>
        </w:tc>
        <w:tc>
          <w:tcPr>
            <w:tcW w:w="322" w:type="pct"/>
            <w:tcBorders>
              <w:top w:val="nil"/>
              <w:left w:val="nil"/>
              <w:bottom w:val="single" w:sz="4" w:space="0" w:color="auto"/>
              <w:right w:val="single" w:sz="4" w:space="0" w:color="auto"/>
            </w:tcBorders>
            <w:shd w:val="clear" w:color="auto" w:fill="auto"/>
            <w:noWrap/>
            <w:vAlign w:val="center"/>
            <w:hideMark/>
          </w:tcPr>
          <w:p w14:paraId="00D47CB6"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1380,4</w:t>
            </w:r>
          </w:p>
        </w:tc>
      </w:tr>
      <w:tr w:rsidR="00A0021A" w:rsidRPr="006762E9" w14:paraId="60EF8404" w14:textId="77777777" w:rsidTr="00A0021A">
        <w:trPr>
          <w:trHeight w:val="480"/>
        </w:trPr>
        <w:tc>
          <w:tcPr>
            <w:tcW w:w="860" w:type="pct"/>
            <w:tcBorders>
              <w:top w:val="nil"/>
              <w:left w:val="single" w:sz="4" w:space="0" w:color="auto"/>
              <w:bottom w:val="single" w:sz="4" w:space="0" w:color="auto"/>
              <w:right w:val="single" w:sz="4" w:space="0" w:color="auto"/>
            </w:tcBorders>
            <w:shd w:val="clear" w:color="auto" w:fill="auto"/>
            <w:vAlign w:val="center"/>
            <w:hideMark/>
          </w:tcPr>
          <w:p w14:paraId="355412FC" w14:textId="2BECAAAB" w:rsidR="00A0021A" w:rsidRPr="006762E9" w:rsidRDefault="00A0021A" w:rsidP="00DB3FCA">
            <w:pPr>
              <w:autoSpaceDE/>
              <w:autoSpaceDN/>
              <w:spacing w:line="240" w:lineRule="auto"/>
              <w:ind w:firstLine="0"/>
              <w:jc w:val="left"/>
              <w:rPr>
                <w:color w:val="000000"/>
                <w:sz w:val="18"/>
                <w:szCs w:val="18"/>
                <w:lang w:bidi="ar-SA"/>
              </w:rPr>
            </w:pPr>
            <w:r w:rsidRPr="006762E9">
              <w:rPr>
                <w:color w:val="000000"/>
                <w:sz w:val="18"/>
                <w:szCs w:val="18"/>
                <w:lang w:bidi="ar-SA"/>
              </w:rPr>
              <w:t xml:space="preserve">Тариф на производство тепловой энергии, предприятия </w:t>
            </w:r>
            <w:r w:rsidR="00DB3FCA">
              <w:rPr>
                <w:color w:val="000000"/>
                <w:sz w:val="18"/>
                <w:szCs w:val="18"/>
                <w:lang w:bidi="ar-SA"/>
              </w:rPr>
              <w:t>ООО «Свет</w:t>
            </w:r>
            <w:r w:rsidRPr="006762E9">
              <w:rPr>
                <w:color w:val="000000"/>
                <w:sz w:val="18"/>
                <w:szCs w:val="18"/>
                <w:lang w:bidi="ar-SA"/>
              </w:rPr>
              <w:t>»</w:t>
            </w:r>
          </w:p>
        </w:tc>
        <w:tc>
          <w:tcPr>
            <w:tcW w:w="416" w:type="pct"/>
            <w:tcBorders>
              <w:top w:val="nil"/>
              <w:left w:val="nil"/>
              <w:bottom w:val="single" w:sz="4" w:space="0" w:color="auto"/>
              <w:right w:val="single" w:sz="4" w:space="0" w:color="auto"/>
            </w:tcBorders>
            <w:shd w:val="clear" w:color="auto" w:fill="auto"/>
            <w:noWrap/>
            <w:vAlign w:val="center"/>
            <w:hideMark/>
          </w:tcPr>
          <w:p w14:paraId="75690B82"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руб./Гкал</w:t>
            </w:r>
          </w:p>
        </w:tc>
        <w:tc>
          <w:tcPr>
            <w:tcW w:w="295" w:type="pct"/>
            <w:tcBorders>
              <w:top w:val="nil"/>
              <w:left w:val="nil"/>
              <w:bottom w:val="single" w:sz="4" w:space="0" w:color="auto"/>
              <w:right w:val="single" w:sz="4" w:space="0" w:color="auto"/>
            </w:tcBorders>
            <w:shd w:val="clear" w:color="auto" w:fill="auto"/>
            <w:noWrap/>
            <w:vAlign w:val="center"/>
            <w:hideMark/>
          </w:tcPr>
          <w:p w14:paraId="59EB82BF"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1639,5</w:t>
            </w:r>
          </w:p>
        </w:tc>
        <w:tc>
          <w:tcPr>
            <w:tcW w:w="331" w:type="pct"/>
            <w:tcBorders>
              <w:top w:val="nil"/>
              <w:left w:val="nil"/>
              <w:bottom w:val="single" w:sz="4" w:space="0" w:color="auto"/>
              <w:right w:val="single" w:sz="4" w:space="0" w:color="auto"/>
            </w:tcBorders>
            <w:shd w:val="clear" w:color="auto" w:fill="auto"/>
            <w:noWrap/>
            <w:vAlign w:val="center"/>
            <w:hideMark/>
          </w:tcPr>
          <w:p w14:paraId="3B03B16E"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1677,5</w:t>
            </w:r>
          </w:p>
        </w:tc>
        <w:tc>
          <w:tcPr>
            <w:tcW w:w="295" w:type="pct"/>
            <w:tcBorders>
              <w:top w:val="nil"/>
              <w:left w:val="nil"/>
              <w:bottom w:val="single" w:sz="4" w:space="0" w:color="auto"/>
              <w:right w:val="single" w:sz="4" w:space="0" w:color="auto"/>
            </w:tcBorders>
            <w:shd w:val="clear" w:color="auto" w:fill="auto"/>
            <w:noWrap/>
            <w:vAlign w:val="center"/>
            <w:hideMark/>
          </w:tcPr>
          <w:p w14:paraId="17BA8CD9"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1858,4</w:t>
            </w:r>
          </w:p>
        </w:tc>
        <w:tc>
          <w:tcPr>
            <w:tcW w:w="295" w:type="pct"/>
            <w:tcBorders>
              <w:top w:val="nil"/>
              <w:left w:val="nil"/>
              <w:bottom w:val="single" w:sz="4" w:space="0" w:color="auto"/>
              <w:right w:val="single" w:sz="4" w:space="0" w:color="auto"/>
            </w:tcBorders>
            <w:shd w:val="clear" w:color="auto" w:fill="auto"/>
            <w:noWrap/>
            <w:vAlign w:val="center"/>
            <w:hideMark/>
          </w:tcPr>
          <w:p w14:paraId="6ABA2A09"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1923,5</w:t>
            </w:r>
          </w:p>
        </w:tc>
        <w:tc>
          <w:tcPr>
            <w:tcW w:w="331" w:type="pct"/>
            <w:tcBorders>
              <w:top w:val="nil"/>
              <w:left w:val="nil"/>
              <w:bottom w:val="single" w:sz="4" w:space="0" w:color="auto"/>
              <w:right w:val="single" w:sz="4" w:space="0" w:color="auto"/>
            </w:tcBorders>
            <w:shd w:val="clear" w:color="auto" w:fill="auto"/>
            <w:noWrap/>
            <w:vAlign w:val="center"/>
            <w:hideMark/>
          </w:tcPr>
          <w:p w14:paraId="02EB86DF"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1871,2</w:t>
            </w:r>
          </w:p>
        </w:tc>
        <w:tc>
          <w:tcPr>
            <w:tcW w:w="295" w:type="pct"/>
            <w:tcBorders>
              <w:top w:val="nil"/>
              <w:left w:val="nil"/>
              <w:bottom w:val="single" w:sz="4" w:space="0" w:color="auto"/>
              <w:right w:val="single" w:sz="4" w:space="0" w:color="auto"/>
            </w:tcBorders>
            <w:shd w:val="clear" w:color="auto" w:fill="auto"/>
            <w:noWrap/>
            <w:vAlign w:val="center"/>
            <w:hideMark/>
          </w:tcPr>
          <w:p w14:paraId="20A1C632"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1944,5</w:t>
            </w:r>
          </w:p>
        </w:tc>
        <w:tc>
          <w:tcPr>
            <w:tcW w:w="295" w:type="pct"/>
            <w:tcBorders>
              <w:top w:val="nil"/>
              <w:left w:val="nil"/>
              <w:bottom w:val="single" w:sz="4" w:space="0" w:color="auto"/>
              <w:right w:val="single" w:sz="4" w:space="0" w:color="auto"/>
            </w:tcBorders>
            <w:shd w:val="clear" w:color="auto" w:fill="auto"/>
            <w:noWrap/>
            <w:vAlign w:val="center"/>
            <w:hideMark/>
          </w:tcPr>
          <w:p w14:paraId="793D33F2"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2020,4</w:t>
            </w:r>
          </w:p>
        </w:tc>
        <w:tc>
          <w:tcPr>
            <w:tcW w:w="306" w:type="pct"/>
            <w:tcBorders>
              <w:top w:val="nil"/>
              <w:left w:val="nil"/>
              <w:bottom w:val="single" w:sz="4" w:space="0" w:color="auto"/>
              <w:right w:val="single" w:sz="4" w:space="0" w:color="auto"/>
            </w:tcBorders>
            <w:shd w:val="clear" w:color="auto" w:fill="auto"/>
            <w:noWrap/>
            <w:vAlign w:val="center"/>
            <w:hideMark/>
          </w:tcPr>
          <w:p w14:paraId="3BFEBC35"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2103,2</w:t>
            </w:r>
          </w:p>
        </w:tc>
        <w:tc>
          <w:tcPr>
            <w:tcW w:w="319" w:type="pct"/>
            <w:tcBorders>
              <w:top w:val="nil"/>
              <w:left w:val="nil"/>
              <w:bottom w:val="single" w:sz="4" w:space="0" w:color="auto"/>
              <w:right w:val="single" w:sz="4" w:space="0" w:color="auto"/>
            </w:tcBorders>
            <w:shd w:val="clear" w:color="auto" w:fill="auto"/>
            <w:noWrap/>
            <w:vAlign w:val="center"/>
            <w:hideMark/>
          </w:tcPr>
          <w:p w14:paraId="3687094F"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2189,8</w:t>
            </w:r>
          </w:p>
        </w:tc>
        <w:tc>
          <w:tcPr>
            <w:tcW w:w="320" w:type="pct"/>
            <w:tcBorders>
              <w:top w:val="nil"/>
              <w:left w:val="nil"/>
              <w:bottom w:val="single" w:sz="4" w:space="0" w:color="auto"/>
              <w:right w:val="single" w:sz="4" w:space="0" w:color="auto"/>
            </w:tcBorders>
            <w:shd w:val="clear" w:color="auto" w:fill="auto"/>
            <w:noWrap/>
            <w:vAlign w:val="center"/>
            <w:hideMark/>
          </w:tcPr>
          <w:p w14:paraId="757CDD2F"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2276,5</w:t>
            </w:r>
          </w:p>
        </w:tc>
        <w:tc>
          <w:tcPr>
            <w:tcW w:w="320" w:type="pct"/>
            <w:tcBorders>
              <w:top w:val="nil"/>
              <w:left w:val="nil"/>
              <w:bottom w:val="single" w:sz="4" w:space="0" w:color="auto"/>
              <w:right w:val="single" w:sz="4" w:space="0" w:color="auto"/>
            </w:tcBorders>
            <w:shd w:val="clear" w:color="auto" w:fill="auto"/>
            <w:noWrap/>
            <w:vAlign w:val="center"/>
            <w:hideMark/>
          </w:tcPr>
          <w:p w14:paraId="523E4AD6"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2369,7</w:t>
            </w:r>
          </w:p>
        </w:tc>
        <w:tc>
          <w:tcPr>
            <w:tcW w:w="322" w:type="pct"/>
            <w:tcBorders>
              <w:top w:val="nil"/>
              <w:left w:val="nil"/>
              <w:bottom w:val="single" w:sz="4" w:space="0" w:color="auto"/>
              <w:right w:val="single" w:sz="4" w:space="0" w:color="auto"/>
            </w:tcBorders>
            <w:shd w:val="clear" w:color="auto" w:fill="auto"/>
            <w:noWrap/>
            <w:vAlign w:val="center"/>
            <w:hideMark/>
          </w:tcPr>
          <w:p w14:paraId="3AC9C9D6"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2467,9</w:t>
            </w:r>
          </w:p>
        </w:tc>
      </w:tr>
      <w:tr w:rsidR="00A0021A" w:rsidRPr="006762E9" w14:paraId="49750798" w14:textId="77777777" w:rsidTr="00A0021A">
        <w:trPr>
          <w:trHeight w:val="480"/>
        </w:trPr>
        <w:tc>
          <w:tcPr>
            <w:tcW w:w="860" w:type="pct"/>
            <w:tcBorders>
              <w:top w:val="nil"/>
              <w:left w:val="single" w:sz="4" w:space="0" w:color="auto"/>
              <w:bottom w:val="single" w:sz="4" w:space="0" w:color="auto"/>
              <w:right w:val="single" w:sz="4" w:space="0" w:color="auto"/>
            </w:tcBorders>
            <w:shd w:val="clear" w:color="auto" w:fill="auto"/>
            <w:vAlign w:val="center"/>
            <w:hideMark/>
          </w:tcPr>
          <w:p w14:paraId="5FA8893C" w14:textId="77777777" w:rsidR="00A0021A" w:rsidRPr="006762E9" w:rsidRDefault="00A0021A" w:rsidP="006762E9">
            <w:pPr>
              <w:autoSpaceDE/>
              <w:autoSpaceDN/>
              <w:spacing w:line="240" w:lineRule="auto"/>
              <w:ind w:firstLine="0"/>
              <w:jc w:val="left"/>
              <w:rPr>
                <w:color w:val="000000"/>
                <w:sz w:val="18"/>
                <w:szCs w:val="18"/>
                <w:lang w:bidi="ar-SA"/>
              </w:rPr>
            </w:pPr>
            <w:r w:rsidRPr="006762E9">
              <w:rPr>
                <w:color w:val="000000"/>
                <w:sz w:val="18"/>
                <w:szCs w:val="18"/>
                <w:lang w:bidi="ar-SA"/>
              </w:rPr>
              <w:t>Тариф на производство тепловой энергии, предприятия АО «</w:t>
            </w:r>
            <w:proofErr w:type="spellStart"/>
            <w:r w:rsidRPr="006762E9">
              <w:rPr>
                <w:color w:val="000000"/>
                <w:sz w:val="18"/>
                <w:szCs w:val="18"/>
                <w:lang w:bidi="ar-SA"/>
              </w:rPr>
              <w:t>Реммаш</w:t>
            </w:r>
            <w:proofErr w:type="spellEnd"/>
            <w:r w:rsidRPr="006762E9">
              <w:rPr>
                <w:color w:val="000000"/>
                <w:sz w:val="18"/>
                <w:szCs w:val="18"/>
                <w:lang w:bidi="ar-SA"/>
              </w:rPr>
              <w:t>»</w:t>
            </w:r>
          </w:p>
        </w:tc>
        <w:tc>
          <w:tcPr>
            <w:tcW w:w="416" w:type="pct"/>
            <w:tcBorders>
              <w:top w:val="nil"/>
              <w:left w:val="nil"/>
              <w:bottom w:val="single" w:sz="4" w:space="0" w:color="auto"/>
              <w:right w:val="single" w:sz="4" w:space="0" w:color="auto"/>
            </w:tcBorders>
            <w:shd w:val="clear" w:color="auto" w:fill="auto"/>
            <w:noWrap/>
            <w:vAlign w:val="center"/>
            <w:hideMark/>
          </w:tcPr>
          <w:p w14:paraId="5FA59F55"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руб./Гкал</w:t>
            </w:r>
          </w:p>
        </w:tc>
        <w:tc>
          <w:tcPr>
            <w:tcW w:w="295" w:type="pct"/>
            <w:tcBorders>
              <w:top w:val="nil"/>
              <w:left w:val="nil"/>
              <w:bottom w:val="single" w:sz="4" w:space="0" w:color="auto"/>
              <w:right w:val="single" w:sz="4" w:space="0" w:color="auto"/>
            </w:tcBorders>
            <w:shd w:val="clear" w:color="auto" w:fill="auto"/>
            <w:noWrap/>
            <w:vAlign w:val="center"/>
            <w:hideMark/>
          </w:tcPr>
          <w:p w14:paraId="6FDE663A"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1174,5</w:t>
            </w:r>
          </w:p>
        </w:tc>
        <w:tc>
          <w:tcPr>
            <w:tcW w:w="331" w:type="pct"/>
            <w:tcBorders>
              <w:top w:val="nil"/>
              <w:left w:val="nil"/>
              <w:bottom w:val="single" w:sz="4" w:space="0" w:color="auto"/>
              <w:right w:val="single" w:sz="4" w:space="0" w:color="auto"/>
            </w:tcBorders>
            <w:shd w:val="clear" w:color="auto" w:fill="auto"/>
            <w:noWrap/>
            <w:vAlign w:val="center"/>
            <w:hideMark/>
          </w:tcPr>
          <w:p w14:paraId="4204C3EB"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1328,8</w:t>
            </w:r>
          </w:p>
        </w:tc>
        <w:tc>
          <w:tcPr>
            <w:tcW w:w="295" w:type="pct"/>
            <w:tcBorders>
              <w:top w:val="nil"/>
              <w:left w:val="nil"/>
              <w:bottom w:val="single" w:sz="4" w:space="0" w:color="auto"/>
              <w:right w:val="single" w:sz="4" w:space="0" w:color="auto"/>
            </w:tcBorders>
            <w:shd w:val="clear" w:color="auto" w:fill="auto"/>
            <w:noWrap/>
            <w:vAlign w:val="center"/>
            <w:hideMark/>
          </w:tcPr>
          <w:p w14:paraId="4BDCEA28"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1304,1</w:t>
            </w:r>
          </w:p>
        </w:tc>
        <w:tc>
          <w:tcPr>
            <w:tcW w:w="295" w:type="pct"/>
            <w:tcBorders>
              <w:top w:val="nil"/>
              <w:left w:val="nil"/>
              <w:bottom w:val="single" w:sz="4" w:space="0" w:color="auto"/>
              <w:right w:val="single" w:sz="4" w:space="0" w:color="auto"/>
            </w:tcBorders>
            <w:shd w:val="clear" w:color="auto" w:fill="auto"/>
            <w:noWrap/>
            <w:vAlign w:val="center"/>
            <w:hideMark/>
          </w:tcPr>
          <w:p w14:paraId="750FEDEC"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1348,4</w:t>
            </w:r>
          </w:p>
        </w:tc>
        <w:tc>
          <w:tcPr>
            <w:tcW w:w="331" w:type="pct"/>
            <w:tcBorders>
              <w:top w:val="nil"/>
              <w:left w:val="nil"/>
              <w:bottom w:val="single" w:sz="4" w:space="0" w:color="auto"/>
              <w:right w:val="single" w:sz="4" w:space="0" w:color="auto"/>
            </w:tcBorders>
            <w:shd w:val="clear" w:color="auto" w:fill="auto"/>
            <w:noWrap/>
            <w:vAlign w:val="center"/>
            <w:hideMark/>
          </w:tcPr>
          <w:p w14:paraId="7F277E6D"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1506,5</w:t>
            </w:r>
          </w:p>
        </w:tc>
        <w:tc>
          <w:tcPr>
            <w:tcW w:w="295" w:type="pct"/>
            <w:tcBorders>
              <w:top w:val="nil"/>
              <w:left w:val="nil"/>
              <w:bottom w:val="single" w:sz="4" w:space="0" w:color="auto"/>
              <w:right w:val="single" w:sz="4" w:space="0" w:color="auto"/>
            </w:tcBorders>
            <w:shd w:val="clear" w:color="auto" w:fill="auto"/>
            <w:noWrap/>
            <w:vAlign w:val="center"/>
            <w:hideMark/>
          </w:tcPr>
          <w:p w14:paraId="292A1A01"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1551,8</w:t>
            </w:r>
          </w:p>
        </w:tc>
        <w:tc>
          <w:tcPr>
            <w:tcW w:w="295" w:type="pct"/>
            <w:tcBorders>
              <w:top w:val="nil"/>
              <w:left w:val="nil"/>
              <w:bottom w:val="single" w:sz="4" w:space="0" w:color="auto"/>
              <w:right w:val="single" w:sz="4" w:space="0" w:color="auto"/>
            </w:tcBorders>
            <w:shd w:val="clear" w:color="auto" w:fill="auto"/>
            <w:noWrap/>
            <w:vAlign w:val="center"/>
            <w:hideMark/>
          </w:tcPr>
          <w:p w14:paraId="4F345C53"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1396,4</w:t>
            </w:r>
          </w:p>
        </w:tc>
        <w:tc>
          <w:tcPr>
            <w:tcW w:w="306" w:type="pct"/>
            <w:tcBorders>
              <w:top w:val="nil"/>
              <w:left w:val="nil"/>
              <w:bottom w:val="single" w:sz="4" w:space="0" w:color="auto"/>
              <w:right w:val="single" w:sz="4" w:space="0" w:color="auto"/>
            </w:tcBorders>
            <w:shd w:val="clear" w:color="auto" w:fill="auto"/>
            <w:noWrap/>
            <w:vAlign w:val="center"/>
            <w:hideMark/>
          </w:tcPr>
          <w:p w14:paraId="26C6AC54"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1040,6</w:t>
            </w:r>
          </w:p>
        </w:tc>
        <w:tc>
          <w:tcPr>
            <w:tcW w:w="319" w:type="pct"/>
            <w:tcBorders>
              <w:top w:val="nil"/>
              <w:left w:val="nil"/>
              <w:bottom w:val="single" w:sz="4" w:space="0" w:color="auto"/>
              <w:right w:val="single" w:sz="4" w:space="0" w:color="auto"/>
            </w:tcBorders>
            <w:shd w:val="clear" w:color="auto" w:fill="auto"/>
            <w:noWrap/>
            <w:vAlign w:val="center"/>
            <w:hideMark/>
          </w:tcPr>
          <w:p w14:paraId="2ECDD3A1"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1086,9</w:t>
            </w:r>
          </w:p>
        </w:tc>
        <w:tc>
          <w:tcPr>
            <w:tcW w:w="320" w:type="pct"/>
            <w:tcBorders>
              <w:top w:val="nil"/>
              <w:left w:val="nil"/>
              <w:bottom w:val="single" w:sz="4" w:space="0" w:color="auto"/>
              <w:right w:val="single" w:sz="4" w:space="0" w:color="auto"/>
            </w:tcBorders>
            <w:shd w:val="clear" w:color="auto" w:fill="auto"/>
            <w:noWrap/>
            <w:vAlign w:val="center"/>
            <w:hideMark/>
          </w:tcPr>
          <w:p w14:paraId="293C9B69"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1123,9</w:t>
            </w:r>
          </w:p>
        </w:tc>
        <w:tc>
          <w:tcPr>
            <w:tcW w:w="320" w:type="pct"/>
            <w:tcBorders>
              <w:top w:val="nil"/>
              <w:left w:val="nil"/>
              <w:bottom w:val="single" w:sz="4" w:space="0" w:color="auto"/>
              <w:right w:val="single" w:sz="4" w:space="0" w:color="auto"/>
            </w:tcBorders>
            <w:shd w:val="clear" w:color="auto" w:fill="auto"/>
            <w:noWrap/>
            <w:vAlign w:val="center"/>
            <w:hideMark/>
          </w:tcPr>
          <w:p w14:paraId="1522CF68"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1163,7</w:t>
            </w:r>
          </w:p>
        </w:tc>
        <w:tc>
          <w:tcPr>
            <w:tcW w:w="322" w:type="pct"/>
            <w:tcBorders>
              <w:top w:val="nil"/>
              <w:left w:val="nil"/>
              <w:bottom w:val="single" w:sz="4" w:space="0" w:color="auto"/>
              <w:right w:val="single" w:sz="4" w:space="0" w:color="auto"/>
            </w:tcBorders>
            <w:shd w:val="clear" w:color="auto" w:fill="auto"/>
            <w:noWrap/>
            <w:vAlign w:val="center"/>
            <w:hideMark/>
          </w:tcPr>
          <w:p w14:paraId="737B8E76"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1205,1</w:t>
            </w:r>
          </w:p>
        </w:tc>
      </w:tr>
      <w:tr w:rsidR="00A0021A" w:rsidRPr="006762E9" w14:paraId="44BE89AD" w14:textId="77777777" w:rsidTr="00A0021A">
        <w:trPr>
          <w:trHeight w:val="480"/>
        </w:trPr>
        <w:tc>
          <w:tcPr>
            <w:tcW w:w="860" w:type="pct"/>
            <w:tcBorders>
              <w:top w:val="nil"/>
              <w:left w:val="single" w:sz="4" w:space="0" w:color="auto"/>
              <w:bottom w:val="single" w:sz="4" w:space="0" w:color="auto"/>
              <w:right w:val="single" w:sz="4" w:space="0" w:color="auto"/>
            </w:tcBorders>
            <w:shd w:val="clear" w:color="auto" w:fill="auto"/>
            <w:vAlign w:val="center"/>
            <w:hideMark/>
          </w:tcPr>
          <w:p w14:paraId="29B1240B" w14:textId="77777777" w:rsidR="00A0021A" w:rsidRPr="006762E9" w:rsidRDefault="00A0021A" w:rsidP="006762E9">
            <w:pPr>
              <w:autoSpaceDE/>
              <w:autoSpaceDN/>
              <w:spacing w:line="240" w:lineRule="auto"/>
              <w:ind w:firstLine="0"/>
              <w:jc w:val="left"/>
              <w:rPr>
                <w:color w:val="000000"/>
                <w:sz w:val="18"/>
                <w:szCs w:val="18"/>
                <w:lang w:bidi="ar-SA"/>
              </w:rPr>
            </w:pPr>
            <w:r w:rsidRPr="006762E9">
              <w:rPr>
                <w:color w:val="000000"/>
                <w:sz w:val="18"/>
                <w:szCs w:val="18"/>
                <w:lang w:bidi="ar-SA"/>
              </w:rPr>
              <w:t>Тариф на производство тепловой энергии, предприятия ООО «</w:t>
            </w:r>
            <w:proofErr w:type="spellStart"/>
            <w:r w:rsidRPr="006762E9">
              <w:rPr>
                <w:color w:val="000000"/>
                <w:sz w:val="18"/>
                <w:szCs w:val="18"/>
                <w:lang w:bidi="ar-SA"/>
              </w:rPr>
              <w:t>КомЭнерго</w:t>
            </w:r>
            <w:proofErr w:type="spellEnd"/>
            <w:r w:rsidRPr="006762E9">
              <w:rPr>
                <w:color w:val="000000"/>
                <w:sz w:val="18"/>
                <w:szCs w:val="18"/>
                <w:lang w:bidi="ar-SA"/>
              </w:rPr>
              <w:t>»</w:t>
            </w:r>
          </w:p>
        </w:tc>
        <w:tc>
          <w:tcPr>
            <w:tcW w:w="416" w:type="pct"/>
            <w:tcBorders>
              <w:top w:val="nil"/>
              <w:left w:val="nil"/>
              <w:bottom w:val="single" w:sz="4" w:space="0" w:color="auto"/>
              <w:right w:val="single" w:sz="4" w:space="0" w:color="auto"/>
            </w:tcBorders>
            <w:shd w:val="clear" w:color="auto" w:fill="auto"/>
            <w:noWrap/>
            <w:vAlign w:val="center"/>
            <w:hideMark/>
          </w:tcPr>
          <w:p w14:paraId="0BC07AF6"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руб./Гкал</w:t>
            </w:r>
          </w:p>
        </w:tc>
        <w:tc>
          <w:tcPr>
            <w:tcW w:w="295" w:type="pct"/>
            <w:tcBorders>
              <w:top w:val="nil"/>
              <w:left w:val="nil"/>
              <w:bottom w:val="single" w:sz="4" w:space="0" w:color="auto"/>
              <w:right w:val="single" w:sz="4" w:space="0" w:color="auto"/>
            </w:tcBorders>
            <w:shd w:val="clear" w:color="auto" w:fill="auto"/>
            <w:noWrap/>
            <w:vAlign w:val="center"/>
            <w:hideMark/>
          </w:tcPr>
          <w:p w14:paraId="7239F559"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1132,6</w:t>
            </w:r>
          </w:p>
        </w:tc>
        <w:tc>
          <w:tcPr>
            <w:tcW w:w="331" w:type="pct"/>
            <w:tcBorders>
              <w:top w:val="nil"/>
              <w:left w:val="nil"/>
              <w:bottom w:val="single" w:sz="4" w:space="0" w:color="auto"/>
              <w:right w:val="single" w:sz="4" w:space="0" w:color="auto"/>
            </w:tcBorders>
            <w:shd w:val="clear" w:color="auto" w:fill="auto"/>
            <w:noWrap/>
            <w:vAlign w:val="center"/>
            <w:hideMark/>
          </w:tcPr>
          <w:p w14:paraId="34864A33"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1179,6</w:t>
            </w:r>
          </w:p>
        </w:tc>
        <w:tc>
          <w:tcPr>
            <w:tcW w:w="295" w:type="pct"/>
            <w:tcBorders>
              <w:top w:val="nil"/>
              <w:left w:val="nil"/>
              <w:bottom w:val="single" w:sz="4" w:space="0" w:color="auto"/>
              <w:right w:val="single" w:sz="4" w:space="0" w:color="auto"/>
            </w:tcBorders>
            <w:shd w:val="clear" w:color="auto" w:fill="auto"/>
            <w:noWrap/>
            <w:vAlign w:val="center"/>
            <w:hideMark/>
          </w:tcPr>
          <w:p w14:paraId="1ED94B8A"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1261,7</w:t>
            </w:r>
          </w:p>
        </w:tc>
        <w:tc>
          <w:tcPr>
            <w:tcW w:w="295" w:type="pct"/>
            <w:tcBorders>
              <w:top w:val="nil"/>
              <w:left w:val="nil"/>
              <w:bottom w:val="single" w:sz="4" w:space="0" w:color="auto"/>
              <w:right w:val="single" w:sz="4" w:space="0" w:color="auto"/>
            </w:tcBorders>
            <w:shd w:val="clear" w:color="auto" w:fill="auto"/>
            <w:noWrap/>
            <w:vAlign w:val="center"/>
            <w:hideMark/>
          </w:tcPr>
          <w:p w14:paraId="1133ABC7"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1427,2</w:t>
            </w:r>
          </w:p>
        </w:tc>
        <w:tc>
          <w:tcPr>
            <w:tcW w:w="331" w:type="pct"/>
            <w:tcBorders>
              <w:top w:val="nil"/>
              <w:left w:val="nil"/>
              <w:bottom w:val="single" w:sz="4" w:space="0" w:color="auto"/>
              <w:right w:val="single" w:sz="4" w:space="0" w:color="auto"/>
            </w:tcBorders>
            <w:shd w:val="clear" w:color="auto" w:fill="auto"/>
            <w:noWrap/>
            <w:vAlign w:val="center"/>
            <w:hideMark/>
          </w:tcPr>
          <w:p w14:paraId="06519F14"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1419,8</w:t>
            </w:r>
          </w:p>
        </w:tc>
        <w:tc>
          <w:tcPr>
            <w:tcW w:w="295" w:type="pct"/>
            <w:tcBorders>
              <w:top w:val="nil"/>
              <w:left w:val="nil"/>
              <w:bottom w:val="single" w:sz="4" w:space="0" w:color="auto"/>
              <w:right w:val="single" w:sz="4" w:space="0" w:color="auto"/>
            </w:tcBorders>
            <w:shd w:val="clear" w:color="auto" w:fill="auto"/>
            <w:noWrap/>
            <w:vAlign w:val="center"/>
            <w:hideMark/>
          </w:tcPr>
          <w:p w14:paraId="04507512"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1474,7</w:t>
            </w:r>
          </w:p>
        </w:tc>
        <w:tc>
          <w:tcPr>
            <w:tcW w:w="295" w:type="pct"/>
            <w:tcBorders>
              <w:top w:val="nil"/>
              <w:left w:val="nil"/>
              <w:bottom w:val="single" w:sz="4" w:space="0" w:color="auto"/>
              <w:right w:val="single" w:sz="4" w:space="0" w:color="auto"/>
            </w:tcBorders>
            <w:shd w:val="clear" w:color="auto" w:fill="auto"/>
            <w:noWrap/>
            <w:vAlign w:val="center"/>
            <w:hideMark/>
          </w:tcPr>
          <w:p w14:paraId="1DA7ECDD"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1514,8</w:t>
            </w:r>
          </w:p>
        </w:tc>
        <w:tc>
          <w:tcPr>
            <w:tcW w:w="306" w:type="pct"/>
            <w:tcBorders>
              <w:top w:val="nil"/>
              <w:left w:val="nil"/>
              <w:bottom w:val="single" w:sz="4" w:space="0" w:color="auto"/>
              <w:right w:val="single" w:sz="4" w:space="0" w:color="auto"/>
            </w:tcBorders>
            <w:shd w:val="clear" w:color="auto" w:fill="auto"/>
            <w:noWrap/>
            <w:vAlign w:val="center"/>
            <w:hideMark/>
          </w:tcPr>
          <w:p w14:paraId="4E368C09"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1573,7</w:t>
            </w:r>
          </w:p>
        </w:tc>
        <w:tc>
          <w:tcPr>
            <w:tcW w:w="319" w:type="pct"/>
            <w:tcBorders>
              <w:top w:val="nil"/>
              <w:left w:val="nil"/>
              <w:bottom w:val="single" w:sz="4" w:space="0" w:color="auto"/>
              <w:right w:val="single" w:sz="4" w:space="0" w:color="auto"/>
            </w:tcBorders>
            <w:shd w:val="clear" w:color="auto" w:fill="auto"/>
            <w:noWrap/>
            <w:vAlign w:val="center"/>
            <w:hideMark/>
          </w:tcPr>
          <w:p w14:paraId="1DA7267D"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1634,4</w:t>
            </w:r>
          </w:p>
        </w:tc>
        <w:tc>
          <w:tcPr>
            <w:tcW w:w="320" w:type="pct"/>
            <w:tcBorders>
              <w:top w:val="nil"/>
              <w:left w:val="nil"/>
              <w:bottom w:val="single" w:sz="4" w:space="0" w:color="auto"/>
              <w:right w:val="single" w:sz="4" w:space="0" w:color="auto"/>
            </w:tcBorders>
            <w:shd w:val="clear" w:color="auto" w:fill="auto"/>
            <w:noWrap/>
            <w:vAlign w:val="center"/>
            <w:hideMark/>
          </w:tcPr>
          <w:p w14:paraId="307C4E7F"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1462,6</w:t>
            </w:r>
          </w:p>
        </w:tc>
        <w:tc>
          <w:tcPr>
            <w:tcW w:w="320" w:type="pct"/>
            <w:tcBorders>
              <w:top w:val="nil"/>
              <w:left w:val="nil"/>
              <w:bottom w:val="single" w:sz="4" w:space="0" w:color="auto"/>
              <w:right w:val="single" w:sz="4" w:space="0" w:color="auto"/>
            </w:tcBorders>
            <w:shd w:val="clear" w:color="auto" w:fill="auto"/>
            <w:noWrap/>
            <w:vAlign w:val="center"/>
            <w:hideMark/>
          </w:tcPr>
          <w:p w14:paraId="2BDC23BF"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1531,3</w:t>
            </w:r>
          </w:p>
        </w:tc>
        <w:tc>
          <w:tcPr>
            <w:tcW w:w="322" w:type="pct"/>
            <w:tcBorders>
              <w:top w:val="nil"/>
              <w:left w:val="nil"/>
              <w:bottom w:val="single" w:sz="4" w:space="0" w:color="auto"/>
              <w:right w:val="single" w:sz="4" w:space="0" w:color="auto"/>
            </w:tcBorders>
            <w:shd w:val="clear" w:color="auto" w:fill="auto"/>
            <w:noWrap/>
            <w:vAlign w:val="center"/>
            <w:hideMark/>
          </w:tcPr>
          <w:p w14:paraId="37542669" w14:textId="77777777" w:rsidR="00A0021A" w:rsidRPr="006762E9" w:rsidRDefault="00A0021A" w:rsidP="006762E9">
            <w:pPr>
              <w:autoSpaceDE/>
              <w:autoSpaceDN/>
              <w:spacing w:line="240" w:lineRule="auto"/>
              <w:ind w:firstLine="0"/>
              <w:jc w:val="center"/>
              <w:rPr>
                <w:color w:val="000000"/>
                <w:sz w:val="18"/>
                <w:szCs w:val="18"/>
                <w:lang w:bidi="ar-SA"/>
              </w:rPr>
            </w:pPr>
            <w:r w:rsidRPr="006762E9">
              <w:rPr>
                <w:color w:val="000000"/>
                <w:sz w:val="18"/>
                <w:szCs w:val="18"/>
                <w:lang w:bidi="ar-SA"/>
              </w:rPr>
              <w:t>1590,7</w:t>
            </w:r>
          </w:p>
        </w:tc>
      </w:tr>
      <w:tr w:rsidR="00A0021A" w:rsidRPr="006762E9" w14:paraId="54E84A0B" w14:textId="77777777" w:rsidTr="00A0021A">
        <w:trPr>
          <w:trHeight w:val="480"/>
        </w:trPr>
        <w:tc>
          <w:tcPr>
            <w:tcW w:w="860" w:type="pct"/>
            <w:tcBorders>
              <w:top w:val="nil"/>
              <w:left w:val="single" w:sz="4" w:space="0" w:color="auto"/>
              <w:bottom w:val="single" w:sz="4" w:space="0" w:color="auto"/>
              <w:right w:val="single" w:sz="4" w:space="0" w:color="auto"/>
            </w:tcBorders>
            <w:shd w:val="clear" w:color="auto" w:fill="auto"/>
            <w:vAlign w:val="center"/>
            <w:hideMark/>
          </w:tcPr>
          <w:p w14:paraId="5CB48B3C" w14:textId="77777777" w:rsidR="00A0021A" w:rsidRPr="006762E9" w:rsidRDefault="00A0021A" w:rsidP="006762E9">
            <w:pPr>
              <w:autoSpaceDE/>
              <w:autoSpaceDN/>
              <w:spacing w:line="240" w:lineRule="auto"/>
              <w:ind w:firstLine="0"/>
              <w:jc w:val="left"/>
              <w:rPr>
                <w:b/>
                <w:bCs/>
                <w:color w:val="000000"/>
                <w:sz w:val="18"/>
                <w:szCs w:val="18"/>
                <w:lang w:bidi="ar-SA"/>
              </w:rPr>
            </w:pPr>
            <w:r w:rsidRPr="006762E9">
              <w:rPr>
                <w:b/>
                <w:bCs/>
                <w:color w:val="000000"/>
                <w:sz w:val="18"/>
                <w:szCs w:val="18"/>
                <w:lang w:bidi="ar-SA"/>
              </w:rPr>
              <w:t>Средний тариф на производство тепловой энергии в г. Глазов</w:t>
            </w:r>
          </w:p>
        </w:tc>
        <w:tc>
          <w:tcPr>
            <w:tcW w:w="416" w:type="pct"/>
            <w:tcBorders>
              <w:top w:val="nil"/>
              <w:left w:val="nil"/>
              <w:bottom w:val="single" w:sz="4" w:space="0" w:color="auto"/>
              <w:right w:val="single" w:sz="4" w:space="0" w:color="auto"/>
            </w:tcBorders>
            <w:shd w:val="clear" w:color="auto" w:fill="auto"/>
            <w:noWrap/>
            <w:vAlign w:val="center"/>
            <w:hideMark/>
          </w:tcPr>
          <w:p w14:paraId="154E7163"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руб./Гкал</w:t>
            </w:r>
          </w:p>
        </w:tc>
        <w:tc>
          <w:tcPr>
            <w:tcW w:w="295" w:type="pct"/>
            <w:tcBorders>
              <w:top w:val="nil"/>
              <w:left w:val="nil"/>
              <w:bottom w:val="single" w:sz="4" w:space="0" w:color="auto"/>
              <w:right w:val="single" w:sz="4" w:space="0" w:color="auto"/>
            </w:tcBorders>
            <w:shd w:val="clear" w:color="auto" w:fill="auto"/>
            <w:noWrap/>
            <w:vAlign w:val="center"/>
            <w:hideMark/>
          </w:tcPr>
          <w:p w14:paraId="7D60AEB7"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1228,2</w:t>
            </w:r>
          </w:p>
        </w:tc>
        <w:tc>
          <w:tcPr>
            <w:tcW w:w="331" w:type="pct"/>
            <w:tcBorders>
              <w:top w:val="nil"/>
              <w:left w:val="nil"/>
              <w:bottom w:val="single" w:sz="4" w:space="0" w:color="auto"/>
              <w:right w:val="single" w:sz="4" w:space="0" w:color="auto"/>
            </w:tcBorders>
            <w:shd w:val="clear" w:color="auto" w:fill="auto"/>
            <w:noWrap/>
            <w:vAlign w:val="center"/>
            <w:hideMark/>
          </w:tcPr>
          <w:p w14:paraId="011B94D3"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1294,0</w:t>
            </w:r>
          </w:p>
        </w:tc>
        <w:tc>
          <w:tcPr>
            <w:tcW w:w="295" w:type="pct"/>
            <w:tcBorders>
              <w:top w:val="nil"/>
              <w:left w:val="nil"/>
              <w:bottom w:val="single" w:sz="4" w:space="0" w:color="auto"/>
              <w:right w:val="single" w:sz="4" w:space="0" w:color="auto"/>
            </w:tcBorders>
            <w:shd w:val="clear" w:color="auto" w:fill="auto"/>
            <w:noWrap/>
            <w:vAlign w:val="center"/>
            <w:hideMark/>
          </w:tcPr>
          <w:p w14:paraId="1A291D53"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1359,3</w:t>
            </w:r>
          </w:p>
        </w:tc>
        <w:tc>
          <w:tcPr>
            <w:tcW w:w="295" w:type="pct"/>
            <w:tcBorders>
              <w:top w:val="nil"/>
              <w:left w:val="nil"/>
              <w:bottom w:val="single" w:sz="4" w:space="0" w:color="auto"/>
              <w:right w:val="single" w:sz="4" w:space="0" w:color="auto"/>
            </w:tcBorders>
            <w:shd w:val="clear" w:color="auto" w:fill="auto"/>
            <w:noWrap/>
            <w:vAlign w:val="center"/>
            <w:hideMark/>
          </w:tcPr>
          <w:p w14:paraId="3656B53F"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1440,1</w:t>
            </w:r>
          </w:p>
        </w:tc>
        <w:tc>
          <w:tcPr>
            <w:tcW w:w="331" w:type="pct"/>
            <w:tcBorders>
              <w:top w:val="nil"/>
              <w:left w:val="nil"/>
              <w:bottom w:val="single" w:sz="4" w:space="0" w:color="auto"/>
              <w:right w:val="single" w:sz="4" w:space="0" w:color="auto"/>
            </w:tcBorders>
            <w:shd w:val="clear" w:color="auto" w:fill="auto"/>
            <w:noWrap/>
            <w:vAlign w:val="center"/>
            <w:hideMark/>
          </w:tcPr>
          <w:p w14:paraId="37740ACA"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1473,3</w:t>
            </w:r>
          </w:p>
        </w:tc>
        <w:tc>
          <w:tcPr>
            <w:tcW w:w="295" w:type="pct"/>
            <w:tcBorders>
              <w:top w:val="nil"/>
              <w:left w:val="nil"/>
              <w:bottom w:val="single" w:sz="4" w:space="0" w:color="auto"/>
              <w:right w:val="single" w:sz="4" w:space="0" w:color="auto"/>
            </w:tcBorders>
            <w:shd w:val="clear" w:color="auto" w:fill="auto"/>
            <w:noWrap/>
            <w:vAlign w:val="center"/>
            <w:hideMark/>
          </w:tcPr>
          <w:p w14:paraId="79CEC1E5"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1529,1</w:t>
            </w:r>
          </w:p>
        </w:tc>
        <w:tc>
          <w:tcPr>
            <w:tcW w:w="295" w:type="pct"/>
            <w:tcBorders>
              <w:top w:val="nil"/>
              <w:left w:val="nil"/>
              <w:bottom w:val="single" w:sz="4" w:space="0" w:color="auto"/>
              <w:right w:val="single" w:sz="4" w:space="0" w:color="auto"/>
            </w:tcBorders>
            <w:shd w:val="clear" w:color="auto" w:fill="auto"/>
            <w:noWrap/>
            <w:vAlign w:val="center"/>
            <w:hideMark/>
          </w:tcPr>
          <w:p w14:paraId="0BF15838"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1528,0</w:t>
            </w:r>
          </w:p>
        </w:tc>
        <w:tc>
          <w:tcPr>
            <w:tcW w:w="306" w:type="pct"/>
            <w:tcBorders>
              <w:top w:val="nil"/>
              <w:left w:val="nil"/>
              <w:bottom w:val="single" w:sz="4" w:space="0" w:color="auto"/>
              <w:right w:val="single" w:sz="4" w:space="0" w:color="auto"/>
            </w:tcBorders>
            <w:shd w:val="clear" w:color="auto" w:fill="auto"/>
            <w:noWrap/>
            <w:vAlign w:val="center"/>
            <w:hideMark/>
          </w:tcPr>
          <w:p w14:paraId="44D210B8"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1484,6</w:t>
            </w:r>
          </w:p>
        </w:tc>
        <w:tc>
          <w:tcPr>
            <w:tcW w:w="319" w:type="pct"/>
            <w:tcBorders>
              <w:top w:val="nil"/>
              <w:left w:val="nil"/>
              <w:bottom w:val="single" w:sz="4" w:space="0" w:color="auto"/>
              <w:right w:val="single" w:sz="4" w:space="0" w:color="auto"/>
            </w:tcBorders>
            <w:shd w:val="clear" w:color="auto" w:fill="auto"/>
            <w:noWrap/>
            <w:vAlign w:val="center"/>
            <w:hideMark/>
          </w:tcPr>
          <w:p w14:paraId="49D83B69"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1542,0</w:t>
            </w:r>
          </w:p>
        </w:tc>
        <w:tc>
          <w:tcPr>
            <w:tcW w:w="320" w:type="pct"/>
            <w:tcBorders>
              <w:top w:val="nil"/>
              <w:left w:val="nil"/>
              <w:bottom w:val="single" w:sz="4" w:space="0" w:color="auto"/>
              <w:right w:val="single" w:sz="4" w:space="0" w:color="auto"/>
            </w:tcBorders>
            <w:shd w:val="clear" w:color="auto" w:fill="auto"/>
            <w:noWrap/>
            <w:vAlign w:val="center"/>
            <w:hideMark/>
          </w:tcPr>
          <w:p w14:paraId="076BF973"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1540,3</w:t>
            </w:r>
          </w:p>
        </w:tc>
        <w:tc>
          <w:tcPr>
            <w:tcW w:w="320" w:type="pct"/>
            <w:tcBorders>
              <w:top w:val="nil"/>
              <w:left w:val="nil"/>
              <w:bottom w:val="single" w:sz="4" w:space="0" w:color="auto"/>
              <w:right w:val="single" w:sz="4" w:space="0" w:color="auto"/>
            </w:tcBorders>
            <w:shd w:val="clear" w:color="auto" w:fill="auto"/>
            <w:noWrap/>
            <w:vAlign w:val="center"/>
            <w:hideMark/>
          </w:tcPr>
          <w:p w14:paraId="544D5D22"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1599,7</w:t>
            </w:r>
          </w:p>
        </w:tc>
        <w:tc>
          <w:tcPr>
            <w:tcW w:w="322" w:type="pct"/>
            <w:tcBorders>
              <w:top w:val="nil"/>
              <w:left w:val="nil"/>
              <w:bottom w:val="single" w:sz="4" w:space="0" w:color="auto"/>
              <w:right w:val="single" w:sz="4" w:space="0" w:color="auto"/>
            </w:tcBorders>
            <w:shd w:val="clear" w:color="auto" w:fill="auto"/>
            <w:noWrap/>
            <w:vAlign w:val="center"/>
            <w:hideMark/>
          </w:tcPr>
          <w:p w14:paraId="36FACF92" w14:textId="77777777" w:rsidR="00A0021A" w:rsidRPr="006762E9" w:rsidRDefault="00A0021A" w:rsidP="006762E9">
            <w:pPr>
              <w:autoSpaceDE/>
              <w:autoSpaceDN/>
              <w:spacing w:line="240" w:lineRule="auto"/>
              <w:ind w:firstLine="0"/>
              <w:jc w:val="center"/>
              <w:rPr>
                <w:b/>
                <w:bCs/>
                <w:color w:val="000000"/>
                <w:sz w:val="18"/>
                <w:szCs w:val="18"/>
                <w:lang w:bidi="ar-SA"/>
              </w:rPr>
            </w:pPr>
            <w:r w:rsidRPr="006762E9">
              <w:rPr>
                <w:b/>
                <w:bCs/>
                <w:color w:val="000000"/>
                <w:sz w:val="18"/>
                <w:szCs w:val="18"/>
                <w:lang w:bidi="ar-SA"/>
              </w:rPr>
              <w:t>1661,0</w:t>
            </w:r>
          </w:p>
        </w:tc>
      </w:tr>
    </w:tbl>
    <w:p w14:paraId="07F2F4E2" w14:textId="5CA15A27" w:rsidR="008A5E06" w:rsidRDefault="008A5E06">
      <w:pPr>
        <w:widowControl w:val="0"/>
        <w:spacing w:line="240" w:lineRule="auto"/>
        <w:ind w:firstLine="0"/>
        <w:jc w:val="left"/>
        <w:rPr>
          <w:szCs w:val="26"/>
        </w:rPr>
      </w:pPr>
    </w:p>
    <w:p w14:paraId="350C661B" w14:textId="70713EF2" w:rsidR="0020193A" w:rsidRDefault="004F3F43" w:rsidP="002058CC">
      <w:pPr>
        <w:pStyle w:val="aff4"/>
        <w:rPr>
          <w:ins w:id="60" w:author="Мингалева Наталья Александровна" w:date="2024-03-14T15:02:00Z"/>
        </w:rPr>
      </w:pPr>
      <w:ins w:id="61" w:author="Мингалева Наталья Александровна" w:date="2024-03-14T15:02:00Z">
        <w:r>
          <w:rPr>
            <w:noProof/>
            <w:lang w:bidi="ar-SA"/>
          </w:rPr>
          <w:lastRenderedPageBreak/>
          <w:drawing>
            <wp:inline distT="0" distB="0" distL="0" distR="0" wp14:anchorId="2FD2D0FF" wp14:editId="67E414A5">
              <wp:extent cx="9452908" cy="5114925"/>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ins>
    </w:p>
    <w:p w14:paraId="59962162" w14:textId="79C07EF0" w:rsidR="0020193A" w:rsidRDefault="002058CC" w:rsidP="002058CC">
      <w:pPr>
        <w:pStyle w:val="af3"/>
        <w:rPr>
          <w:szCs w:val="26"/>
        </w:rPr>
      </w:pPr>
      <w:r>
        <w:t xml:space="preserve">Рисунок </w:t>
      </w:r>
      <w:r>
        <w:fldChar w:fldCharType="begin"/>
      </w:r>
      <w:r>
        <w:instrText xml:space="preserve"> SEQ Рисунок \* ARABIC </w:instrText>
      </w:r>
      <w:r>
        <w:fldChar w:fldCharType="separate"/>
      </w:r>
      <w:r w:rsidR="007D572B">
        <w:rPr>
          <w:noProof/>
        </w:rPr>
        <w:t>1</w:t>
      </w:r>
      <w:r>
        <w:fldChar w:fldCharType="end"/>
      </w:r>
      <w:r>
        <w:t>. Сравнительный анализ средневзвешенного тарифа на производство тепловой энергии в г. Глазов</w:t>
      </w:r>
    </w:p>
    <w:p w14:paraId="2A2C01E5" w14:textId="77777777" w:rsidR="008A5E06" w:rsidRDefault="008A5E06">
      <w:pPr>
        <w:widowControl w:val="0"/>
        <w:spacing w:line="240" w:lineRule="auto"/>
        <w:ind w:firstLine="0"/>
        <w:jc w:val="left"/>
        <w:rPr>
          <w:szCs w:val="26"/>
        </w:rPr>
        <w:sectPr w:rsidR="008A5E06" w:rsidSect="00CF5952">
          <w:pgSz w:w="16840" w:h="11907" w:orient="landscape" w:code="9"/>
          <w:pgMar w:top="1560" w:right="397" w:bottom="567" w:left="567" w:header="0" w:footer="406" w:gutter="0"/>
          <w:cols w:space="720"/>
          <w:docGrid w:linePitch="354"/>
        </w:sectPr>
      </w:pPr>
    </w:p>
    <w:p w14:paraId="1F7BC405" w14:textId="1AA931C2" w:rsidR="009720AB" w:rsidRPr="005C59CF" w:rsidRDefault="009720AB" w:rsidP="009720AB">
      <w:pPr>
        <w:pStyle w:val="11"/>
        <w:rPr>
          <w:lang w:eastAsia="en-US" w:bidi="ar-SA"/>
        </w:rPr>
      </w:pPr>
      <w:bookmarkStart w:id="62" w:name="_Toc57364478"/>
      <w:r w:rsidRPr="005C59CF">
        <w:rPr>
          <w:lang w:eastAsia="en-US" w:bidi="ar-SA"/>
        </w:rPr>
        <w:lastRenderedPageBreak/>
        <w:t>Описание изменений в мастер-плане развития систем теплоснабжения города Глазов за период, предшествующий актуализации схемы теплоснабжения</w:t>
      </w:r>
      <w:bookmarkEnd w:id="62"/>
    </w:p>
    <w:p w14:paraId="1D642079" w14:textId="44F36663" w:rsidR="002058CC" w:rsidRDefault="002058CC" w:rsidP="00056EBE">
      <w:r>
        <w:t>В настоящей актуализации были внесены следующие изменения:</w:t>
      </w:r>
    </w:p>
    <w:p w14:paraId="48ABB7CF" w14:textId="3452C258" w:rsidR="002058CC" w:rsidRDefault="002058CC" w:rsidP="002058CC">
      <w:pPr>
        <w:pStyle w:val="a6"/>
        <w:numPr>
          <w:ilvl w:val="0"/>
          <w:numId w:val="42"/>
        </w:numPr>
        <w:rPr>
          <w:lang w:eastAsia="en-US" w:bidi="ar-SA"/>
        </w:rPr>
      </w:pPr>
      <w:r>
        <w:rPr>
          <w:lang w:eastAsia="en-US" w:bidi="ar-SA"/>
        </w:rPr>
        <w:t>изменен вариант №</w:t>
      </w:r>
      <w:r w:rsidR="00DB091D">
        <w:rPr>
          <w:lang w:eastAsia="en-US" w:bidi="ar-SA"/>
        </w:rPr>
        <w:t xml:space="preserve"> </w:t>
      </w:r>
      <w:r>
        <w:rPr>
          <w:lang w:eastAsia="en-US" w:bidi="ar-SA"/>
        </w:rPr>
        <w:t>1 утвержденной Схемы теплоснабжения;</w:t>
      </w:r>
    </w:p>
    <w:p w14:paraId="7D39D4ED" w14:textId="65F67F03" w:rsidR="00056EBE" w:rsidRDefault="002058CC" w:rsidP="002058CC">
      <w:pPr>
        <w:pStyle w:val="a6"/>
        <w:numPr>
          <w:ilvl w:val="0"/>
          <w:numId w:val="42"/>
        </w:numPr>
        <w:rPr>
          <w:lang w:eastAsia="en-US" w:bidi="ar-SA"/>
        </w:rPr>
      </w:pPr>
      <w:r>
        <w:rPr>
          <w:lang w:eastAsia="en-US" w:bidi="ar-SA"/>
        </w:rPr>
        <w:t xml:space="preserve">разработан </w:t>
      </w:r>
      <w:r w:rsidR="00D55C06">
        <w:rPr>
          <w:lang w:eastAsia="en-US" w:bidi="ar-SA"/>
        </w:rPr>
        <w:t xml:space="preserve">вариант </w:t>
      </w:r>
      <w:r>
        <w:rPr>
          <w:lang w:eastAsia="en-US" w:bidi="ar-SA"/>
        </w:rPr>
        <w:t>№</w:t>
      </w:r>
      <w:r w:rsidR="00DB091D">
        <w:rPr>
          <w:lang w:eastAsia="en-US" w:bidi="ar-SA"/>
        </w:rPr>
        <w:t xml:space="preserve"> </w:t>
      </w:r>
      <w:r>
        <w:rPr>
          <w:lang w:eastAsia="en-US" w:bidi="ar-SA"/>
        </w:rPr>
        <w:t xml:space="preserve">2 </w:t>
      </w:r>
      <w:r w:rsidR="00D55C06">
        <w:rPr>
          <w:lang w:eastAsia="en-US" w:bidi="ar-SA"/>
        </w:rPr>
        <w:t>перспективного</w:t>
      </w:r>
      <w:r>
        <w:rPr>
          <w:lang w:eastAsia="en-US" w:bidi="ar-SA"/>
        </w:rPr>
        <w:t xml:space="preserve"> развития систем теплоснабжения;</w:t>
      </w:r>
    </w:p>
    <w:p w14:paraId="7D0BBEA5" w14:textId="556968D1" w:rsidR="00056EBE" w:rsidRDefault="002058CC" w:rsidP="002058CC">
      <w:pPr>
        <w:pStyle w:val="a6"/>
        <w:numPr>
          <w:ilvl w:val="0"/>
          <w:numId w:val="42"/>
        </w:numPr>
        <w:rPr>
          <w:lang w:eastAsia="en-US" w:bidi="ar-SA"/>
        </w:rPr>
      </w:pPr>
      <w:r>
        <w:rPr>
          <w:lang w:eastAsia="en-US" w:bidi="ar-SA"/>
        </w:rPr>
        <w:t>д</w:t>
      </w:r>
      <w:r w:rsidR="00F36E95">
        <w:rPr>
          <w:lang w:eastAsia="en-US" w:bidi="ar-SA"/>
        </w:rPr>
        <w:t>обавлено т</w:t>
      </w:r>
      <w:r w:rsidR="00F36E95" w:rsidRPr="001A02E3">
        <w:rPr>
          <w:lang w:eastAsia="en-US" w:bidi="ar-SA"/>
        </w:rPr>
        <w:t>ехнико-экономическое сравнение вариантов перспективного развития систем теплоснабжения</w:t>
      </w:r>
      <w:r>
        <w:rPr>
          <w:lang w:eastAsia="en-US" w:bidi="ar-SA"/>
        </w:rPr>
        <w:t>;</w:t>
      </w:r>
    </w:p>
    <w:p w14:paraId="6A8F49A9" w14:textId="4709D0E8" w:rsidR="00F36E95" w:rsidRPr="002058CC" w:rsidRDefault="002058CC" w:rsidP="002058CC">
      <w:pPr>
        <w:pStyle w:val="a6"/>
        <w:numPr>
          <w:ilvl w:val="0"/>
          <w:numId w:val="42"/>
        </w:numPr>
        <w:rPr>
          <w:lang w:eastAsia="en-US" w:bidi="ar-SA"/>
        </w:rPr>
      </w:pPr>
      <w:r>
        <w:rPr>
          <w:lang w:eastAsia="en-US" w:bidi="ar-SA"/>
        </w:rPr>
        <w:t>д</w:t>
      </w:r>
      <w:r w:rsidR="00F36E95">
        <w:rPr>
          <w:lang w:eastAsia="en-US" w:bidi="ar-SA"/>
        </w:rPr>
        <w:t>обавлено о</w:t>
      </w:r>
      <w:r w:rsidR="00F36E95" w:rsidRPr="005955C4">
        <w:rPr>
          <w:lang w:eastAsia="en-US" w:bidi="ar-SA"/>
        </w:rPr>
        <w:t>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r w:rsidR="00F36E95">
        <w:rPr>
          <w:lang w:eastAsia="en-US" w:bidi="ar-SA"/>
        </w:rPr>
        <w:t>.</w:t>
      </w:r>
    </w:p>
    <w:sectPr w:rsidR="00F36E95" w:rsidRPr="002058CC" w:rsidSect="00CE536A">
      <w:pgSz w:w="11907" w:h="16840" w:code="9"/>
      <w:pgMar w:top="1134" w:right="567" w:bottom="1134" w:left="1701"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65EAA" w14:textId="77777777" w:rsidR="00B61F89" w:rsidRDefault="00B61F89">
      <w:r>
        <w:separator/>
      </w:r>
    </w:p>
  </w:endnote>
  <w:endnote w:type="continuationSeparator" w:id="0">
    <w:p w14:paraId="5DA62E90" w14:textId="77777777" w:rsidR="00B61F89" w:rsidRDefault="00B61F89">
      <w:r>
        <w:continuationSeparator/>
      </w:r>
    </w:p>
  </w:endnote>
  <w:endnote w:type="continuationNotice" w:id="1">
    <w:p w14:paraId="1DD9EC83" w14:textId="77777777" w:rsidR="00B61F89" w:rsidRDefault="00B61F8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464EDA" w:rsidRPr="002006B5" w:rsidRDefault="00464EDA"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464EDA" w:rsidRDefault="00464EDA"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464EDA" w:rsidRPr="002006B5" w:rsidRDefault="00464EDA"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13" name="Рисунок 13"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0C93DC3B" w:rsidR="00464EDA" w:rsidRPr="002006B5" w:rsidRDefault="00464EDA" w:rsidP="00DB5F74">
    <w:pPr>
      <w:autoSpaceDE/>
      <w:autoSpaceDN/>
      <w:spacing w:line="240" w:lineRule="auto"/>
      <w:ind w:firstLine="0"/>
      <w:jc w:val="center"/>
      <w:rPr>
        <w:rFonts w:eastAsia="Calibri"/>
        <w:sz w:val="22"/>
        <w:lang w:eastAsia="en-US" w:bidi="ar-SA"/>
      </w:rPr>
    </w:pPr>
    <w:r>
      <w:rPr>
        <w:rFonts w:eastAsia="Calibri"/>
        <w:sz w:val="22"/>
        <w:lang w:eastAsia="en-US" w:bidi="ar-SA"/>
      </w:rPr>
      <w:t>г. Глазов</w:t>
    </w:r>
  </w:p>
  <w:p w14:paraId="2C6AD4D3" w14:textId="702E6031" w:rsidR="00464EDA" w:rsidRPr="009F7152" w:rsidRDefault="006B5B97" w:rsidP="009F7152">
    <w:pPr>
      <w:pStyle w:val="aa"/>
      <w:spacing w:line="240" w:lineRule="auto"/>
      <w:ind w:firstLine="0"/>
      <w:jc w:val="center"/>
      <w:rPr>
        <w:rFonts w:eastAsia="Calibri"/>
        <w:sz w:val="22"/>
        <w:lang w:eastAsia="en-US" w:bidi="ar-SA"/>
      </w:rPr>
    </w:pPr>
    <w:r>
      <w:rPr>
        <w:rFonts w:eastAsia="Calibri"/>
        <w:sz w:val="22"/>
        <w:lang w:eastAsia="en-US" w:bidi="ar-SA"/>
      </w:rPr>
      <w:t>2025</w:t>
    </w:r>
    <w:r w:rsidR="00464EDA"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77765"/>
      <w:docPartObj>
        <w:docPartGallery w:val="Page Numbers (Bottom of Page)"/>
        <w:docPartUnique/>
      </w:docPartObj>
    </w:sdtPr>
    <w:sdtEndPr>
      <w:rPr>
        <w:sz w:val="22"/>
        <w:szCs w:val="24"/>
      </w:rPr>
    </w:sdtEndPr>
    <w:sdtContent>
      <w:p w14:paraId="32D70481" w14:textId="602C88CD" w:rsidR="00464EDA" w:rsidRPr="00DB5F74" w:rsidRDefault="00464EDA"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6B5B97">
          <w:rPr>
            <w:noProof/>
            <w:sz w:val="22"/>
            <w:szCs w:val="24"/>
          </w:rPr>
          <w:t>47</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AA7C65" w14:textId="77777777" w:rsidR="00B61F89" w:rsidRDefault="00B61F89">
      <w:r>
        <w:separator/>
      </w:r>
    </w:p>
  </w:footnote>
  <w:footnote w:type="continuationSeparator" w:id="0">
    <w:p w14:paraId="7C6FA7E5" w14:textId="77777777" w:rsidR="00B61F89" w:rsidRDefault="00B61F89">
      <w:r>
        <w:continuationSeparator/>
      </w:r>
    </w:p>
  </w:footnote>
  <w:footnote w:type="continuationNotice" w:id="1">
    <w:p w14:paraId="3CD5C9ED" w14:textId="77777777" w:rsidR="00B61F89" w:rsidRDefault="00B61F89">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8480B"/>
    <w:multiLevelType w:val="hybridMultilevel"/>
    <w:tmpl w:val="0642754E"/>
    <w:lvl w:ilvl="0" w:tplc="0419000F">
      <w:numFmt w:val="bullet"/>
      <w:lvlText w:val="–"/>
      <w:lvlJc w:val="left"/>
      <w:pPr>
        <w:ind w:left="1571" w:hanging="360"/>
      </w:pPr>
      <w:rPr>
        <w:rFonts w:ascii="Times New Roman" w:eastAsia="Times New Roman" w:hAnsi="Times New Roman" w:cs="Times New Roman" w:hint="default"/>
        <w:w w:val="99"/>
        <w:sz w:val="26"/>
        <w:szCs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7D11E2B"/>
    <w:multiLevelType w:val="hybridMultilevel"/>
    <w:tmpl w:val="068ED69A"/>
    <w:lvl w:ilvl="0" w:tplc="DFB232A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3">
    <w:nsid w:val="0C472597"/>
    <w:multiLevelType w:val="hybridMultilevel"/>
    <w:tmpl w:val="BC64E2B4"/>
    <w:lvl w:ilvl="0" w:tplc="DFB232A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1DE1A61"/>
    <w:multiLevelType w:val="hybridMultilevel"/>
    <w:tmpl w:val="1D1621AE"/>
    <w:lvl w:ilvl="0" w:tplc="1D1AE62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34A24F1"/>
    <w:multiLevelType w:val="multilevel"/>
    <w:tmpl w:val="EB92D04C"/>
    <w:lvl w:ilvl="0">
      <w:start w:val="1"/>
      <w:numFmt w:val="bullet"/>
      <w:lvlText w:val=""/>
      <w:lvlJc w:val="left"/>
      <w:pPr>
        <w:ind w:left="360" w:hanging="360"/>
      </w:pPr>
      <w:rPr>
        <w:rFonts w:ascii="Symbol" w:hAnsi="Symbol" w:hint="default"/>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3D16B30"/>
    <w:multiLevelType w:val="hybridMultilevel"/>
    <w:tmpl w:val="966063F0"/>
    <w:lvl w:ilvl="0" w:tplc="DFB232A2">
      <w:start w:val="1"/>
      <w:numFmt w:val="bullet"/>
      <w:lvlText w:val=""/>
      <w:lvlJc w:val="left"/>
      <w:pPr>
        <w:ind w:left="2291" w:hanging="360"/>
      </w:pPr>
      <w:rPr>
        <w:rFonts w:ascii="Symbol" w:hAnsi="Symbol"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7">
    <w:nsid w:val="18994D46"/>
    <w:multiLevelType w:val="hybridMultilevel"/>
    <w:tmpl w:val="824888B6"/>
    <w:lvl w:ilvl="0" w:tplc="0419000F">
      <w:numFmt w:val="bullet"/>
      <w:lvlText w:val="–"/>
      <w:lvlJc w:val="left"/>
      <w:pPr>
        <w:ind w:left="1429" w:hanging="360"/>
      </w:pPr>
      <w:rPr>
        <w:rFonts w:ascii="Times New Roman" w:eastAsia="Times New Roman" w:hAnsi="Times New Roman" w:cs="Times New Roman" w:hint="default"/>
        <w:w w:val="99"/>
        <w:sz w:val="26"/>
        <w:szCs w:val="26"/>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A2C3F94"/>
    <w:multiLevelType w:val="multilevel"/>
    <w:tmpl w:val="8EC832E2"/>
    <w:lvl w:ilvl="0">
      <w:start w:val="5"/>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B985936"/>
    <w:multiLevelType w:val="hybridMultilevel"/>
    <w:tmpl w:val="1D1621AE"/>
    <w:lvl w:ilvl="0" w:tplc="1D1AE62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FAE6905"/>
    <w:multiLevelType w:val="hybridMultilevel"/>
    <w:tmpl w:val="3F1C8554"/>
    <w:lvl w:ilvl="0" w:tplc="DFB232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22A3963"/>
    <w:multiLevelType w:val="multilevel"/>
    <w:tmpl w:val="A59037C6"/>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13">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4">
    <w:nsid w:val="35FB0AA5"/>
    <w:multiLevelType w:val="hybridMultilevel"/>
    <w:tmpl w:val="FCF87D26"/>
    <w:lvl w:ilvl="0" w:tplc="D79062E8">
      <w:start w:val="1"/>
      <w:numFmt w:val="bullet"/>
      <w:lvlText w:val=""/>
      <w:lvlJc w:val="left"/>
      <w:pPr>
        <w:ind w:left="1211" w:hanging="360"/>
      </w:pPr>
      <w:rPr>
        <w:rFonts w:ascii="Symbol" w:hAnsi="Symbol" w:hint="default"/>
        <w:b w:val="0"/>
        <w:i w:val="0"/>
        <w:spacing w:val="0"/>
        <w:w w:val="100"/>
        <w:position w:val="0"/>
        <w:sz w:val="26"/>
        <w14:cntxtAlts w14: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nsid w:val="363F43ED"/>
    <w:multiLevelType w:val="hybridMultilevel"/>
    <w:tmpl w:val="1BA4E576"/>
    <w:lvl w:ilvl="0" w:tplc="DFB232A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37864206"/>
    <w:multiLevelType w:val="hybridMultilevel"/>
    <w:tmpl w:val="66A063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86067AD"/>
    <w:multiLevelType w:val="hybridMultilevel"/>
    <w:tmpl w:val="43D0E4C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3C0708F4"/>
    <w:multiLevelType w:val="hybridMultilevel"/>
    <w:tmpl w:val="7708D9FC"/>
    <w:lvl w:ilvl="0" w:tplc="0419000F">
      <w:numFmt w:val="bullet"/>
      <w:lvlText w:val="–"/>
      <w:lvlJc w:val="left"/>
      <w:pPr>
        <w:ind w:left="1571" w:hanging="360"/>
      </w:pPr>
      <w:rPr>
        <w:rFonts w:ascii="Times New Roman" w:eastAsia="Times New Roman" w:hAnsi="Times New Roman" w:cs="Times New Roman" w:hint="default"/>
        <w:w w:val="99"/>
        <w:sz w:val="26"/>
        <w:szCs w:val="26"/>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3C6402C2"/>
    <w:multiLevelType w:val="multilevel"/>
    <w:tmpl w:val="C1A09B3E"/>
    <w:lvl w:ilvl="0">
      <w:start w:val="5"/>
      <w:numFmt w:val="decimal"/>
      <w:lvlText w:val="%1"/>
      <w:lvlJc w:val="left"/>
      <w:rPr>
        <w:rFonts w:ascii="Times New Roman" w:hAnsi="Times New Roman" w:cs="Times New Roman" w:hint="default"/>
        <w:b/>
        <w:i w:val="0"/>
        <w:caps w:val="0"/>
        <w:strike w:val="0"/>
        <w:dstrike w:val="0"/>
        <w:vanish w:val="0"/>
        <w:webHidden w:val="0"/>
        <w:color w:val="000000"/>
        <w:sz w:val="26"/>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0" w:firstLine="0"/>
      </w:pPr>
      <w:rPr>
        <w:rFonts w:ascii="Times New Roman" w:hAnsi="Times New Roman" w:cs="Times New Roman" w:hint="default"/>
        <w:b/>
        <w:i w:val="0"/>
        <w:sz w:val="26"/>
      </w:rPr>
    </w:lvl>
    <w:lvl w:ilvl="2">
      <w:start w:val="1"/>
      <w:numFmt w:val="decimal"/>
      <w:lvlText w:val="%1.%2.%3"/>
      <w:lvlJc w:val="left"/>
      <w:pPr>
        <w:ind w:left="0" w:firstLine="0"/>
      </w:pPr>
      <w:rPr>
        <w:rFonts w:ascii="Times New Roman" w:eastAsia="Times New Roman" w:hAnsi="Times New Roman" w:cs="Times New Roman" w:hint="default"/>
        <w:b/>
        <w:bCs/>
        <w:w w:val="99"/>
        <w:sz w:val="26"/>
        <w:szCs w:val="26"/>
      </w:rPr>
    </w:lvl>
    <w:lvl w:ilvl="3">
      <w:start w:val="1"/>
      <w:numFmt w:val="decimal"/>
      <w:lvlText w:val="%1.%2.%3.%4"/>
      <w:lvlJc w:val="left"/>
      <w:rPr>
        <w:rFonts w:ascii="Times New Roman" w:hAnsi="Times New Roman" w:cs="Times New Roman" w:hint="default"/>
        <w:b/>
        <w:i w:val="0"/>
        <w:caps w:val="0"/>
        <w:strike w:val="0"/>
        <w:dstrike w:val="0"/>
        <w:vanish w:val="0"/>
        <w:webHidden w:val="0"/>
        <w:color w:val="000000"/>
        <w:sz w:val="26"/>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1"/>
      <w:lvlText w:val="Таблица %1.%5"/>
      <w:lvlJc w:val="left"/>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Restart w:val="1"/>
      <w:lvlText w:val="Рисунок %1.%6"/>
      <w:lvlJc w:val="left"/>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numFmt w:val="bullet"/>
      <w:lvlText w:val="•"/>
      <w:lvlJc w:val="left"/>
      <w:pPr>
        <w:ind w:left="0" w:firstLine="0"/>
      </w:pPr>
    </w:lvl>
    <w:lvl w:ilvl="7">
      <w:numFmt w:val="bullet"/>
      <w:lvlText w:val="•"/>
      <w:lvlJc w:val="left"/>
      <w:pPr>
        <w:ind w:left="0" w:firstLine="0"/>
      </w:pPr>
    </w:lvl>
    <w:lvl w:ilvl="8">
      <w:numFmt w:val="bullet"/>
      <w:lvlText w:val="•"/>
      <w:lvlJc w:val="left"/>
      <w:pPr>
        <w:ind w:left="0" w:firstLine="0"/>
      </w:pPr>
    </w:lvl>
  </w:abstractNum>
  <w:abstractNum w:abstractNumId="20">
    <w:nsid w:val="3CD507E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28A64D5"/>
    <w:multiLevelType w:val="hybridMultilevel"/>
    <w:tmpl w:val="00E6EB4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43BF348B"/>
    <w:multiLevelType w:val="hybridMultilevel"/>
    <w:tmpl w:val="0C603D0E"/>
    <w:lvl w:ilvl="0" w:tplc="0419000F">
      <w:numFmt w:val="bullet"/>
      <w:lvlText w:val="–"/>
      <w:lvlJc w:val="left"/>
      <w:pPr>
        <w:ind w:left="1211" w:hanging="360"/>
      </w:pPr>
      <w:rPr>
        <w:rFonts w:ascii="Times New Roman" w:eastAsia="Times New Roman" w:hAnsi="Times New Roman" w:cs="Times New Roman" w:hint="default"/>
        <w:w w:val="99"/>
        <w:sz w:val="26"/>
        <w:szCs w:val="26"/>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3">
    <w:nsid w:val="44147766"/>
    <w:multiLevelType w:val="hybridMultilevel"/>
    <w:tmpl w:val="D1FC5966"/>
    <w:lvl w:ilvl="0" w:tplc="0419000F">
      <w:numFmt w:val="bullet"/>
      <w:lvlText w:val="–"/>
      <w:lvlJc w:val="left"/>
      <w:pPr>
        <w:ind w:left="1571" w:hanging="360"/>
      </w:pPr>
      <w:rPr>
        <w:rFonts w:ascii="Times New Roman" w:eastAsia="Times New Roman" w:hAnsi="Times New Roman" w:cs="Times New Roman" w:hint="default"/>
        <w:w w:val="99"/>
        <w:sz w:val="26"/>
        <w:szCs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C772F2E"/>
    <w:multiLevelType w:val="hybridMultilevel"/>
    <w:tmpl w:val="509E21A0"/>
    <w:lvl w:ilvl="0" w:tplc="DFB232A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5">
    <w:nsid w:val="4ECB0FF2"/>
    <w:multiLevelType w:val="hybridMultilevel"/>
    <w:tmpl w:val="CE90E152"/>
    <w:lvl w:ilvl="0" w:tplc="DFB232A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3A061BC"/>
    <w:multiLevelType w:val="hybridMultilevel"/>
    <w:tmpl w:val="59DA9D42"/>
    <w:lvl w:ilvl="0" w:tplc="0419000F">
      <w:numFmt w:val="bullet"/>
      <w:lvlText w:val="–"/>
      <w:lvlJc w:val="left"/>
      <w:pPr>
        <w:ind w:left="1211" w:hanging="360"/>
      </w:pPr>
      <w:rPr>
        <w:rFonts w:ascii="Times New Roman" w:eastAsia="Times New Roman" w:hAnsi="Times New Roman" w:cs="Times New Roman" w:hint="default"/>
        <w:w w:val="99"/>
        <w:sz w:val="26"/>
        <w:szCs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5D460FE2"/>
    <w:multiLevelType w:val="hybridMultilevel"/>
    <w:tmpl w:val="B9100E6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FB566B9"/>
    <w:multiLevelType w:val="hybridMultilevel"/>
    <w:tmpl w:val="47642CD2"/>
    <w:lvl w:ilvl="0" w:tplc="0419000F">
      <w:numFmt w:val="bullet"/>
      <w:lvlText w:val="–"/>
      <w:lvlJc w:val="left"/>
      <w:pPr>
        <w:ind w:left="1571" w:hanging="360"/>
      </w:pPr>
      <w:rPr>
        <w:rFonts w:ascii="Times New Roman" w:eastAsia="Times New Roman" w:hAnsi="Times New Roman" w:cs="Times New Roman" w:hint="default"/>
        <w:w w:val="99"/>
        <w:sz w:val="26"/>
        <w:szCs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5FBD30EA"/>
    <w:multiLevelType w:val="hybridMultilevel"/>
    <w:tmpl w:val="719CDE08"/>
    <w:lvl w:ilvl="0" w:tplc="99E68C4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2CE5393"/>
    <w:multiLevelType w:val="hybridMultilevel"/>
    <w:tmpl w:val="D6760038"/>
    <w:lvl w:ilvl="0" w:tplc="DFB232A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7260251A"/>
    <w:multiLevelType w:val="hybridMultilevel"/>
    <w:tmpl w:val="3E386D06"/>
    <w:lvl w:ilvl="0" w:tplc="DFB232A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7F9263A3"/>
    <w:multiLevelType w:val="hybridMultilevel"/>
    <w:tmpl w:val="7026FAF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4"/>
  </w:num>
  <w:num w:numId="2">
    <w:abstractNumId w:val="12"/>
  </w:num>
  <w:num w:numId="3">
    <w:abstractNumId w:val="2"/>
  </w:num>
  <w:num w:numId="4">
    <w:abstractNumId w:val="32"/>
  </w:num>
  <w:num w:numId="5">
    <w:abstractNumId w:val="13"/>
  </w:num>
  <w:num w:numId="6">
    <w:abstractNumId w:val="8"/>
  </w:num>
  <w:num w:numId="7">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8">
    <w:abstractNumId w:val="29"/>
  </w:num>
  <w:num w:numId="9">
    <w:abstractNumId w:val="11"/>
  </w:num>
  <w:num w:numId="10">
    <w:abstractNumId w:val="7"/>
  </w:num>
  <w:num w:numId="11">
    <w:abstractNumId w:val="1"/>
  </w:num>
  <w:num w:numId="12">
    <w:abstractNumId w:val="20"/>
  </w:num>
  <w:num w:numId="13">
    <w:abstractNumId w:val="3"/>
  </w:num>
  <w:num w:numId="14">
    <w:abstractNumId w:val="24"/>
  </w:num>
  <w:num w:numId="15">
    <w:abstractNumId w:val="11"/>
  </w:num>
  <w:num w:numId="16">
    <w:abstractNumId w:val="7"/>
  </w:num>
  <w:num w:numId="17">
    <w:abstractNumId w:val="5"/>
  </w:num>
  <w:num w:numId="18">
    <w:abstractNumId w:val="16"/>
  </w:num>
  <w:num w:numId="19">
    <w:abstractNumId w:val="33"/>
  </w:num>
  <w:num w:numId="20">
    <w:abstractNumId w:val="19"/>
  </w:num>
  <w:num w:numId="21">
    <w:abstractNumId w:val="8"/>
  </w:num>
  <w:num w:numId="22">
    <w:abstractNumId w:val="8"/>
  </w:num>
  <w:num w:numId="23">
    <w:abstractNumId w:val="18"/>
  </w:num>
  <w:num w:numId="24">
    <w:abstractNumId w:val="8"/>
  </w:num>
  <w:num w:numId="25">
    <w:abstractNumId w:val="23"/>
  </w:num>
  <w:num w:numId="26">
    <w:abstractNumId w:val="28"/>
  </w:num>
  <w:num w:numId="27">
    <w:abstractNumId w:val="0"/>
  </w:num>
  <w:num w:numId="28">
    <w:abstractNumId w:val="8"/>
  </w:num>
  <w:num w:numId="29">
    <w:abstractNumId w:val="17"/>
  </w:num>
  <w:num w:numId="30">
    <w:abstractNumId w:val="9"/>
  </w:num>
  <w:num w:numId="31">
    <w:abstractNumId w:val="10"/>
  </w:num>
  <w:num w:numId="32">
    <w:abstractNumId w:val="25"/>
  </w:num>
  <w:num w:numId="33">
    <w:abstractNumId w:val="31"/>
  </w:num>
  <w:num w:numId="34">
    <w:abstractNumId w:val="8"/>
  </w:num>
  <w:num w:numId="35">
    <w:abstractNumId w:val="8"/>
  </w:num>
  <w:num w:numId="36">
    <w:abstractNumId w:val="4"/>
  </w:num>
  <w:num w:numId="37">
    <w:abstractNumId w:val="21"/>
  </w:num>
  <w:num w:numId="38">
    <w:abstractNumId w:val="30"/>
  </w:num>
  <w:num w:numId="39">
    <w:abstractNumId w:val="15"/>
  </w:num>
  <w:num w:numId="40">
    <w:abstractNumId w:val="6"/>
  </w:num>
  <w:num w:numId="41">
    <w:abstractNumId w:val="22"/>
  </w:num>
  <w:num w:numId="42">
    <w:abstractNumId w:val="26"/>
  </w:num>
  <w:num w:numId="43">
    <w:abstractNumId w:val="14"/>
  </w:num>
  <w:num w:numId="44">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615F"/>
    <w:rsid w:val="00007615"/>
    <w:rsid w:val="0000790F"/>
    <w:rsid w:val="00007FEE"/>
    <w:rsid w:val="00010933"/>
    <w:rsid w:val="00014B3F"/>
    <w:rsid w:val="00014D9C"/>
    <w:rsid w:val="000154ED"/>
    <w:rsid w:val="00015B24"/>
    <w:rsid w:val="00015F01"/>
    <w:rsid w:val="00017EF7"/>
    <w:rsid w:val="00021BAA"/>
    <w:rsid w:val="00024FD5"/>
    <w:rsid w:val="00026218"/>
    <w:rsid w:val="00026F78"/>
    <w:rsid w:val="00032880"/>
    <w:rsid w:val="00032E20"/>
    <w:rsid w:val="00032EA7"/>
    <w:rsid w:val="000356AB"/>
    <w:rsid w:val="00036C6D"/>
    <w:rsid w:val="00037C20"/>
    <w:rsid w:val="00040778"/>
    <w:rsid w:val="00040921"/>
    <w:rsid w:val="0004423E"/>
    <w:rsid w:val="0004445E"/>
    <w:rsid w:val="00045E5E"/>
    <w:rsid w:val="00046B36"/>
    <w:rsid w:val="00050CAC"/>
    <w:rsid w:val="000549EA"/>
    <w:rsid w:val="000559B0"/>
    <w:rsid w:val="00056545"/>
    <w:rsid w:val="00056EBE"/>
    <w:rsid w:val="00057540"/>
    <w:rsid w:val="000609F2"/>
    <w:rsid w:val="000615D0"/>
    <w:rsid w:val="000617EE"/>
    <w:rsid w:val="00063314"/>
    <w:rsid w:val="00063507"/>
    <w:rsid w:val="00064042"/>
    <w:rsid w:val="000720F5"/>
    <w:rsid w:val="000810BA"/>
    <w:rsid w:val="00081611"/>
    <w:rsid w:val="00082056"/>
    <w:rsid w:val="00083482"/>
    <w:rsid w:val="0008581E"/>
    <w:rsid w:val="00086F71"/>
    <w:rsid w:val="0008749A"/>
    <w:rsid w:val="0008751B"/>
    <w:rsid w:val="0009514D"/>
    <w:rsid w:val="00096298"/>
    <w:rsid w:val="000A0B79"/>
    <w:rsid w:val="000A1DFA"/>
    <w:rsid w:val="000A340E"/>
    <w:rsid w:val="000A5935"/>
    <w:rsid w:val="000A6B15"/>
    <w:rsid w:val="000A6CE0"/>
    <w:rsid w:val="000A7CCA"/>
    <w:rsid w:val="000B0214"/>
    <w:rsid w:val="000B22DB"/>
    <w:rsid w:val="000B26B1"/>
    <w:rsid w:val="000B3C14"/>
    <w:rsid w:val="000B3F42"/>
    <w:rsid w:val="000B43E6"/>
    <w:rsid w:val="000B4CE9"/>
    <w:rsid w:val="000B590D"/>
    <w:rsid w:val="000B5FB4"/>
    <w:rsid w:val="000B6765"/>
    <w:rsid w:val="000B6853"/>
    <w:rsid w:val="000B72BA"/>
    <w:rsid w:val="000C3D0E"/>
    <w:rsid w:val="000C4A9C"/>
    <w:rsid w:val="000C4BE7"/>
    <w:rsid w:val="000C523C"/>
    <w:rsid w:val="000C619D"/>
    <w:rsid w:val="000C6386"/>
    <w:rsid w:val="000C7C42"/>
    <w:rsid w:val="000C7CA1"/>
    <w:rsid w:val="000D1F5E"/>
    <w:rsid w:val="000D4257"/>
    <w:rsid w:val="000D60BA"/>
    <w:rsid w:val="000D71D8"/>
    <w:rsid w:val="000E12B3"/>
    <w:rsid w:val="000E6655"/>
    <w:rsid w:val="000E7569"/>
    <w:rsid w:val="000F1DD6"/>
    <w:rsid w:val="000F23A6"/>
    <w:rsid w:val="000F26E6"/>
    <w:rsid w:val="000F51E2"/>
    <w:rsid w:val="000F5BC8"/>
    <w:rsid w:val="000F6315"/>
    <w:rsid w:val="00100DC5"/>
    <w:rsid w:val="00101F0F"/>
    <w:rsid w:val="0010386C"/>
    <w:rsid w:val="0010421E"/>
    <w:rsid w:val="00104425"/>
    <w:rsid w:val="00106EAE"/>
    <w:rsid w:val="001110B8"/>
    <w:rsid w:val="0011272F"/>
    <w:rsid w:val="0011417D"/>
    <w:rsid w:val="001173A7"/>
    <w:rsid w:val="00117FBF"/>
    <w:rsid w:val="001207A7"/>
    <w:rsid w:val="001220D5"/>
    <w:rsid w:val="0012426F"/>
    <w:rsid w:val="00124ADE"/>
    <w:rsid w:val="0012688F"/>
    <w:rsid w:val="001277FE"/>
    <w:rsid w:val="001304BB"/>
    <w:rsid w:val="001312B0"/>
    <w:rsid w:val="00132DD1"/>
    <w:rsid w:val="001357D4"/>
    <w:rsid w:val="00135BAE"/>
    <w:rsid w:val="0013610F"/>
    <w:rsid w:val="001412B6"/>
    <w:rsid w:val="00142803"/>
    <w:rsid w:val="00143C76"/>
    <w:rsid w:val="0014568E"/>
    <w:rsid w:val="00145CAC"/>
    <w:rsid w:val="00145E05"/>
    <w:rsid w:val="0014642C"/>
    <w:rsid w:val="001465B7"/>
    <w:rsid w:val="0015282F"/>
    <w:rsid w:val="001538AF"/>
    <w:rsid w:val="00156553"/>
    <w:rsid w:val="00156781"/>
    <w:rsid w:val="00157753"/>
    <w:rsid w:val="00161452"/>
    <w:rsid w:val="00162558"/>
    <w:rsid w:val="001652B4"/>
    <w:rsid w:val="001669D6"/>
    <w:rsid w:val="00166DC7"/>
    <w:rsid w:val="00167824"/>
    <w:rsid w:val="00175EF7"/>
    <w:rsid w:val="00176FFA"/>
    <w:rsid w:val="001779B8"/>
    <w:rsid w:val="00181757"/>
    <w:rsid w:val="00183203"/>
    <w:rsid w:val="00185E70"/>
    <w:rsid w:val="001901BF"/>
    <w:rsid w:val="001907CE"/>
    <w:rsid w:val="00193917"/>
    <w:rsid w:val="001955A8"/>
    <w:rsid w:val="001A02E3"/>
    <w:rsid w:val="001A062C"/>
    <w:rsid w:val="001A39E5"/>
    <w:rsid w:val="001A417F"/>
    <w:rsid w:val="001A4E3B"/>
    <w:rsid w:val="001A6148"/>
    <w:rsid w:val="001A7349"/>
    <w:rsid w:val="001B22D4"/>
    <w:rsid w:val="001B44F1"/>
    <w:rsid w:val="001B5CB0"/>
    <w:rsid w:val="001C3BAE"/>
    <w:rsid w:val="001C42CD"/>
    <w:rsid w:val="001C5759"/>
    <w:rsid w:val="001C6DD5"/>
    <w:rsid w:val="001D070B"/>
    <w:rsid w:val="001D5093"/>
    <w:rsid w:val="001D71E6"/>
    <w:rsid w:val="001D77AF"/>
    <w:rsid w:val="001E01EF"/>
    <w:rsid w:val="001E04D6"/>
    <w:rsid w:val="001E0813"/>
    <w:rsid w:val="001E3A02"/>
    <w:rsid w:val="001E4B09"/>
    <w:rsid w:val="001E747F"/>
    <w:rsid w:val="001E7844"/>
    <w:rsid w:val="001F14CD"/>
    <w:rsid w:val="001F16C3"/>
    <w:rsid w:val="001F20C5"/>
    <w:rsid w:val="001F3196"/>
    <w:rsid w:val="001F3BFA"/>
    <w:rsid w:val="001F59FE"/>
    <w:rsid w:val="001F7F26"/>
    <w:rsid w:val="002006B5"/>
    <w:rsid w:val="0020193A"/>
    <w:rsid w:val="0020341A"/>
    <w:rsid w:val="0020463D"/>
    <w:rsid w:val="00204AD8"/>
    <w:rsid w:val="00205585"/>
    <w:rsid w:val="002056AE"/>
    <w:rsid w:val="002058CC"/>
    <w:rsid w:val="0021033C"/>
    <w:rsid w:val="00213EAB"/>
    <w:rsid w:val="002154F6"/>
    <w:rsid w:val="00222A5B"/>
    <w:rsid w:val="00223B4A"/>
    <w:rsid w:val="00223EF5"/>
    <w:rsid w:val="002246D3"/>
    <w:rsid w:val="002250C7"/>
    <w:rsid w:val="00225F4F"/>
    <w:rsid w:val="0022601E"/>
    <w:rsid w:val="00226A00"/>
    <w:rsid w:val="00227782"/>
    <w:rsid w:val="00227E1F"/>
    <w:rsid w:val="0023105B"/>
    <w:rsid w:val="00231400"/>
    <w:rsid w:val="00232892"/>
    <w:rsid w:val="00234CCC"/>
    <w:rsid w:val="0023514B"/>
    <w:rsid w:val="0023551B"/>
    <w:rsid w:val="00237671"/>
    <w:rsid w:val="002405F5"/>
    <w:rsid w:val="00242DAC"/>
    <w:rsid w:val="00245488"/>
    <w:rsid w:val="00246253"/>
    <w:rsid w:val="00247522"/>
    <w:rsid w:val="0025111A"/>
    <w:rsid w:val="00251CCA"/>
    <w:rsid w:val="0025237D"/>
    <w:rsid w:val="00252BC1"/>
    <w:rsid w:val="00252DF3"/>
    <w:rsid w:val="00253046"/>
    <w:rsid w:val="002539E2"/>
    <w:rsid w:val="00253B93"/>
    <w:rsid w:val="002543D5"/>
    <w:rsid w:val="00255B3D"/>
    <w:rsid w:val="00261802"/>
    <w:rsid w:val="00262218"/>
    <w:rsid w:val="00262348"/>
    <w:rsid w:val="00262421"/>
    <w:rsid w:val="00262775"/>
    <w:rsid w:val="002632BA"/>
    <w:rsid w:val="00264E87"/>
    <w:rsid w:val="00267BDC"/>
    <w:rsid w:val="002725A0"/>
    <w:rsid w:val="00274889"/>
    <w:rsid w:val="00277B68"/>
    <w:rsid w:val="00277B78"/>
    <w:rsid w:val="00277BD4"/>
    <w:rsid w:val="002805DA"/>
    <w:rsid w:val="00281E6A"/>
    <w:rsid w:val="00282DCC"/>
    <w:rsid w:val="00282E78"/>
    <w:rsid w:val="00283BD0"/>
    <w:rsid w:val="00287234"/>
    <w:rsid w:val="00287DE8"/>
    <w:rsid w:val="00291E58"/>
    <w:rsid w:val="00291EB8"/>
    <w:rsid w:val="00292940"/>
    <w:rsid w:val="002940A8"/>
    <w:rsid w:val="00294BB4"/>
    <w:rsid w:val="00295AB8"/>
    <w:rsid w:val="00297BF6"/>
    <w:rsid w:val="002A0494"/>
    <w:rsid w:val="002A09C6"/>
    <w:rsid w:val="002A1DD3"/>
    <w:rsid w:val="002A3CAE"/>
    <w:rsid w:val="002A47A7"/>
    <w:rsid w:val="002A4D72"/>
    <w:rsid w:val="002A696F"/>
    <w:rsid w:val="002B137C"/>
    <w:rsid w:val="002B56A6"/>
    <w:rsid w:val="002B6EAE"/>
    <w:rsid w:val="002B7ABF"/>
    <w:rsid w:val="002C359A"/>
    <w:rsid w:val="002C5D27"/>
    <w:rsid w:val="002C62FB"/>
    <w:rsid w:val="002C73C4"/>
    <w:rsid w:val="002C79F7"/>
    <w:rsid w:val="002D129D"/>
    <w:rsid w:val="002D1C6E"/>
    <w:rsid w:val="002D27A1"/>
    <w:rsid w:val="002D4543"/>
    <w:rsid w:val="002D5115"/>
    <w:rsid w:val="002D63FD"/>
    <w:rsid w:val="002E3B5F"/>
    <w:rsid w:val="002E4C3F"/>
    <w:rsid w:val="002E624A"/>
    <w:rsid w:val="002E67A1"/>
    <w:rsid w:val="002F1030"/>
    <w:rsid w:val="002F1576"/>
    <w:rsid w:val="002F3719"/>
    <w:rsid w:val="002F5276"/>
    <w:rsid w:val="002F7E48"/>
    <w:rsid w:val="00300D6F"/>
    <w:rsid w:val="003015C6"/>
    <w:rsid w:val="0030178E"/>
    <w:rsid w:val="00301E87"/>
    <w:rsid w:val="00302425"/>
    <w:rsid w:val="003029BF"/>
    <w:rsid w:val="00305042"/>
    <w:rsid w:val="00307608"/>
    <w:rsid w:val="003102F9"/>
    <w:rsid w:val="00310B1F"/>
    <w:rsid w:val="00312E61"/>
    <w:rsid w:val="003133A6"/>
    <w:rsid w:val="00315C80"/>
    <w:rsid w:val="00316077"/>
    <w:rsid w:val="00321B89"/>
    <w:rsid w:val="00321F9C"/>
    <w:rsid w:val="00323724"/>
    <w:rsid w:val="00323997"/>
    <w:rsid w:val="00325D39"/>
    <w:rsid w:val="00326A5A"/>
    <w:rsid w:val="00327DA8"/>
    <w:rsid w:val="00330F7A"/>
    <w:rsid w:val="0033334C"/>
    <w:rsid w:val="00333699"/>
    <w:rsid w:val="00333B51"/>
    <w:rsid w:val="00333F8F"/>
    <w:rsid w:val="003343DB"/>
    <w:rsid w:val="0033442D"/>
    <w:rsid w:val="00334548"/>
    <w:rsid w:val="00335546"/>
    <w:rsid w:val="003361C3"/>
    <w:rsid w:val="00341C11"/>
    <w:rsid w:val="00346F37"/>
    <w:rsid w:val="003478CB"/>
    <w:rsid w:val="00350A8F"/>
    <w:rsid w:val="0035447A"/>
    <w:rsid w:val="00357171"/>
    <w:rsid w:val="003607FE"/>
    <w:rsid w:val="003625F6"/>
    <w:rsid w:val="00363A6B"/>
    <w:rsid w:val="00363AE0"/>
    <w:rsid w:val="003654B0"/>
    <w:rsid w:val="00366E5C"/>
    <w:rsid w:val="003676A1"/>
    <w:rsid w:val="003703CC"/>
    <w:rsid w:val="00371304"/>
    <w:rsid w:val="00371CCD"/>
    <w:rsid w:val="003733E1"/>
    <w:rsid w:val="00377972"/>
    <w:rsid w:val="003817B6"/>
    <w:rsid w:val="00381C26"/>
    <w:rsid w:val="00381EC7"/>
    <w:rsid w:val="0038552B"/>
    <w:rsid w:val="00386EB8"/>
    <w:rsid w:val="003878D2"/>
    <w:rsid w:val="003906A4"/>
    <w:rsid w:val="00391B07"/>
    <w:rsid w:val="0039434C"/>
    <w:rsid w:val="00394535"/>
    <w:rsid w:val="00394F97"/>
    <w:rsid w:val="00395CE6"/>
    <w:rsid w:val="003963FA"/>
    <w:rsid w:val="00396B95"/>
    <w:rsid w:val="003A1EA0"/>
    <w:rsid w:val="003A32CE"/>
    <w:rsid w:val="003A3436"/>
    <w:rsid w:val="003A3E25"/>
    <w:rsid w:val="003A5D54"/>
    <w:rsid w:val="003B17F7"/>
    <w:rsid w:val="003B2B7A"/>
    <w:rsid w:val="003B3FED"/>
    <w:rsid w:val="003B4870"/>
    <w:rsid w:val="003B6D2D"/>
    <w:rsid w:val="003C0E16"/>
    <w:rsid w:val="003C1FAF"/>
    <w:rsid w:val="003C3AB4"/>
    <w:rsid w:val="003C418A"/>
    <w:rsid w:val="003C5717"/>
    <w:rsid w:val="003D401C"/>
    <w:rsid w:val="003D44D0"/>
    <w:rsid w:val="003D4504"/>
    <w:rsid w:val="003D5242"/>
    <w:rsid w:val="003D6574"/>
    <w:rsid w:val="003E0F0D"/>
    <w:rsid w:val="003E1CD1"/>
    <w:rsid w:val="003E57C8"/>
    <w:rsid w:val="003E673C"/>
    <w:rsid w:val="003E6B97"/>
    <w:rsid w:val="003F111F"/>
    <w:rsid w:val="003F1BEA"/>
    <w:rsid w:val="003F2E57"/>
    <w:rsid w:val="003F48A0"/>
    <w:rsid w:val="003F493B"/>
    <w:rsid w:val="003F6847"/>
    <w:rsid w:val="004000CE"/>
    <w:rsid w:val="00400564"/>
    <w:rsid w:val="004028B3"/>
    <w:rsid w:val="00403846"/>
    <w:rsid w:val="00406D14"/>
    <w:rsid w:val="00410812"/>
    <w:rsid w:val="00413095"/>
    <w:rsid w:val="004141B0"/>
    <w:rsid w:val="004165D0"/>
    <w:rsid w:val="00416743"/>
    <w:rsid w:val="00417D58"/>
    <w:rsid w:val="00420F27"/>
    <w:rsid w:val="00421035"/>
    <w:rsid w:val="00422AD1"/>
    <w:rsid w:val="0042522B"/>
    <w:rsid w:val="004265FA"/>
    <w:rsid w:val="00431E86"/>
    <w:rsid w:val="00433DED"/>
    <w:rsid w:val="00434DF6"/>
    <w:rsid w:val="004376F3"/>
    <w:rsid w:val="0044071F"/>
    <w:rsid w:val="00440A34"/>
    <w:rsid w:val="00441729"/>
    <w:rsid w:val="00442BCC"/>
    <w:rsid w:val="004434EC"/>
    <w:rsid w:val="00444DCB"/>
    <w:rsid w:val="00444DE4"/>
    <w:rsid w:val="0044717C"/>
    <w:rsid w:val="0044721B"/>
    <w:rsid w:val="00450B85"/>
    <w:rsid w:val="00450CB7"/>
    <w:rsid w:val="00451A5D"/>
    <w:rsid w:val="00451FB8"/>
    <w:rsid w:val="00453912"/>
    <w:rsid w:val="00453A0F"/>
    <w:rsid w:val="0045676D"/>
    <w:rsid w:val="00456FE5"/>
    <w:rsid w:val="00461231"/>
    <w:rsid w:val="00462217"/>
    <w:rsid w:val="00464EDA"/>
    <w:rsid w:val="00465A9E"/>
    <w:rsid w:val="00465C5A"/>
    <w:rsid w:val="00466769"/>
    <w:rsid w:val="004702D9"/>
    <w:rsid w:val="00472FC7"/>
    <w:rsid w:val="00475433"/>
    <w:rsid w:val="004759F7"/>
    <w:rsid w:val="00475D65"/>
    <w:rsid w:val="00476E96"/>
    <w:rsid w:val="00480DA3"/>
    <w:rsid w:val="00480FEF"/>
    <w:rsid w:val="0048100E"/>
    <w:rsid w:val="00482F4C"/>
    <w:rsid w:val="004904D7"/>
    <w:rsid w:val="00490EB2"/>
    <w:rsid w:val="004921D3"/>
    <w:rsid w:val="00493466"/>
    <w:rsid w:val="00493AE4"/>
    <w:rsid w:val="0049685C"/>
    <w:rsid w:val="00497142"/>
    <w:rsid w:val="00497348"/>
    <w:rsid w:val="004975BE"/>
    <w:rsid w:val="004A131B"/>
    <w:rsid w:val="004A5E97"/>
    <w:rsid w:val="004A643C"/>
    <w:rsid w:val="004A71AE"/>
    <w:rsid w:val="004A7516"/>
    <w:rsid w:val="004B17A9"/>
    <w:rsid w:val="004B1EF9"/>
    <w:rsid w:val="004B30C6"/>
    <w:rsid w:val="004B3F16"/>
    <w:rsid w:val="004B4694"/>
    <w:rsid w:val="004B5D42"/>
    <w:rsid w:val="004B6A7A"/>
    <w:rsid w:val="004B7CA1"/>
    <w:rsid w:val="004C282A"/>
    <w:rsid w:val="004C3196"/>
    <w:rsid w:val="004C449A"/>
    <w:rsid w:val="004C6412"/>
    <w:rsid w:val="004C6C75"/>
    <w:rsid w:val="004C73EA"/>
    <w:rsid w:val="004D1ECB"/>
    <w:rsid w:val="004D3101"/>
    <w:rsid w:val="004D317D"/>
    <w:rsid w:val="004D3F52"/>
    <w:rsid w:val="004D501A"/>
    <w:rsid w:val="004D5638"/>
    <w:rsid w:val="004D660F"/>
    <w:rsid w:val="004D7D92"/>
    <w:rsid w:val="004E0101"/>
    <w:rsid w:val="004E07B6"/>
    <w:rsid w:val="004E2361"/>
    <w:rsid w:val="004E28EB"/>
    <w:rsid w:val="004E2A7A"/>
    <w:rsid w:val="004F015C"/>
    <w:rsid w:val="004F095E"/>
    <w:rsid w:val="004F0C3A"/>
    <w:rsid w:val="004F16F5"/>
    <w:rsid w:val="004F2E62"/>
    <w:rsid w:val="004F3F43"/>
    <w:rsid w:val="004F6D1A"/>
    <w:rsid w:val="00503D4E"/>
    <w:rsid w:val="00505239"/>
    <w:rsid w:val="005126D4"/>
    <w:rsid w:val="005140EF"/>
    <w:rsid w:val="0051626F"/>
    <w:rsid w:val="00520076"/>
    <w:rsid w:val="00521FE5"/>
    <w:rsid w:val="00524CA0"/>
    <w:rsid w:val="0052702F"/>
    <w:rsid w:val="005362D0"/>
    <w:rsid w:val="00536450"/>
    <w:rsid w:val="00537017"/>
    <w:rsid w:val="00542DE2"/>
    <w:rsid w:val="005437A6"/>
    <w:rsid w:val="00543D54"/>
    <w:rsid w:val="00545E91"/>
    <w:rsid w:val="00546916"/>
    <w:rsid w:val="00547048"/>
    <w:rsid w:val="005505F8"/>
    <w:rsid w:val="00550C52"/>
    <w:rsid w:val="00551267"/>
    <w:rsid w:val="0055202B"/>
    <w:rsid w:val="00552FFF"/>
    <w:rsid w:val="00557B98"/>
    <w:rsid w:val="005615E2"/>
    <w:rsid w:val="00561FA1"/>
    <w:rsid w:val="00562356"/>
    <w:rsid w:val="00562C82"/>
    <w:rsid w:val="0056349E"/>
    <w:rsid w:val="00564758"/>
    <w:rsid w:val="00564EA9"/>
    <w:rsid w:val="005650FF"/>
    <w:rsid w:val="0057178E"/>
    <w:rsid w:val="005721D5"/>
    <w:rsid w:val="00573587"/>
    <w:rsid w:val="005806DD"/>
    <w:rsid w:val="00580940"/>
    <w:rsid w:val="00581DD8"/>
    <w:rsid w:val="0058244E"/>
    <w:rsid w:val="00584FF1"/>
    <w:rsid w:val="00585F35"/>
    <w:rsid w:val="00586957"/>
    <w:rsid w:val="00586FC2"/>
    <w:rsid w:val="0059055B"/>
    <w:rsid w:val="005919D0"/>
    <w:rsid w:val="00592DBC"/>
    <w:rsid w:val="005955C4"/>
    <w:rsid w:val="00596C9B"/>
    <w:rsid w:val="00596F3A"/>
    <w:rsid w:val="005A047F"/>
    <w:rsid w:val="005A1F9F"/>
    <w:rsid w:val="005A7332"/>
    <w:rsid w:val="005B3802"/>
    <w:rsid w:val="005B3C83"/>
    <w:rsid w:val="005B4655"/>
    <w:rsid w:val="005B48BC"/>
    <w:rsid w:val="005B4CA3"/>
    <w:rsid w:val="005B579B"/>
    <w:rsid w:val="005C0D96"/>
    <w:rsid w:val="005C195E"/>
    <w:rsid w:val="005C26EC"/>
    <w:rsid w:val="005C3388"/>
    <w:rsid w:val="005C59CF"/>
    <w:rsid w:val="005D0305"/>
    <w:rsid w:val="005D1660"/>
    <w:rsid w:val="005D19DA"/>
    <w:rsid w:val="005D1DEE"/>
    <w:rsid w:val="005D2351"/>
    <w:rsid w:val="005D3359"/>
    <w:rsid w:val="005D3C04"/>
    <w:rsid w:val="005D59C1"/>
    <w:rsid w:val="005D7854"/>
    <w:rsid w:val="005D7F32"/>
    <w:rsid w:val="005E50CD"/>
    <w:rsid w:val="005F490B"/>
    <w:rsid w:val="005F5835"/>
    <w:rsid w:val="005F69E4"/>
    <w:rsid w:val="005F7A00"/>
    <w:rsid w:val="0060019C"/>
    <w:rsid w:val="006002F2"/>
    <w:rsid w:val="00600445"/>
    <w:rsid w:val="006015E0"/>
    <w:rsid w:val="0060160D"/>
    <w:rsid w:val="00602DBB"/>
    <w:rsid w:val="00603885"/>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75BF"/>
    <w:rsid w:val="00631462"/>
    <w:rsid w:val="00631BC0"/>
    <w:rsid w:val="006359D0"/>
    <w:rsid w:val="0063682C"/>
    <w:rsid w:val="00641650"/>
    <w:rsid w:val="00642603"/>
    <w:rsid w:val="006457B9"/>
    <w:rsid w:val="006504E0"/>
    <w:rsid w:val="00650A40"/>
    <w:rsid w:val="00653E69"/>
    <w:rsid w:val="00656117"/>
    <w:rsid w:val="00660ADD"/>
    <w:rsid w:val="006613C2"/>
    <w:rsid w:val="00664E29"/>
    <w:rsid w:val="00665048"/>
    <w:rsid w:val="00665DE0"/>
    <w:rsid w:val="00667E91"/>
    <w:rsid w:val="00673666"/>
    <w:rsid w:val="00675467"/>
    <w:rsid w:val="00675CEF"/>
    <w:rsid w:val="006762E9"/>
    <w:rsid w:val="00681468"/>
    <w:rsid w:val="00682D12"/>
    <w:rsid w:val="006851EC"/>
    <w:rsid w:val="00686B93"/>
    <w:rsid w:val="00687863"/>
    <w:rsid w:val="0069152D"/>
    <w:rsid w:val="006925EA"/>
    <w:rsid w:val="006A0136"/>
    <w:rsid w:val="006A2DBA"/>
    <w:rsid w:val="006A35B9"/>
    <w:rsid w:val="006A4FB8"/>
    <w:rsid w:val="006A5C5B"/>
    <w:rsid w:val="006A7065"/>
    <w:rsid w:val="006B2E73"/>
    <w:rsid w:val="006B400D"/>
    <w:rsid w:val="006B5B97"/>
    <w:rsid w:val="006B7260"/>
    <w:rsid w:val="006B7B7F"/>
    <w:rsid w:val="006C2D65"/>
    <w:rsid w:val="006C4ACD"/>
    <w:rsid w:val="006C79D7"/>
    <w:rsid w:val="006D052E"/>
    <w:rsid w:val="006D133C"/>
    <w:rsid w:val="006D1D76"/>
    <w:rsid w:val="006D4137"/>
    <w:rsid w:val="006D6150"/>
    <w:rsid w:val="006D649C"/>
    <w:rsid w:val="006E4F5F"/>
    <w:rsid w:val="006E680B"/>
    <w:rsid w:val="006F1384"/>
    <w:rsid w:val="006F2D59"/>
    <w:rsid w:val="006F31B1"/>
    <w:rsid w:val="006F4A51"/>
    <w:rsid w:val="006F4A7D"/>
    <w:rsid w:val="006F5F68"/>
    <w:rsid w:val="006F5F89"/>
    <w:rsid w:val="006F6E53"/>
    <w:rsid w:val="006F6EC6"/>
    <w:rsid w:val="006F7E57"/>
    <w:rsid w:val="00701058"/>
    <w:rsid w:val="007048D8"/>
    <w:rsid w:val="00707A5F"/>
    <w:rsid w:val="00710894"/>
    <w:rsid w:val="00711057"/>
    <w:rsid w:val="00711560"/>
    <w:rsid w:val="00712664"/>
    <w:rsid w:val="00713DE6"/>
    <w:rsid w:val="00714DE7"/>
    <w:rsid w:val="00714EBF"/>
    <w:rsid w:val="00716BAD"/>
    <w:rsid w:val="00726363"/>
    <w:rsid w:val="007266C7"/>
    <w:rsid w:val="00726839"/>
    <w:rsid w:val="007274AF"/>
    <w:rsid w:val="00731E36"/>
    <w:rsid w:val="00731E8F"/>
    <w:rsid w:val="0073360A"/>
    <w:rsid w:val="007341A9"/>
    <w:rsid w:val="0073430C"/>
    <w:rsid w:val="00734545"/>
    <w:rsid w:val="00734C96"/>
    <w:rsid w:val="00736E81"/>
    <w:rsid w:val="0074024F"/>
    <w:rsid w:val="00741059"/>
    <w:rsid w:val="007437CF"/>
    <w:rsid w:val="0074544B"/>
    <w:rsid w:val="007500AD"/>
    <w:rsid w:val="00750694"/>
    <w:rsid w:val="007524E5"/>
    <w:rsid w:val="00752582"/>
    <w:rsid w:val="00752C77"/>
    <w:rsid w:val="00752DBD"/>
    <w:rsid w:val="00754401"/>
    <w:rsid w:val="0076132E"/>
    <w:rsid w:val="00761ABB"/>
    <w:rsid w:val="00761B26"/>
    <w:rsid w:val="00763AC3"/>
    <w:rsid w:val="00764E08"/>
    <w:rsid w:val="00764EDB"/>
    <w:rsid w:val="007656E3"/>
    <w:rsid w:val="00765B5E"/>
    <w:rsid w:val="0076669C"/>
    <w:rsid w:val="0076795F"/>
    <w:rsid w:val="00772350"/>
    <w:rsid w:val="00772E54"/>
    <w:rsid w:val="00774C0F"/>
    <w:rsid w:val="00774FCB"/>
    <w:rsid w:val="0077530F"/>
    <w:rsid w:val="0077788C"/>
    <w:rsid w:val="00780117"/>
    <w:rsid w:val="007807F2"/>
    <w:rsid w:val="007819CB"/>
    <w:rsid w:val="00787DDC"/>
    <w:rsid w:val="00791084"/>
    <w:rsid w:val="00792C77"/>
    <w:rsid w:val="00793369"/>
    <w:rsid w:val="0079521E"/>
    <w:rsid w:val="0079733D"/>
    <w:rsid w:val="007A2B91"/>
    <w:rsid w:val="007A367D"/>
    <w:rsid w:val="007A39B7"/>
    <w:rsid w:val="007A55AF"/>
    <w:rsid w:val="007A75E5"/>
    <w:rsid w:val="007B073B"/>
    <w:rsid w:val="007B1C95"/>
    <w:rsid w:val="007B2D7D"/>
    <w:rsid w:val="007B32A4"/>
    <w:rsid w:val="007B3625"/>
    <w:rsid w:val="007B3B42"/>
    <w:rsid w:val="007B5F35"/>
    <w:rsid w:val="007C2F7F"/>
    <w:rsid w:val="007C3497"/>
    <w:rsid w:val="007C69FD"/>
    <w:rsid w:val="007D0A85"/>
    <w:rsid w:val="007D56C9"/>
    <w:rsid w:val="007D572B"/>
    <w:rsid w:val="007D5FB4"/>
    <w:rsid w:val="007D673B"/>
    <w:rsid w:val="007E1044"/>
    <w:rsid w:val="007E10BE"/>
    <w:rsid w:val="007E1454"/>
    <w:rsid w:val="007E4BF9"/>
    <w:rsid w:val="007E629A"/>
    <w:rsid w:val="007E7426"/>
    <w:rsid w:val="007E7C2E"/>
    <w:rsid w:val="007F00B9"/>
    <w:rsid w:val="007F12A8"/>
    <w:rsid w:val="007F3088"/>
    <w:rsid w:val="007F4576"/>
    <w:rsid w:val="00800623"/>
    <w:rsid w:val="0080155B"/>
    <w:rsid w:val="00803098"/>
    <w:rsid w:val="00805FE3"/>
    <w:rsid w:val="00806843"/>
    <w:rsid w:val="0080687A"/>
    <w:rsid w:val="00806F8E"/>
    <w:rsid w:val="008073A0"/>
    <w:rsid w:val="0081027B"/>
    <w:rsid w:val="00811064"/>
    <w:rsid w:val="00811A9B"/>
    <w:rsid w:val="00812FAB"/>
    <w:rsid w:val="00813198"/>
    <w:rsid w:val="00814A81"/>
    <w:rsid w:val="00815DCB"/>
    <w:rsid w:val="00824825"/>
    <w:rsid w:val="00827529"/>
    <w:rsid w:val="00830859"/>
    <w:rsid w:val="0083101A"/>
    <w:rsid w:val="00832F88"/>
    <w:rsid w:val="00833BE3"/>
    <w:rsid w:val="00840954"/>
    <w:rsid w:val="00840A0C"/>
    <w:rsid w:val="00844F6F"/>
    <w:rsid w:val="008464B1"/>
    <w:rsid w:val="00851818"/>
    <w:rsid w:val="00852981"/>
    <w:rsid w:val="00852ABA"/>
    <w:rsid w:val="008536A0"/>
    <w:rsid w:val="008538EF"/>
    <w:rsid w:val="00854202"/>
    <w:rsid w:val="00854641"/>
    <w:rsid w:val="00854B5A"/>
    <w:rsid w:val="00854CDE"/>
    <w:rsid w:val="00854E80"/>
    <w:rsid w:val="008554E5"/>
    <w:rsid w:val="00855E59"/>
    <w:rsid w:val="00856C67"/>
    <w:rsid w:val="00862798"/>
    <w:rsid w:val="00864091"/>
    <w:rsid w:val="0086644A"/>
    <w:rsid w:val="00867B74"/>
    <w:rsid w:val="008701A6"/>
    <w:rsid w:val="00871A77"/>
    <w:rsid w:val="0087220C"/>
    <w:rsid w:val="008727E3"/>
    <w:rsid w:val="00872F57"/>
    <w:rsid w:val="008732CD"/>
    <w:rsid w:val="00874B3A"/>
    <w:rsid w:val="008770A2"/>
    <w:rsid w:val="00877137"/>
    <w:rsid w:val="00880D1B"/>
    <w:rsid w:val="00883FE5"/>
    <w:rsid w:val="00884639"/>
    <w:rsid w:val="008851CC"/>
    <w:rsid w:val="008853AF"/>
    <w:rsid w:val="0089356E"/>
    <w:rsid w:val="008A10E9"/>
    <w:rsid w:val="008A246D"/>
    <w:rsid w:val="008A3A70"/>
    <w:rsid w:val="008A4A13"/>
    <w:rsid w:val="008A4CE3"/>
    <w:rsid w:val="008A5E06"/>
    <w:rsid w:val="008B17CA"/>
    <w:rsid w:val="008B282F"/>
    <w:rsid w:val="008B2D0B"/>
    <w:rsid w:val="008B47D4"/>
    <w:rsid w:val="008B492D"/>
    <w:rsid w:val="008B547B"/>
    <w:rsid w:val="008B6DC3"/>
    <w:rsid w:val="008B768A"/>
    <w:rsid w:val="008C22D5"/>
    <w:rsid w:val="008C3326"/>
    <w:rsid w:val="008C3DAF"/>
    <w:rsid w:val="008C41B1"/>
    <w:rsid w:val="008C55A8"/>
    <w:rsid w:val="008C6218"/>
    <w:rsid w:val="008C76B6"/>
    <w:rsid w:val="008D0769"/>
    <w:rsid w:val="008D0CFE"/>
    <w:rsid w:val="008D0D42"/>
    <w:rsid w:val="008D1B82"/>
    <w:rsid w:val="008D2752"/>
    <w:rsid w:val="008D3611"/>
    <w:rsid w:val="008D6D1C"/>
    <w:rsid w:val="008D7C8D"/>
    <w:rsid w:val="008E031C"/>
    <w:rsid w:val="008E11D5"/>
    <w:rsid w:val="008E18D0"/>
    <w:rsid w:val="008E6332"/>
    <w:rsid w:val="008E7365"/>
    <w:rsid w:val="008E7F8D"/>
    <w:rsid w:val="008F01CB"/>
    <w:rsid w:val="008F4ADA"/>
    <w:rsid w:val="008F5D1C"/>
    <w:rsid w:val="008F6275"/>
    <w:rsid w:val="00900527"/>
    <w:rsid w:val="00901082"/>
    <w:rsid w:val="00901627"/>
    <w:rsid w:val="009048F1"/>
    <w:rsid w:val="00905115"/>
    <w:rsid w:val="009104D3"/>
    <w:rsid w:val="00910D26"/>
    <w:rsid w:val="0091104C"/>
    <w:rsid w:val="00914E2D"/>
    <w:rsid w:val="00915BAB"/>
    <w:rsid w:val="00920C7E"/>
    <w:rsid w:val="00920F61"/>
    <w:rsid w:val="009218D3"/>
    <w:rsid w:val="00923E71"/>
    <w:rsid w:val="009240CA"/>
    <w:rsid w:val="00924A04"/>
    <w:rsid w:val="00924B42"/>
    <w:rsid w:val="00925383"/>
    <w:rsid w:val="009278E5"/>
    <w:rsid w:val="00927D12"/>
    <w:rsid w:val="0093049C"/>
    <w:rsid w:val="0093437D"/>
    <w:rsid w:val="00934942"/>
    <w:rsid w:val="00936283"/>
    <w:rsid w:val="00936AE2"/>
    <w:rsid w:val="00937647"/>
    <w:rsid w:val="00937E39"/>
    <w:rsid w:val="0094097A"/>
    <w:rsid w:val="00941AE3"/>
    <w:rsid w:val="0094295C"/>
    <w:rsid w:val="0095072C"/>
    <w:rsid w:val="00954EE5"/>
    <w:rsid w:val="0095502C"/>
    <w:rsid w:val="009558F4"/>
    <w:rsid w:val="009560A5"/>
    <w:rsid w:val="00956178"/>
    <w:rsid w:val="0096060D"/>
    <w:rsid w:val="0096239B"/>
    <w:rsid w:val="00962506"/>
    <w:rsid w:val="009636A2"/>
    <w:rsid w:val="0096625B"/>
    <w:rsid w:val="00967EA4"/>
    <w:rsid w:val="009708A7"/>
    <w:rsid w:val="00970D97"/>
    <w:rsid w:val="009716E8"/>
    <w:rsid w:val="009720AB"/>
    <w:rsid w:val="009732AE"/>
    <w:rsid w:val="00974C63"/>
    <w:rsid w:val="009800B5"/>
    <w:rsid w:val="00980DBE"/>
    <w:rsid w:val="00984E66"/>
    <w:rsid w:val="00985EDE"/>
    <w:rsid w:val="00986965"/>
    <w:rsid w:val="00987292"/>
    <w:rsid w:val="009875B0"/>
    <w:rsid w:val="0099005C"/>
    <w:rsid w:val="00991597"/>
    <w:rsid w:val="00991A1D"/>
    <w:rsid w:val="00992F95"/>
    <w:rsid w:val="0099310D"/>
    <w:rsid w:val="00995AB7"/>
    <w:rsid w:val="00995C05"/>
    <w:rsid w:val="00995C3D"/>
    <w:rsid w:val="00997AFA"/>
    <w:rsid w:val="009A05AC"/>
    <w:rsid w:val="009A0F97"/>
    <w:rsid w:val="009A192E"/>
    <w:rsid w:val="009A2F20"/>
    <w:rsid w:val="009A75FB"/>
    <w:rsid w:val="009A7C17"/>
    <w:rsid w:val="009B07B1"/>
    <w:rsid w:val="009B3396"/>
    <w:rsid w:val="009B3B19"/>
    <w:rsid w:val="009B4209"/>
    <w:rsid w:val="009B452D"/>
    <w:rsid w:val="009B49F8"/>
    <w:rsid w:val="009C0F06"/>
    <w:rsid w:val="009C19DF"/>
    <w:rsid w:val="009C526D"/>
    <w:rsid w:val="009C5C01"/>
    <w:rsid w:val="009C66C8"/>
    <w:rsid w:val="009C7FCF"/>
    <w:rsid w:val="009D0D4E"/>
    <w:rsid w:val="009D17B6"/>
    <w:rsid w:val="009D38E0"/>
    <w:rsid w:val="009D43D5"/>
    <w:rsid w:val="009D503F"/>
    <w:rsid w:val="009D65AD"/>
    <w:rsid w:val="009D79EC"/>
    <w:rsid w:val="009E08E6"/>
    <w:rsid w:val="009E1ADC"/>
    <w:rsid w:val="009E3BDD"/>
    <w:rsid w:val="009E4B2A"/>
    <w:rsid w:val="009E5F6A"/>
    <w:rsid w:val="009F31DB"/>
    <w:rsid w:val="009F4C32"/>
    <w:rsid w:val="009F4CA6"/>
    <w:rsid w:val="009F67A6"/>
    <w:rsid w:val="009F7152"/>
    <w:rsid w:val="009F7AA9"/>
    <w:rsid w:val="00A0021A"/>
    <w:rsid w:val="00A01517"/>
    <w:rsid w:val="00A01A68"/>
    <w:rsid w:val="00A023C2"/>
    <w:rsid w:val="00A04440"/>
    <w:rsid w:val="00A0583D"/>
    <w:rsid w:val="00A063AB"/>
    <w:rsid w:val="00A10DBB"/>
    <w:rsid w:val="00A12088"/>
    <w:rsid w:val="00A12CEC"/>
    <w:rsid w:val="00A1368F"/>
    <w:rsid w:val="00A14429"/>
    <w:rsid w:val="00A1451D"/>
    <w:rsid w:val="00A1685B"/>
    <w:rsid w:val="00A169EF"/>
    <w:rsid w:val="00A17B9B"/>
    <w:rsid w:val="00A21565"/>
    <w:rsid w:val="00A221C0"/>
    <w:rsid w:val="00A223C7"/>
    <w:rsid w:val="00A228B4"/>
    <w:rsid w:val="00A23095"/>
    <w:rsid w:val="00A24F82"/>
    <w:rsid w:val="00A251FB"/>
    <w:rsid w:val="00A260F9"/>
    <w:rsid w:val="00A270AB"/>
    <w:rsid w:val="00A32430"/>
    <w:rsid w:val="00A3621A"/>
    <w:rsid w:val="00A4249F"/>
    <w:rsid w:val="00A46174"/>
    <w:rsid w:val="00A46293"/>
    <w:rsid w:val="00A47B36"/>
    <w:rsid w:val="00A53211"/>
    <w:rsid w:val="00A61365"/>
    <w:rsid w:val="00A61DB2"/>
    <w:rsid w:val="00A6218E"/>
    <w:rsid w:val="00A628EC"/>
    <w:rsid w:val="00A649E3"/>
    <w:rsid w:val="00A64FC8"/>
    <w:rsid w:val="00A65479"/>
    <w:rsid w:val="00A65B9C"/>
    <w:rsid w:val="00A6745A"/>
    <w:rsid w:val="00A6749C"/>
    <w:rsid w:val="00A67C26"/>
    <w:rsid w:val="00A70DB9"/>
    <w:rsid w:val="00A75C66"/>
    <w:rsid w:val="00A765FD"/>
    <w:rsid w:val="00A77CD3"/>
    <w:rsid w:val="00A80681"/>
    <w:rsid w:val="00A86DF3"/>
    <w:rsid w:val="00A91490"/>
    <w:rsid w:val="00A92D61"/>
    <w:rsid w:val="00A94DA7"/>
    <w:rsid w:val="00A950B4"/>
    <w:rsid w:val="00A95B6D"/>
    <w:rsid w:val="00A978A1"/>
    <w:rsid w:val="00AA15EE"/>
    <w:rsid w:val="00AA2742"/>
    <w:rsid w:val="00AA4907"/>
    <w:rsid w:val="00AA5A02"/>
    <w:rsid w:val="00AA6A39"/>
    <w:rsid w:val="00AA6AAF"/>
    <w:rsid w:val="00AA6B26"/>
    <w:rsid w:val="00AA79D9"/>
    <w:rsid w:val="00AB1677"/>
    <w:rsid w:val="00AB16A4"/>
    <w:rsid w:val="00AB1B2B"/>
    <w:rsid w:val="00AB1EE0"/>
    <w:rsid w:val="00AB24D5"/>
    <w:rsid w:val="00AB5B16"/>
    <w:rsid w:val="00AC0E1C"/>
    <w:rsid w:val="00AC2C30"/>
    <w:rsid w:val="00AC446B"/>
    <w:rsid w:val="00AC73BD"/>
    <w:rsid w:val="00AD07DB"/>
    <w:rsid w:val="00AD1169"/>
    <w:rsid w:val="00AD13D0"/>
    <w:rsid w:val="00AD26B4"/>
    <w:rsid w:val="00AD3555"/>
    <w:rsid w:val="00AD3D39"/>
    <w:rsid w:val="00AD52E1"/>
    <w:rsid w:val="00AE1B28"/>
    <w:rsid w:val="00AF04DC"/>
    <w:rsid w:val="00AF0A48"/>
    <w:rsid w:val="00AF0F4B"/>
    <w:rsid w:val="00AF117F"/>
    <w:rsid w:val="00AF3452"/>
    <w:rsid w:val="00AF428E"/>
    <w:rsid w:val="00AF6897"/>
    <w:rsid w:val="00B01193"/>
    <w:rsid w:val="00B01D5E"/>
    <w:rsid w:val="00B02E81"/>
    <w:rsid w:val="00B05825"/>
    <w:rsid w:val="00B12294"/>
    <w:rsid w:val="00B14764"/>
    <w:rsid w:val="00B1524A"/>
    <w:rsid w:val="00B16307"/>
    <w:rsid w:val="00B17639"/>
    <w:rsid w:val="00B2048E"/>
    <w:rsid w:val="00B21687"/>
    <w:rsid w:val="00B23B55"/>
    <w:rsid w:val="00B26C87"/>
    <w:rsid w:val="00B3227C"/>
    <w:rsid w:val="00B3324C"/>
    <w:rsid w:val="00B33FE9"/>
    <w:rsid w:val="00B34345"/>
    <w:rsid w:val="00B363E2"/>
    <w:rsid w:val="00B4009B"/>
    <w:rsid w:val="00B44F60"/>
    <w:rsid w:val="00B45565"/>
    <w:rsid w:val="00B45BF2"/>
    <w:rsid w:val="00B46DF0"/>
    <w:rsid w:val="00B47797"/>
    <w:rsid w:val="00B50223"/>
    <w:rsid w:val="00B504C4"/>
    <w:rsid w:val="00B534B5"/>
    <w:rsid w:val="00B53D23"/>
    <w:rsid w:val="00B55459"/>
    <w:rsid w:val="00B57733"/>
    <w:rsid w:val="00B6080B"/>
    <w:rsid w:val="00B608C2"/>
    <w:rsid w:val="00B61B3A"/>
    <w:rsid w:val="00B61F89"/>
    <w:rsid w:val="00B62DD2"/>
    <w:rsid w:val="00B64AB1"/>
    <w:rsid w:val="00B659ED"/>
    <w:rsid w:val="00B65F8B"/>
    <w:rsid w:val="00B668C4"/>
    <w:rsid w:val="00B67F2C"/>
    <w:rsid w:val="00B71401"/>
    <w:rsid w:val="00B73831"/>
    <w:rsid w:val="00B73A80"/>
    <w:rsid w:val="00B76467"/>
    <w:rsid w:val="00B76C41"/>
    <w:rsid w:val="00B77ECE"/>
    <w:rsid w:val="00B826DF"/>
    <w:rsid w:val="00B8286C"/>
    <w:rsid w:val="00B82B3A"/>
    <w:rsid w:val="00B8379B"/>
    <w:rsid w:val="00B8577A"/>
    <w:rsid w:val="00B85922"/>
    <w:rsid w:val="00B867E3"/>
    <w:rsid w:val="00B91E9E"/>
    <w:rsid w:val="00B926D6"/>
    <w:rsid w:val="00B94E62"/>
    <w:rsid w:val="00B94EBE"/>
    <w:rsid w:val="00B95635"/>
    <w:rsid w:val="00B95F18"/>
    <w:rsid w:val="00B95FBF"/>
    <w:rsid w:val="00B97906"/>
    <w:rsid w:val="00B97F81"/>
    <w:rsid w:val="00BA0BEC"/>
    <w:rsid w:val="00BA0D20"/>
    <w:rsid w:val="00BA36B7"/>
    <w:rsid w:val="00BA4A37"/>
    <w:rsid w:val="00BB0AA8"/>
    <w:rsid w:val="00BB11FE"/>
    <w:rsid w:val="00BB12B3"/>
    <w:rsid w:val="00BB1FD0"/>
    <w:rsid w:val="00BB21BF"/>
    <w:rsid w:val="00BB3F6B"/>
    <w:rsid w:val="00BB4844"/>
    <w:rsid w:val="00BB69ED"/>
    <w:rsid w:val="00BB6FDA"/>
    <w:rsid w:val="00BB7288"/>
    <w:rsid w:val="00BC23CB"/>
    <w:rsid w:val="00BC3CC6"/>
    <w:rsid w:val="00BD23ED"/>
    <w:rsid w:val="00BD2E2A"/>
    <w:rsid w:val="00BD3867"/>
    <w:rsid w:val="00BE0510"/>
    <w:rsid w:val="00BE20C4"/>
    <w:rsid w:val="00BE39D1"/>
    <w:rsid w:val="00BE3DB9"/>
    <w:rsid w:val="00BE482B"/>
    <w:rsid w:val="00BE5937"/>
    <w:rsid w:val="00BE6D60"/>
    <w:rsid w:val="00BE758F"/>
    <w:rsid w:val="00BE782C"/>
    <w:rsid w:val="00BE7C6A"/>
    <w:rsid w:val="00BF021B"/>
    <w:rsid w:val="00BF0E92"/>
    <w:rsid w:val="00BF236C"/>
    <w:rsid w:val="00BF2407"/>
    <w:rsid w:val="00BF3F79"/>
    <w:rsid w:val="00BF416C"/>
    <w:rsid w:val="00C01B99"/>
    <w:rsid w:val="00C02D17"/>
    <w:rsid w:val="00C0453A"/>
    <w:rsid w:val="00C04CC5"/>
    <w:rsid w:val="00C06171"/>
    <w:rsid w:val="00C06B82"/>
    <w:rsid w:val="00C075A0"/>
    <w:rsid w:val="00C126A1"/>
    <w:rsid w:val="00C15E8E"/>
    <w:rsid w:val="00C174BB"/>
    <w:rsid w:val="00C21E34"/>
    <w:rsid w:val="00C22036"/>
    <w:rsid w:val="00C25322"/>
    <w:rsid w:val="00C25A99"/>
    <w:rsid w:val="00C268F0"/>
    <w:rsid w:val="00C26F7B"/>
    <w:rsid w:val="00C27A13"/>
    <w:rsid w:val="00C316C4"/>
    <w:rsid w:val="00C318A7"/>
    <w:rsid w:val="00C32642"/>
    <w:rsid w:val="00C32E53"/>
    <w:rsid w:val="00C3372F"/>
    <w:rsid w:val="00C414EE"/>
    <w:rsid w:val="00C42AD8"/>
    <w:rsid w:val="00C438F0"/>
    <w:rsid w:val="00C44512"/>
    <w:rsid w:val="00C465A8"/>
    <w:rsid w:val="00C510E8"/>
    <w:rsid w:val="00C5267A"/>
    <w:rsid w:val="00C539F4"/>
    <w:rsid w:val="00C542D0"/>
    <w:rsid w:val="00C55C8E"/>
    <w:rsid w:val="00C56F50"/>
    <w:rsid w:val="00C5766C"/>
    <w:rsid w:val="00C622B6"/>
    <w:rsid w:val="00C632BF"/>
    <w:rsid w:val="00C637E0"/>
    <w:rsid w:val="00C63908"/>
    <w:rsid w:val="00C63A38"/>
    <w:rsid w:val="00C6412A"/>
    <w:rsid w:val="00C64C05"/>
    <w:rsid w:val="00C6524B"/>
    <w:rsid w:val="00C653E1"/>
    <w:rsid w:val="00C70CA2"/>
    <w:rsid w:val="00C736FC"/>
    <w:rsid w:val="00C742C4"/>
    <w:rsid w:val="00C76A3B"/>
    <w:rsid w:val="00C76E7F"/>
    <w:rsid w:val="00C8286C"/>
    <w:rsid w:val="00C83B83"/>
    <w:rsid w:val="00C83D75"/>
    <w:rsid w:val="00C84356"/>
    <w:rsid w:val="00C85D7D"/>
    <w:rsid w:val="00C875A5"/>
    <w:rsid w:val="00C901D0"/>
    <w:rsid w:val="00C90C0B"/>
    <w:rsid w:val="00C9459E"/>
    <w:rsid w:val="00C96614"/>
    <w:rsid w:val="00C973CB"/>
    <w:rsid w:val="00CA12AF"/>
    <w:rsid w:val="00CA1BC9"/>
    <w:rsid w:val="00CA2718"/>
    <w:rsid w:val="00CA3A60"/>
    <w:rsid w:val="00CA5B84"/>
    <w:rsid w:val="00CA5CCF"/>
    <w:rsid w:val="00CA61B1"/>
    <w:rsid w:val="00CB1939"/>
    <w:rsid w:val="00CB382A"/>
    <w:rsid w:val="00CB4EE4"/>
    <w:rsid w:val="00CC0537"/>
    <w:rsid w:val="00CD2F0D"/>
    <w:rsid w:val="00CD5152"/>
    <w:rsid w:val="00CD51C4"/>
    <w:rsid w:val="00CD7BFF"/>
    <w:rsid w:val="00CE1293"/>
    <w:rsid w:val="00CE3008"/>
    <w:rsid w:val="00CE3A11"/>
    <w:rsid w:val="00CE4D8A"/>
    <w:rsid w:val="00CE536A"/>
    <w:rsid w:val="00CE7106"/>
    <w:rsid w:val="00CF02EF"/>
    <w:rsid w:val="00CF1750"/>
    <w:rsid w:val="00CF1857"/>
    <w:rsid w:val="00CF32E7"/>
    <w:rsid w:val="00CF3517"/>
    <w:rsid w:val="00CF5952"/>
    <w:rsid w:val="00D003F4"/>
    <w:rsid w:val="00D0085D"/>
    <w:rsid w:val="00D021AB"/>
    <w:rsid w:val="00D06A03"/>
    <w:rsid w:val="00D071A9"/>
    <w:rsid w:val="00D122FF"/>
    <w:rsid w:val="00D134D5"/>
    <w:rsid w:val="00D154B4"/>
    <w:rsid w:val="00D2303D"/>
    <w:rsid w:val="00D24509"/>
    <w:rsid w:val="00D25B73"/>
    <w:rsid w:val="00D2647F"/>
    <w:rsid w:val="00D30807"/>
    <w:rsid w:val="00D31EBC"/>
    <w:rsid w:val="00D32712"/>
    <w:rsid w:val="00D32783"/>
    <w:rsid w:val="00D3447D"/>
    <w:rsid w:val="00D34BC8"/>
    <w:rsid w:val="00D34FA8"/>
    <w:rsid w:val="00D350D9"/>
    <w:rsid w:val="00D41F90"/>
    <w:rsid w:val="00D50C28"/>
    <w:rsid w:val="00D51FE4"/>
    <w:rsid w:val="00D53C28"/>
    <w:rsid w:val="00D550F9"/>
    <w:rsid w:val="00D55C06"/>
    <w:rsid w:val="00D617C0"/>
    <w:rsid w:val="00D65AD7"/>
    <w:rsid w:val="00D661D2"/>
    <w:rsid w:val="00D66C13"/>
    <w:rsid w:val="00D72044"/>
    <w:rsid w:val="00D73C78"/>
    <w:rsid w:val="00D7564C"/>
    <w:rsid w:val="00D76DA5"/>
    <w:rsid w:val="00D775F5"/>
    <w:rsid w:val="00D77CA6"/>
    <w:rsid w:val="00D77D0F"/>
    <w:rsid w:val="00D84047"/>
    <w:rsid w:val="00D85170"/>
    <w:rsid w:val="00D86F11"/>
    <w:rsid w:val="00D91B43"/>
    <w:rsid w:val="00D926C8"/>
    <w:rsid w:val="00D93998"/>
    <w:rsid w:val="00D97D1E"/>
    <w:rsid w:val="00DA1F19"/>
    <w:rsid w:val="00DA314E"/>
    <w:rsid w:val="00DA673F"/>
    <w:rsid w:val="00DA70FA"/>
    <w:rsid w:val="00DA7902"/>
    <w:rsid w:val="00DB091D"/>
    <w:rsid w:val="00DB246B"/>
    <w:rsid w:val="00DB37F6"/>
    <w:rsid w:val="00DB39F5"/>
    <w:rsid w:val="00DB3FCA"/>
    <w:rsid w:val="00DB3FEC"/>
    <w:rsid w:val="00DB5256"/>
    <w:rsid w:val="00DB5F74"/>
    <w:rsid w:val="00DC2795"/>
    <w:rsid w:val="00DC4A28"/>
    <w:rsid w:val="00DC691F"/>
    <w:rsid w:val="00DC7874"/>
    <w:rsid w:val="00DC7D53"/>
    <w:rsid w:val="00DD05F5"/>
    <w:rsid w:val="00DD2186"/>
    <w:rsid w:val="00DD3B44"/>
    <w:rsid w:val="00DD6087"/>
    <w:rsid w:val="00DD6521"/>
    <w:rsid w:val="00DD6522"/>
    <w:rsid w:val="00DD73DA"/>
    <w:rsid w:val="00DD7F7A"/>
    <w:rsid w:val="00DE1348"/>
    <w:rsid w:val="00DE15BE"/>
    <w:rsid w:val="00DE1DBB"/>
    <w:rsid w:val="00DE3C78"/>
    <w:rsid w:val="00DE41C4"/>
    <w:rsid w:val="00DF143A"/>
    <w:rsid w:val="00DF1D7D"/>
    <w:rsid w:val="00DF26E1"/>
    <w:rsid w:val="00DF2B62"/>
    <w:rsid w:val="00DF3ECA"/>
    <w:rsid w:val="00DF5162"/>
    <w:rsid w:val="00DF5B91"/>
    <w:rsid w:val="00DF5BBF"/>
    <w:rsid w:val="00E000C1"/>
    <w:rsid w:val="00E0040B"/>
    <w:rsid w:val="00E00EFB"/>
    <w:rsid w:val="00E01160"/>
    <w:rsid w:val="00E016B4"/>
    <w:rsid w:val="00E03BAC"/>
    <w:rsid w:val="00E03BCD"/>
    <w:rsid w:val="00E04FF6"/>
    <w:rsid w:val="00E05A10"/>
    <w:rsid w:val="00E06A48"/>
    <w:rsid w:val="00E12DC6"/>
    <w:rsid w:val="00E13AB5"/>
    <w:rsid w:val="00E211FA"/>
    <w:rsid w:val="00E22592"/>
    <w:rsid w:val="00E22E0F"/>
    <w:rsid w:val="00E23871"/>
    <w:rsid w:val="00E24352"/>
    <w:rsid w:val="00E24FBB"/>
    <w:rsid w:val="00E25B79"/>
    <w:rsid w:val="00E26349"/>
    <w:rsid w:val="00E301BE"/>
    <w:rsid w:val="00E307F2"/>
    <w:rsid w:val="00E312CB"/>
    <w:rsid w:val="00E33531"/>
    <w:rsid w:val="00E357C6"/>
    <w:rsid w:val="00E3616D"/>
    <w:rsid w:val="00E37424"/>
    <w:rsid w:val="00E37FFA"/>
    <w:rsid w:val="00E4147C"/>
    <w:rsid w:val="00E4188A"/>
    <w:rsid w:val="00E42B48"/>
    <w:rsid w:val="00E43757"/>
    <w:rsid w:val="00E43A43"/>
    <w:rsid w:val="00E45445"/>
    <w:rsid w:val="00E45796"/>
    <w:rsid w:val="00E45B51"/>
    <w:rsid w:val="00E4651A"/>
    <w:rsid w:val="00E4715F"/>
    <w:rsid w:val="00E5096E"/>
    <w:rsid w:val="00E51C8F"/>
    <w:rsid w:val="00E52744"/>
    <w:rsid w:val="00E52DB2"/>
    <w:rsid w:val="00E61C1C"/>
    <w:rsid w:val="00E64F83"/>
    <w:rsid w:val="00E6626E"/>
    <w:rsid w:val="00E6746A"/>
    <w:rsid w:val="00E674D6"/>
    <w:rsid w:val="00E72724"/>
    <w:rsid w:val="00E72EA4"/>
    <w:rsid w:val="00E73FDB"/>
    <w:rsid w:val="00E74780"/>
    <w:rsid w:val="00E751A4"/>
    <w:rsid w:val="00E75BE5"/>
    <w:rsid w:val="00E7781F"/>
    <w:rsid w:val="00E77AB6"/>
    <w:rsid w:val="00E803DD"/>
    <w:rsid w:val="00E80644"/>
    <w:rsid w:val="00E80AD8"/>
    <w:rsid w:val="00E81D41"/>
    <w:rsid w:val="00E82E5F"/>
    <w:rsid w:val="00E830E0"/>
    <w:rsid w:val="00E84D31"/>
    <w:rsid w:val="00E84ECF"/>
    <w:rsid w:val="00E90D19"/>
    <w:rsid w:val="00E92F36"/>
    <w:rsid w:val="00E9394D"/>
    <w:rsid w:val="00E94693"/>
    <w:rsid w:val="00E94BB5"/>
    <w:rsid w:val="00E95A78"/>
    <w:rsid w:val="00E96CFA"/>
    <w:rsid w:val="00E9709F"/>
    <w:rsid w:val="00E97B2E"/>
    <w:rsid w:val="00EA0B7A"/>
    <w:rsid w:val="00EA0C66"/>
    <w:rsid w:val="00EA0D23"/>
    <w:rsid w:val="00EA2002"/>
    <w:rsid w:val="00EA30F8"/>
    <w:rsid w:val="00EA5DD1"/>
    <w:rsid w:val="00EA70F6"/>
    <w:rsid w:val="00EB024D"/>
    <w:rsid w:val="00EC2392"/>
    <w:rsid w:val="00EC3024"/>
    <w:rsid w:val="00EC4B52"/>
    <w:rsid w:val="00ED0CD4"/>
    <w:rsid w:val="00ED1246"/>
    <w:rsid w:val="00ED237A"/>
    <w:rsid w:val="00EE0369"/>
    <w:rsid w:val="00EE1CC5"/>
    <w:rsid w:val="00EE2545"/>
    <w:rsid w:val="00EE39A3"/>
    <w:rsid w:val="00EE5381"/>
    <w:rsid w:val="00EE724F"/>
    <w:rsid w:val="00EE78C2"/>
    <w:rsid w:val="00EF0295"/>
    <w:rsid w:val="00EF0BF5"/>
    <w:rsid w:val="00EF145E"/>
    <w:rsid w:val="00EF15BC"/>
    <w:rsid w:val="00EF1F00"/>
    <w:rsid w:val="00EF2857"/>
    <w:rsid w:val="00EF4585"/>
    <w:rsid w:val="00EF50D4"/>
    <w:rsid w:val="00EF7D6A"/>
    <w:rsid w:val="00F0236F"/>
    <w:rsid w:val="00F071D9"/>
    <w:rsid w:val="00F12741"/>
    <w:rsid w:val="00F12942"/>
    <w:rsid w:val="00F13CCA"/>
    <w:rsid w:val="00F15523"/>
    <w:rsid w:val="00F1714B"/>
    <w:rsid w:val="00F2087C"/>
    <w:rsid w:val="00F20A07"/>
    <w:rsid w:val="00F2628D"/>
    <w:rsid w:val="00F267A3"/>
    <w:rsid w:val="00F269CF"/>
    <w:rsid w:val="00F275AB"/>
    <w:rsid w:val="00F30D5F"/>
    <w:rsid w:val="00F30EF5"/>
    <w:rsid w:val="00F35ADA"/>
    <w:rsid w:val="00F35C76"/>
    <w:rsid w:val="00F35FDC"/>
    <w:rsid w:val="00F36E95"/>
    <w:rsid w:val="00F4025C"/>
    <w:rsid w:val="00F40A5B"/>
    <w:rsid w:val="00F41FFE"/>
    <w:rsid w:val="00F431F4"/>
    <w:rsid w:val="00F47A03"/>
    <w:rsid w:val="00F5108B"/>
    <w:rsid w:val="00F520B1"/>
    <w:rsid w:val="00F52FBA"/>
    <w:rsid w:val="00F544EB"/>
    <w:rsid w:val="00F54F00"/>
    <w:rsid w:val="00F55C51"/>
    <w:rsid w:val="00F5644B"/>
    <w:rsid w:val="00F56CDF"/>
    <w:rsid w:val="00F621EF"/>
    <w:rsid w:val="00F63DFD"/>
    <w:rsid w:val="00F6451D"/>
    <w:rsid w:val="00F6678F"/>
    <w:rsid w:val="00F679B0"/>
    <w:rsid w:val="00F71698"/>
    <w:rsid w:val="00F72C6B"/>
    <w:rsid w:val="00F73C94"/>
    <w:rsid w:val="00F73DAC"/>
    <w:rsid w:val="00F750B2"/>
    <w:rsid w:val="00F80234"/>
    <w:rsid w:val="00F80B31"/>
    <w:rsid w:val="00F82860"/>
    <w:rsid w:val="00F8764F"/>
    <w:rsid w:val="00F9034B"/>
    <w:rsid w:val="00F91533"/>
    <w:rsid w:val="00F9576C"/>
    <w:rsid w:val="00F96072"/>
    <w:rsid w:val="00F96390"/>
    <w:rsid w:val="00F97A99"/>
    <w:rsid w:val="00F97BAA"/>
    <w:rsid w:val="00F97F4F"/>
    <w:rsid w:val="00FA0B65"/>
    <w:rsid w:val="00FA0C9E"/>
    <w:rsid w:val="00FA2BD2"/>
    <w:rsid w:val="00FA2D22"/>
    <w:rsid w:val="00FB4665"/>
    <w:rsid w:val="00FC0D78"/>
    <w:rsid w:val="00FC2A4A"/>
    <w:rsid w:val="00FC3434"/>
    <w:rsid w:val="00FC3483"/>
    <w:rsid w:val="00FC430E"/>
    <w:rsid w:val="00FC68DB"/>
    <w:rsid w:val="00FD1637"/>
    <w:rsid w:val="00FD4204"/>
    <w:rsid w:val="00FD5641"/>
    <w:rsid w:val="00FD57C2"/>
    <w:rsid w:val="00FD789B"/>
    <w:rsid w:val="00FE4887"/>
    <w:rsid w:val="00FF45C9"/>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5721D5"/>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qFormat/>
    <w:rsid w:val="00BE782C"/>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11">
    <w:name w:val="Неразрешенное упоминание1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semiHidden/>
    <w:unhideWhenUsed/>
    <w:rsid w:val="0022601E"/>
    <w:rPr>
      <w:sz w:val="16"/>
      <w:szCs w:val="16"/>
    </w:rPr>
  </w:style>
  <w:style w:type="paragraph" w:styleId="af6">
    <w:name w:val="annotation text"/>
    <w:basedOn w:val="a0"/>
    <w:link w:val="af7"/>
    <w:semiHidden/>
    <w:unhideWhenUsed/>
    <w:rsid w:val="0022601E"/>
    <w:rPr>
      <w:sz w:val="20"/>
      <w:szCs w:val="20"/>
    </w:rPr>
  </w:style>
  <w:style w:type="character" w:customStyle="1" w:styleId="af7">
    <w:name w:val="Текст примечания Знак"/>
    <w:basedOn w:val="a1"/>
    <w:link w:val="af6"/>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5">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qFormat/>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2"/>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2">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footnote text"/>
    <w:basedOn w:val="a0"/>
    <w:link w:val="aff9"/>
    <w:semiHidden/>
    <w:unhideWhenUsed/>
    <w:rsid w:val="001A02E3"/>
    <w:pPr>
      <w:autoSpaceDE/>
      <w:autoSpaceDN/>
      <w:spacing w:line="240" w:lineRule="auto"/>
      <w:ind w:firstLine="0"/>
      <w:jc w:val="center"/>
    </w:pPr>
    <w:rPr>
      <w:rFonts w:asciiTheme="minorHAnsi" w:eastAsiaTheme="minorHAnsi" w:hAnsiTheme="minorHAnsi" w:cstheme="minorBidi"/>
      <w:sz w:val="20"/>
      <w:szCs w:val="20"/>
      <w:lang w:eastAsia="en-US" w:bidi="ar-SA"/>
    </w:rPr>
  </w:style>
  <w:style w:type="character" w:customStyle="1" w:styleId="aff9">
    <w:name w:val="Текст сноски Знак"/>
    <w:basedOn w:val="a1"/>
    <w:link w:val="aff8"/>
    <w:semiHidden/>
    <w:rsid w:val="001A02E3"/>
    <w:rPr>
      <w:sz w:val="20"/>
      <w:szCs w:val="20"/>
      <w:lang w:val="ru-RU"/>
    </w:rPr>
  </w:style>
  <w:style w:type="character" w:styleId="affa">
    <w:name w:val="footnote reference"/>
    <w:basedOn w:val="a1"/>
    <w:uiPriority w:val="99"/>
    <w:semiHidden/>
    <w:unhideWhenUsed/>
    <w:rsid w:val="001A02E3"/>
    <w:rPr>
      <w:vertAlign w:val="superscript"/>
    </w:rPr>
  </w:style>
  <w:style w:type="paragraph" w:customStyle="1" w:styleId="xl94">
    <w:name w:val="xl94"/>
    <w:basedOn w:val="a0"/>
    <w:rsid w:val="00A77CD3"/>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A77CD3"/>
    <w:pPr>
      <w:pBdr>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6">
    <w:name w:val="xl96"/>
    <w:basedOn w:val="a0"/>
    <w:rsid w:val="00A77CD3"/>
    <w:pPr>
      <w:pBdr>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7">
    <w:name w:val="xl97"/>
    <w:basedOn w:val="a0"/>
    <w:rsid w:val="00A77CD3"/>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8">
    <w:name w:val="xl98"/>
    <w:basedOn w:val="a0"/>
    <w:rsid w:val="00A77CD3"/>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9">
    <w:name w:val="xl99"/>
    <w:basedOn w:val="a0"/>
    <w:rsid w:val="00A77CD3"/>
    <w:pPr>
      <w:pBdr>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100">
    <w:name w:val="xl100"/>
    <w:basedOn w:val="a0"/>
    <w:rsid w:val="00A77CD3"/>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101">
    <w:name w:val="xl101"/>
    <w:basedOn w:val="a0"/>
    <w:rsid w:val="00A77CD3"/>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102">
    <w:name w:val="xl102"/>
    <w:basedOn w:val="a0"/>
    <w:rsid w:val="00A77CD3"/>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103">
    <w:name w:val="xl103"/>
    <w:basedOn w:val="a0"/>
    <w:rsid w:val="005C3388"/>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104">
    <w:name w:val="xl104"/>
    <w:basedOn w:val="a0"/>
    <w:rsid w:val="005C3388"/>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105">
    <w:name w:val="xl105"/>
    <w:basedOn w:val="a0"/>
    <w:rsid w:val="005C3388"/>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6">
    <w:name w:val="xl106"/>
    <w:basedOn w:val="a0"/>
    <w:rsid w:val="005C338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18"/>
      <w:szCs w:val="18"/>
      <w:lang w:bidi="ar-SA"/>
    </w:rPr>
  </w:style>
  <w:style w:type="paragraph" w:customStyle="1" w:styleId="xl107">
    <w:name w:val="xl107"/>
    <w:basedOn w:val="a0"/>
    <w:rsid w:val="005C3388"/>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8">
    <w:name w:val="xl108"/>
    <w:basedOn w:val="a0"/>
    <w:rsid w:val="005C3388"/>
    <w:pPr>
      <w:pBdr>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b/>
      <w:bCs/>
      <w:sz w:val="18"/>
      <w:szCs w:val="18"/>
      <w:lang w:bidi="ar-SA"/>
    </w:rPr>
  </w:style>
  <w:style w:type="paragraph" w:customStyle="1" w:styleId="xl109">
    <w:name w:val="xl109"/>
    <w:basedOn w:val="a0"/>
    <w:rsid w:val="005C3388"/>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i/>
      <w:iCs/>
      <w:sz w:val="18"/>
      <w:szCs w:val="18"/>
      <w:lang w:bidi="ar-SA"/>
    </w:rPr>
  </w:style>
  <w:style w:type="paragraph" w:customStyle="1" w:styleId="xl110">
    <w:name w:val="xl110"/>
    <w:basedOn w:val="a0"/>
    <w:rsid w:val="005C3388"/>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i/>
      <w:iCs/>
      <w:sz w:val="18"/>
      <w:szCs w:val="18"/>
      <w:lang w:bidi="ar-SA"/>
    </w:rPr>
  </w:style>
  <w:style w:type="paragraph" w:customStyle="1" w:styleId="xl111">
    <w:name w:val="xl111"/>
    <w:basedOn w:val="a0"/>
    <w:rsid w:val="005C3388"/>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2">
    <w:name w:val="xl112"/>
    <w:basedOn w:val="a0"/>
    <w:rsid w:val="005C3388"/>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3">
    <w:name w:val="xl113"/>
    <w:basedOn w:val="a0"/>
    <w:rsid w:val="005C3388"/>
    <w:pPr>
      <w:pBdr>
        <w:top w:val="single" w:sz="4" w:space="0" w:color="auto"/>
        <w:left w:val="single" w:sz="4" w:space="0" w:color="auto"/>
        <w:bottom w:val="double" w:sz="6" w:space="0" w:color="auto"/>
        <w:right w:val="single" w:sz="4" w:space="0" w:color="auto"/>
      </w:pBdr>
      <w:shd w:val="clear" w:color="000000" w:fill="FFC000"/>
      <w:autoSpaceDE/>
      <w:autoSpaceDN/>
      <w:spacing w:before="100" w:beforeAutospacing="1" w:after="100" w:afterAutospacing="1" w:line="240" w:lineRule="auto"/>
      <w:ind w:firstLine="0"/>
      <w:jc w:val="left"/>
    </w:pPr>
    <w:rPr>
      <w:sz w:val="18"/>
      <w:szCs w:val="18"/>
      <w:lang w:bidi="ar-SA"/>
    </w:rPr>
  </w:style>
  <w:style w:type="paragraph" w:customStyle="1" w:styleId="xl114">
    <w:name w:val="xl114"/>
    <w:basedOn w:val="a0"/>
    <w:rsid w:val="005C3388"/>
    <w:pPr>
      <w:pBdr>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5">
    <w:name w:val="xl115"/>
    <w:basedOn w:val="a0"/>
    <w:rsid w:val="005C3388"/>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i/>
      <w:iCs/>
      <w:sz w:val="18"/>
      <w:szCs w:val="18"/>
      <w:lang w:bidi="ar-SA"/>
    </w:rPr>
  </w:style>
  <w:style w:type="paragraph" w:customStyle="1" w:styleId="xl116">
    <w:name w:val="xl116"/>
    <w:basedOn w:val="a0"/>
    <w:rsid w:val="005C3388"/>
    <w:pPr>
      <w:pBdr>
        <w:top w:val="single" w:sz="4" w:space="0" w:color="auto"/>
        <w:left w:val="single" w:sz="4" w:space="0" w:color="auto"/>
        <w:bottom w:val="double" w:sz="6" w:space="0" w:color="auto"/>
        <w:right w:val="single" w:sz="4" w:space="0" w:color="auto"/>
      </w:pBdr>
      <w:shd w:val="clear" w:color="000000" w:fill="FFC000"/>
      <w:autoSpaceDE/>
      <w:autoSpaceDN/>
      <w:spacing w:before="100" w:beforeAutospacing="1" w:after="100" w:afterAutospacing="1" w:line="240" w:lineRule="auto"/>
      <w:ind w:firstLine="0"/>
      <w:jc w:val="left"/>
    </w:pPr>
    <w:rPr>
      <w:i/>
      <w:iCs/>
      <w:sz w:val="18"/>
      <w:szCs w:val="18"/>
      <w:lang w:bidi="ar-SA"/>
    </w:rPr>
  </w:style>
  <w:style w:type="paragraph" w:customStyle="1" w:styleId="xl117">
    <w:name w:val="xl117"/>
    <w:basedOn w:val="a0"/>
    <w:rsid w:val="005C3388"/>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8">
    <w:name w:val="xl118"/>
    <w:basedOn w:val="a0"/>
    <w:rsid w:val="005C3388"/>
    <w:pPr>
      <w:pBdr>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9">
    <w:name w:val="xl119"/>
    <w:basedOn w:val="a0"/>
    <w:rsid w:val="005C3388"/>
    <w:pPr>
      <w:pBdr>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0">
    <w:name w:val="xl120"/>
    <w:basedOn w:val="a0"/>
    <w:rsid w:val="005C3388"/>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1">
    <w:name w:val="xl121"/>
    <w:basedOn w:val="a0"/>
    <w:rsid w:val="005C3388"/>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2">
    <w:name w:val="xl122"/>
    <w:basedOn w:val="a0"/>
    <w:rsid w:val="005C3388"/>
    <w:pPr>
      <w:pBdr>
        <w:top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3">
    <w:name w:val="xl123"/>
    <w:basedOn w:val="a0"/>
    <w:rsid w:val="005C3388"/>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4">
    <w:name w:val="xl124"/>
    <w:basedOn w:val="a0"/>
    <w:rsid w:val="005C3388"/>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25">
    <w:name w:val="xl125"/>
    <w:basedOn w:val="a0"/>
    <w:rsid w:val="00DA1F19"/>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6">
    <w:name w:val="xl126"/>
    <w:basedOn w:val="a0"/>
    <w:rsid w:val="00DA1F19"/>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7">
    <w:name w:val="xl127"/>
    <w:basedOn w:val="a0"/>
    <w:rsid w:val="00DA1F19"/>
    <w:pPr>
      <w:pBdr>
        <w:top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8">
    <w:name w:val="xl128"/>
    <w:basedOn w:val="a0"/>
    <w:rsid w:val="00DA1F19"/>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9">
    <w:name w:val="xl129"/>
    <w:basedOn w:val="a0"/>
    <w:rsid w:val="00DA1F19"/>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30">
    <w:name w:val="xl130"/>
    <w:basedOn w:val="a0"/>
    <w:rsid w:val="0000615F"/>
    <w:pPr>
      <w:pBdr>
        <w:top w:val="single" w:sz="4" w:space="0" w:color="auto"/>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b/>
      <w:bCs/>
      <w:sz w:val="18"/>
      <w:szCs w:val="18"/>
      <w:lang w:bidi="ar-SA"/>
    </w:rPr>
  </w:style>
  <w:style w:type="table" w:customStyle="1" w:styleId="24">
    <w:name w:val="Сетка таблицы2"/>
    <w:basedOn w:val="a2"/>
    <w:next w:val="af0"/>
    <w:uiPriority w:val="39"/>
    <w:rsid w:val="00461231"/>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5721D5"/>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qFormat/>
    <w:rsid w:val="00BE782C"/>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11">
    <w:name w:val="Неразрешенное упоминание1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semiHidden/>
    <w:unhideWhenUsed/>
    <w:rsid w:val="0022601E"/>
    <w:rPr>
      <w:sz w:val="16"/>
      <w:szCs w:val="16"/>
    </w:rPr>
  </w:style>
  <w:style w:type="paragraph" w:styleId="af6">
    <w:name w:val="annotation text"/>
    <w:basedOn w:val="a0"/>
    <w:link w:val="af7"/>
    <w:semiHidden/>
    <w:unhideWhenUsed/>
    <w:rsid w:val="0022601E"/>
    <w:rPr>
      <w:sz w:val="20"/>
      <w:szCs w:val="20"/>
    </w:rPr>
  </w:style>
  <w:style w:type="character" w:customStyle="1" w:styleId="af7">
    <w:name w:val="Текст примечания Знак"/>
    <w:basedOn w:val="a1"/>
    <w:link w:val="af6"/>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5">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qFormat/>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2"/>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2">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footnote text"/>
    <w:basedOn w:val="a0"/>
    <w:link w:val="aff9"/>
    <w:semiHidden/>
    <w:unhideWhenUsed/>
    <w:rsid w:val="001A02E3"/>
    <w:pPr>
      <w:autoSpaceDE/>
      <w:autoSpaceDN/>
      <w:spacing w:line="240" w:lineRule="auto"/>
      <w:ind w:firstLine="0"/>
      <w:jc w:val="center"/>
    </w:pPr>
    <w:rPr>
      <w:rFonts w:asciiTheme="minorHAnsi" w:eastAsiaTheme="minorHAnsi" w:hAnsiTheme="minorHAnsi" w:cstheme="minorBidi"/>
      <w:sz w:val="20"/>
      <w:szCs w:val="20"/>
      <w:lang w:eastAsia="en-US" w:bidi="ar-SA"/>
    </w:rPr>
  </w:style>
  <w:style w:type="character" w:customStyle="1" w:styleId="aff9">
    <w:name w:val="Текст сноски Знак"/>
    <w:basedOn w:val="a1"/>
    <w:link w:val="aff8"/>
    <w:semiHidden/>
    <w:rsid w:val="001A02E3"/>
    <w:rPr>
      <w:sz w:val="20"/>
      <w:szCs w:val="20"/>
      <w:lang w:val="ru-RU"/>
    </w:rPr>
  </w:style>
  <w:style w:type="character" w:styleId="affa">
    <w:name w:val="footnote reference"/>
    <w:basedOn w:val="a1"/>
    <w:uiPriority w:val="99"/>
    <w:semiHidden/>
    <w:unhideWhenUsed/>
    <w:rsid w:val="001A02E3"/>
    <w:rPr>
      <w:vertAlign w:val="superscript"/>
    </w:rPr>
  </w:style>
  <w:style w:type="paragraph" w:customStyle="1" w:styleId="xl94">
    <w:name w:val="xl94"/>
    <w:basedOn w:val="a0"/>
    <w:rsid w:val="00A77CD3"/>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A77CD3"/>
    <w:pPr>
      <w:pBdr>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6">
    <w:name w:val="xl96"/>
    <w:basedOn w:val="a0"/>
    <w:rsid w:val="00A77CD3"/>
    <w:pPr>
      <w:pBdr>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7">
    <w:name w:val="xl97"/>
    <w:basedOn w:val="a0"/>
    <w:rsid w:val="00A77CD3"/>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8">
    <w:name w:val="xl98"/>
    <w:basedOn w:val="a0"/>
    <w:rsid w:val="00A77CD3"/>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9">
    <w:name w:val="xl99"/>
    <w:basedOn w:val="a0"/>
    <w:rsid w:val="00A77CD3"/>
    <w:pPr>
      <w:pBdr>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100">
    <w:name w:val="xl100"/>
    <w:basedOn w:val="a0"/>
    <w:rsid w:val="00A77CD3"/>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101">
    <w:name w:val="xl101"/>
    <w:basedOn w:val="a0"/>
    <w:rsid w:val="00A77CD3"/>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102">
    <w:name w:val="xl102"/>
    <w:basedOn w:val="a0"/>
    <w:rsid w:val="00A77CD3"/>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103">
    <w:name w:val="xl103"/>
    <w:basedOn w:val="a0"/>
    <w:rsid w:val="005C3388"/>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104">
    <w:name w:val="xl104"/>
    <w:basedOn w:val="a0"/>
    <w:rsid w:val="005C3388"/>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105">
    <w:name w:val="xl105"/>
    <w:basedOn w:val="a0"/>
    <w:rsid w:val="005C3388"/>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6">
    <w:name w:val="xl106"/>
    <w:basedOn w:val="a0"/>
    <w:rsid w:val="005C338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18"/>
      <w:szCs w:val="18"/>
      <w:lang w:bidi="ar-SA"/>
    </w:rPr>
  </w:style>
  <w:style w:type="paragraph" w:customStyle="1" w:styleId="xl107">
    <w:name w:val="xl107"/>
    <w:basedOn w:val="a0"/>
    <w:rsid w:val="005C3388"/>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8">
    <w:name w:val="xl108"/>
    <w:basedOn w:val="a0"/>
    <w:rsid w:val="005C3388"/>
    <w:pPr>
      <w:pBdr>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b/>
      <w:bCs/>
      <w:sz w:val="18"/>
      <w:szCs w:val="18"/>
      <w:lang w:bidi="ar-SA"/>
    </w:rPr>
  </w:style>
  <w:style w:type="paragraph" w:customStyle="1" w:styleId="xl109">
    <w:name w:val="xl109"/>
    <w:basedOn w:val="a0"/>
    <w:rsid w:val="005C3388"/>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i/>
      <w:iCs/>
      <w:sz w:val="18"/>
      <w:szCs w:val="18"/>
      <w:lang w:bidi="ar-SA"/>
    </w:rPr>
  </w:style>
  <w:style w:type="paragraph" w:customStyle="1" w:styleId="xl110">
    <w:name w:val="xl110"/>
    <w:basedOn w:val="a0"/>
    <w:rsid w:val="005C3388"/>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i/>
      <w:iCs/>
      <w:sz w:val="18"/>
      <w:szCs w:val="18"/>
      <w:lang w:bidi="ar-SA"/>
    </w:rPr>
  </w:style>
  <w:style w:type="paragraph" w:customStyle="1" w:styleId="xl111">
    <w:name w:val="xl111"/>
    <w:basedOn w:val="a0"/>
    <w:rsid w:val="005C3388"/>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2">
    <w:name w:val="xl112"/>
    <w:basedOn w:val="a0"/>
    <w:rsid w:val="005C3388"/>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3">
    <w:name w:val="xl113"/>
    <w:basedOn w:val="a0"/>
    <w:rsid w:val="005C3388"/>
    <w:pPr>
      <w:pBdr>
        <w:top w:val="single" w:sz="4" w:space="0" w:color="auto"/>
        <w:left w:val="single" w:sz="4" w:space="0" w:color="auto"/>
        <w:bottom w:val="double" w:sz="6" w:space="0" w:color="auto"/>
        <w:right w:val="single" w:sz="4" w:space="0" w:color="auto"/>
      </w:pBdr>
      <w:shd w:val="clear" w:color="000000" w:fill="FFC000"/>
      <w:autoSpaceDE/>
      <w:autoSpaceDN/>
      <w:spacing w:before="100" w:beforeAutospacing="1" w:after="100" w:afterAutospacing="1" w:line="240" w:lineRule="auto"/>
      <w:ind w:firstLine="0"/>
      <w:jc w:val="left"/>
    </w:pPr>
    <w:rPr>
      <w:sz w:val="18"/>
      <w:szCs w:val="18"/>
      <w:lang w:bidi="ar-SA"/>
    </w:rPr>
  </w:style>
  <w:style w:type="paragraph" w:customStyle="1" w:styleId="xl114">
    <w:name w:val="xl114"/>
    <w:basedOn w:val="a0"/>
    <w:rsid w:val="005C3388"/>
    <w:pPr>
      <w:pBdr>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5">
    <w:name w:val="xl115"/>
    <w:basedOn w:val="a0"/>
    <w:rsid w:val="005C3388"/>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i/>
      <w:iCs/>
      <w:sz w:val="18"/>
      <w:szCs w:val="18"/>
      <w:lang w:bidi="ar-SA"/>
    </w:rPr>
  </w:style>
  <w:style w:type="paragraph" w:customStyle="1" w:styleId="xl116">
    <w:name w:val="xl116"/>
    <w:basedOn w:val="a0"/>
    <w:rsid w:val="005C3388"/>
    <w:pPr>
      <w:pBdr>
        <w:top w:val="single" w:sz="4" w:space="0" w:color="auto"/>
        <w:left w:val="single" w:sz="4" w:space="0" w:color="auto"/>
        <w:bottom w:val="double" w:sz="6" w:space="0" w:color="auto"/>
        <w:right w:val="single" w:sz="4" w:space="0" w:color="auto"/>
      </w:pBdr>
      <w:shd w:val="clear" w:color="000000" w:fill="FFC000"/>
      <w:autoSpaceDE/>
      <w:autoSpaceDN/>
      <w:spacing w:before="100" w:beforeAutospacing="1" w:after="100" w:afterAutospacing="1" w:line="240" w:lineRule="auto"/>
      <w:ind w:firstLine="0"/>
      <w:jc w:val="left"/>
    </w:pPr>
    <w:rPr>
      <w:i/>
      <w:iCs/>
      <w:sz w:val="18"/>
      <w:szCs w:val="18"/>
      <w:lang w:bidi="ar-SA"/>
    </w:rPr>
  </w:style>
  <w:style w:type="paragraph" w:customStyle="1" w:styleId="xl117">
    <w:name w:val="xl117"/>
    <w:basedOn w:val="a0"/>
    <w:rsid w:val="005C3388"/>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8">
    <w:name w:val="xl118"/>
    <w:basedOn w:val="a0"/>
    <w:rsid w:val="005C3388"/>
    <w:pPr>
      <w:pBdr>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9">
    <w:name w:val="xl119"/>
    <w:basedOn w:val="a0"/>
    <w:rsid w:val="005C3388"/>
    <w:pPr>
      <w:pBdr>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0">
    <w:name w:val="xl120"/>
    <w:basedOn w:val="a0"/>
    <w:rsid w:val="005C3388"/>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1">
    <w:name w:val="xl121"/>
    <w:basedOn w:val="a0"/>
    <w:rsid w:val="005C3388"/>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2">
    <w:name w:val="xl122"/>
    <w:basedOn w:val="a0"/>
    <w:rsid w:val="005C3388"/>
    <w:pPr>
      <w:pBdr>
        <w:top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3">
    <w:name w:val="xl123"/>
    <w:basedOn w:val="a0"/>
    <w:rsid w:val="005C3388"/>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4">
    <w:name w:val="xl124"/>
    <w:basedOn w:val="a0"/>
    <w:rsid w:val="005C3388"/>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25">
    <w:name w:val="xl125"/>
    <w:basedOn w:val="a0"/>
    <w:rsid w:val="00DA1F19"/>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6">
    <w:name w:val="xl126"/>
    <w:basedOn w:val="a0"/>
    <w:rsid w:val="00DA1F19"/>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7">
    <w:name w:val="xl127"/>
    <w:basedOn w:val="a0"/>
    <w:rsid w:val="00DA1F19"/>
    <w:pPr>
      <w:pBdr>
        <w:top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8">
    <w:name w:val="xl128"/>
    <w:basedOn w:val="a0"/>
    <w:rsid w:val="00DA1F19"/>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9">
    <w:name w:val="xl129"/>
    <w:basedOn w:val="a0"/>
    <w:rsid w:val="00DA1F19"/>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30">
    <w:name w:val="xl130"/>
    <w:basedOn w:val="a0"/>
    <w:rsid w:val="0000615F"/>
    <w:pPr>
      <w:pBdr>
        <w:top w:val="single" w:sz="4" w:space="0" w:color="auto"/>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b/>
      <w:bCs/>
      <w:sz w:val="18"/>
      <w:szCs w:val="18"/>
      <w:lang w:bidi="ar-SA"/>
    </w:rPr>
  </w:style>
  <w:style w:type="table" w:customStyle="1" w:styleId="24">
    <w:name w:val="Сетка таблицы2"/>
    <w:basedOn w:val="a2"/>
    <w:next w:val="af0"/>
    <w:uiPriority w:val="39"/>
    <w:rsid w:val="00461231"/>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4015621">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525878">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77292486">
      <w:bodyDiv w:val="1"/>
      <w:marLeft w:val="0"/>
      <w:marRight w:val="0"/>
      <w:marTop w:val="0"/>
      <w:marBottom w:val="0"/>
      <w:divBdr>
        <w:top w:val="none" w:sz="0" w:space="0" w:color="auto"/>
        <w:left w:val="none" w:sz="0" w:space="0" w:color="auto"/>
        <w:bottom w:val="none" w:sz="0" w:space="0" w:color="auto"/>
        <w:right w:val="none" w:sz="0" w:space="0" w:color="auto"/>
      </w:divBdr>
    </w:div>
    <w:div w:id="78521985">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29594481">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53180396">
      <w:bodyDiv w:val="1"/>
      <w:marLeft w:val="0"/>
      <w:marRight w:val="0"/>
      <w:marTop w:val="0"/>
      <w:marBottom w:val="0"/>
      <w:divBdr>
        <w:top w:val="none" w:sz="0" w:space="0" w:color="auto"/>
        <w:left w:val="none" w:sz="0" w:space="0" w:color="auto"/>
        <w:bottom w:val="none" w:sz="0" w:space="0" w:color="auto"/>
        <w:right w:val="none" w:sz="0" w:space="0" w:color="auto"/>
      </w:divBdr>
    </w:div>
    <w:div w:id="162090743">
      <w:bodyDiv w:val="1"/>
      <w:marLeft w:val="0"/>
      <w:marRight w:val="0"/>
      <w:marTop w:val="0"/>
      <w:marBottom w:val="0"/>
      <w:divBdr>
        <w:top w:val="none" w:sz="0" w:space="0" w:color="auto"/>
        <w:left w:val="none" w:sz="0" w:space="0" w:color="auto"/>
        <w:bottom w:val="none" w:sz="0" w:space="0" w:color="auto"/>
        <w:right w:val="none" w:sz="0" w:space="0" w:color="auto"/>
      </w:divBdr>
    </w:div>
    <w:div w:id="191192430">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528567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50085685">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74601739">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88516539">
      <w:bodyDiv w:val="1"/>
      <w:marLeft w:val="0"/>
      <w:marRight w:val="0"/>
      <w:marTop w:val="0"/>
      <w:marBottom w:val="0"/>
      <w:divBdr>
        <w:top w:val="none" w:sz="0" w:space="0" w:color="auto"/>
        <w:left w:val="none" w:sz="0" w:space="0" w:color="auto"/>
        <w:bottom w:val="none" w:sz="0" w:space="0" w:color="auto"/>
        <w:right w:val="none" w:sz="0" w:space="0" w:color="auto"/>
      </w:divBdr>
    </w:div>
    <w:div w:id="289940563">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305195">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35117711">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8340600">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3948737">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0200419">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38641526">
      <w:bodyDiv w:val="1"/>
      <w:marLeft w:val="0"/>
      <w:marRight w:val="0"/>
      <w:marTop w:val="0"/>
      <w:marBottom w:val="0"/>
      <w:divBdr>
        <w:top w:val="none" w:sz="0" w:space="0" w:color="auto"/>
        <w:left w:val="none" w:sz="0" w:space="0" w:color="auto"/>
        <w:bottom w:val="none" w:sz="0" w:space="0" w:color="auto"/>
        <w:right w:val="none" w:sz="0" w:space="0" w:color="auto"/>
      </w:divBdr>
    </w:div>
    <w:div w:id="457261156">
      <w:bodyDiv w:val="1"/>
      <w:marLeft w:val="0"/>
      <w:marRight w:val="0"/>
      <w:marTop w:val="0"/>
      <w:marBottom w:val="0"/>
      <w:divBdr>
        <w:top w:val="none" w:sz="0" w:space="0" w:color="auto"/>
        <w:left w:val="none" w:sz="0" w:space="0" w:color="auto"/>
        <w:bottom w:val="none" w:sz="0" w:space="0" w:color="auto"/>
        <w:right w:val="none" w:sz="0" w:space="0" w:color="auto"/>
      </w:divBdr>
    </w:div>
    <w:div w:id="458256655">
      <w:bodyDiv w:val="1"/>
      <w:marLeft w:val="0"/>
      <w:marRight w:val="0"/>
      <w:marTop w:val="0"/>
      <w:marBottom w:val="0"/>
      <w:divBdr>
        <w:top w:val="none" w:sz="0" w:space="0" w:color="auto"/>
        <w:left w:val="none" w:sz="0" w:space="0" w:color="auto"/>
        <w:bottom w:val="none" w:sz="0" w:space="0" w:color="auto"/>
        <w:right w:val="none" w:sz="0" w:space="0" w:color="auto"/>
      </w:divBdr>
    </w:div>
    <w:div w:id="459811405">
      <w:bodyDiv w:val="1"/>
      <w:marLeft w:val="0"/>
      <w:marRight w:val="0"/>
      <w:marTop w:val="0"/>
      <w:marBottom w:val="0"/>
      <w:divBdr>
        <w:top w:val="none" w:sz="0" w:space="0" w:color="auto"/>
        <w:left w:val="none" w:sz="0" w:space="0" w:color="auto"/>
        <w:bottom w:val="none" w:sz="0" w:space="0" w:color="auto"/>
        <w:right w:val="none" w:sz="0" w:space="0" w:color="auto"/>
      </w:divBdr>
    </w:div>
    <w:div w:id="469056994">
      <w:bodyDiv w:val="1"/>
      <w:marLeft w:val="0"/>
      <w:marRight w:val="0"/>
      <w:marTop w:val="0"/>
      <w:marBottom w:val="0"/>
      <w:divBdr>
        <w:top w:val="none" w:sz="0" w:space="0" w:color="auto"/>
        <w:left w:val="none" w:sz="0" w:space="0" w:color="auto"/>
        <w:bottom w:val="none" w:sz="0" w:space="0" w:color="auto"/>
        <w:right w:val="none" w:sz="0" w:space="0" w:color="auto"/>
      </w:divBdr>
    </w:div>
    <w:div w:id="472791232">
      <w:bodyDiv w:val="1"/>
      <w:marLeft w:val="0"/>
      <w:marRight w:val="0"/>
      <w:marTop w:val="0"/>
      <w:marBottom w:val="0"/>
      <w:divBdr>
        <w:top w:val="none" w:sz="0" w:space="0" w:color="auto"/>
        <w:left w:val="none" w:sz="0" w:space="0" w:color="auto"/>
        <w:bottom w:val="none" w:sz="0" w:space="0" w:color="auto"/>
        <w:right w:val="none" w:sz="0" w:space="0" w:color="auto"/>
      </w:divBdr>
    </w:div>
    <w:div w:id="494495551">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6507112">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56010354">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66495590">
      <w:bodyDiv w:val="1"/>
      <w:marLeft w:val="0"/>
      <w:marRight w:val="0"/>
      <w:marTop w:val="0"/>
      <w:marBottom w:val="0"/>
      <w:divBdr>
        <w:top w:val="none" w:sz="0" w:space="0" w:color="auto"/>
        <w:left w:val="none" w:sz="0" w:space="0" w:color="auto"/>
        <w:bottom w:val="none" w:sz="0" w:space="0" w:color="auto"/>
        <w:right w:val="none" w:sz="0" w:space="0" w:color="auto"/>
      </w:divBdr>
    </w:div>
    <w:div w:id="567572350">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38612939">
      <w:bodyDiv w:val="1"/>
      <w:marLeft w:val="0"/>
      <w:marRight w:val="0"/>
      <w:marTop w:val="0"/>
      <w:marBottom w:val="0"/>
      <w:divBdr>
        <w:top w:val="none" w:sz="0" w:space="0" w:color="auto"/>
        <w:left w:val="none" w:sz="0" w:space="0" w:color="auto"/>
        <w:bottom w:val="none" w:sz="0" w:space="0" w:color="auto"/>
        <w:right w:val="none" w:sz="0" w:space="0" w:color="auto"/>
      </w:divBdr>
    </w:div>
    <w:div w:id="641614165">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585990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693698639">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33313896">
      <w:bodyDiv w:val="1"/>
      <w:marLeft w:val="0"/>
      <w:marRight w:val="0"/>
      <w:marTop w:val="0"/>
      <w:marBottom w:val="0"/>
      <w:divBdr>
        <w:top w:val="none" w:sz="0" w:space="0" w:color="auto"/>
        <w:left w:val="none" w:sz="0" w:space="0" w:color="auto"/>
        <w:bottom w:val="none" w:sz="0" w:space="0" w:color="auto"/>
        <w:right w:val="none" w:sz="0" w:space="0" w:color="auto"/>
      </w:divBdr>
    </w:div>
    <w:div w:id="738137332">
      <w:bodyDiv w:val="1"/>
      <w:marLeft w:val="0"/>
      <w:marRight w:val="0"/>
      <w:marTop w:val="0"/>
      <w:marBottom w:val="0"/>
      <w:divBdr>
        <w:top w:val="none" w:sz="0" w:space="0" w:color="auto"/>
        <w:left w:val="none" w:sz="0" w:space="0" w:color="auto"/>
        <w:bottom w:val="none" w:sz="0" w:space="0" w:color="auto"/>
        <w:right w:val="none" w:sz="0" w:space="0" w:color="auto"/>
      </w:divBdr>
    </w:div>
    <w:div w:id="738672069">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456688">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68888695">
      <w:bodyDiv w:val="1"/>
      <w:marLeft w:val="0"/>
      <w:marRight w:val="0"/>
      <w:marTop w:val="0"/>
      <w:marBottom w:val="0"/>
      <w:divBdr>
        <w:top w:val="none" w:sz="0" w:space="0" w:color="auto"/>
        <w:left w:val="none" w:sz="0" w:space="0" w:color="auto"/>
        <w:bottom w:val="none" w:sz="0" w:space="0" w:color="auto"/>
        <w:right w:val="none" w:sz="0" w:space="0" w:color="auto"/>
      </w:divBdr>
    </w:div>
    <w:div w:id="776602733">
      <w:bodyDiv w:val="1"/>
      <w:marLeft w:val="0"/>
      <w:marRight w:val="0"/>
      <w:marTop w:val="0"/>
      <w:marBottom w:val="0"/>
      <w:divBdr>
        <w:top w:val="none" w:sz="0" w:space="0" w:color="auto"/>
        <w:left w:val="none" w:sz="0" w:space="0" w:color="auto"/>
        <w:bottom w:val="none" w:sz="0" w:space="0" w:color="auto"/>
        <w:right w:val="none" w:sz="0" w:space="0" w:color="auto"/>
      </w:divBdr>
    </w:div>
    <w:div w:id="783839796">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7865083">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26822728">
      <w:bodyDiv w:val="1"/>
      <w:marLeft w:val="0"/>
      <w:marRight w:val="0"/>
      <w:marTop w:val="0"/>
      <w:marBottom w:val="0"/>
      <w:divBdr>
        <w:top w:val="none" w:sz="0" w:space="0" w:color="auto"/>
        <w:left w:val="none" w:sz="0" w:space="0" w:color="auto"/>
        <w:bottom w:val="none" w:sz="0" w:space="0" w:color="auto"/>
        <w:right w:val="none" w:sz="0" w:space="0" w:color="auto"/>
      </w:divBdr>
    </w:div>
    <w:div w:id="829517948">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5991011">
      <w:bodyDiv w:val="1"/>
      <w:marLeft w:val="0"/>
      <w:marRight w:val="0"/>
      <w:marTop w:val="0"/>
      <w:marBottom w:val="0"/>
      <w:divBdr>
        <w:top w:val="none" w:sz="0" w:space="0" w:color="auto"/>
        <w:left w:val="none" w:sz="0" w:space="0" w:color="auto"/>
        <w:bottom w:val="none" w:sz="0" w:space="0" w:color="auto"/>
        <w:right w:val="none" w:sz="0" w:space="0" w:color="auto"/>
      </w:divBdr>
    </w:div>
    <w:div w:id="887298147">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779220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160006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990794226">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27563389">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67729367">
      <w:bodyDiv w:val="1"/>
      <w:marLeft w:val="0"/>
      <w:marRight w:val="0"/>
      <w:marTop w:val="0"/>
      <w:marBottom w:val="0"/>
      <w:divBdr>
        <w:top w:val="none" w:sz="0" w:space="0" w:color="auto"/>
        <w:left w:val="none" w:sz="0" w:space="0" w:color="auto"/>
        <w:bottom w:val="none" w:sz="0" w:space="0" w:color="auto"/>
        <w:right w:val="none" w:sz="0" w:space="0" w:color="auto"/>
      </w:divBdr>
    </w:div>
    <w:div w:id="1068192280">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101022866">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07382616">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47015102">
      <w:bodyDiv w:val="1"/>
      <w:marLeft w:val="0"/>
      <w:marRight w:val="0"/>
      <w:marTop w:val="0"/>
      <w:marBottom w:val="0"/>
      <w:divBdr>
        <w:top w:val="none" w:sz="0" w:space="0" w:color="auto"/>
        <w:left w:val="none" w:sz="0" w:space="0" w:color="auto"/>
        <w:bottom w:val="none" w:sz="0" w:space="0" w:color="auto"/>
        <w:right w:val="none" w:sz="0" w:space="0" w:color="auto"/>
      </w:divBdr>
    </w:div>
    <w:div w:id="1152795625">
      <w:bodyDiv w:val="1"/>
      <w:marLeft w:val="0"/>
      <w:marRight w:val="0"/>
      <w:marTop w:val="0"/>
      <w:marBottom w:val="0"/>
      <w:divBdr>
        <w:top w:val="none" w:sz="0" w:space="0" w:color="auto"/>
        <w:left w:val="none" w:sz="0" w:space="0" w:color="auto"/>
        <w:bottom w:val="none" w:sz="0" w:space="0" w:color="auto"/>
        <w:right w:val="none" w:sz="0" w:space="0" w:color="auto"/>
      </w:divBdr>
    </w:div>
    <w:div w:id="115376222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72379681">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06789842">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29922726">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49079550">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61794705">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49943214">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85055875">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00636745">
      <w:bodyDiv w:val="1"/>
      <w:marLeft w:val="0"/>
      <w:marRight w:val="0"/>
      <w:marTop w:val="0"/>
      <w:marBottom w:val="0"/>
      <w:divBdr>
        <w:top w:val="none" w:sz="0" w:space="0" w:color="auto"/>
        <w:left w:val="none" w:sz="0" w:space="0" w:color="auto"/>
        <w:bottom w:val="none" w:sz="0" w:space="0" w:color="auto"/>
        <w:right w:val="none" w:sz="0" w:space="0" w:color="auto"/>
      </w:divBdr>
    </w:div>
    <w:div w:id="1400983237">
      <w:bodyDiv w:val="1"/>
      <w:marLeft w:val="0"/>
      <w:marRight w:val="0"/>
      <w:marTop w:val="0"/>
      <w:marBottom w:val="0"/>
      <w:divBdr>
        <w:top w:val="none" w:sz="0" w:space="0" w:color="auto"/>
        <w:left w:val="none" w:sz="0" w:space="0" w:color="auto"/>
        <w:bottom w:val="none" w:sz="0" w:space="0" w:color="auto"/>
        <w:right w:val="none" w:sz="0" w:space="0" w:color="auto"/>
      </w:divBdr>
    </w:div>
    <w:div w:id="1402214887">
      <w:bodyDiv w:val="1"/>
      <w:marLeft w:val="0"/>
      <w:marRight w:val="0"/>
      <w:marTop w:val="0"/>
      <w:marBottom w:val="0"/>
      <w:divBdr>
        <w:top w:val="none" w:sz="0" w:space="0" w:color="auto"/>
        <w:left w:val="none" w:sz="0" w:space="0" w:color="auto"/>
        <w:bottom w:val="none" w:sz="0" w:space="0" w:color="auto"/>
        <w:right w:val="none" w:sz="0" w:space="0" w:color="auto"/>
      </w:divBdr>
    </w:div>
    <w:div w:id="1411850974">
      <w:bodyDiv w:val="1"/>
      <w:marLeft w:val="0"/>
      <w:marRight w:val="0"/>
      <w:marTop w:val="0"/>
      <w:marBottom w:val="0"/>
      <w:divBdr>
        <w:top w:val="none" w:sz="0" w:space="0" w:color="auto"/>
        <w:left w:val="none" w:sz="0" w:space="0" w:color="auto"/>
        <w:bottom w:val="none" w:sz="0" w:space="0" w:color="auto"/>
        <w:right w:val="none" w:sz="0" w:space="0" w:color="auto"/>
      </w:divBdr>
    </w:div>
    <w:div w:id="1414083541">
      <w:bodyDiv w:val="1"/>
      <w:marLeft w:val="0"/>
      <w:marRight w:val="0"/>
      <w:marTop w:val="0"/>
      <w:marBottom w:val="0"/>
      <w:divBdr>
        <w:top w:val="none" w:sz="0" w:space="0" w:color="auto"/>
        <w:left w:val="none" w:sz="0" w:space="0" w:color="auto"/>
        <w:bottom w:val="none" w:sz="0" w:space="0" w:color="auto"/>
        <w:right w:val="none" w:sz="0" w:space="0" w:color="auto"/>
      </w:divBdr>
    </w:div>
    <w:div w:id="1419407176">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58601281">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4061650">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511873359">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3593365">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47527021">
      <w:bodyDiv w:val="1"/>
      <w:marLeft w:val="0"/>
      <w:marRight w:val="0"/>
      <w:marTop w:val="0"/>
      <w:marBottom w:val="0"/>
      <w:divBdr>
        <w:top w:val="none" w:sz="0" w:space="0" w:color="auto"/>
        <w:left w:val="none" w:sz="0" w:space="0" w:color="auto"/>
        <w:bottom w:val="none" w:sz="0" w:space="0" w:color="auto"/>
        <w:right w:val="none" w:sz="0" w:space="0" w:color="auto"/>
      </w:divBdr>
    </w:div>
    <w:div w:id="1570193970">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600790105">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1888007">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3514813">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26959516">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7395779">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698115440">
      <w:bodyDiv w:val="1"/>
      <w:marLeft w:val="0"/>
      <w:marRight w:val="0"/>
      <w:marTop w:val="0"/>
      <w:marBottom w:val="0"/>
      <w:divBdr>
        <w:top w:val="none" w:sz="0" w:space="0" w:color="auto"/>
        <w:left w:val="none" w:sz="0" w:space="0" w:color="auto"/>
        <w:bottom w:val="none" w:sz="0" w:space="0" w:color="auto"/>
        <w:right w:val="none" w:sz="0" w:space="0" w:color="auto"/>
      </w:divBdr>
    </w:div>
    <w:div w:id="1699349758">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39547635">
      <w:bodyDiv w:val="1"/>
      <w:marLeft w:val="0"/>
      <w:marRight w:val="0"/>
      <w:marTop w:val="0"/>
      <w:marBottom w:val="0"/>
      <w:divBdr>
        <w:top w:val="none" w:sz="0" w:space="0" w:color="auto"/>
        <w:left w:val="none" w:sz="0" w:space="0" w:color="auto"/>
        <w:bottom w:val="none" w:sz="0" w:space="0" w:color="auto"/>
        <w:right w:val="none" w:sz="0" w:space="0" w:color="auto"/>
      </w:divBdr>
    </w:div>
    <w:div w:id="1740976920">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1289627">
      <w:bodyDiv w:val="1"/>
      <w:marLeft w:val="0"/>
      <w:marRight w:val="0"/>
      <w:marTop w:val="0"/>
      <w:marBottom w:val="0"/>
      <w:divBdr>
        <w:top w:val="none" w:sz="0" w:space="0" w:color="auto"/>
        <w:left w:val="none" w:sz="0" w:space="0" w:color="auto"/>
        <w:bottom w:val="none" w:sz="0" w:space="0" w:color="auto"/>
        <w:right w:val="none" w:sz="0" w:space="0" w:color="auto"/>
      </w:divBdr>
    </w:div>
    <w:div w:id="1765416858">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78480463">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2186101">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26897659">
      <w:bodyDiv w:val="1"/>
      <w:marLeft w:val="0"/>
      <w:marRight w:val="0"/>
      <w:marTop w:val="0"/>
      <w:marBottom w:val="0"/>
      <w:divBdr>
        <w:top w:val="none" w:sz="0" w:space="0" w:color="auto"/>
        <w:left w:val="none" w:sz="0" w:space="0" w:color="auto"/>
        <w:bottom w:val="none" w:sz="0" w:space="0" w:color="auto"/>
        <w:right w:val="none" w:sz="0" w:space="0" w:color="auto"/>
      </w:divBdr>
    </w:div>
    <w:div w:id="1842045264">
      <w:bodyDiv w:val="1"/>
      <w:marLeft w:val="0"/>
      <w:marRight w:val="0"/>
      <w:marTop w:val="0"/>
      <w:marBottom w:val="0"/>
      <w:divBdr>
        <w:top w:val="none" w:sz="0" w:space="0" w:color="auto"/>
        <w:left w:val="none" w:sz="0" w:space="0" w:color="auto"/>
        <w:bottom w:val="none" w:sz="0" w:space="0" w:color="auto"/>
        <w:right w:val="none" w:sz="0" w:space="0" w:color="auto"/>
      </w:divBdr>
    </w:div>
    <w:div w:id="1843662491">
      <w:bodyDiv w:val="1"/>
      <w:marLeft w:val="0"/>
      <w:marRight w:val="0"/>
      <w:marTop w:val="0"/>
      <w:marBottom w:val="0"/>
      <w:divBdr>
        <w:top w:val="none" w:sz="0" w:space="0" w:color="auto"/>
        <w:left w:val="none" w:sz="0" w:space="0" w:color="auto"/>
        <w:bottom w:val="none" w:sz="0" w:space="0" w:color="auto"/>
        <w:right w:val="none" w:sz="0" w:space="0" w:color="auto"/>
      </w:divBdr>
    </w:div>
    <w:div w:id="1843931307">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1816158">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2206010">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17133551">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37982831">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51429912">
      <w:bodyDiv w:val="1"/>
      <w:marLeft w:val="0"/>
      <w:marRight w:val="0"/>
      <w:marTop w:val="0"/>
      <w:marBottom w:val="0"/>
      <w:divBdr>
        <w:top w:val="none" w:sz="0" w:space="0" w:color="auto"/>
        <w:left w:val="none" w:sz="0" w:space="0" w:color="auto"/>
        <w:bottom w:val="none" w:sz="0" w:space="0" w:color="auto"/>
        <w:right w:val="none" w:sz="0" w:space="0" w:color="auto"/>
      </w:divBdr>
    </w:div>
    <w:div w:id="1961564596">
      <w:bodyDiv w:val="1"/>
      <w:marLeft w:val="0"/>
      <w:marRight w:val="0"/>
      <w:marTop w:val="0"/>
      <w:marBottom w:val="0"/>
      <w:divBdr>
        <w:top w:val="none" w:sz="0" w:space="0" w:color="auto"/>
        <w:left w:val="none" w:sz="0" w:space="0" w:color="auto"/>
        <w:bottom w:val="none" w:sz="0" w:space="0" w:color="auto"/>
        <w:right w:val="none" w:sz="0" w:space="0" w:color="auto"/>
      </w:divBdr>
    </w:div>
    <w:div w:id="1962884251">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1996494770">
      <w:bodyDiv w:val="1"/>
      <w:marLeft w:val="0"/>
      <w:marRight w:val="0"/>
      <w:marTop w:val="0"/>
      <w:marBottom w:val="0"/>
      <w:divBdr>
        <w:top w:val="none" w:sz="0" w:space="0" w:color="auto"/>
        <w:left w:val="none" w:sz="0" w:space="0" w:color="auto"/>
        <w:bottom w:val="none" w:sz="0" w:space="0" w:color="auto"/>
        <w:right w:val="none" w:sz="0" w:space="0" w:color="auto"/>
      </w:divBdr>
    </w:div>
    <w:div w:id="2010283124">
      <w:bodyDiv w:val="1"/>
      <w:marLeft w:val="0"/>
      <w:marRight w:val="0"/>
      <w:marTop w:val="0"/>
      <w:marBottom w:val="0"/>
      <w:divBdr>
        <w:top w:val="none" w:sz="0" w:space="0" w:color="auto"/>
        <w:left w:val="none" w:sz="0" w:space="0" w:color="auto"/>
        <w:bottom w:val="none" w:sz="0" w:space="0" w:color="auto"/>
        <w:right w:val="none" w:sz="0" w:space="0" w:color="auto"/>
      </w:divBdr>
    </w:div>
    <w:div w:id="2014599737">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6465014">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1170486">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89301529">
      <w:bodyDiv w:val="1"/>
      <w:marLeft w:val="0"/>
      <w:marRight w:val="0"/>
      <w:marTop w:val="0"/>
      <w:marBottom w:val="0"/>
      <w:divBdr>
        <w:top w:val="none" w:sz="0" w:space="0" w:color="auto"/>
        <w:left w:val="none" w:sz="0" w:space="0" w:color="auto"/>
        <w:bottom w:val="none" w:sz="0" w:space="0" w:color="auto"/>
        <w:right w:val="none" w:sz="0" w:space="0" w:color="auto"/>
      </w:divBdr>
    </w:div>
    <w:div w:id="2091266041">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12161230">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0493202">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 w:id="2145076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i.neustroev\Desktop\&#1043;&#1083;&#1072;&#1079;&#1086;&#1074;\3.%20&#1056;&#1072;&#1073;&#1086;&#1095;&#1072;&#1103;\&#1056;&#1072;&#1089;&#1095;&#1077;&#1090;&#1099;%20&#1043;&#1083;&#1072;&#1079;&#1086;&#1074;%20&#1058;&#105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430605268423854"/>
          <c:y val="4.1362541939900258E-2"/>
          <c:w val="0.84941627065931158"/>
          <c:h val="0.73212113747286411"/>
        </c:manualLayout>
      </c:layout>
      <c:lineChart>
        <c:grouping val="standard"/>
        <c:varyColors val="0"/>
        <c:ser>
          <c:idx val="0"/>
          <c:order val="0"/>
          <c:tx>
            <c:strRef>
              <c:f>'5. Мастер-план'!$E$593</c:f>
              <c:strCache>
                <c:ptCount val="1"/>
                <c:pt idx="0">
                  <c:v>Средний тариф на производство тепловой энергии в г. Глазов (Вариант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'5. Мастер-план'!$F$592:$Q$592</c:f>
              <c:numCache>
                <c:formatCode>General</c:formatCode>
                <c:ptCount val="12"/>
                <c:pt idx="0">
                  <c:v>2019</c:v>
                </c:pt>
                <c:pt idx="1">
                  <c:v>2020</c:v>
                </c:pt>
                <c:pt idx="2">
                  <c:v>2021</c:v>
                </c:pt>
                <c:pt idx="3">
                  <c:v>2022</c:v>
                </c:pt>
                <c:pt idx="4">
                  <c:v>2023</c:v>
                </c:pt>
                <c:pt idx="5">
                  <c:v>2024</c:v>
                </c:pt>
                <c:pt idx="6">
                  <c:v>2025</c:v>
                </c:pt>
                <c:pt idx="7">
                  <c:v>2026</c:v>
                </c:pt>
                <c:pt idx="8">
                  <c:v>2027</c:v>
                </c:pt>
                <c:pt idx="9">
                  <c:v>2028</c:v>
                </c:pt>
                <c:pt idx="10">
                  <c:v>2029</c:v>
                </c:pt>
                <c:pt idx="11">
                  <c:v>2030</c:v>
                </c:pt>
              </c:numCache>
            </c:numRef>
          </c:cat>
          <c:val>
            <c:numRef>
              <c:f>'5. Мастер-план'!$F$593:$Q$593</c:f>
              <c:numCache>
                <c:formatCode>0.0</c:formatCode>
                <c:ptCount val="12"/>
                <c:pt idx="0">
                  <c:v>1228.2475000000002</c:v>
                </c:pt>
                <c:pt idx="1">
                  <c:v>1270.3425</c:v>
                </c:pt>
                <c:pt idx="2">
                  <c:v>1313.1275000000001</c:v>
                </c:pt>
                <c:pt idx="3">
                  <c:v>1397.3375000000001</c:v>
                </c:pt>
                <c:pt idx="4">
                  <c:v>1416.8074999999999</c:v>
                </c:pt>
                <c:pt idx="5">
                  <c:v>1280.1550000000002</c:v>
                </c:pt>
                <c:pt idx="6">
                  <c:v>1315.46</c:v>
                </c:pt>
                <c:pt idx="7">
                  <c:v>1360.6849999999999</c:v>
                </c:pt>
                <c:pt idx="8">
                  <c:v>1409.0300000000002</c:v>
                </c:pt>
                <c:pt idx="9">
                  <c:v>1343.9449999999999</c:v>
                </c:pt>
                <c:pt idx="10">
                  <c:v>1396.155</c:v>
                </c:pt>
                <c:pt idx="11">
                  <c:v>1449.0250000000001</c:v>
                </c:pt>
              </c:numCache>
            </c:numRef>
          </c:val>
          <c:smooth val="0"/>
          <c:extLst xmlns:c16r2="http://schemas.microsoft.com/office/drawing/2015/06/chart">
            <c:ext xmlns:c16="http://schemas.microsoft.com/office/drawing/2014/chart" uri="{C3380CC4-5D6E-409C-BE32-E72D297353CC}">
              <c16:uniqueId val="{00000000-EAAC-4735-AF23-45FB7643269F}"/>
            </c:ext>
          </c:extLst>
        </c:ser>
        <c:ser>
          <c:idx val="1"/>
          <c:order val="1"/>
          <c:tx>
            <c:strRef>
              <c:f>'5. Мастер-план'!$E$594</c:f>
              <c:strCache>
                <c:ptCount val="1"/>
                <c:pt idx="0">
                  <c:v>Средний тариф на производство тепловой энергии в г. Глазов (Вариант №2)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'5. Мастер-план'!$F$592:$Q$592</c:f>
              <c:numCache>
                <c:formatCode>General</c:formatCode>
                <c:ptCount val="12"/>
                <c:pt idx="0">
                  <c:v>2019</c:v>
                </c:pt>
                <c:pt idx="1">
                  <c:v>2020</c:v>
                </c:pt>
                <c:pt idx="2">
                  <c:v>2021</c:v>
                </c:pt>
                <c:pt idx="3">
                  <c:v>2022</c:v>
                </c:pt>
                <c:pt idx="4">
                  <c:v>2023</c:v>
                </c:pt>
                <c:pt idx="5">
                  <c:v>2024</c:v>
                </c:pt>
                <c:pt idx="6">
                  <c:v>2025</c:v>
                </c:pt>
                <c:pt idx="7">
                  <c:v>2026</c:v>
                </c:pt>
                <c:pt idx="8">
                  <c:v>2027</c:v>
                </c:pt>
                <c:pt idx="9">
                  <c:v>2028</c:v>
                </c:pt>
                <c:pt idx="10">
                  <c:v>2029</c:v>
                </c:pt>
                <c:pt idx="11">
                  <c:v>2030</c:v>
                </c:pt>
              </c:numCache>
            </c:numRef>
          </c:cat>
          <c:val>
            <c:numRef>
              <c:f>'5. Мастер-план'!$F$594:$Q$594</c:f>
              <c:numCache>
                <c:formatCode>0.0</c:formatCode>
                <c:ptCount val="12"/>
                <c:pt idx="0">
                  <c:v>1228.2475000000002</c:v>
                </c:pt>
                <c:pt idx="1">
                  <c:v>1293.95</c:v>
                </c:pt>
                <c:pt idx="2">
                  <c:v>1359.3074999999999</c:v>
                </c:pt>
                <c:pt idx="3">
                  <c:v>1440.0625</c:v>
                </c:pt>
                <c:pt idx="4">
                  <c:v>1473.29</c:v>
                </c:pt>
                <c:pt idx="5">
                  <c:v>1529.0825</c:v>
                </c:pt>
                <c:pt idx="6">
                  <c:v>1527.9699999999998</c:v>
                </c:pt>
                <c:pt idx="7">
                  <c:v>1484.5550000000003</c:v>
                </c:pt>
                <c:pt idx="8">
                  <c:v>1541.9675</c:v>
                </c:pt>
                <c:pt idx="9">
                  <c:v>1540.3274999999999</c:v>
                </c:pt>
                <c:pt idx="10">
                  <c:v>1599.6875</c:v>
                </c:pt>
                <c:pt idx="11">
                  <c:v>1661.0225</c:v>
                </c:pt>
              </c:numCache>
            </c:numRef>
          </c:val>
          <c:smooth val="0"/>
          <c:extLst xmlns:c16r2="http://schemas.microsoft.com/office/drawing/2015/06/chart">
            <c:ext xmlns:c16="http://schemas.microsoft.com/office/drawing/2014/chart" uri="{C3380CC4-5D6E-409C-BE32-E72D297353CC}">
              <c16:uniqueId val="{00000001-EAAC-4735-AF23-45FB7643269F}"/>
            </c:ext>
          </c:extLst>
        </c:ser>
        <c:dLbls>
          <c:showLegendKey val="0"/>
          <c:showVal val="0"/>
          <c:showCatName val="0"/>
          <c:showSerName val="0"/>
          <c:showPercent val="0"/>
          <c:showBubbleSize val="0"/>
        </c:dLbls>
        <c:marker val="1"/>
        <c:smooth val="0"/>
        <c:axId val="148311040"/>
        <c:axId val="148354176"/>
      </c:lineChart>
      <c:catAx>
        <c:axId val="148311040"/>
        <c:scaling>
          <c:orientation val="minMax"/>
        </c:scaling>
        <c:delete val="0"/>
        <c:axPos val="b"/>
        <c:majorGridlines>
          <c:spPr>
            <a:ln w="9525" cap="flat" cmpd="sng" algn="ctr">
              <a:no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8354176"/>
        <c:crosses val="autoZero"/>
        <c:auto val="1"/>
        <c:lblAlgn val="ctr"/>
        <c:lblOffset val="100"/>
        <c:noMultiLvlLbl val="0"/>
      </c:catAx>
      <c:valAx>
        <c:axId val="1483541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a:solidFill>
                      <a:sysClr val="windowText" lastClr="000000"/>
                    </a:solidFill>
                    <a:latin typeface="Times New Roman" panose="02020603050405020304" pitchFamily="18" charset="0"/>
                    <a:cs typeface="Times New Roman" panose="02020603050405020304" pitchFamily="18" charset="0"/>
                  </a:rPr>
                  <a:t>руб./Гкал</a:t>
                </a:r>
              </a:p>
            </c:rich>
          </c:tx>
          <c:layout>
            <c:manualLayout>
              <c:xMode val="edge"/>
              <c:yMode val="edge"/>
              <c:x val="4.0694191641124653E-3"/>
              <c:y val="0.27874800293238805"/>
            </c:manualLayout>
          </c:layout>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83110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81F68-B7C8-490D-9076-4049C18BC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47</Pages>
  <Words>14611</Words>
  <Characters>83289</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43</cp:revision>
  <cp:lastPrinted>2024-04-26T12:58:00Z</cp:lastPrinted>
  <dcterms:created xsi:type="dcterms:W3CDTF">2023-04-05T09:25:00Z</dcterms:created>
  <dcterms:modified xsi:type="dcterms:W3CDTF">2025-02-05T06:33:00Z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